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7601C" w14:textId="59745012" w:rsidR="00754998" w:rsidRPr="00505089" w:rsidRDefault="00754998" w:rsidP="001B669D">
      <w:pPr>
        <w:autoSpaceDE w:val="0"/>
        <w:autoSpaceDN w:val="0"/>
        <w:adjustRightInd w:val="0"/>
        <w:jc w:val="center"/>
        <w:rPr>
          <w:rFonts w:eastAsia="Calibri"/>
          <w:b/>
          <w:sz w:val="32"/>
          <w:szCs w:val="32"/>
        </w:rPr>
      </w:pPr>
      <w:bookmarkStart w:id="0" w:name="_Toc143167904"/>
      <w:bookmarkStart w:id="1" w:name="_Toc160011844"/>
      <w:bookmarkStart w:id="2" w:name="_Toc143167906"/>
      <w:bookmarkStart w:id="3" w:name="_Toc157769559"/>
      <w:bookmarkStart w:id="4" w:name="_Hlk149295051"/>
      <w:r w:rsidRPr="6673942A">
        <w:rPr>
          <w:rFonts w:eastAsia="Calibri"/>
          <w:b/>
          <w:color w:val="000000"/>
          <w:kern w:val="0"/>
          <w:sz w:val="32"/>
          <w:szCs w:val="32"/>
          <w14:ligatures w14:val="none"/>
        </w:rPr>
        <w:t>Välismaalas</w:t>
      </w:r>
      <w:r w:rsidR="003E1B2A" w:rsidRPr="6673942A">
        <w:rPr>
          <w:rFonts w:eastAsia="Calibri"/>
          <w:b/>
          <w:color w:val="000000"/>
          <w:kern w:val="0"/>
          <w:sz w:val="32"/>
          <w:szCs w:val="32"/>
          <w14:ligatures w14:val="none"/>
        </w:rPr>
        <w:t>ele rahvusvahelise kaitse andmise seaduse</w:t>
      </w:r>
      <w:r w:rsidRPr="00505089">
        <w:rPr>
          <w:rFonts w:eastAsia="Calibri"/>
          <w:b/>
          <w:bCs/>
          <w:color w:val="000000"/>
          <w:kern w:val="0"/>
          <w:sz w:val="32"/>
          <w14:ligatures w14:val="none"/>
        </w:rPr>
        <w:br/>
      </w:r>
      <w:r w:rsidRPr="6673942A">
        <w:rPr>
          <w:rFonts w:eastAsia="Calibri"/>
          <w:b/>
          <w:kern w:val="0"/>
          <w:sz w:val="32"/>
          <w:szCs w:val="32"/>
          <w14:ligatures w14:val="none"/>
        </w:rPr>
        <w:t>eelnõu seletuskiri</w:t>
      </w:r>
    </w:p>
    <w:p w14:paraId="3DBED6A8" w14:textId="77777777" w:rsidR="00754998" w:rsidRPr="005C784C" w:rsidRDefault="00754998" w:rsidP="001B669D">
      <w:pPr>
        <w:tabs>
          <w:tab w:val="left" w:pos="5655"/>
        </w:tabs>
        <w:autoSpaceDE w:val="0"/>
        <w:autoSpaceDN w:val="0"/>
        <w:adjustRightInd w:val="0"/>
        <w:jc w:val="both"/>
        <w:rPr>
          <w:rFonts w:eastAsia="Calibri"/>
          <w:kern w:val="0"/>
          <w14:ligatures w14:val="none"/>
        </w:rPr>
      </w:pPr>
    </w:p>
    <w:p w14:paraId="25D32F64" w14:textId="2244D2D2" w:rsidR="00754998" w:rsidRDefault="00754998">
      <w:pPr>
        <w:pStyle w:val="Pealkiri1"/>
        <w:rPr>
          <w:rFonts w:eastAsia="Calibri"/>
        </w:rPr>
      </w:pPr>
      <w:bookmarkStart w:id="5" w:name="_Toc143167889"/>
      <w:bookmarkStart w:id="6" w:name="_Toc146708242"/>
      <w:bookmarkStart w:id="7" w:name="_Toc146745553"/>
      <w:bookmarkStart w:id="8" w:name="_Toc146783288"/>
      <w:bookmarkStart w:id="9" w:name="_Toc146784644"/>
      <w:bookmarkStart w:id="10" w:name="_Toc149744305"/>
      <w:bookmarkStart w:id="11" w:name="_Toc150941948"/>
      <w:bookmarkStart w:id="12" w:name="_Toc153877956"/>
      <w:bookmarkStart w:id="13" w:name="_Toc155950138"/>
      <w:r w:rsidRPr="00597FC2">
        <w:rPr>
          <w:rFonts w:eastAsia="Calibri"/>
          <w:szCs w:val="32"/>
        </w:rPr>
        <w:t>1. Sissejuhatus</w:t>
      </w:r>
      <w:bookmarkEnd w:id="5"/>
      <w:bookmarkEnd w:id="6"/>
      <w:bookmarkEnd w:id="7"/>
      <w:bookmarkEnd w:id="8"/>
      <w:bookmarkEnd w:id="9"/>
      <w:bookmarkEnd w:id="10"/>
      <w:bookmarkEnd w:id="11"/>
      <w:bookmarkEnd w:id="12"/>
      <w:bookmarkEnd w:id="13"/>
    </w:p>
    <w:p w14:paraId="75C168D2" w14:textId="77777777" w:rsidR="00A5246E" w:rsidRPr="00A5246E" w:rsidRDefault="00A5246E" w:rsidP="00D72827"/>
    <w:p w14:paraId="31CDE5DF" w14:textId="5BB8CFE9" w:rsidR="00754998" w:rsidRPr="00537B46" w:rsidRDefault="47A69333" w:rsidP="00D72827">
      <w:pPr>
        <w:pStyle w:val="Pealkiri2"/>
        <w:rPr>
          <w:rFonts w:eastAsia="Calibri" w:cs="Times New Roman"/>
        </w:rPr>
      </w:pPr>
      <w:bookmarkStart w:id="14" w:name="_Toc143167890"/>
      <w:bookmarkStart w:id="15" w:name="_Toc146708243"/>
      <w:bookmarkStart w:id="16" w:name="_Toc146745554"/>
      <w:bookmarkStart w:id="17" w:name="_Toc146783289"/>
      <w:bookmarkStart w:id="18" w:name="_Toc146784645"/>
      <w:bookmarkStart w:id="19" w:name="_Toc149744306"/>
      <w:bookmarkStart w:id="20" w:name="_Toc150941949"/>
      <w:bookmarkStart w:id="21" w:name="_Toc153877957"/>
      <w:bookmarkStart w:id="22" w:name="_Toc155950139"/>
      <w:r w:rsidRPr="09135AC4">
        <w:rPr>
          <w:rFonts w:eastAsia="Calibri" w:cs="Times New Roman"/>
        </w:rPr>
        <w:t>1.1</w:t>
      </w:r>
      <w:commentRangeStart w:id="23"/>
      <w:r w:rsidRPr="09135AC4">
        <w:rPr>
          <w:rFonts w:eastAsia="Calibri" w:cs="Times New Roman"/>
        </w:rPr>
        <w:t>. Sisukokkuvõte</w:t>
      </w:r>
      <w:bookmarkEnd w:id="14"/>
      <w:bookmarkEnd w:id="15"/>
      <w:bookmarkEnd w:id="16"/>
      <w:bookmarkEnd w:id="17"/>
      <w:bookmarkEnd w:id="18"/>
      <w:bookmarkEnd w:id="19"/>
      <w:bookmarkEnd w:id="20"/>
      <w:bookmarkEnd w:id="21"/>
      <w:bookmarkEnd w:id="22"/>
      <w:r w:rsidR="749BCD8A" w:rsidRPr="09135AC4">
        <w:rPr>
          <w:rFonts w:eastAsia="Calibri" w:cs="Times New Roman"/>
        </w:rPr>
        <w:t xml:space="preserve"> </w:t>
      </w:r>
      <w:commentRangeEnd w:id="23"/>
      <w:r w:rsidR="00754998">
        <w:commentReference w:id="23"/>
      </w:r>
    </w:p>
    <w:p w14:paraId="42F86DFC" w14:textId="77777777" w:rsidR="00754998" w:rsidRDefault="00754998" w:rsidP="001B669D">
      <w:pPr>
        <w:autoSpaceDE w:val="0"/>
        <w:autoSpaceDN w:val="0"/>
        <w:adjustRightInd w:val="0"/>
        <w:contextualSpacing/>
        <w:jc w:val="both"/>
        <w:rPr>
          <w:rFonts w:eastAsia="Calibri"/>
          <w:color w:val="000000"/>
          <w:kern w:val="0"/>
          <w14:ligatures w14:val="none"/>
        </w:rPr>
      </w:pPr>
    </w:p>
    <w:p w14:paraId="0C96DA52" w14:textId="4D54481E" w:rsidR="00754998" w:rsidRDefault="00A10D86" w:rsidP="001B669D">
      <w:pPr>
        <w:autoSpaceDE w:val="0"/>
        <w:autoSpaceDN w:val="0"/>
        <w:adjustRightInd w:val="0"/>
        <w:contextualSpacing/>
        <w:jc w:val="both"/>
        <w:rPr>
          <w:rFonts w:eastAsia="Calibri"/>
          <w:kern w:val="0"/>
          <w:lang w:eastAsia="et-EE"/>
          <w14:ligatures w14:val="none"/>
        </w:rPr>
      </w:pPr>
      <w:r>
        <w:t xml:space="preserve">Eelnõu on välja töötatud </w:t>
      </w:r>
      <w:r w:rsidR="0042682F">
        <w:t xml:space="preserve">14. mail 2024. aastal vastu võetud </w:t>
      </w:r>
      <w:r>
        <w:rPr>
          <w:rFonts w:eastAsia="Calibri"/>
          <w:kern w:val="0"/>
          <w:lang w:eastAsia="et-EE"/>
          <w14:ligatures w14:val="none"/>
        </w:rPr>
        <w:t xml:space="preserve">Euroopa Liidu </w:t>
      </w:r>
      <w:r w:rsidR="00DD4D2B">
        <w:rPr>
          <w:rFonts w:eastAsia="Calibri"/>
          <w:kern w:val="0"/>
          <w:lang w:eastAsia="et-EE"/>
          <w14:ligatures w14:val="none"/>
        </w:rPr>
        <w:t xml:space="preserve">(edaspidi </w:t>
      </w:r>
      <w:r w:rsidR="00DD4D2B">
        <w:rPr>
          <w:rFonts w:eastAsia="Calibri"/>
          <w:i/>
          <w:iCs/>
          <w:kern w:val="0"/>
          <w:lang w:eastAsia="et-EE"/>
          <w14:ligatures w14:val="none"/>
        </w:rPr>
        <w:t>EL</w:t>
      </w:r>
      <w:r w:rsidR="00DD4D2B">
        <w:rPr>
          <w:rFonts w:eastAsia="Calibri"/>
          <w:kern w:val="0"/>
          <w:lang w:eastAsia="et-EE"/>
          <w14:ligatures w14:val="none"/>
        </w:rPr>
        <w:t>)</w:t>
      </w:r>
      <w:r>
        <w:rPr>
          <w:rFonts w:eastAsia="Calibri"/>
          <w:kern w:val="0"/>
          <w:lang w:eastAsia="et-EE"/>
          <w14:ligatures w14:val="none"/>
        </w:rPr>
        <w:t xml:space="preserve"> varjupaiga</w:t>
      </w:r>
      <w:r w:rsidR="00C70755">
        <w:rPr>
          <w:rFonts w:eastAsia="Calibri"/>
          <w:kern w:val="0"/>
          <w:lang w:eastAsia="et-EE"/>
          <w14:ligatures w14:val="none"/>
        </w:rPr>
        <w:t>-</w:t>
      </w:r>
      <w:r w:rsidR="0042682F">
        <w:rPr>
          <w:rFonts w:eastAsia="Calibri"/>
          <w:kern w:val="0"/>
          <w:lang w:eastAsia="et-EE"/>
          <w14:ligatures w14:val="none"/>
        </w:rPr>
        <w:t xml:space="preserve"> ja rändehalduse õigustiku </w:t>
      </w:r>
      <w:r>
        <w:rPr>
          <w:rFonts w:eastAsia="Calibri"/>
          <w:kern w:val="0"/>
          <w:lang w:eastAsia="et-EE"/>
          <w14:ligatures w14:val="none"/>
        </w:rPr>
        <w:t>reformi rakendamiseks.</w:t>
      </w:r>
    </w:p>
    <w:p w14:paraId="67CDAF63" w14:textId="36E00330" w:rsidR="00AC4408" w:rsidRDefault="00AC4408" w:rsidP="001B669D">
      <w:pPr>
        <w:autoSpaceDE w:val="0"/>
        <w:autoSpaceDN w:val="0"/>
        <w:adjustRightInd w:val="0"/>
        <w:contextualSpacing/>
        <w:jc w:val="both"/>
        <w:rPr>
          <w:rFonts w:eastAsia="Calibri"/>
          <w:kern w:val="0"/>
          <w:lang w:eastAsia="et-EE"/>
          <w14:ligatures w14:val="none"/>
        </w:rPr>
      </w:pPr>
    </w:p>
    <w:p w14:paraId="0044913D" w14:textId="4489718C" w:rsidR="00B50806" w:rsidRDefault="00E408BB" w:rsidP="00936B61">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Praegu kohaldatava</w:t>
      </w:r>
      <w:r w:rsidR="00936B61" w:rsidRPr="00F27CF0">
        <w:rPr>
          <w:rFonts w:eastAsia="Calibri"/>
          <w:kern w:val="0"/>
          <w:lang w:eastAsia="et-EE"/>
          <w14:ligatures w14:val="none"/>
        </w:rPr>
        <w:t xml:space="preserve"> </w:t>
      </w:r>
      <w:r w:rsidR="00D5479E">
        <w:rPr>
          <w:rFonts w:eastAsia="Calibri"/>
          <w:kern w:val="0"/>
          <w:lang w:eastAsia="et-EE"/>
          <w14:ligatures w14:val="none"/>
        </w:rPr>
        <w:t>EL</w:t>
      </w:r>
      <w:r w:rsidR="00932570">
        <w:rPr>
          <w:rFonts w:eastAsia="Calibri"/>
          <w:kern w:val="0"/>
          <w:lang w:eastAsia="et-EE"/>
          <w14:ligatures w14:val="none"/>
        </w:rPr>
        <w:t xml:space="preserve"> </w:t>
      </w:r>
      <w:r w:rsidR="00E435DD">
        <w:rPr>
          <w:rFonts w:eastAsia="Calibri"/>
          <w:kern w:val="0"/>
          <w:lang w:eastAsia="et-EE"/>
          <w14:ligatures w14:val="none"/>
        </w:rPr>
        <w:t>varjupaiga- ja rändehalduse</w:t>
      </w:r>
      <w:r w:rsidR="00932570">
        <w:rPr>
          <w:rFonts w:eastAsia="Calibri"/>
          <w:kern w:val="0"/>
          <w:lang w:eastAsia="et-EE"/>
          <w14:ligatures w14:val="none"/>
        </w:rPr>
        <w:t xml:space="preserve"> </w:t>
      </w:r>
      <w:r w:rsidR="00936B61" w:rsidRPr="00F27CF0">
        <w:rPr>
          <w:rFonts w:eastAsia="Calibri"/>
          <w:kern w:val="0"/>
          <w:lang w:eastAsia="et-EE"/>
          <w14:ligatures w14:val="none"/>
        </w:rPr>
        <w:t xml:space="preserve">õigustiku moodustavad </w:t>
      </w:r>
      <w:r w:rsidR="00932570">
        <w:rPr>
          <w:rFonts w:eastAsia="Calibri"/>
          <w:kern w:val="0"/>
          <w:lang w:eastAsia="et-EE"/>
          <w14:ligatures w14:val="none"/>
        </w:rPr>
        <w:t xml:space="preserve">kuus </w:t>
      </w:r>
      <w:r w:rsidR="00936B61">
        <w:rPr>
          <w:rFonts w:eastAsia="Calibri"/>
          <w:kern w:val="0"/>
          <w:lang w:eastAsia="et-EE"/>
          <w14:ligatures w14:val="none"/>
        </w:rPr>
        <w:t xml:space="preserve">EL </w:t>
      </w:r>
      <w:r w:rsidR="00936B61" w:rsidRPr="00F27CF0">
        <w:rPr>
          <w:rFonts w:eastAsia="Calibri"/>
          <w:kern w:val="0"/>
          <w:lang w:eastAsia="et-EE"/>
          <w14:ligatures w14:val="none"/>
        </w:rPr>
        <w:t>õigusakti</w:t>
      </w:r>
      <w:r w:rsidR="00DD4D2B">
        <w:rPr>
          <w:rFonts w:eastAsia="Calibri"/>
          <w:kern w:val="0"/>
          <w:lang w:eastAsia="et-EE"/>
          <w14:ligatures w14:val="none"/>
        </w:rPr>
        <w:t>, neist</w:t>
      </w:r>
      <w:r w:rsidR="0012644A">
        <w:rPr>
          <w:rFonts w:eastAsia="Calibri"/>
          <w:kern w:val="0"/>
          <w:lang w:eastAsia="et-EE"/>
          <w14:ligatures w14:val="none"/>
        </w:rPr>
        <w:t xml:space="preserve"> kaks</w:t>
      </w:r>
      <w:r w:rsidR="00936B61" w:rsidRPr="00F27CF0">
        <w:rPr>
          <w:rFonts w:eastAsia="Calibri"/>
          <w:kern w:val="0"/>
          <w:lang w:eastAsia="et-EE"/>
          <w14:ligatures w14:val="none"/>
        </w:rPr>
        <w:t xml:space="preserve"> </w:t>
      </w:r>
      <w:r w:rsidR="00DD4D2B">
        <w:rPr>
          <w:rFonts w:eastAsia="Calibri"/>
          <w:kern w:val="0"/>
          <w:lang w:eastAsia="et-EE"/>
          <w14:ligatures w14:val="none"/>
        </w:rPr>
        <w:t>on määrused</w:t>
      </w:r>
      <w:r w:rsidR="00936B61" w:rsidRPr="00F27CF0">
        <w:rPr>
          <w:rFonts w:eastAsia="Calibri"/>
          <w:kern w:val="0"/>
          <w:lang w:eastAsia="et-EE"/>
          <w14:ligatures w14:val="none"/>
        </w:rPr>
        <w:t xml:space="preserve"> ja </w:t>
      </w:r>
      <w:r w:rsidR="0036431F">
        <w:rPr>
          <w:rFonts w:eastAsia="Calibri"/>
          <w:kern w:val="0"/>
          <w:lang w:eastAsia="et-EE"/>
          <w14:ligatures w14:val="none"/>
        </w:rPr>
        <w:t xml:space="preserve">neli </w:t>
      </w:r>
      <w:r w:rsidR="00DD4D2B">
        <w:rPr>
          <w:rFonts w:eastAsia="Calibri"/>
          <w:kern w:val="0"/>
          <w:lang w:eastAsia="et-EE"/>
          <w14:ligatures w14:val="none"/>
        </w:rPr>
        <w:t>on direktiivid.</w:t>
      </w:r>
      <w:r w:rsidR="0036431F">
        <w:rPr>
          <w:rFonts w:eastAsia="Calibri"/>
          <w:kern w:val="0"/>
          <w:lang w:eastAsia="et-EE"/>
          <w14:ligatures w14:val="none"/>
        </w:rPr>
        <w:t xml:space="preserve"> </w:t>
      </w:r>
      <w:r w:rsidR="00D7493B">
        <w:rPr>
          <w:rFonts w:eastAsia="Calibri"/>
          <w:kern w:val="0"/>
          <w:lang w:eastAsia="et-EE"/>
          <w14:ligatures w14:val="none"/>
        </w:rPr>
        <w:t xml:space="preserve">2016. aastal algatatud ja </w:t>
      </w:r>
      <w:r w:rsidR="00D7493B" w:rsidRPr="00D7493B">
        <w:rPr>
          <w:rFonts w:eastAsia="Calibri"/>
          <w:kern w:val="0"/>
          <w:lang w:eastAsia="et-EE"/>
          <w14:ligatures w14:val="none"/>
        </w:rPr>
        <w:t>2024. aasta juunis jõustunud</w:t>
      </w:r>
      <w:r>
        <w:rPr>
          <w:rFonts w:eastAsia="Calibri"/>
          <w:kern w:val="0"/>
          <w:lang w:eastAsia="et-EE"/>
          <w14:ligatures w14:val="none"/>
        </w:rPr>
        <w:t xml:space="preserve"> ning alates 2026. aasta juunist rakendatava</w:t>
      </w:r>
      <w:r w:rsidR="00D7493B" w:rsidRPr="00D7493B">
        <w:rPr>
          <w:rFonts w:eastAsia="Calibri"/>
          <w:kern w:val="0"/>
          <w:lang w:eastAsia="et-EE"/>
          <w14:ligatures w14:val="none"/>
        </w:rPr>
        <w:t xml:space="preserve"> EL varjupaiga</w:t>
      </w:r>
      <w:r w:rsidR="004930C3">
        <w:rPr>
          <w:rFonts w:eastAsia="Calibri"/>
          <w:kern w:val="0"/>
          <w:lang w:eastAsia="et-EE"/>
          <w14:ligatures w14:val="none"/>
        </w:rPr>
        <w:t>-</w:t>
      </w:r>
      <w:r w:rsidR="00D7493B" w:rsidRPr="00D7493B">
        <w:rPr>
          <w:rFonts w:eastAsia="Calibri"/>
          <w:kern w:val="0"/>
          <w:lang w:eastAsia="et-EE"/>
          <w14:ligatures w14:val="none"/>
        </w:rPr>
        <w:t xml:space="preserve"> ja rändehalduse õigustiku </w:t>
      </w:r>
      <w:r w:rsidR="00D7493B">
        <w:rPr>
          <w:rFonts w:eastAsia="Calibri"/>
          <w:kern w:val="0"/>
          <w:lang w:eastAsia="et-EE"/>
          <w14:ligatures w14:val="none"/>
        </w:rPr>
        <w:t>reformi</w:t>
      </w:r>
      <w:r w:rsidR="00A95323">
        <w:rPr>
          <w:rFonts w:eastAsia="Calibri"/>
          <w:kern w:val="0"/>
          <w:lang w:eastAsia="et-EE"/>
          <w14:ligatures w14:val="none"/>
        </w:rPr>
        <w:t xml:space="preserve"> paketti kuuluvad kümme õigusakti</w:t>
      </w:r>
      <w:r w:rsidR="00506457">
        <w:rPr>
          <w:rFonts w:eastAsia="Calibri"/>
          <w:kern w:val="0"/>
          <w:lang w:eastAsia="et-EE"/>
          <w14:ligatures w14:val="none"/>
        </w:rPr>
        <w:t>. N</w:t>
      </w:r>
      <w:r w:rsidR="00DD4D2B">
        <w:rPr>
          <w:rFonts w:eastAsia="Calibri"/>
          <w:kern w:val="0"/>
          <w:lang w:eastAsia="et-EE"/>
          <w14:ligatures w14:val="none"/>
        </w:rPr>
        <w:t>eist</w:t>
      </w:r>
      <w:r w:rsidR="00CB1516">
        <w:rPr>
          <w:rFonts w:eastAsia="Calibri"/>
          <w:kern w:val="0"/>
          <w:lang w:eastAsia="et-EE"/>
          <w14:ligatures w14:val="none"/>
        </w:rPr>
        <w:t xml:space="preserve"> </w:t>
      </w:r>
      <w:r w:rsidR="00A95323">
        <w:rPr>
          <w:rFonts w:eastAsia="Calibri"/>
          <w:kern w:val="0"/>
          <w:lang w:eastAsia="et-EE"/>
          <w14:ligatures w14:val="none"/>
        </w:rPr>
        <w:t xml:space="preserve">üheksa </w:t>
      </w:r>
      <w:r w:rsidR="00506457">
        <w:rPr>
          <w:rFonts w:eastAsia="Calibri"/>
          <w:kern w:val="0"/>
          <w:lang w:eastAsia="et-EE"/>
          <w14:ligatures w14:val="none"/>
        </w:rPr>
        <w:t xml:space="preserve">on </w:t>
      </w:r>
      <w:r w:rsidR="00A95323">
        <w:rPr>
          <w:rFonts w:eastAsia="Calibri"/>
          <w:kern w:val="0"/>
          <w:lang w:eastAsia="et-EE"/>
          <w14:ligatures w14:val="none"/>
        </w:rPr>
        <w:t>määru</w:t>
      </w:r>
      <w:r w:rsidR="00506457">
        <w:rPr>
          <w:rFonts w:eastAsia="Calibri"/>
          <w:kern w:val="0"/>
          <w:lang w:eastAsia="et-EE"/>
          <w14:ligatures w14:val="none"/>
        </w:rPr>
        <w:t>sed</w:t>
      </w:r>
      <w:r w:rsidR="00A95323">
        <w:rPr>
          <w:rFonts w:eastAsia="Calibri"/>
          <w:kern w:val="0"/>
          <w:lang w:eastAsia="et-EE"/>
          <w14:ligatures w14:val="none"/>
        </w:rPr>
        <w:t xml:space="preserve"> ja </w:t>
      </w:r>
      <w:r w:rsidR="001D3F1C">
        <w:rPr>
          <w:rFonts w:eastAsia="Calibri"/>
          <w:kern w:val="0"/>
          <w:lang w:eastAsia="et-EE"/>
          <w14:ligatures w14:val="none"/>
        </w:rPr>
        <w:t xml:space="preserve">üks </w:t>
      </w:r>
      <w:r w:rsidR="00506457">
        <w:rPr>
          <w:rFonts w:eastAsia="Calibri"/>
          <w:kern w:val="0"/>
          <w:lang w:eastAsia="et-EE"/>
          <w14:ligatures w14:val="none"/>
        </w:rPr>
        <w:t xml:space="preserve">on </w:t>
      </w:r>
      <w:r w:rsidR="001D3F1C">
        <w:rPr>
          <w:rFonts w:eastAsia="Calibri"/>
          <w:kern w:val="0"/>
          <w:lang w:eastAsia="et-EE"/>
          <w14:ligatures w14:val="none"/>
        </w:rPr>
        <w:t>direktiiv</w:t>
      </w:r>
      <w:r w:rsidR="00A95323">
        <w:rPr>
          <w:rFonts w:eastAsia="Calibri"/>
          <w:kern w:val="0"/>
          <w:lang w:eastAsia="et-EE"/>
          <w14:ligatures w14:val="none"/>
        </w:rPr>
        <w:t xml:space="preserve">. </w:t>
      </w:r>
      <w:r w:rsidR="001B3D47">
        <w:rPr>
          <w:rFonts w:eastAsia="Calibri"/>
          <w:kern w:val="0"/>
          <w:lang w:eastAsia="et-EE"/>
          <w14:ligatures w14:val="none"/>
        </w:rPr>
        <w:t>Sealhulgas</w:t>
      </w:r>
      <w:r w:rsidR="00015C44">
        <w:rPr>
          <w:rFonts w:eastAsia="Calibri"/>
          <w:kern w:val="0"/>
          <w:lang w:eastAsia="et-EE"/>
          <w14:ligatures w14:val="none"/>
        </w:rPr>
        <w:t xml:space="preserve"> viie õigusakti suhtes on tegemist praegu kehtivate õigusaktide muutmisega ning viie õigusakti suhtes kehtestatakse regulatsioon esimest korda. </w:t>
      </w:r>
    </w:p>
    <w:p w14:paraId="229BE13B" w14:textId="77777777" w:rsidR="00DD4D2B" w:rsidRDefault="00DD4D2B" w:rsidP="00936B61">
      <w:pPr>
        <w:autoSpaceDE w:val="0"/>
        <w:autoSpaceDN w:val="0"/>
        <w:adjustRightInd w:val="0"/>
        <w:contextualSpacing/>
        <w:jc w:val="both"/>
        <w:rPr>
          <w:rFonts w:eastAsia="Calibri"/>
          <w:lang w:eastAsia="et-EE"/>
        </w:rPr>
      </w:pPr>
    </w:p>
    <w:p w14:paraId="0DF12B4F" w14:textId="6744B27E" w:rsidR="00A95323" w:rsidRDefault="002C0ED4" w:rsidP="00936B61">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Kõik</w:t>
      </w:r>
      <w:r w:rsidR="00447EC9">
        <w:rPr>
          <w:rFonts w:eastAsia="Calibri"/>
          <w:kern w:val="0"/>
          <w:lang w:eastAsia="et-EE"/>
          <w14:ligatures w14:val="none"/>
        </w:rPr>
        <w:t xml:space="preserve"> </w:t>
      </w:r>
      <w:r>
        <w:rPr>
          <w:rFonts w:eastAsia="Calibri"/>
          <w:kern w:val="0"/>
          <w:lang w:eastAsia="et-EE"/>
          <w14:ligatures w14:val="none"/>
        </w:rPr>
        <w:t>Vabariigi Valit</w:t>
      </w:r>
      <w:r w:rsidR="00DD4D2B">
        <w:rPr>
          <w:rFonts w:eastAsia="Calibri"/>
          <w:kern w:val="0"/>
          <w:lang w:eastAsia="et-EE"/>
          <w14:ligatures w14:val="none"/>
        </w:rPr>
        <w:t>s</w:t>
      </w:r>
      <w:r>
        <w:rPr>
          <w:rFonts w:eastAsia="Calibri"/>
          <w:kern w:val="0"/>
          <w:lang w:eastAsia="et-EE"/>
          <w14:ligatures w14:val="none"/>
        </w:rPr>
        <w:t>use kinnitatud seisukohad reformi eelnõude suhtes on läbirääkimiste käigus saavutatud.</w:t>
      </w:r>
    </w:p>
    <w:p w14:paraId="7C1F7782" w14:textId="77777777" w:rsidR="00A95323" w:rsidRDefault="00A95323" w:rsidP="00936B61">
      <w:pPr>
        <w:autoSpaceDE w:val="0"/>
        <w:autoSpaceDN w:val="0"/>
        <w:adjustRightInd w:val="0"/>
        <w:contextualSpacing/>
        <w:jc w:val="both"/>
        <w:rPr>
          <w:rFonts w:eastAsia="Calibri"/>
          <w:kern w:val="0"/>
          <w:lang w:eastAsia="et-EE"/>
          <w14:ligatures w14:val="none"/>
        </w:rPr>
      </w:pPr>
    </w:p>
    <w:p w14:paraId="55024104" w14:textId="7891FFCC" w:rsidR="00E13A3A" w:rsidRDefault="00D5479E" w:rsidP="00936B61">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EL</w:t>
      </w:r>
      <w:r w:rsidR="00015C44">
        <w:rPr>
          <w:rFonts w:eastAsia="Calibri"/>
          <w:kern w:val="0"/>
          <w:lang w:eastAsia="et-EE"/>
          <w14:ligatures w14:val="none"/>
        </w:rPr>
        <w:t xml:space="preserve"> </w:t>
      </w:r>
      <w:r w:rsidR="007A11B0">
        <w:rPr>
          <w:rFonts w:eastAsia="Calibri"/>
          <w:kern w:val="0"/>
          <w:lang w:eastAsia="et-EE"/>
          <w14:ligatures w14:val="none"/>
        </w:rPr>
        <w:t>varjupaiga- ja rändehalduse</w:t>
      </w:r>
      <w:r w:rsidR="00015C44">
        <w:rPr>
          <w:rFonts w:eastAsia="Calibri"/>
          <w:kern w:val="0"/>
          <w:lang w:eastAsia="et-EE"/>
          <w14:ligatures w14:val="none"/>
        </w:rPr>
        <w:t xml:space="preserve"> õ</w:t>
      </w:r>
      <w:r w:rsidR="00E408BB">
        <w:rPr>
          <w:rFonts w:eastAsia="Calibri"/>
          <w:kern w:val="0"/>
          <w:lang w:eastAsia="et-EE"/>
          <w14:ligatures w14:val="none"/>
        </w:rPr>
        <w:t xml:space="preserve">igustiku reformi </w:t>
      </w:r>
      <w:r w:rsidR="00B50806">
        <w:rPr>
          <w:rFonts w:eastAsia="Calibri"/>
          <w:kern w:val="0"/>
          <w:lang w:eastAsia="et-EE"/>
          <w14:ligatures w14:val="none"/>
        </w:rPr>
        <w:t>peamisteks</w:t>
      </w:r>
      <w:r w:rsidR="00725A0F">
        <w:rPr>
          <w:rFonts w:eastAsia="Calibri"/>
          <w:kern w:val="0"/>
          <w:lang w:eastAsia="et-EE"/>
          <w14:ligatures w14:val="none"/>
        </w:rPr>
        <w:t xml:space="preserve"> </w:t>
      </w:r>
      <w:r w:rsidR="00D7493B" w:rsidRPr="00D7493B">
        <w:rPr>
          <w:rFonts w:eastAsia="Calibri"/>
          <w:kern w:val="0"/>
          <w:lang w:eastAsia="et-EE"/>
          <w14:ligatures w14:val="none"/>
        </w:rPr>
        <w:t>eesmär</w:t>
      </w:r>
      <w:r w:rsidR="00B50806">
        <w:rPr>
          <w:rFonts w:eastAsia="Calibri"/>
          <w:kern w:val="0"/>
          <w:lang w:eastAsia="et-EE"/>
          <w14:ligatures w14:val="none"/>
        </w:rPr>
        <w:t>kideks</w:t>
      </w:r>
      <w:r w:rsidR="00D7493B" w:rsidRPr="00D7493B">
        <w:rPr>
          <w:rFonts w:eastAsia="Calibri"/>
          <w:kern w:val="0"/>
          <w:lang w:eastAsia="et-EE"/>
          <w14:ligatures w14:val="none"/>
        </w:rPr>
        <w:t xml:space="preserve"> on</w:t>
      </w:r>
      <w:r w:rsidR="00CE6A08">
        <w:rPr>
          <w:rFonts w:eastAsia="Calibri"/>
          <w:kern w:val="0"/>
          <w:lang w:eastAsia="et-EE"/>
          <w14:ligatures w14:val="none"/>
        </w:rPr>
        <w:t xml:space="preserve">: </w:t>
      </w:r>
    </w:p>
    <w:p w14:paraId="35EB29DD" w14:textId="71BF43AC" w:rsidR="00E13A3A" w:rsidRPr="00CB1516" w:rsidRDefault="00DD4D2B" w:rsidP="00DD4D2B">
      <w:pPr>
        <w:pStyle w:val="Default"/>
        <w:contextualSpacing/>
        <w:jc w:val="both"/>
      </w:pPr>
      <w:r>
        <w:t>1) k</w:t>
      </w:r>
      <w:r w:rsidR="00BC137B" w:rsidRPr="00CB1516">
        <w:t xml:space="preserve">indlamad </w:t>
      </w:r>
      <w:r w:rsidR="00D5479E">
        <w:t>EL</w:t>
      </w:r>
      <w:r w:rsidR="00352EC7">
        <w:t>-</w:t>
      </w:r>
      <w:r w:rsidR="00D5479E">
        <w:t>i</w:t>
      </w:r>
      <w:r w:rsidR="00ED4B1F">
        <w:t xml:space="preserve"> </w:t>
      </w:r>
      <w:r w:rsidR="00BC137B" w:rsidRPr="00CB1516">
        <w:t>välispiirid</w:t>
      </w:r>
      <w:r w:rsidR="00E276A1">
        <w:t>,</w:t>
      </w:r>
    </w:p>
    <w:p w14:paraId="19B1C17A" w14:textId="2ECB1D53" w:rsidR="00E13A3A" w:rsidRPr="00CB1516" w:rsidRDefault="00DD4D2B" w:rsidP="00DD4D2B">
      <w:pPr>
        <w:pStyle w:val="Default"/>
        <w:contextualSpacing/>
        <w:jc w:val="both"/>
      </w:pPr>
      <w:r>
        <w:t>2) k</w:t>
      </w:r>
      <w:r w:rsidR="00BC137B" w:rsidRPr="00CB1516">
        <w:t>iire</w:t>
      </w:r>
      <w:r w:rsidR="00015C44" w:rsidRPr="00CB1516">
        <w:t xml:space="preserve">, </w:t>
      </w:r>
      <w:r w:rsidR="00BC137B" w:rsidRPr="00CB1516">
        <w:t xml:space="preserve">efektiivne </w:t>
      </w:r>
      <w:r w:rsidR="00015C44" w:rsidRPr="00CB1516">
        <w:t xml:space="preserve">ja ühetaoline </w:t>
      </w:r>
      <w:r w:rsidR="00BC137B" w:rsidRPr="00CB1516">
        <w:t xml:space="preserve">rahvusvahelise kaitse </w:t>
      </w:r>
      <w:r w:rsidR="00015C44" w:rsidRPr="00CB1516">
        <w:t xml:space="preserve">menetlus </w:t>
      </w:r>
      <w:r w:rsidR="00BC137B" w:rsidRPr="00CB1516">
        <w:t>ja tagasisaatmise menetlus</w:t>
      </w:r>
      <w:r w:rsidR="00E276A1">
        <w:t xml:space="preserve"> </w:t>
      </w:r>
      <w:r w:rsidR="00026798">
        <w:t>ning</w:t>
      </w:r>
    </w:p>
    <w:p w14:paraId="46C33C34" w14:textId="532A0B34" w:rsidR="00E13A3A" w:rsidRPr="00CB1516" w:rsidRDefault="00DD4D2B" w:rsidP="00DD4D2B">
      <w:pPr>
        <w:pStyle w:val="Default"/>
        <w:contextualSpacing/>
        <w:jc w:val="both"/>
        <w:rPr>
          <w:rFonts w:eastAsia="Calibri"/>
          <w:lang w:eastAsia="et-EE"/>
        </w:rPr>
      </w:pPr>
      <w:r>
        <w:t>3) l</w:t>
      </w:r>
      <w:r w:rsidR="00BC137B" w:rsidRPr="00CB1516">
        <w:t>iikmesriikide vahelise solidaarse abistamise ja vastutuse tasakaal</w:t>
      </w:r>
      <w:r>
        <w:t>.</w:t>
      </w:r>
      <w:r w:rsidR="00EE3237" w:rsidRPr="00CB1516">
        <w:t xml:space="preserve"> </w:t>
      </w:r>
    </w:p>
    <w:p w14:paraId="0BD70654" w14:textId="77777777" w:rsidR="00CB1516" w:rsidRPr="00CB1516" w:rsidRDefault="00CB1516" w:rsidP="00CB1516">
      <w:pPr>
        <w:pStyle w:val="Default"/>
        <w:ind w:left="720"/>
        <w:contextualSpacing/>
        <w:jc w:val="both"/>
        <w:rPr>
          <w:rFonts w:eastAsia="Calibri"/>
          <w:lang w:eastAsia="et-EE"/>
        </w:rPr>
      </w:pPr>
    </w:p>
    <w:p w14:paraId="0E7D4EF7" w14:textId="3C9A2D3C" w:rsidR="00E51BFD" w:rsidRDefault="00D7493B" w:rsidP="00E41F30">
      <w:pPr>
        <w:autoSpaceDE w:val="0"/>
        <w:autoSpaceDN w:val="0"/>
        <w:adjustRightInd w:val="0"/>
        <w:contextualSpacing/>
        <w:jc w:val="both"/>
      </w:pPr>
      <w:r w:rsidRPr="00D7493B">
        <w:rPr>
          <w:rFonts w:eastAsia="Calibri"/>
          <w:kern w:val="0"/>
          <w:lang w:eastAsia="et-EE"/>
          <w14:ligatures w14:val="none"/>
        </w:rPr>
        <w:t xml:space="preserve">Kuna </w:t>
      </w:r>
      <w:r w:rsidR="00F13972">
        <w:rPr>
          <w:rFonts w:eastAsia="Calibri"/>
          <w:kern w:val="0"/>
          <w:lang w:eastAsia="et-EE"/>
          <w14:ligatures w14:val="none"/>
        </w:rPr>
        <w:t xml:space="preserve">mitmete </w:t>
      </w:r>
      <w:r w:rsidR="00D5479E">
        <w:rPr>
          <w:rFonts w:eastAsia="Calibri"/>
          <w:kern w:val="0"/>
          <w:lang w:eastAsia="et-EE"/>
          <w14:ligatures w14:val="none"/>
        </w:rPr>
        <w:t>EL-i</w:t>
      </w:r>
      <w:r w:rsidR="00865E79">
        <w:rPr>
          <w:rFonts w:eastAsia="Calibri"/>
          <w:kern w:val="0"/>
          <w:lang w:eastAsia="et-EE"/>
          <w14:ligatures w14:val="none"/>
        </w:rPr>
        <w:t xml:space="preserve"> direktiivide asemel kehtestatakse </w:t>
      </w:r>
      <w:r w:rsidR="00F13972">
        <w:rPr>
          <w:rFonts w:eastAsia="Calibri"/>
          <w:kern w:val="0"/>
          <w:lang w:eastAsia="et-EE"/>
          <w14:ligatures w14:val="none"/>
        </w:rPr>
        <w:t xml:space="preserve">otsekohalduvad </w:t>
      </w:r>
      <w:r w:rsidR="00865E79">
        <w:rPr>
          <w:rFonts w:eastAsia="Calibri"/>
          <w:kern w:val="0"/>
          <w:lang w:eastAsia="et-EE"/>
          <w14:ligatures w14:val="none"/>
        </w:rPr>
        <w:t>m</w:t>
      </w:r>
      <w:r w:rsidRPr="00D7493B">
        <w:rPr>
          <w:rFonts w:eastAsia="Calibri"/>
          <w:kern w:val="0"/>
          <w:lang w:eastAsia="et-EE"/>
          <w14:ligatures w14:val="none"/>
        </w:rPr>
        <w:t xml:space="preserve">äärused ning </w:t>
      </w:r>
      <w:r w:rsidR="00F13972">
        <w:rPr>
          <w:rFonts w:eastAsia="Calibri"/>
          <w:kern w:val="0"/>
          <w:lang w:eastAsia="et-EE"/>
          <w14:ligatures w14:val="none"/>
        </w:rPr>
        <w:t xml:space="preserve">Eesti õigusesse </w:t>
      </w:r>
      <w:r w:rsidR="00E276A1">
        <w:rPr>
          <w:rFonts w:eastAsia="Calibri"/>
          <w:kern w:val="0"/>
          <w:lang w:eastAsia="et-EE"/>
          <w14:ligatures w14:val="none"/>
        </w:rPr>
        <w:t xml:space="preserve">tuleb </w:t>
      </w:r>
      <w:r w:rsidR="00F13972">
        <w:rPr>
          <w:rFonts w:eastAsia="Calibri"/>
          <w:kern w:val="0"/>
          <w:lang w:eastAsia="et-EE"/>
          <w14:ligatures w14:val="none"/>
        </w:rPr>
        <w:t xml:space="preserve">üle võtta üks </w:t>
      </w:r>
      <w:r w:rsidR="0089703E">
        <w:rPr>
          <w:rFonts w:eastAsia="Calibri"/>
          <w:kern w:val="0"/>
          <w:lang w:eastAsia="et-EE"/>
          <w14:ligatures w14:val="none"/>
        </w:rPr>
        <w:t xml:space="preserve">uuendatud </w:t>
      </w:r>
      <w:r w:rsidR="00F13972">
        <w:rPr>
          <w:rFonts w:eastAsia="Calibri"/>
          <w:kern w:val="0"/>
          <w:lang w:eastAsia="et-EE"/>
          <w14:ligatures w14:val="none"/>
        </w:rPr>
        <w:t xml:space="preserve">direktiiv, </w:t>
      </w:r>
      <w:r w:rsidRPr="00D7493B">
        <w:rPr>
          <w:rFonts w:eastAsia="Calibri"/>
          <w:kern w:val="0"/>
          <w:lang w:eastAsia="et-EE"/>
          <w14:ligatures w14:val="none"/>
        </w:rPr>
        <w:t xml:space="preserve">siis on </w:t>
      </w:r>
      <w:r w:rsidR="00E04E23" w:rsidRPr="00E04E23">
        <w:rPr>
          <w:rFonts w:eastAsia="Calibri"/>
          <w:kern w:val="0"/>
          <w:lang w:eastAsia="et-EE"/>
          <w14:ligatures w14:val="none"/>
        </w:rPr>
        <w:t xml:space="preserve">vältimatult </w:t>
      </w:r>
      <w:r w:rsidRPr="00E04E23">
        <w:rPr>
          <w:rFonts w:eastAsia="Calibri"/>
          <w:kern w:val="0"/>
          <w:lang w:eastAsia="et-EE"/>
          <w14:ligatures w14:val="none"/>
        </w:rPr>
        <w:t>vajalik</w:t>
      </w:r>
      <w:r w:rsidRPr="00D7493B">
        <w:rPr>
          <w:rFonts w:eastAsia="Calibri"/>
          <w:kern w:val="0"/>
          <w:lang w:eastAsia="et-EE"/>
          <w14:ligatures w14:val="none"/>
        </w:rPr>
        <w:t xml:space="preserve"> korrastada kehtivaid Eesti varjupaiga</w:t>
      </w:r>
      <w:r w:rsidR="00151CD2">
        <w:rPr>
          <w:rFonts w:eastAsia="Calibri"/>
          <w:kern w:val="0"/>
          <w:lang w:eastAsia="et-EE"/>
          <w14:ligatures w14:val="none"/>
        </w:rPr>
        <w:t xml:space="preserve"> </w:t>
      </w:r>
      <w:r w:rsidRPr="00D7493B">
        <w:rPr>
          <w:rFonts w:eastAsia="Calibri"/>
          <w:kern w:val="0"/>
          <w:lang w:eastAsia="et-EE"/>
          <w14:ligatures w14:val="none"/>
        </w:rPr>
        <w:t>ja</w:t>
      </w:r>
      <w:r w:rsidR="00151CD2">
        <w:rPr>
          <w:rFonts w:eastAsia="Calibri"/>
          <w:kern w:val="0"/>
          <w:lang w:eastAsia="et-EE"/>
          <w14:ligatures w14:val="none"/>
        </w:rPr>
        <w:t xml:space="preserve"> </w:t>
      </w:r>
      <w:r w:rsidRPr="00D7493B">
        <w:rPr>
          <w:rFonts w:eastAsia="Calibri"/>
          <w:kern w:val="0"/>
          <w:lang w:eastAsia="et-EE"/>
          <w14:ligatures w14:val="none"/>
        </w:rPr>
        <w:t>rände haldamist reguleerivaid õigusnorme.</w:t>
      </w:r>
      <w:r w:rsidR="00E41F30">
        <w:rPr>
          <w:rFonts w:eastAsia="Calibri"/>
          <w:kern w:val="0"/>
          <w:lang w:eastAsia="et-EE"/>
          <w14:ligatures w14:val="none"/>
        </w:rPr>
        <w:t xml:space="preserve"> Nimetatud </w:t>
      </w:r>
      <w:r w:rsidR="00DC36BE">
        <w:rPr>
          <w:rFonts w:eastAsia="Calibri"/>
          <w:kern w:val="0"/>
          <w:lang w:eastAsia="et-EE"/>
          <w14:ligatures w14:val="none"/>
        </w:rPr>
        <w:t>õigus</w:t>
      </w:r>
      <w:r w:rsidR="00E41F30">
        <w:rPr>
          <w:rFonts w:eastAsia="Calibri"/>
          <w:kern w:val="0"/>
          <w:lang w:eastAsia="et-EE"/>
          <w14:ligatures w14:val="none"/>
        </w:rPr>
        <w:t xml:space="preserve">normid on koondatud välismaalasele rahvusvahelise </w:t>
      </w:r>
      <w:r w:rsidR="00E8702B">
        <w:rPr>
          <w:rFonts w:eastAsia="Calibri"/>
          <w:kern w:val="0"/>
          <w:lang w:eastAsia="et-EE"/>
          <w14:ligatures w14:val="none"/>
        </w:rPr>
        <w:t xml:space="preserve">kaitse </w:t>
      </w:r>
      <w:r w:rsidR="00925644">
        <w:rPr>
          <w:rFonts w:eastAsia="Calibri"/>
          <w:kern w:val="0"/>
          <w:lang w:eastAsia="et-EE"/>
          <w14:ligatures w14:val="none"/>
        </w:rPr>
        <w:t>andmise</w:t>
      </w:r>
      <w:r w:rsidR="00E8702B">
        <w:rPr>
          <w:rFonts w:eastAsia="Calibri"/>
          <w:kern w:val="0"/>
          <w:lang w:eastAsia="et-EE"/>
          <w14:ligatures w14:val="none"/>
        </w:rPr>
        <w:t xml:space="preserve"> seaduse</w:t>
      </w:r>
      <w:r w:rsidR="00F1445F">
        <w:rPr>
          <w:rFonts w:eastAsia="Calibri"/>
          <w:kern w:val="0"/>
          <w:lang w:eastAsia="et-EE"/>
          <w14:ligatures w14:val="none"/>
        </w:rPr>
        <w:t>sse</w:t>
      </w:r>
      <w:r w:rsidR="00DB50BC">
        <w:rPr>
          <w:rFonts w:eastAsia="Calibri"/>
          <w:kern w:val="0"/>
          <w:lang w:eastAsia="et-EE"/>
          <w14:ligatures w14:val="none"/>
        </w:rPr>
        <w:t xml:space="preserve"> (edaspidi </w:t>
      </w:r>
      <w:commentRangeStart w:id="24"/>
      <w:r w:rsidR="00DB50BC">
        <w:rPr>
          <w:rFonts w:eastAsia="Calibri"/>
          <w:i/>
          <w:iCs/>
          <w:kern w:val="0"/>
          <w:lang w:eastAsia="et-EE"/>
          <w14:ligatures w14:val="none"/>
        </w:rPr>
        <w:t>VRKS</w:t>
      </w:r>
      <w:commentRangeEnd w:id="24"/>
      <w:r w:rsidR="009F735D">
        <w:rPr>
          <w:rStyle w:val="Kommentaariviide"/>
          <w:rFonts w:eastAsia="Times New Roman"/>
          <w:kern w:val="0"/>
          <w14:ligatures w14:val="none"/>
        </w:rPr>
        <w:commentReference w:id="24"/>
      </w:r>
      <w:r w:rsidR="00DB50BC">
        <w:rPr>
          <w:rFonts w:eastAsia="Calibri"/>
          <w:kern w:val="0"/>
          <w:lang w:eastAsia="et-EE"/>
          <w14:ligatures w14:val="none"/>
        </w:rPr>
        <w:t>)</w:t>
      </w:r>
      <w:r w:rsidR="00F1445F">
        <w:rPr>
          <w:rFonts w:eastAsia="Calibri"/>
          <w:kern w:val="0"/>
          <w:lang w:eastAsia="et-EE"/>
          <w14:ligatures w14:val="none"/>
        </w:rPr>
        <w:t>.</w:t>
      </w:r>
    </w:p>
    <w:p w14:paraId="1D39330C" w14:textId="77777777" w:rsidR="00E51BFD" w:rsidRDefault="00E51BFD" w:rsidP="00E41F30">
      <w:pPr>
        <w:autoSpaceDE w:val="0"/>
        <w:autoSpaceDN w:val="0"/>
        <w:adjustRightInd w:val="0"/>
        <w:contextualSpacing/>
        <w:jc w:val="both"/>
      </w:pPr>
    </w:p>
    <w:p w14:paraId="530966AD" w14:textId="5054EB0C" w:rsidR="00E13A3A" w:rsidRDefault="00DB50BC" w:rsidP="00E41F30">
      <w:pPr>
        <w:autoSpaceDE w:val="0"/>
        <w:autoSpaceDN w:val="0"/>
        <w:adjustRightInd w:val="0"/>
        <w:contextualSpacing/>
        <w:jc w:val="both"/>
      </w:pPr>
      <w:r>
        <w:t>Eelnõuga tagatakse</w:t>
      </w:r>
      <w:r w:rsidR="000835D0">
        <w:t xml:space="preserve"> vastavus </w:t>
      </w:r>
      <w:r w:rsidR="00D5479E">
        <w:t>EL-i</w:t>
      </w:r>
      <w:r w:rsidR="000835D0">
        <w:t xml:space="preserve"> varjupaiga</w:t>
      </w:r>
      <w:r w:rsidR="008C34C8">
        <w:t>-</w:t>
      </w:r>
      <w:r w:rsidR="00D5479E">
        <w:t xml:space="preserve"> </w:t>
      </w:r>
      <w:r w:rsidR="000835D0">
        <w:t>ja</w:t>
      </w:r>
      <w:r w:rsidR="00AC019D">
        <w:t xml:space="preserve"> </w:t>
      </w:r>
      <w:r w:rsidR="000835D0">
        <w:t xml:space="preserve">rändehalduse </w:t>
      </w:r>
      <w:r w:rsidR="00973DC1">
        <w:t xml:space="preserve">reformitud </w:t>
      </w:r>
      <w:r w:rsidR="000835D0">
        <w:t>õigustikuga viisil</w:t>
      </w:r>
      <w:r w:rsidR="00973DC1">
        <w:t>,</w:t>
      </w:r>
      <w:r w:rsidR="000835D0">
        <w:t xml:space="preserve"> mis </w:t>
      </w:r>
      <w:r w:rsidR="00973DC1">
        <w:t>tõhustab</w:t>
      </w:r>
      <w:r w:rsidR="000835D0">
        <w:t xml:space="preserve"> tööprotsesse, </w:t>
      </w:r>
      <w:commentRangeStart w:id="25"/>
      <w:r w:rsidR="000835D0">
        <w:t>vähenda</w:t>
      </w:r>
      <w:r w:rsidR="00973DC1">
        <w:t xml:space="preserve">b </w:t>
      </w:r>
      <w:commentRangeStart w:id="26"/>
      <w:r w:rsidR="00973DC1">
        <w:t>h</w:t>
      </w:r>
      <w:r w:rsidR="000835D0">
        <w:t>alduskoormust</w:t>
      </w:r>
      <w:commentRangeEnd w:id="25"/>
      <w:r>
        <w:commentReference w:id="25"/>
      </w:r>
      <w:r w:rsidR="000835D0">
        <w:t xml:space="preserve"> </w:t>
      </w:r>
      <w:commentRangeEnd w:id="26"/>
      <w:r>
        <w:commentReference w:id="26"/>
      </w:r>
      <w:r w:rsidR="000835D0">
        <w:t xml:space="preserve">ja </w:t>
      </w:r>
      <w:commentRangeStart w:id="27"/>
      <w:r w:rsidR="00973DC1">
        <w:t>tõkestab süsteemi kuritarvitamist</w:t>
      </w:r>
      <w:commentRangeEnd w:id="27"/>
      <w:r>
        <w:commentReference w:id="27"/>
      </w:r>
      <w:r w:rsidR="00973DC1">
        <w:t>.</w:t>
      </w:r>
    </w:p>
    <w:p w14:paraId="354AD28C" w14:textId="77777777" w:rsidR="00E13A3A" w:rsidRDefault="00E13A3A" w:rsidP="00936B61">
      <w:pPr>
        <w:autoSpaceDE w:val="0"/>
        <w:autoSpaceDN w:val="0"/>
        <w:adjustRightInd w:val="0"/>
        <w:contextualSpacing/>
        <w:jc w:val="both"/>
        <w:rPr>
          <w:rFonts w:eastAsia="Calibri"/>
          <w:kern w:val="0"/>
          <w:lang w:eastAsia="et-EE"/>
          <w14:ligatures w14:val="none"/>
        </w:rPr>
      </w:pPr>
    </w:p>
    <w:p w14:paraId="756A506A" w14:textId="1A880017" w:rsidR="00CF771B" w:rsidRPr="00CF771B" w:rsidRDefault="006F6DC7" w:rsidP="00936B61">
      <w:pPr>
        <w:autoSpaceDE w:val="0"/>
        <w:autoSpaceDN w:val="0"/>
        <w:adjustRightInd w:val="0"/>
        <w:contextualSpacing/>
        <w:jc w:val="both"/>
        <w:rPr>
          <w:rFonts w:eastAsia="Calibri"/>
          <w:kern w:val="0"/>
          <w:lang w:eastAsia="et-EE"/>
          <w14:ligatures w14:val="none"/>
        </w:rPr>
      </w:pPr>
      <w:r w:rsidRPr="00CF771B">
        <w:rPr>
          <w:rFonts w:eastAsia="Calibri"/>
          <w:kern w:val="0"/>
          <w:lang w:eastAsia="et-EE"/>
          <w14:ligatures w14:val="none"/>
        </w:rPr>
        <w:t>Eelnõu rakendamisega kaasneb oluline positiivne mõju</w:t>
      </w:r>
      <w:commentRangeStart w:id="28"/>
      <w:r w:rsidRPr="00CF771B">
        <w:rPr>
          <w:rFonts w:eastAsia="Calibri"/>
          <w:kern w:val="0"/>
          <w:lang w:eastAsia="et-EE"/>
          <w14:ligatures w14:val="none"/>
        </w:rPr>
        <w:t xml:space="preserve"> riigi </w:t>
      </w:r>
      <w:commentRangeEnd w:id="28"/>
      <w:r w:rsidR="00447897">
        <w:rPr>
          <w:rStyle w:val="Kommentaariviide"/>
          <w:rFonts w:eastAsia="Times New Roman"/>
          <w:kern w:val="0"/>
          <w14:ligatures w14:val="none"/>
        </w:rPr>
        <w:commentReference w:id="28"/>
      </w:r>
      <w:r w:rsidRPr="00CF771B">
        <w:rPr>
          <w:rFonts w:eastAsia="Calibri"/>
          <w:kern w:val="0"/>
          <w:lang w:eastAsia="et-EE"/>
          <w14:ligatures w14:val="none"/>
        </w:rPr>
        <w:t xml:space="preserve">julgeolekule, siseturvalisusele, riigiasutuste </w:t>
      </w:r>
      <w:r w:rsidR="008D62F8" w:rsidRPr="00CF771B">
        <w:rPr>
          <w:rFonts w:eastAsia="Calibri"/>
          <w:kern w:val="0"/>
          <w:lang w:eastAsia="et-EE"/>
          <w14:ligatures w14:val="none"/>
        </w:rPr>
        <w:t>töö</w:t>
      </w:r>
      <w:r w:rsidRPr="00CF771B">
        <w:rPr>
          <w:rFonts w:eastAsia="Calibri"/>
          <w:kern w:val="0"/>
          <w:lang w:eastAsia="et-EE"/>
          <w14:ligatures w14:val="none"/>
        </w:rPr>
        <w:t xml:space="preserve">korraldusele ja isikuandmete </w:t>
      </w:r>
      <w:commentRangeStart w:id="29"/>
      <w:r w:rsidRPr="00CF771B">
        <w:rPr>
          <w:rFonts w:eastAsia="Calibri"/>
          <w:kern w:val="0"/>
          <w:lang w:eastAsia="et-EE"/>
          <w14:ligatures w14:val="none"/>
        </w:rPr>
        <w:t>töötlemisele</w:t>
      </w:r>
      <w:commentRangeEnd w:id="29"/>
      <w:r w:rsidR="00650C4D">
        <w:rPr>
          <w:rStyle w:val="Kommentaariviide"/>
          <w:rFonts w:eastAsia="Times New Roman"/>
          <w:kern w:val="0"/>
          <w14:ligatures w14:val="none"/>
        </w:rPr>
        <w:commentReference w:id="29"/>
      </w:r>
      <w:r w:rsidRPr="00CF771B">
        <w:rPr>
          <w:rFonts w:eastAsia="Calibri"/>
          <w:kern w:val="0"/>
          <w:lang w:eastAsia="et-EE"/>
          <w14:ligatures w14:val="none"/>
        </w:rPr>
        <w:t>.</w:t>
      </w:r>
      <w:r w:rsidR="00CF771B" w:rsidRPr="00CF771B">
        <w:rPr>
          <w:rFonts w:eastAsia="Calibri"/>
          <w:kern w:val="0"/>
          <w:lang w:eastAsia="et-EE"/>
          <w14:ligatures w14:val="none"/>
        </w:rPr>
        <w:t xml:space="preserve"> Muudatustega kaasneb riigiasutustele ajutist </w:t>
      </w:r>
      <w:commentRangeStart w:id="30"/>
      <w:r w:rsidR="00CF771B" w:rsidRPr="00CF771B">
        <w:rPr>
          <w:rFonts w:eastAsia="Calibri"/>
          <w:kern w:val="0"/>
          <w:lang w:eastAsia="et-EE"/>
          <w14:ligatures w14:val="none"/>
        </w:rPr>
        <w:t>halduskoormus</w:t>
      </w:r>
      <w:commentRangeEnd w:id="30"/>
      <w:r w:rsidR="001A68DC">
        <w:rPr>
          <w:rStyle w:val="Kommentaariviide"/>
          <w:rFonts w:eastAsia="Times New Roman"/>
          <w:kern w:val="0"/>
          <w14:ligatures w14:val="none"/>
        </w:rPr>
        <w:commentReference w:id="30"/>
      </w:r>
      <w:r w:rsidR="00CF771B" w:rsidRPr="00CF771B">
        <w:rPr>
          <w:rFonts w:eastAsia="Calibri"/>
          <w:kern w:val="0"/>
          <w:lang w:eastAsia="et-EE"/>
          <w14:ligatures w14:val="none"/>
        </w:rPr>
        <w:t xml:space="preserve">t, sest töötamise viisid muutuvad. Muudatuste mõju majandusele, elu- ja looduskeskkonnale ning regionaalarengule ei </w:t>
      </w:r>
      <w:commentRangeStart w:id="31"/>
      <w:r w:rsidR="00CF771B" w:rsidRPr="00CF771B">
        <w:rPr>
          <w:rFonts w:eastAsia="Calibri"/>
          <w:kern w:val="0"/>
          <w:lang w:eastAsia="et-EE"/>
          <w14:ligatures w14:val="none"/>
        </w:rPr>
        <w:t>ole</w:t>
      </w:r>
      <w:commentRangeEnd w:id="31"/>
      <w:r w:rsidR="005D02EF">
        <w:rPr>
          <w:rStyle w:val="Kommentaariviide"/>
          <w:rFonts w:eastAsia="Times New Roman"/>
          <w:kern w:val="0"/>
          <w14:ligatures w14:val="none"/>
        </w:rPr>
        <w:commentReference w:id="31"/>
      </w:r>
      <w:r w:rsidR="00CF771B" w:rsidRPr="00CF771B">
        <w:rPr>
          <w:rFonts w:eastAsia="Calibri"/>
          <w:kern w:val="0"/>
          <w:lang w:eastAsia="et-EE"/>
          <w14:ligatures w14:val="none"/>
        </w:rPr>
        <w:t>.</w:t>
      </w:r>
    </w:p>
    <w:p w14:paraId="01AAF3D6" w14:textId="77777777" w:rsidR="00754998" w:rsidRPr="005C2910" w:rsidRDefault="00754998" w:rsidP="001B669D">
      <w:pPr>
        <w:autoSpaceDE w:val="0"/>
        <w:autoSpaceDN w:val="0"/>
        <w:adjustRightInd w:val="0"/>
        <w:contextualSpacing/>
        <w:jc w:val="both"/>
        <w:rPr>
          <w:rFonts w:eastAsia="Calibri"/>
          <w:color w:val="000000"/>
          <w:kern w:val="0"/>
          <w14:ligatures w14:val="none"/>
        </w:rPr>
      </w:pPr>
    </w:p>
    <w:p w14:paraId="16590088" w14:textId="77777777" w:rsidR="00754998" w:rsidRPr="00537B46" w:rsidRDefault="00754998" w:rsidP="00D72827">
      <w:pPr>
        <w:pStyle w:val="Pealkiri2"/>
        <w:rPr>
          <w:rFonts w:eastAsia="Calibri" w:cs="Times New Roman"/>
        </w:rPr>
      </w:pPr>
      <w:bookmarkStart w:id="32" w:name="_Toc143167891"/>
      <w:bookmarkStart w:id="33" w:name="_Toc146708244"/>
      <w:bookmarkStart w:id="34" w:name="_Toc146745555"/>
      <w:bookmarkStart w:id="35" w:name="_Toc146783290"/>
      <w:bookmarkStart w:id="36" w:name="_Toc146784646"/>
      <w:bookmarkStart w:id="37" w:name="_Toc149744307"/>
      <w:bookmarkStart w:id="38" w:name="_Toc150941950"/>
      <w:bookmarkStart w:id="39" w:name="_Toc153877958"/>
      <w:bookmarkStart w:id="40" w:name="_Toc155950140"/>
      <w:r w:rsidRPr="00537B46">
        <w:rPr>
          <w:rFonts w:eastAsia="Calibri" w:cs="Times New Roman"/>
        </w:rPr>
        <w:t>1.2. Eelnõu ettevalmistajad</w:t>
      </w:r>
      <w:bookmarkEnd w:id="32"/>
      <w:bookmarkEnd w:id="33"/>
      <w:bookmarkEnd w:id="34"/>
      <w:bookmarkEnd w:id="35"/>
      <w:bookmarkEnd w:id="36"/>
      <w:bookmarkEnd w:id="37"/>
      <w:bookmarkEnd w:id="38"/>
      <w:bookmarkEnd w:id="39"/>
      <w:bookmarkEnd w:id="40"/>
    </w:p>
    <w:p w14:paraId="2C609E31" w14:textId="77777777" w:rsidR="00D11619" w:rsidRPr="00505089" w:rsidRDefault="00D11619" w:rsidP="001B669D">
      <w:pPr>
        <w:keepNext/>
        <w:autoSpaceDE w:val="0"/>
        <w:autoSpaceDN w:val="0"/>
        <w:adjustRightInd w:val="0"/>
        <w:jc w:val="both"/>
        <w:rPr>
          <w:rFonts w:eastAsia="Calibri"/>
          <w:kern w:val="0"/>
          <w14:ligatures w14:val="none"/>
        </w:rPr>
      </w:pPr>
    </w:p>
    <w:p w14:paraId="11A17A7F" w14:textId="77777777" w:rsidR="00D11619" w:rsidRPr="00505089" w:rsidRDefault="00D11619" w:rsidP="001B669D">
      <w:pPr>
        <w:autoSpaceDE w:val="0"/>
        <w:autoSpaceDN w:val="0"/>
        <w:adjustRightInd w:val="0"/>
        <w:jc w:val="both"/>
        <w:rPr>
          <w:rFonts w:eastAsia="Calibri"/>
          <w:kern w:val="0"/>
          <w14:ligatures w14:val="none"/>
        </w:rPr>
      </w:pPr>
      <w:r w:rsidRPr="00505089">
        <w:rPr>
          <w:rFonts w:eastAsia="Calibri"/>
          <w:kern w:val="0"/>
          <w14:ligatures w14:val="none"/>
        </w:rPr>
        <w:t>Eelnõu ja seletuskirja on koostanud Siseministeeriumi:</w:t>
      </w:r>
    </w:p>
    <w:p w14:paraId="21D401A0" w14:textId="42D7B523" w:rsidR="003E1AC8" w:rsidRDefault="00754998" w:rsidP="00BB2A6B">
      <w:pPr>
        <w:numPr>
          <w:ilvl w:val="0"/>
          <w:numId w:val="2"/>
        </w:numPr>
        <w:autoSpaceDE w:val="0"/>
        <w:autoSpaceDN w:val="0"/>
        <w:adjustRightInd w:val="0"/>
        <w:contextualSpacing/>
        <w:jc w:val="both"/>
        <w:rPr>
          <w:rFonts w:eastAsia="Calibri"/>
        </w:rPr>
      </w:pPr>
      <w:r w:rsidRPr="00505089">
        <w:rPr>
          <w:rFonts w:eastAsia="Calibri"/>
          <w:kern w:val="0"/>
          <w14:ligatures w14:val="none"/>
        </w:rPr>
        <w:t xml:space="preserve">nõunik </w:t>
      </w:r>
      <w:r w:rsidR="003E1B2A">
        <w:rPr>
          <w:rFonts w:eastAsia="Calibri"/>
          <w:kern w:val="0"/>
          <w14:ligatures w14:val="none"/>
        </w:rPr>
        <w:t>Anneli Viks</w:t>
      </w:r>
      <w:r w:rsidRPr="00505089">
        <w:rPr>
          <w:rFonts w:eastAsia="Calibri"/>
          <w:kern w:val="0"/>
          <w14:ligatures w14:val="none"/>
        </w:rPr>
        <w:t xml:space="preserve"> (</w:t>
      </w:r>
      <w:hyperlink r:id="rId14" w:history="1">
        <w:r w:rsidR="003E1B2A" w:rsidRPr="00D6277B">
          <w:rPr>
            <w:rStyle w:val="Hperlink"/>
            <w:rFonts w:eastAsia="Calibri"/>
            <w:kern w:val="0"/>
            <w14:ligatures w14:val="none"/>
          </w:rPr>
          <w:t>anneli.viks@siseministeerium.ee</w:t>
        </w:r>
      </w:hyperlink>
      <w:r w:rsidRPr="00505089">
        <w:rPr>
          <w:rFonts w:eastAsia="Calibri"/>
          <w:kern w:val="0"/>
          <w14:ligatures w14:val="none"/>
        </w:rPr>
        <w:t>)</w:t>
      </w:r>
      <w:r w:rsidR="003E1AC8">
        <w:rPr>
          <w:rFonts w:eastAsia="Calibri"/>
          <w:kern w:val="0"/>
          <w14:ligatures w14:val="none"/>
        </w:rPr>
        <w:t>;</w:t>
      </w:r>
    </w:p>
    <w:p w14:paraId="01B4F6D2" w14:textId="2DA1ED56" w:rsidR="003E1AC8" w:rsidRDefault="003E1AC8" w:rsidP="00BB2A6B">
      <w:pPr>
        <w:numPr>
          <w:ilvl w:val="0"/>
          <w:numId w:val="2"/>
        </w:numPr>
        <w:autoSpaceDE w:val="0"/>
        <w:autoSpaceDN w:val="0"/>
        <w:adjustRightInd w:val="0"/>
        <w:contextualSpacing/>
        <w:jc w:val="both"/>
        <w:rPr>
          <w:rFonts w:eastAsia="Calibri"/>
        </w:rPr>
      </w:pPr>
      <w:r>
        <w:rPr>
          <w:rFonts w:eastAsia="Calibri"/>
          <w:kern w:val="0"/>
          <w14:ligatures w14:val="none"/>
        </w:rPr>
        <w:t>nõunik</w:t>
      </w:r>
      <w:r w:rsidR="00754998" w:rsidRPr="00505089">
        <w:rPr>
          <w:rFonts w:eastAsia="Calibri"/>
          <w:kern w:val="0"/>
          <w14:ligatures w14:val="none"/>
        </w:rPr>
        <w:t xml:space="preserve"> </w:t>
      </w:r>
      <w:r w:rsidR="003E1B2A">
        <w:rPr>
          <w:rFonts w:eastAsia="Calibri"/>
          <w:kern w:val="0"/>
          <w14:ligatures w14:val="none"/>
        </w:rPr>
        <w:t xml:space="preserve">Ele </w:t>
      </w:r>
      <w:proofErr w:type="spellStart"/>
      <w:r w:rsidR="003E1B2A">
        <w:rPr>
          <w:rFonts w:eastAsia="Calibri"/>
          <w:kern w:val="0"/>
          <w14:ligatures w14:val="none"/>
        </w:rPr>
        <w:t>Russak</w:t>
      </w:r>
      <w:proofErr w:type="spellEnd"/>
      <w:r w:rsidR="00754998" w:rsidRPr="00505089">
        <w:rPr>
          <w:rFonts w:eastAsia="Calibri"/>
          <w:kern w:val="0"/>
          <w14:ligatures w14:val="none"/>
        </w:rPr>
        <w:t xml:space="preserve"> (</w:t>
      </w:r>
      <w:hyperlink r:id="rId15" w:history="1">
        <w:r w:rsidR="003E1B2A" w:rsidRPr="00D6277B">
          <w:rPr>
            <w:rStyle w:val="Hperlink"/>
            <w:rFonts w:eastAsia="Calibri"/>
            <w:kern w:val="0"/>
            <w14:ligatures w14:val="none"/>
          </w:rPr>
          <w:t>ele.russak@siseministeerium.ee</w:t>
        </w:r>
      </w:hyperlink>
      <w:r w:rsidR="00754998" w:rsidRPr="00505089">
        <w:rPr>
          <w:rFonts w:eastAsia="Calibri"/>
          <w:kern w:val="0"/>
          <w14:ligatures w14:val="none"/>
        </w:rPr>
        <w:t>)</w:t>
      </w:r>
      <w:r>
        <w:rPr>
          <w:rFonts w:eastAsia="Calibri"/>
          <w:kern w:val="0"/>
          <w14:ligatures w14:val="none"/>
        </w:rPr>
        <w:t>;</w:t>
      </w:r>
    </w:p>
    <w:p w14:paraId="59DBDBA7" w14:textId="724DFA1A" w:rsidR="00DC0FF2" w:rsidRDefault="003E1AC8" w:rsidP="00BB2A6B">
      <w:pPr>
        <w:numPr>
          <w:ilvl w:val="0"/>
          <w:numId w:val="2"/>
        </w:numPr>
        <w:autoSpaceDE w:val="0"/>
        <w:autoSpaceDN w:val="0"/>
        <w:adjustRightInd w:val="0"/>
        <w:contextualSpacing/>
        <w:jc w:val="both"/>
        <w:rPr>
          <w:rFonts w:eastAsia="Calibri"/>
        </w:rPr>
      </w:pPr>
      <w:r>
        <w:rPr>
          <w:rFonts w:eastAsia="Calibri"/>
          <w:kern w:val="0"/>
          <w14:ligatures w14:val="none"/>
        </w:rPr>
        <w:t>nõunik</w:t>
      </w:r>
      <w:r w:rsidR="00754998" w:rsidRPr="00505089">
        <w:rPr>
          <w:rFonts w:eastAsia="Calibri"/>
          <w:kern w:val="0"/>
          <w14:ligatures w14:val="none"/>
        </w:rPr>
        <w:t xml:space="preserve"> </w:t>
      </w:r>
      <w:r w:rsidR="003E1B2A">
        <w:rPr>
          <w:rFonts w:eastAsia="Calibri"/>
          <w:kern w:val="0"/>
          <w14:ligatures w14:val="none"/>
        </w:rPr>
        <w:t xml:space="preserve">Heidi </w:t>
      </w:r>
      <w:proofErr w:type="spellStart"/>
      <w:r w:rsidR="003E1B2A">
        <w:rPr>
          <w:rFonts w:eastAsia="Calibri"/>
          <w:kern w:val="0"/>
          <w14:ligatures w14:val="none"/>
        </w:rPr>
        <w:t>Maiberg</w:t>
      </w:r>
      <w:proofErr w:type="spellEnd"/>
      <w:r w:rsidR="00754998" w:rsidRPr="00505089">
        <w:rPr>
          <w:rFonts w:eastAsia="Calibri"/>
          <w:kern w:val="0"/>
          <w14:ligatures w14:val="none"/>
        </w:rPr>
        <w:t xml:space="preserve"> (</w:t>
      </w:r>
      <w:hyperlink r:id="rId16" w:history="1">
        <w:r w:rsidR="003E1B2A" w:rsidRPr="00D6277B">
          <w:rPr>
            <w:rStyle w:val="Hperlink"/>
            <w:rFonts w:eastAsia="Calibri"/>
            <w:kern w:val="0"/>
            <w14:ligatures w14:val="none"/>
          </w:rPr>
          <w:t>heidi.maiberg@siseministeerium.ee</w:t>
        </w:r>
      </w:hyperlink>
      <w:r w:rsidR="00754998" w:rsidRPr="00505089">
        <w:rPr>
          <w:rFonts w:eastAsia="Calibri"/>
          <w:kern w:val="0"/>
          <w14:ligatures w14:val="none"/>
        </w:rPr>
        <w:t>)</w:t>
      </w:r>
      <w:r w:rsidR="00D5479E">
        <w:rPr>
          <w:rFonts w:eastAsia="Calibri"/>
          <w:kern w:val="0"/>
          <w14:ligatures w14:val="none"/>
        </w:rPr>
        <w:t>;</w:t>
      </w:r>
    </w:p>
    <w:p w14:paraId="4A5F8F49" w14:textId="71F8B603" w:rsidR="00754998" w:rsidRDefault="00AE738E" w:rsidP="00BB2A6B">
      <w:pPr>
        <w:numPr>
          <w:ilvl w:val="0"/>
          <w:numId w:val="2"/>
        </w:numPr>
        <w:autoSpaceDE w:val="0"/>
        <w:autoSpaceDN w:val="0"/>
        <w:adjustRightInd w:val="0"/>
        <w:contextualSpacing/>
        <w:jc w:val="both"/>
        <w:rPr>
          <w:rFonts w:eastAsia="Calibri"/>
        </w:rPr>
      </w:pPr>
      <w:r>
        <w:rPr>
          <w:rFonts w:eastAsia="Calibri"/>
          <w:kern w:val="0"/>
          <w14:ligatures w14:val="none"/>
        </w:rPr>
        <w:t xml:space="preserve">nõunik </w:t>
      </w:r>
      <w:proofErr w:type="spellStart"/>
      <w:r>
        <w:rPr>
          <w:rFonts w:eastAsia="Calibri"/>
          <w:kern w:val="0"/>
          <w14:ligatures w14:val="none"/>
        </w:rPr>
        <w:t>S</w:t>
      </w:r>
      <w:r w:rsidR="00DC0FF2">
        <w:rPr>
          <w:rFonts w:eastAsia="Calibri"/>
          <w:kern w:val="0"/>
          <w14:ligatures w14:val="none"/>
        </w:rPr>
        <w:t>ilvester</w:t>
      </w:r>
      <w:proofErr w:type="spellEnd"/>
      <w:r>
        <w:rPr>
          <w:rFonts w:eastAsia="Calibri"/>
          <w:kern w:val="0"/>
          <w14:ligatures w14:val="none"/>
        </w:rPr>
        <w:t xml:space="preserve"> Silver </w:t>
      </w:r>
      <w:proofErr w:type="spellStart"/>
      <w:r>
        <w:rPr>
          <w:rFonts w:eastAsia="Calibri"/>
          <w:kern w:val="0"/>
          <w14:ligatures w14:val="none"/>
        </w:rPr>
        <w:t>Stõun</w:t>
      </w:r>
      <w:proofErr w:type="spellEnd"/>
      <w:r w:rsidR="002F0E22">
        <w:rPr>
          <w:rFonts w:eastAsia="Calibri"/>
          <w:kern w:val="0"/>
          <w14:ligatures w14:val="none"/>
        </w:rPr>
        <w:t xml:space="preserve"> (</w:t>
      </w:r>
      <w:hyperlink r:id="rId17" w:history="1">
        <w:r w:rsidR="00845CF8" w:rsidRPr="0083133E">
          <w:rPr>
            <w:rStyle w:val="Hperlink"/>
            <w:rFonts w:eastAsia="Calibri"/>
            <w:kern w:val="0"/>
            <w14:ligatures w14:val="none"/>
          </w:rPr>
          <w:t>silver.stoun@siseministeerium.ee</w:t>
        </w:r>
      </w:hyperlink>
      <w:r w:rsidR="00845CF8">
        <w:rPr>
          <w:rFonts w:eastAsia="Calibri"/>
          <w:kern w:val="0"/>
          <w14:ligatures w14:val="none"/>
        </w:rPr>
        <w:t xml:space="preserve"> </w:t>
      </w:r>
      <w:r w:rsidR="002F0E22">
        <w:rPr>
          <w:rFonts w:eastAsia="Calibri"/>
          <w:kern w:val="0"/>
          <w14:ligatures w14:val="none"/>
        </w:rPr>
        <w:t>)</w:t>
      </w:r>
      <w:r w:rsidR="003E1B2A">
        <w:rPr>
          <w:rFonts w:eastAsia="Calibri"/>
          <w:kern w:val="0"/>
          <w14:ligatures w14:val="none"/>
        </w:rPr>
        <w:t xml:space="preserve"> ja</w:t>
      </w:r>
    </w:p>
    <w:p w14:paraId="4F08CDB1" w14:textId="345AE098" w:rsidR="00F47A8B" w:rsidRPr="00F47A8B" w:rsidRDefault="003E1AC8" w:rsidP="00BB2A6B">
      <w:pPr>
        <w:numPr>
          <w:ilvl w:val="0"/>
          <w:numId w:val="2"/>
        </w:numPr>
        <w:autoSpaceDE w:val="0"/>
        <w:autoSpaceDN w:val="0"/>
        <w:adjustRightInd w:val="0"/>
        <w:contextualSpacing/>
        <w:jc w:val="both"/>
        <w:rPr>
          <w:rFonts w:eastAsia="Calibri"/>
        </w:rPr>
      </w:pPr>
      <w:r>
        <w:rPr>
          <w:rFonts w:eastAsia="Calibri"/>
          <w:kern w:val="0"/>
          <w14:ligatures w14:val="none"/>
        </w:rPr>
        <w:t xml:space="preserve">õigusnõunik </w:t>
      </w:r>
      <w:r w:rsidR="00754998" w:rsidRPr="00505089">
        <w:rPr>
          <w:rFonts w:eastAsia="Calibri"/>
          <w:kern w:val="0"/>
          <w14:ligatures w14:val="none"/>
        </w:rPr>
        <w:t>Kaspar Lepper (</w:t>
      </w:r>
      <w:hyperlink r:id="rId18" w:history="1">
        <w:r w:rsidR="00754998" w:rsidRPr="00505089">
          <w:rPr>
            <w:rFonts w:eastAsia="Calibri"/>
            <w:color w:val="0563C1"/>
            <w:kern w:val="0"/>
            <w:u w:val="single"/>
            <w14:ligatures w14:val="none"/>
          </w:rPr>
          <w:t>kaspar.lepper@siseministeerium.ee</w:t>
        </w:r>
      </w:hyperlink>
      <w:r w:rsidR="00754998" w:rsidRPr="00505089">
        <w:rPr>
          <w:rFonts w:eastAsia="Calibri"/>
          <w:kern w:val="0"/>
          <w14:ligatures w14:val="none"/>
        </w:rPr>
        <w:t>).</w:t>
      </w:r>
    </w:p>
    <w:p w14:paraId="7BE5D927" w14:textId="77777777" w:rsidR="00BC1F3B" w:rsidRDefault="00BC1F3B" w:rsidP="00BC1F3B">
      <w:pPr>
        <w:autoSpaceDE w:val="0"/>
        <w:autoSpaceDN w:val="0"/>
        <w:adjustRightInd w:val="0"/>
        <w:contextualSpacing/>
        <w:jc w:val="both"/>
        <w:rPr>
          <w:rFonts w:eastAsia="Calibri"/>
          <w:kern w:val="0"/>
          <w14:ligatures w14:val="none"/>
        </w:rPr>
      </w:pPr>
    </w:p>
    <w:p w14:paraId="53185246" w14:textId="46AD280A" w:rsidR="00754998" w:rsidRPr="00352755" w:rsidRDefault="00754998" w:rsidP="00BC1F3B">
      <w:pPr>
        <w:autoSpaceDE w:val="0"/>
        <w:autoSpaceDN w:val="0"/>
        <w:adjustRightInd w:val="0"/>
        <w:contextualSpacing/>
        <w:jc w:val="both"/>
        <w:rPr>
          <w:rFonts w:eastAsia="Calibri"/>
        </w:rPr>
      </w:pPr>
      <w:r w:rsidRPr="00505089">
        <w:rPr>
          <w:rFonts w:eastAsia="Calibri"/>
          <w:kern w:val="0"/>
          <w14:ligatures w14:val="none"/>
        </w:rPr>
        <w:t xml:space="preserve">Eelnõu ja seletuskirja juriidilist kvaliteeti on kontrollinud Siseministeeriumi </w:t>
      </w:r>
      <w:r w:rsidR="00352755">
        <w:rPr>
          <w:rFonts w:eastAsia="Calibri"/>
          <w:kern w:val="0"/>
          <w14:ligatures w14:val="none"/>
        </w:rPr>
        <w:t xml:space="preserve">õigusnõunik </w:t>
      </w:r>
      <w:r w:rsidR="00352755" w:rsidRPr="00505089">
        <w:rPr>
          <w:rFonts w:eastAsia="Calibri"/>
          <w:kern w:val="0"/>
          <w14:ligatures w14:val="none"/>
        </w:rPr>
        <w:t>Kaspar Lepper (</w:t>
      </w:r>
      <w:hyperlink r:id="rId19" w:history="1">
        <w:r w:rsidR="00352755" w:rsidRPr="00505089">
          <w:rPr>
            <w:rFonts w:eastAsia="Calibri"/>
            <w:color w:val="0563C1"/>
            <w:kern w:val="0"/>
            <w:u w:val="single"/>
            <w14:ligatures w14:val="none"/>
          </w:rPr>
          <w:t>kaspar.lepper@siseministeerium.ee</w:t>
        </w:r>
      </w:hyperlink>
      <w:r w:rsidR="00352755" w:rsidRPr="00505089">
        <w:rPr>
          <w:rFonts w:eastAsia="Calibri"/>
          <w:kern w:val="0"/>
          <w14:ligatures w14:val="none"/>
        </w:rPr>
        <w:t>).</w:t>
      </w:r>
    </w:p>
    <w:p w14:paraId="67191A99" w14:textId="77777777" w:rsidR="00754998" w:rsidRPr="00505089" w:rsidRDefault="00754998" w:rsidP="001B669D">
      <w:pPr>
        <w:autoSpaceDE w:val="0"/>
        <w:autoSpaceDN w:val="0"/>
        <w:adjustRightInd w:val="0"/>
        <w:jc w:val="both"/>
        <w:rPr>
          <w:rFonts w:eastAsia="Calibri"/>
          <w:kern w:val="0"/>
          <w14:ligatures w14:val="none"/>
        </w:rPr>
      </w:pPr>
    </w:p>
    <w:p w14:paraId="491E513F" w14:textId="2CD4780F" w:rsidR="00754998" w:rsidRPr="00505089" w:rsidRDefault="00754998" w:rsidP="001B669D">
      <w:pPr>
        <w:autoSpaceDE w:val="0"/>
        <w:autoSpaceDN w:val="0"/>
        <w:adjustRightInd w:val="0"/>
        <w:jc w:val="both"/>
        <w:rPr>
          <w:rFonts w:eastAsia="Calibri"/>
        </w:rPr>
      </w:pPr>
      <w:commentRangeStart w:id="41"/>
      <w:r w:rsidRPr="00505089">
        <w:rPr>
          <w:rFonts w:eastAsia="Calibri"/>
          <w:kern w:val="0"/>
          <w14:ligatures w14:val="none"/>
        </w:rPr>
        <w:lastRenderedPageBreak/>
        <w:t>E</w:t>
      </w:r>
      <w:r w:rsidRPr="00505089">
        <w:rPr>
          <w:rFonts w:eastAsia="Calibri"/>
          <w:color w:val="000000"/>
          <w:kern w:val="0"/>
          <w14:ligatures w14:val="none"/>
        </w:rPr>
        <w:t>elnõu ja seletuskir</w:t>
      </w:r>
      <w:r w:rsidR="00352755">
        <w:rPr>
          <w:rFonts w:eastAsia="Calibri"/>
          <w:color w:val="000000"/>
          <w:kern w:val="0"/>
          <w14:ligatures w14:val="none"/>
        </w:rPr>
        <w:t>i ei ole keeletoimetatud. Keeletoimetus tehakse enne eelnõu</w:t>
      </w:r>
      <w:r w:rsidR="00D5479E">
        <w:rPr>
          <w:rFonts w:eastAsia="Calibri"/>
          <w:color w:val="000000"/>
          <w:kern w:val="0"/>
          <w14:ligatures w14:val="none"/>
        </w:rPr>
        <w:t xml:space="preserve"> kooskõlastamiseks</w:t>
      </w:r>
      <w:r w:rsidR="00352755">
        <w:rPr>
          <w:rFonts w:eastAsia="Calibri"/>
          <w:color w:val="000000"/>
          <w:kern w:val="0"/>
          <w14:ligatures w14:val="none"/>
        </w:rPr>
        <w:t xml:space="preserve"> esitamist Justiits- ja Digiministeeriumile</w:t>
      </w:r>
      <w:r w:rsidR="00A87F74">
        <w:rPr>
          <w:rFonts w:eastAsia="Calibri"/>
          <w:color w:val="000000"/>
          <w:kern w:val="0"/>
          <w14:ligatures w14:val="none"/>
        </w:rPr>
        <w:t xml:space="preserve"> (edaspidi </w:t>
      </w:r>
      <w:r w:rsidR="00A87F74" w:rsidRPr="2AC949BA">
        <w:rPr>
          <w:rFonts w:eastAsia="Calibri"/>
          <w:i/>
          <w:iCs/>
          <w:color w:val="000000"/>
          <w:kern w:val="0"/>
          <w14:ligatures w14:val="none"/>
        </w:rPr>
        <w:t>JDM</w:t>
      </w:r>
      <w:r w:rsidR="00A87F74">
        <w:rPr>
          <w:rFonts w:eastAsia="Calibri"/>
          <w:color w:val="000000"/>
          <w:kern w:val="0"/>
          <w14:ligatures w14:val="none"/>
        </w:rPr>
        <w:t>)</w:t>
      </w:r>
      <w:r w:rsidR="00352755">
        <w:rPr>
          <w:rFonts w:eastAsia="Calibri"/>
          <w:color w:val="000000"/>
          <w:kern w:val="0"/>
          <w14:ligatures w14:val="none"/>
        </w:rPr>
        <w:t>.</w:t>
      </w:r>
      <w:commentRangeEnd w:id="41"/>
      <w:r>
        <w:commentReference w:id="41"/>
      </w:r>
    </w:p>
    <w:p w14:paraId="2B1FCCC8" w14:textId="77777777" w:rsidR="00754998" w:rsidRPr="00505089" w:rsidRDefault="00754998" w:rsidP="001B669D">
      <w:pPr>
        <w:autoSpaceDE w:val="0"/>
        <w:autoSpaceDN w:val="0"/>
        <w:adjustRightInd w:val="0"/>
        <w:jc w:val="both"/>
        <w:rPr>
          <w:rFonts w:eastAsia="Calibri"/>
          <w:kern w:val="0"/>
          <w14:ligatures w14:val="none"/>
        </w:rPr>
      </w:pPr>
    </w:p>
    <w:p w14:paraId="7DFFE7E6" w14:textId="2A13F1A4" w:rsidR="00754998" w:rsidRPr="00505089" w:rsidRDefault="007A11B0" w:rsidP="001B669D">
      <w:pPr>
        <w:keepNext/>
        <w:autoSpaceDE w:val="0"/>
        <w:autoSpaceDN w:val="0"/>
        <w:adjustRightInd w:val="0"/>
        <w:jc w:val="both"/>
        <w:rPr>
          <w:rFonts w:eastAsia="Calibri"/>
          <w:color w:val="000000"/>
          <w:kern w:val="0"/>
          <w14:ligatures w14:val="none"/>
        </w:rPr>
      </w:pPr>
      <w:r>
        <w:rPr>
          <w:rFonts w:eastAsia="Calibri"/>
          <w:kern w:val="0"/>
          <w:lang w:eastAsia="et-EE"/>
          <w14:ligatures w14:val="none"/>
        </w:rPr>
        <w:t xml:space="preserve">EL varjupaiga- ja rändehalduse </w:t>
      </w:r>
      <w:r w:rsidRPr="00F27CF0">
        <w:rPr>
          <w:rFonts w:eastAsia="Calibri"/>
          <w:kern w:val="0"/>
          <w:lang w:eastAsia="et-EE"/>
          <w14:ligatures w14:val="none"/>
        </w:rPr>
        <w:t xml:space="preserve">õigustiku </w:t>
      </w:r>
      <w:r>
        <w:rPr>
          <w:rFonts w:eastAsia="Calibri"/>
          <w:color w:val="000000"/>
          <w:kern w:val="0"/>
          <w14:ligatures w14:val="none"/>
        </w:rPr>
        <w:t>rakendamisse on</w:t>
      </w:r>
      <w:r w:rsidR="00754998" w:rsidRPr="00505089">
        <w:rPr>
          <w:rFonts w:eastAsia="Calibri"/>
          <w:color w:val="000000"/>
          <w:kern w:val="0"/>
          <w14:ligatures w14:val="none"/>
        </w:rPr>
        <w:t xml:space="preserve"> kaasatud:</w:t>
      </w:r>
    </w:p>
    <w:p w14:paraId="23505704" w14:textId="2A9AA033" w:rsidR="003E1B2A" w:rsidRDefault="00D23B3B" w:rsidP="00B439F1">
      <w:pPr>
        <w:numPr>
          <w:ilvl w:val="0"/>
          <w:numId w:val="1"/>
        </w:numPr>
        <w:autoSpaceDE w:val="0"/>
        <w:autoSpaceDN w:val="0"/>
        <w:adjustRightInd w:val="0"/>
        <w:jc w:val="both"/>
        <w:rPr>
          <w:bCs/>
        </w:rPr>
      </w:pPr>
      <w:r>
        <w:rPr>
          <w:bCs/>
        </w:rPr>
        <w:t>Sotsiaalministeerium</w:t>
      </w:r>
      <w:r w:rsidR="0017093C">
        <w:rPr>
          <w:bCs/>
        </w:rPr>
        <w:t xml:space="preserve"> </w:t>
      </w:r>
      <w:r w:rsidR="0017093C" w:rsidRPr="0017093C">
        <w:rPr>
          <w:bCs/>
        </w:rPr>
        <w:t xml:space="preserve">(edaspidi </w:t>
      </w:r>
      <w:r w:rsidR="0017093C">
        <w:rPr>
          <w:bCs/>
          <w:i/>
          <w:iCs/>
        </w:rPr>
        <w:t>SOM</w:t>
      </w:r>
      <w:r w:rsidR="0017093C" w:rsidRPr="0017093C">
        <w:rPr>
          <w:bCs/>
        </w:rPr>
        <w:t>)</w:t>
      </w:r>
      <w:r w:rsidR="00227D4E">
        <w:rPr>
          <w:bCs/>
        </w:rPr>
        <w:t>;</w:t>
      </w:r>
    </w:p>
    <w:p w14:paraId="17AC2045" w14:textId="30000EA5" w:rsidR="00D23B3B" w:rsidRDefault="00A87F74" w:rsidP="00B439F1">
      <w:pPr>
        <w:numPr>
          <w:ilvl w:val="0"/>
          <w:numId w:val="1"/>
        </w:numPr>
        <w:autoSpaceDE w:val="0"/>
        <w:autoSpaceDN w:val="0"/>
        <w:adjustRightInd w:val="0"/>
        <w:jc w:val="both"/>
        <w:rPr>
          <w:bCs/>
        </w:rPr>
      </w:pPr>
      <w:r>
        <w:rPr>
          <w:bCs/>
        </w:rPr>
        <w:t>JDM;</w:t>
      </w:r>
    </w:p>
    <w:p w14:paraId="222F5569" w14:textId="5BFFFFD0" w:rsidR="00D23B3B" w:rsidRDefault="00D23B3B" w:rsidP="00B439F1">
      <w:pPr>
        <w:numPr>
          <w:ilvl w:val="0"/>
          <w:numId w:val="1"/>
        </w:numPr>
        <w:autoSpaceDE w:val="0"/>
        <w:autoSpaceDN w:val="0"/>
        <w:adjustRightInd w:val="0"/>
        <w:jc w:val="both"/>
        <w:rPr>
          <w:bCs/>
        </w:rPr>
      </w:pPr>
      <w:r>
        <w:rPr>
          <w:bCs/>
        </w:rPr>
        <w:t>Haridus</w:t>
      </w:r>
      <w:r w:rsidR="008F7AE5">
        <w:rPr>
          <w:bCs/>
        </w:rPr>
        <w:t xml:space="preserve">- </w:t>
      </w:r>
      <w:r>
        <w:rPr>
          <w:bCs/>
        </w:rPr>
        <w:t>ja Teadusministeerium</w:t>
      </w:r>
      <w:r w:rsidR="00DB51A7">
        <w:rPr>
          <w:bCs/>
        </w:rPr>
        <w:t xml:space="preserve"> </w:t>
      </w:r>
      <w:r w:rsidR="00DB51A7" w:rsidRPr="00DB51A7">
        <w:rPr>
          <w:bCs/>
        </w:rPr>
        <w:t xml:space="preserve">(edaspidi </w:t>
      </w:r>
      <w:r w:rsidR="00DB51A7">
        <w:rPr>
          <w:bCs/>
          <w:i/>
          <w:iCs/>
        </w:rPr>
        <w:t>HTM</w:t>
      </w:r>
      <w:r w:rsidR="00DB51A7" w:rsidRPr="00DB51A7">
        <w:rPr>
          <w:bCs/>
        </w:rPr>
        <w:t>)</w:t>
      </w:r>
      <w:r w:rsidR="00227D4E">
        <w:rPr>
          <w:bCs/>
        </w:rPr>
        <w:t>;</w:t>
      </w:r>
    </w:p>
    <w:p w14:paraId="58FA4F64" w14:textId="47113C8C" w:rsidR="00D23B3B" w:rsidRDefault="00D23B3B" w:rsidP="00B439F1">
      <w:pPr>
        <w:numPr>
          <w:ilvl w:val="0"/>
          <w:numId w:val="1"/>
        </w:numPr>
        <w:autoSpaceDE w:val="0"/>
        <w:autoSpaceDN w:val="0"/>
        <w:adjustRightInd w:val="0"/>
        <w:jc w:val="both"/>
        <w:rPr>
          <w:bCs/>
        </w:rPr>
      </w:pPr>
      <w:r>
        <w:rPr>
          <w:bCs/>
        </w:rPr>
        <w:t>Kultuuriministeerium</w:t>
      </w:r>
      <w:r w:rsidR="00DB51A7">
        <w:rPr>
          <w:bCs/>
        </w:rPr>
        <w:t xml:space="preserve"> </w:t>
      </w:r>
      <w:r w:rsidR="00DB51A7" w:rsidRPr="00DB51A7">
        <w:rPr>
          <w:bCs/>
        </w:rPr>
        <w:t xml:space="preserve">(edaspidi </w:t>
      </w:r>
      <w:r w:rsidR="00DB51A7">
        <w:rPr>
          <w:bCs/>
          <w:i/>
          <w:iCs/>
        </w:rPr>
        <w:t>KUM</w:t>
      </w:r>
      <w:r w:rsidR="00DB51A7" w:rsidRPr="00DB51A7">
        <w:rPr>
          <w:bCs/>
        </w:rPr>
        <w:t>)</w:t>
      </w:r>
      <w:r w:rsidR="00227D4E">
        <w:rPr>
          <w:bCs/>
        </w:rPr>
        <w:t>;</w:t>
      </w:r>
    </w:p>
    <w:p w14:paraId="7E720630" w14:textId="6423F604" w:rsidR="00D23B3B" w:rsidRDefault="00D23B3B" w:rsidP="00B439F1">
      <w:pPr>
        <w:numPr>
          <w:ilvl w:val="0"/>
          <w:numId w:val="1"/>
        </w:numPr>
        <w:autoSpaceDE w:val="0"/>
        <w:autoSpaceDN w:val="0"/>
        <w:adjustRightInd w:val="0"/>
        <w:jc w:val="both"/>
        <w:rPr>
          <w:bCs/>
        </w:rPr>
      </w:pPr>
      <w:r>
        <w:rPr>
          <w:bCs/>
        </w:rPr>
        <w:t>Välisministeerium</w:t>
      </w:r>
      <w:r w:rsidR="0044176F">
        <w:rPr>
          <w:bCs/>
        </w:rPr>
        <w:t>;</w:t>
      </w:r>
    </w:p>
    <w:p w14:paraId="7B42ADA5" w14:textId="0175D95D" w:rsidR="00D23B3B" w:rsidRDefault="00D23B3B" w:rsidP="00B439F1">
      <w:pPr>
        <w:numPr>
          <w:ilvl w:val="0"/>
          <w:numId w:val="1"/>
        </w:numPr>
        <w:autoSpaceDE w:val="0"/>
        <w:autoSpaceDN w:val="0"/>
        <w:adjustRightInd w:val="0"/>
        <w:jc w:val="both"/>
        <w:rPr>
          <w:bCs/>
        </w:rPr>
      </w:pPr>
      <w:r>
        <w:rPr>
          <w:bCs/>
        </w:rPr>
        <w:t>Rahandusministeerium</w:t>
      </w:r>
      <w:r w:rsidR="0044176F">
        <w:rPr>
          <w:bCs/>
        </w:rPr>
        <w:t>;</w:t>
      </w:r>
    </w:p>
    <w:p w14:paraId="597687F1" w14:textId="26406608" w:rsidR="00695D1B" w:rsidRDefault="00695D1B" w:rsidP="00B439F1">
      <w:pPr>
        <w:numPr>
          <w:ilvl w:val="0"/>
          <w:numId w:val="1"/>
        </w:numPr>
        <w:autoSpaceDE w:val="0"/>
        <w:autoSpaceDN w:val="0"/>
        <w:adjustRightInd w:val="0"/>
        <w:jc w:val="both"/>
        <w:rPr>
          <w:bCs/>
        </w:rPr>
      </w:pPr>
      <w:r>
        <w:rPr>
          <w:bCs/>
        </w:rPr>
        <w:t xml:space="preserve">Majandus- ja </w:t>
      </w:r>
      <w:r w:rsidR="004D7571">
        <w:rPr>
          <w:bCs/>
        </w:rPr>
        <w:t>K</w:t>
      </w:r>
      <w:r>
        <w:rPr>
          <w:bCs/>
        </w:rPr>
        <w:t>ommunikatsiooniministeerium</w:t>
      </w:r>
      <w:r w:rsidR="0044176F">
        <w:rPr>
          <w:bCs/>
        </w:rPr>
        <w:t>;</w:t>
      </w:r>
    </w:p>
    <w:p w14:paraId="2D7FCB9D" w14:textId="37D5037E" w:rsidR="00D23B3B" w:rsidRDefault="00D23B3B" w:rsidP="00B439F1">
      <w:pPr>
        <w:numPr>
          <w:ilvl w:val="0"/>
          <w:numId w:val="1"/>
        </w:numPr>
        <w:autoSpaceDE w:val="0"/>
        <w:autoSpaceDN w:val="0"/>
        <w:adjustRightInd w:val="0"/>
        <w:jc w:val="both"/>
        <w:rPr>
          <w:bCs/>
        </w:rPr>
      </w:pPr>
      <w:r>
        <w:rPr>
          <w:bCs/>
        </w:rPr>
        <w:t>Riigikantselei</w:t>
      </w:r>
      <w:r w:rsidR="00DB51A7">
        <w:rPr>
          <w:bCs/>
        </w:rPr>
        <w:t xml:space="preserve"> </w:t>
      </w:r>
      <w:r w:rsidR="00DB51A7" w:rsidRPr="00DB51A7">
        <w:rPr>
          <w:bCs/>
        </w:rPr>
        <w:t xml:space="preserve">(edaspidi </w:t>
      </w:r>
      <w:r w:rsidR="00DB51A7">
        <w:rPr>
          <w:bCs/>
          <w:i/>
          <w:iCs/>
        </w:rPr>
        <w:t>RK</w:t>
      </w:r>
      <w:r w:rsidR="00DB51A7" w:rsidRPr="00DB51A7">
        <w:rPr>
          <w:bCs/>
        </w:rPr>
        <w:t>)</w:t>
      </w:r>
      <w:r w:rsidR="00227D4E">
        <w:rPr>
          <w:bCs/>
        </w:rPr>
        <w:t>;</w:t>
      </w:r>
    </w:p>
    <w:p w14:paraId="4CF5FB63" w14:textId="358F8714" w:rsidR="00D23B3B" w:rsidRDefault="00D23B3B" w:rsidP="00B439F1">
      <w:pPr>
        <w:numPr>
          <w:ilvl w:val="0"/>
          <w:numId w:val="1"/>
        </w:numPr>
        <w:autoSpaceDE w:val="0"/>
        <w:autoSpaceDN w:val="0"/>
        <w:adjustRightInd w:val="0"/>
        <w:jc w:val="both"/>
        <w:rPr>
          <w:bCs/>
        </w:rPr>
      </w:pPr>
      <w:r>
        <w:rPr>
          <w:bCs/>
        </w:rPr>
        <w:t>Õiguskantsler</w:t>
      </w:r>
      <w:r w:rsidR="00FD5C88">
        <w:rPr>
          <w:bCs/>
        </w:rPr>
        <w:t xml:space="preserve"> </w:t>
      </w:r>
      <w:r w:rsidR="00FD5C88" w:rsidRPr="00DB51A7">
        <w:rPr>
          <w:bCs/>
        </w:rPr>
        <w:t xml:space="preserve">(edaspidi </w:t>
      </w:r>
      <w:r w:rsidR="00FD5C88">
        <w:rPr>
          <w:bCs/>
          <w:i/>
          <w:iCs/>
        </w:rPr>
        <w:t>ÕK</w:t>
      </w:r>
      <w:r w:rsidR="00FD5C88" w:rsidRPr="00DB51A7">
        <w:rPr>
          <w:bCs/>
        </w:rPr>
        <w:t>)</w:t>
      </w:r>
      <w:r w:rsidR="00227D4E">
        <w:rPr>
          <w:bCs/>
        </w:rPr>
        <w:t>;</w:t>
      </w:r>
    </w:p>
    <w:p w14:paraId="087333BC" w14:textId="1B2BEA4B" w:rsidR="00D00CBA" w:rsidRDefault="00D00CBA" w:rsidP="00B439F1">
      <w:pPr>
        <w:numPr>
          <w:ilvl w:val="0"/>
          <w:numId w:val="1"/>
        </w:numPr>
        <w:autoSpaceDE w:val="0"/>
        <w:autoSpaceDN w:val="0"/>
        <w:adjustRightInd w:val="0"/>
        <w:jc w:val="both"/>
        <w:rPr>
          <w:bCs/>
        </w:rPr>
      </w:pPr>
      <w:r>
        <w:rPr>
          <w:bCs/>
        </w:rPr>
        <w:t>Sotsiaalkindlustusamet</w:t>
      </w:r>
      <w:r w:rsidR="00DB51A7">
        <w:rPr>
          <w:bCs/>
        </w:rPr>
        <w:t xml:space="preserve"> </w:t>
      </w:r>
      <w:r w:rsidR="00DB51A7" w:rsidRPr="00DB51A7">
        <w:rPr>
          <w:bCs/>
        </w:rPr>
        <w:t xml:space="preserve">(edaspidi </w:t>
      </w:r>
      <w:r w:rsidR="00DB51A7">
        <w:rPr>
          <w:bCs/>
          <w:i/>
          <w:iCs/>
        </w:rPr>
        <w:t>SKA</w:t>
      </w:r>
      <w:r w:rsidR="00DB51A7" w:rsidRPr="00DB51A7">
        <w:rPr>
          <w:bCs/>
        </w:rPr>
        <w:t>)</w:t>
      </w:r>
      <w:r w:rsidR="00227D4E">
        <w:rPr>
          <w:bCs/>
        </w:rPr>
        <w:t>;</w:t>
      </w:r>
    </w:p>
    <w:p w14:paraId="469479BB" w14:textId="5E2D459E" w:rsidR="00D00CBA" w:rsidRDefault="00457A1A" w:rsidP="00B439F1">
      <w:pPr>
        <w:numPr>
          <w:ilvl w:val="0"/>
          <w:numId w:val="1"/>
        </w:numPr>
        <w:autoSpaceDE w:val="0"/>
        <w:autoSpaceDN w:val="0"/>
        <w:adjustRightInd w:val="0"/>
        <w:jc w:val="both"/>
        <w:rPr>
          <w:bCs/>
        </w:rPr>
      </w:pPr>
      <w:r>
        <w:rPr>
          <w:bCs/>
        </w:rPr>
        <w:t>Politsei- ja Piirivalveamet</w:t>
      </w:r>
      <w:r w:rsidR="00DB51A7">
        <w:rPr>
          <w:bCs/>
        </w:rPr>
        <w:t xml:space="preserve"> </w:t>
      </w:r>
      <w:r w:rsidR="00DB51A7" w:rsidRPr="00DB51A7">
        <w:rPr>
          <w:bCs/>
        </w:rPr>
        <w:t xml:space="preserve">(edaspidi </w:t>
      </w:r>
      <w:r w:rsidR="00DB51A7">
        <w:rPr>
          <w:bCs/>
          <w:i/>
          <w:iCs/>
        </w:rPr>
        <w:t>PPA</w:t>
      </w:r>
      <w:r w:rsidR="00DB51A7" w:rsidRPr="00DB51A7">
        <w:rPr>
          <w:bCs/>
        </w:rPr>
        <w:t>)</w:t>
      </w:r>
      <w:r w:rsidR="00227D4E">
        <w:rPr>
          <w:bCs/>
        </w:rPr>
        <w:t>;</w:t>
      </w:r>
    </w:p>
    <w:p w14:paraId="490ECAE2" w14:textId="27A41F69" w:rsidR="00D00CBA" w:rsidRDefault="00D00CBA" w:rsidP="00B439F1">
      <w:pPr>
        <w:numPr>
          <w:ilvl w:val="0"/>
          <w:numId w:val="1"/>
        </w:numPr>
        <w:autoSpaceDE w:val="0"/>
        <w:autoSpaceDN w:val="0"/>
        <w:adjustRightInd w:val="0"/>
        <w:jc w:val="both"/>
        <w:rPr>
          <w:bCs/>
        </w:rPr>
      </w:pPr>
      <w:r>
        <w:rPr>
          <w:bCs/>
        </w:rPr>
        <w:t>Kaitsepolitseiamet</w:t>
      </w:r>
      <w:r w:rsidR="00DB51A7">
        <w:rPr>
          <w:bCs/>
        </w:rPr>
        <w:t xml:space="preserve"> </w:t>
      </w:r>
      <w:r w:rsidR="00DB51A7" w:rsidRPr="00DB51A7">
        <w:rPr>
          <w:bCs/>
        </w:rPr>
        <w:t xml:space="preserve">(edaspidi </w:t>
      </w:r>
      <w:r w:rsidR="00DB51A7">
        <w:rPr>
          <w:bCs/>
          <w:i/>
          <w:iCs/>
        </w:rPr>
        <w:t>KAPO</w:t>
      </w:r>
      <w:r w:rsidR="00DB51A7" w:rsidRPr="00DB51A7">
        <w:rPr>
          <w:bCs/>
        </w:rPr>
        <w:t>)</w:t>
      </w:r>
      <w:r w:rsidR="00227D4E">
        <w:rPr>
          <w:bCs/>
        </w:rPr>
        <w:t>;</w:t>
      </w:r>
    </w:p>
    <w:p w14:paraId="578A12AC" w14:textId="5EAFD10D" w:rsidR="00D00CBA" w:rsidRDefault="00D00CBA" w:rsidP="00B439F1">
      <w:pPr>
        <w:numPr>
          <w:ilvl w:val="0"/>
          <w:numId w:val="1"/>
        </w:numPr>
        <w:autoSpaceDE w:val="0"/>
        <w:autoSpaceDN w:val="0"/>
        <w:adjustRightInd w:val="0"/>
        <w:jc w:val="both"/>
        <w:rPr>
          <w:bCs/>
        </w:rPr>
      </w:pPr>
      <w:r>
        <w:rPr>
          <w:bCs/>
        </w:rPr>
        <w:t>S</w:t>
      </w:r>
      <w:r w:rsidR="00364400">
        <w:rPr>
          <w:bCs/>
        </w:rPr>
        <w:t>iseministeeriumi infotehnoloogia</w:t>
      </w:r>
      <w:r w:rsidR="00227D4E">
        <w:rPr>
          <w:bCs/>
        </w:rPr>
        <w:t>-</w:t>
      </w:r>
      <w:r w:rsidR="00364400">
        <w:rPr>
          <w:bCs/>
        </w:rPr>
        <w:t xml:space="preserve"> ja arenduskeskus </w:t>
      </w:r>
      <w:r w:rsidR="00DB51A7" w:rsidRPr="00DB51A7">
        <w:rPr>
          <w:bCs/>
        </w:rPr>
        <w:t xml:space="preserve">(edaspidi </w:t>
      </w:r>
      <w:r w:rsidR="00DB51A7">
        <w:rPr>
          <w:bCs/>
          <w:i/>
          <w:iCs/>
        </w:rPr>
        <w:t>SMIT</w:t>
      </w:r>
      <w:r w:rsidR="00DB51A7" w:rsidRPr="00DB51A7">
        <w:rPr>
          <w:bCs/>
        </w:rPr>
        <w:t>)</w:t>
      </w:r>
      <w:r w:rsidR="00227D4E">
        <w:rPr>
          <w:bCs/>
        </w:rPr>
        <w:t>;</w:t>
      </w:r>
    </w:p>
    <w:p w14:paraId="66FB30C4" w14:textId="6CFF23AB" w:rsidR="00D00CBA" w:rsidRDefault="00D00CBA" w:rsidP="00B439F1">
      <w:pPr>
        <w:numPr>
          <w:ilvl w:val="0"/>
          <w:numId w:val="1"/>
        </w:numPr>
        <w:autoSpaceDE w:val="0"/>
        <w:autoSpaceDN w:val="0"/>
        <w:adjustRightInd w:val="0"/>
        <w:jc w:val="both"/>
        <w:rPr>
          <w:bCs/>
        </w:rPr>
      </w:pPr>
      <w:r>
        <w:rPr>
          <w:bCs/>
        </w:rPr>
        <w:t>Registrite</w:t>
      </w:r>
      <w:r w:rsidR="00364400">
        <w:rPr>
          <w:bCs/>
        </w:rPr>
        <w:t>-</w:t>
      </w:r>
      <w:r>
        <w:rPr>
          <w:bCs/>
        </w:rPr>
        <w:t xml:space="preserve"> ja </w:t>
      </w:r>
      <w:r w:rsidR="004D7571">
        <w:rPr>
          <w:bCs/>
        </w:rPr>
        <w:t>I</w:t>
      </w:r>
      <w:r>
        <w:rPr>
          <w:bCs/>
        </w:rPr>
        <w:t xml:space="preserve">nfosüsteemide </w:t>
      </w:r>
      <w:r w:rsidR="004D7571">
        <w:rPr>
          <w:bCs/>
        </w:rPr>
        <w:t>K</w:t>
      </w:r>
      <w:r>
        <w:rPr>
          <w:bCs/>
        </w:rPr>
        <w:t>eskus</w:t>
      </w:r>
      <w:r w:rsidR="00DB51A7">
        <w:rPr>
          <w:bCs/>
        </w:rPr>
        <w:t xml:space="preserve"> </w:t>
      </w:r>
      <w:r w:rsidR="00DB51A7" w:rsidRPr="00DB51A7">
        <w:rPr>
          <w:bCs/>
        </w:rPr>
        <w:t xml:space="preserve">(edaspidi </w:t>
      </w:r>
      <w:r w:rsidR="00DB51A7">
        <w:rPr>
          <w:bCs/>
          <w:i/>
          <w:iCs/>
        </w:rPr>
        <w:t>RIK</w:t>
      </w:r>
      <w:r w:rsidR="00DB51A7" w:rsidRPr="00DB51A7">
        <w:rPr>
          <w:bCs/>
        </w:rPr>
        <w:t>)</w:t>
      </w:r>
      <w:r w:rsidR="00227D4E">
        <w:rPr>
          <w:bCs/>
        </w:rPr>
        <w:t>;</w:t>
      </w:r>
    </w:p>
    <w:p w14:paraId="114FCF76" w14:textId="04C07BAF" w:rsidR="00D00CBA" w:rsidRPr="00D00CBA" w:rsidRDefault="00D00CBA" w:rsidP="00B439F1">
      <w:pPr>
        <w:numPr>
          <w:ilvl w:val="0"/>
          <w:numId w:val="1"/>
        </w:numPr>
        <w:autoSpaceDE w:val="0"/>
        <w:autoSpaceDN w:val="0"/>
        <w:adjustRightInd w:val="0"/>
        <w:jc w:val="both"/>
        <w:rPr>
          <w:bCs/>
        </w:rPr>
      </w:pPr>
      <w:r>
        <w:rPr>
          <w:bCs/>
        </w:rPr>
        <w:t xml:space="preserve">Riigi </w:t>
      </w:r>
      <w:r w:rsidR="004D7571">
        <w:rPr>
          <w:bCs/>
        </w:rPr>
        <w:t>T</w:t>
      </w:r>
      <w:r>
        <w:rPr>
          <w:bCs/>
        </w:rPr>
        <w:t>ugiteenuste keskus</w:t>
      </w:r>
      <w:r w:rsidR="00DB51A7">
        <w:rPr>
          <w:bCs/>
        </w:rPr>
        <w:t xml:space="preserve"> </w:t>
      </w:r>
      <w:r w:rsidR="00DB51A7" w:rsidRPr="00DB51A7">
        <w:rPr>
          <w:bCs/>
        </w:rPr>
        <w:t xml:space="preserve">(edaspidi </w:t>
      </w:r>
      <w:r w:rsidR="00DB51A7">
        <w:rPr>
          <w:bCs/>
          <w:i/>
          <w:iCs/>
        </w:rPr>
        <w:t>RTK</w:t>
      </w:r>
      <w:r w:rsidR="00DB51A7" w:rsidRPr="00DB51A7">
        <w:rPr>
          <w:bCs/>
        </w:rPr>
        <w:t>)</w:t>
      </w:r>
      <w:r w:rsidR="00227D4E">
        <w:rPr>
          <w:bCs/>
        </w:rPr>
        <w:t>;</w:t>
      </w:r>
    </w:p>
    <w:p w14:paraId="1091AA4D" w14:textId="03866BB2" w:rsidR="00364400" w:rsidRDefault="00364400" w:rsidP="00B439F1">
      <w:pPr>
        <w:numPr>
          <w:ilvl w:val="0"/>
          <w:numId w:val="1"/>
        </w:numPr>
        <w:autoSpaceDE w:val="0"/>
        <w:autoSpaceDN w:val="0"/>
        <w:adjustRightInd w:val="0"/>
        <w:jc w:val="both"/>
        <w:rPr>
          <w:bCs/>
        </w:rPr>
      </w:pPr>
      <w:r w:rsidRPr="00364400">
        <w:rPr>
          <w:bCs/>
        </w:rPr>
        <w:t xml:space="preserve">Rahvusvaheline </w:t>
      </w:r>
      <w:r w:rsidR="005C1C98">
        <w:rPr>
          <w:bCs/>
        </w:rPr>
        <w:t>Migratsiooniorganisatsioon</w:t>
      </w:r>
      <w:r w:rsidRPr="00364400">
        <w:rPr>
          <w:bCs/>
        </w:rPr>
        <w:t xml:space="preserve"> </w:t>
      </w:r>
      <w:r w:rsidR="00DB51A7" w:rsidRPr="00DB51A7">
        <w:rPr>
          <w:bCs/>
        </w:rPr>
        <w:t xml:space="preserve">(edaspidi </w:t>
      </w:r>
      <w:r w:rsidR="00DB51A7">
        <w:rPr>
          <w:bCs/>
          <w:i/>
          <w:iCs/>
        </w:rPr>
        <w:t>IOM</w:t>
      </w:r>
      <w:r w:rsidR="00DB51A7" w:rsidRPr="00DB51A7">
        <w:rPr>
          <w:bCs/>
        </w:rPr>
        <w:t>)</w:t>
      </w:r>
      <w:r w:rsidR="00227D4E">
        <w:rPr>
          <w:bCs/>
        </w:rPr>
        <w:t>;</w:t>
      </w:r>
    </w:p>
    <w:p w14:paraId="6FFE0B2A" w14:textId="650C47D8" w:rsidR="00D23B3B" w:rsidRPr="00364400" w:rsidRDefault="00364400" w:rsidP="00B439F1">
      <w:pPr>
        <w:numPr>
          <w:ilvl w:val="0"/>
          <w:numId w:val="1"/>
        </w:numPr>
        <w:autoSpaceDE w:val="0"/>
        <w:autoSpaceDN w:val="0"/>
        <w:adjustRightInd w:val="0"/>
        <w:jc w:val="both"/>
        <w:rPr>
          <w:bCs/>
        </w:rPr>
      </w:pPr>
      <w:r>
        <w:rPr>
          <w:bCs/>
        </w:rPr>
        <w:t xml:space="preserve">ÜRO Pagulaste Ülemvoliniku Amet </w:t>
      </w:r>
      <w:r w:rsidR="00DB51A7" w:rsidRPr="00DB51A7">
        <w:rPr>
          <w:bCs/>
        </w:rPr>
        <w:t xml:space="preserve">(edaspidi </w:t>
      </w:r>
      <w:r w:rsidR="00DB51A7">
        <w:rPr>
          <w:bCs/>
          <w:i/>
          <w:iCs/>
        </w:rPr>
        <w:t>UNHCR</w:t>
      </w:r>
      <w:r w:rsidR="00DB51A7" w:rsidRPr="00DB51A7">
        <w:rPr>
          <w:bCs/>
        </w:rPr>
        <w:t>)</w:t>
      </w:r>
      <w:r w:rsidR="00227D4E">
        <w:rPr>
          <w:bCs/>
        </w:rPr>
        <w:t>;</w:t>
      </w:r>
    </w:p>
    <w:p w14:paraId="087C2492" w14:textId="66D0F55C" w:rsidR="00D23B3B" w:rsidRDefault="00D23B3B" w:rsidP="00B439F1">
      <w:pPr>
        <w:numPr>
          <w:ilvl w:val="0"/>
          <w:numId w:val="1"/>
        </w:numPr>
        <w:autoSpaceDE w:val="0"/>
        <w:autoSpaceDN w:val="0"/>
        <w:adjustRightInd w:val="0"/>
        <w:jc w:val="both"/>
        <w:rPr>
          <w:bCs/>
        </w:rPr>
      </w:pPr>
      <w:r>
        <w:rPr>
          <w:bCs/>
        </w:rPr>
        <w:t>MTÜ E</w:t>
      </w:r>
      <w:r w:rsidR="00364400">
        <w:rPr>
          <w:bCs/>
        </w:rPr>
        <w:t xml:space="preserve">esti Inimõiguste Keskus </w:t>
      </w:r>
      <w:r w:rsidR="00DB51A7" w:rsidRPr="00DB51A7">
        <w:rPr>
          <w:bCs/>
        </w:rPr>
        <w:t xml:space="preserve">(edaspidi </w:t>
      </w:r>
      <w:r w:rsidR="00DB51A7">
        <w:rPr>
          <w:bCs/>
          <w:i/>
          <w:iCs/>
        </w:rPr>
        <w:t>EIK</w:t>
      </w:r>
      <w:r w:rsidR="00DB51A7" w:rsidRPr="00DB51A7">
        <w:rPr>
          <w:bCs/>
        </w:rPr>
        <w:t>)</w:t>
      </w:r>
      <w:r w:rsidR="00227D4E">
        <w:rPr>
          <w:bCs/>
        </w:rPr>
        <w:t>;</w:t>
      </w:r>
    </w:p>
    <w:p w14:paraId="6968EC03" w14:textId="56A1554E" w:rsidR="00784D11" w:rsidRDefault="00D23B3B" w:rsidP="00784D11">
      <w:pPr>
        <w:numPr>
          <w:ilvl w:val="0"/>
          <w:numId w:val="1"/>
        </w:numPr>
        <w:autoSpaceDE w:val="0"/>
        <w:autoSpaceDN w:val="0"/>
        <w:adjustRightInd w:val="0"/>
        <w:jc w:val="both"/>
        <w:rPr>
          <w:bCs/>
        </w:rPr>
      </w:pPr>
      <w:r>
        <w:rPr>
          <w:bCs/>
        </w:rPr>
        <w:t xml:space="preserve">MTÜ </w:t>
      </w:r>
      <w:r w:rsidR="004D7571">
        <w:rPr>
          <w:bCs/>
        </w:rPr>
        <w:t xml:space="preserve">Eesti </w:t>
      </w:r>
      <w:r>
        <w:rPr>
          <w:bCs/>
        </w:rPr>
        <w:t xml:space="preserve">Pagulasabi </w:t>
      </w:r>
      <w:r w:rsidR="000D7644">
        <w:rPr>
          <w:bCs/>
        </w:rPr>
        <w:t xml:space="preserve">(edaspidi </w:t>
      </w:r>
      <w:r w:rsidR="000D7644">
        <w:rPr>
          <w:bCs/>
          <w:i/>
          <w:iCs/>
        </w:rPr>
        <w:t>PA</w:t>
      </w:r>
      <w:r w:rsidR="000D7644">
        <w:rPr>
          <w:bCs/>
        </w:rPr>
        <w:t>)</w:t>
      </w:r>
      <w:r w:rsidR="00E963E1">
        <w:rPr>
          <w:bCs/>
        </w:rPr>
        <w:t>.</w:t>
      </w:r>
    </w:p>
    <w:p w14:paraId="241CE10E" w14:textId="77777777" w:rsidR="00E963E1" w:rsidRPr="00E963E1" w:rsidRDefault="00E963E1" w:rsidP="00E963E1">
      <w:pPr>
        <w:autoSpaceDE w:val="0"/>
        <w:autoSpaceDN w:val="0"/>
        <w:adjustRightInd w:val="0"/>
        <w:ind w:left="360"/>
        <w:jc w:val="both"/>
        <w:rPr>
          <w:bCs/>
        </w:rPr>
      </w:pPr>
    </w:p>
    <w:p w14:paraId="45255ADD" w14:textId="33F015DA" w:rsidR="00AE47C3" w:rsidRPr="00AE47C3" w:rsidRDefault="00AE47C3" w:rsidP="00AE47C3">
      <w:pPr>
        <w:autoSpaceDE w:val="0"/>
        <w:autoSpaceDN w:val="0"/>
        <w:adjustRightInd w:val="0"/>
        <w:jc w:val="both"/>
      </w:pPr>
      <w:r>
        <w:rPr>
          <w:bCs/>
        </w:rPr>
        <w:t xml:space="preserve">Täiendavalt on </w:t>
      </w:r>
      <w:r w:rsidR="00784D11">
        <w:rPr>
          <w:bCs/>
        </w:rPr>
        <w:t xml:space="preserve">Siseministri </w:t>
      </w:r>
      <w:r w:rsidR="00A51011">
        <w:t xml:space="preserve">3. septembri 2024. aasta </w:t>
      </w:r>
      <w:r w:rsidR="00463896">
        <w:rPr>
          <w:bCs/>
        </w:rPr>
        <w:t>käsk</w:t>
      </w:r>
      <w:r w:rsidR="009A10FE">
        <w:rPr>
          <w:bCs/>
        </w:rPr>
        <w:t>k</w:t>
      </w:r>
      <w:r w:rsidR="00463896">
        <w:rPr>
          <w:bCs/>
        </w:rPr>
        <w:t>irjaga</w:t>
      </w:r>
      <w:r w:rsidR="00784D11" w:rsidRPr="061023CF">
        <w:t xml:space="preserve"> </w:t>
      </w:r>
      <w:r w:rsidR="00A51011">
        <w:t xml:space="preserve">nr 1-3/113 </w:t>
      </w:r>
      <w:r w:rsidR="00015EE2">
        <w:t xml:space="preserve">moodustatud </w:t>
      </w:r>
      <w:r w:rsidR="00A51011" w:rsidRPr="00420ABA">
        <w:rPr>
          <w:bCs/>
        </w:rPr>
        <w:t>Euroopa Liidu varjupaiga- ja rändehalduse reformi rakenduskava koostamise ja elluviimise töörühm</w:t>
      </w:r>
      <w:r>
        <w:t xml:space="preserve">, mille üheks ülesandeks on </w:t>
      </w:r>
      <w:r w:rsidRPr="00AE47C3">
        <w:t xml:space="preserve">töötada välja varjupaiga- ja rändehalduse reformi rakendamiseks vajalike õigusaktide eelnõud </w:t>
      </w:r>
      <w:r>
        <w:t>ning selle töörühma liikmed on mitmed eespool nimetatud asutused.</w:t>
      </w:r>
    </w:p>
    <w:p w14:paraId="577AA95B" w14:textId="77777777" w:rsidR="00C0596C" w:rsidRPr="00505089" w:rsidRDefault="00C0596C" w:rsidP="00563732">
      <w:pPr>
        <w:autoSpaceDE w:val="0"/>
        <w:autoSpaceDN w:val="0"/>
        <w:adjustRightInd w:val="0"/>
        <w:jc w:val="both"/>
        <w:rPr>
          <w:bCs/>
        </w:rPr>
      </w:pPr>
    </w:p>
    <w:p w14:paraId="530E362A" w14:textId="77777777" w:rsidR="00754998" w:rsidRPr="00537B46" w:rsidRDefault="00754998" w:rsidP="00D72827">
      <w:pPr>
        <w:pStyle w:val="Pealkiri2"/>
        <w:rPr>
          <w:rFonts w:eastAsia="Calibri" w:cs="Times New Roman"/>
        </w:rPr>
      </w:pPr>
      <w:bookmarkStart w:id="42" w:name="_Toc143167892"/>
      <w:bookmarkStart w:id="43" w:name="_Toc146708245"/>
      <w:bookmarkStart w:id="44" w:name="_Toc146745556"/>
      <w:bookmarkStart w:id="45" w:name="_Toc146783291"/>
      <w:bookmarkStart w:id="46" w:name="_Toc146784647"/>
      <w:bookmarkStart w:id="47" w:name="_Toc149744308"/>
      <w:bookmarkStart w:id="48" w:name="_Toc150941951"/>
      <w:bookmarkStart w:id="49" w:name="_Toc153877959"/>
      <w:bookmarkStart w:id="50" w:name="_Toc155950141"/>
      <w:r w:rsidRPr="00537B46">
        <w:rPr>
          <w:rFonts w:eastAsia="Calibri" w:cs="Times New Roman"/>
        </w:rPr>
        <w:t>1.3. Märkused</w:t>
      </w:r>
      <w:bookmarkEnd w:id="42"/>
      <w:bookmarkEnd w:id="43"/>
      <w:bookmarkEnd w:id="44"/>
      <w:bookmarkEnd w:id="45"/>
      <w:bookmarkEnd w:id="46"/>
      <w:bookmarkEnd w:id="47"/>
      <w:bookmarkEnd w:id="48"/>
      <w:bookmarkEnd w:id="49"/>
      <w:bookmarkEnd w:id="50"/>
    </w:p>
    <w:p w14:paraId="6340DD66" w14:textId="77777777" w:rsidR="00754998" w:rsidRPr="00505089" w:rsidRDefault="00754998" w:rsidP="001B669D">
      <w:pPr>
        <w:keepNext/>
        <w:autoSpaceDE w:val="0"/>
        <w:autoSpaceDN w:val="0"/>
        <w:adjustRightInd w:val="0"/>
        <w:jc w:val="both"/>
        <w:rPr>
          <w:rFonts w:eastAsia="Calibri"/>
          <w:bCs/>
          <w:kern w:val="0"/>
          <w14:ligatures w14:val="none"/>
        </w:rPr>
      </w:pPr>
    </w:p>
    <w:p w14:paraId="0F744800" w14:textId="791D7372" w:rsidR="000C607A" w:rsidRDefault="00754998" w:rsidP="008F201C">
      <w:pPr>
        <w:jc w:val="both"/>
        <w:rPr>
          <w:rFonts w:eastAsia="Calibri"/>
          <w:kern w:val="0"/>
          <w14:ligatures w14:val="none"/>
        </w:rPr>
      </w:pPr>
      <w:commentRangeStart w:id="51"/>
      <w:r w:rsidRPr="00505089">
        <w:rPr>
          <w:rFonts w:eastAsia="Times New Roman"/>
          <w:kern w:val="0"/>
          <w14:ligatures w14:val="none"/>
        </w:rPr>
        <w:t xml:space="preserve">Eelnõu </w:t>
      </w:r>
      <w:r w:rsidR="003E1B2A">
        <w:rPr>
          <w:rFonts w:eastAsia="Times New Roman"/>
          <w:kern w:val="0"/>
          <w14:ligatures w14:val="none"/>
        </w:rPr>
        <w:t xml:space="preserve">on välja töötatud </w:t>
      </w:r>
      <w:r w:rsidR="00D5479E">
        <w:rPr>
          <w:rFonts w:eastAsia="Times New Roman"/>
          <w:kern w:val="0"/>
          <w14:ligatures w14:val="none"/>
        </w:rPr>
        <w:t>EL-i</w:t>
      </w:r>
      <w:r w:rsidRPr="00505089">
        <w:rPr>
          <w:rFonts w:eastAsia="Times New Roman"/>
          <w:kern w:val="0"/>
          <w14:ligatures w14:val="none"/>
        </w:rPr>
        <w:t xml:space="preserve"> õiguse rakendamise</w:t>
      </w:r>
      <w:r w:rsidR="003E1B2A">
        <w:rPr>
          <w:rFonts w:eastAsia="Times New Roman"/>
          <w:kern w:val="0"/>
          <w14:ligatures w14:val="none"/>
        </w:rPr>
        <w:t>ks.</w:t>
      </w:r>
      <w:commentRangeEnd w:id="51"/>
      <w:r>
        <w:commentReference w:id="51"/>
      </w:r>
      <w:r w:rsidR="003E1B2A">
        <w:rPr>
          <w:rFonts w:eastAsia="Times New Roman"/>
          <w:kern w:val="0"/>
          <w14:ligatures w14:val="none"/>
        </w:rPr>
        <w:t xml:space="preserve"> Eelnõu </w:t>
      </w:r>
      <w:r w:rsidR="003E1B2A" w:rsidRPr="00505089">
        <w:rPr>
          <w:rFonts w:eastAsia="Times New Roman"/>
          <w:kern w:val="0"/>
          <w14:ligatures w14:val="none"/>
        </w:rPr>
        <w:t>ei ole seotud muu menetluses oleva eelnõuga</w:t>
      </w:r>
      <w:r w:rsidR="003E1B2A">
        <w:rPr>
          <w:rFonts w:eastAsia="Times New Roman"/>
          <w:kern w:val="0"/>
          <w14:ligatures w14:val="none"/>
        </w:rPr>
        <w:t>.</w:t>
      </w:r>
      <w:r w:rsidR="00563732">
        <w:rPr>
          <w:rFonts w:eastAsia="Times New Roman"/>
          <w:kern w:val="0"/>
          <w14:ligatures w14:val="none"/>
        </w:rPr>
        <w:t xml:space="preserve"> </w:t>
      </w:r>
      <w:r w:rsidR="00F30739">
        <w:rPr>
          <w:rFonts w:eastAsia="Calibri"/>
          <w:kern w:val="0"/>
          <w14:ligatures w14:val="none"/>
        </w:rPr>
        <w:t xml:space="preserve">Eelnõuga tunnistatakse kehtetuks </w:t>
      </w:r>
      <w:r w:rsidR="0037269D">
        <w:rPr>
          <w:rFonts w:eastAsia="Calibri"/>
          <w:kern w:val="0"/>
          <w14:ligatures w14:val="none"/>
        </w:rPr>
        <w:t xml:space="preserve">VRKS </w:t>
      </w:r>
      <w:r w:rsidR="00F30739">
        <w:rPr>
          <w:rFonts w:eastAsia="Calibri"/>
          <w:kern w:val="0"/>
          <w14:ligatures w14:val="none"/>
        </w:rPr>
        <w:t>(</w:t>
      </w:r>
      <w:r w:rsidR="00F30739" w:rsidRPr="00F30739">
        <w:rPr>
          <w:rFonts w:eastAsia="Calibri"/>
          <w:kern w:val="0"/>
          <w14:ligatures w14:val="none"/>
        </w:rPr>
        <w:t>RT I, 02.01.2025, 81</w:t>
      </w:r>
      <w:r w:rsidR="00F30739">
        <w:rPr>
          <w:rFonts w:eastAsia="Calibri"/>
          <w:kern w:val="0"/>
          <w14:ligatures w14:val="none"/>
        </w:rPr>
        <w:t xml:space="preserve">) ja kehtestatakse seaduse uus terviktekst. </w:t>
      </w:r>
    </w:p>
    <w:p w14:paraId="034CF9CF" w14:textId="77777777" w:rsidR="000C607A" w:rsidRDefault="000C607A" w:rsidP="008F201C">
      <w:pPr>
        <w:jc w:val="both"/>
        <w:rPr>
          <w:rFonts w:eastAsia="Calibri"/>
          <w:kern w:val="0"/>
          <w14:ligatures w14:val="none"/>
        </w:rPr>
      </w:pPr>
    </w:p>
    <w:p w14:paraId="7E5A95BF" w14:textId="77777777" w:rsidR="00617673" w:rsidRDefault="00F30739" w:rsidP="00367CEE">
      <w:pPr>
        <w:jc w:val="both"/>
        <w:rPr>
          <w:rFonts w:eastAsia="Calibri"/>
          <w:kern w:val="0"/>
          <w14:ligatures w14:val="none"/>
        </w:rPr>
      </w:pPr>
      <w:bookmarkStart w:id="52" w:name="_Hlk200975679"/>
      <w:r>
        <w:rPr>
          <w:rFonts w:eastAsia="Calibri"/>
          <w:kern w:val="0"/>
          <w14:ligatures w14:val="none"/>
        </w:rPr>
        <w:t>Eelnõuga muudetakse</w:t>
      </w:r>
      <w:r w:rsidR="00A12F65">
        <w:rPr>
          <w:rFonts w:eastAsia="Calibri"/>
          <w:kern w:val="0"/>
          <w14:ligatures w14:val="none"/>
        </w:rPr>
        <w:t xml:space="preserve"> või täiendatakse</w:t>
      </w:r>
      <w:r>
        <w:rPr>
          <w:rFonts w:eastAsia="Calibri"/>
          <w:kern w:val="0"/>
          <w14:ligatures w14:val="none"/>
        </w:rPr>
        <w:t xml:space="preserve"> järgmisi seaduseid:</w:t>
      </w:r>
      <w:r w:rsidR="00367CEE">
        <w:rPr>
          <w:rFonts w:eastAsia="Calibri"/>
          <w:kern w:val="0"/>
          <w14:ligatures w14:val="none"/>
        </w:rPr>
        <w:t xml:space="preserve"> </w:t>
      </w:r>
    </w:p>
    <w:p w14:paraId="651C281F" w14:textId="73BF2C07" w:rsidR="00617673" w:rsidRDefault="00F30739" w:rsidP="00367CEE">
      <w:pPr>
        <w:jc w:val="both"/>
        <w:rPr>
          <w:rFonts w:eastAsia="Calibri"/>
          <w:kern w:val="0"/>
          <w14:ligatures w14:val="none"/>
        </w:rPr>
      </w:pPr>
      <w:r>
        <w:rPr>
          <w:rFonts w:eastAsia="Calibri"/>
          <w:kern w:val="0"/>
          <w14:ligatures w14:val="none"/>
        </w:rPr>
        <w:t xml:space="preserve">1) </w:t>
      </w:r>
      <w:r w:rsidR="000468A9">
        <w:rPr>
          <w:rFonts w:eastAsia="Calibri"/>
          <w:kern w:val="0"/>
          <w14:ligatures w14:val="none"/>
        </w:rPr>
        <w:t xml:space="preserve">halduskohtumenetluse seadustik (edaspidi </w:t>
      </w:r>
      <w:r w:rsidR="000468A9">
        <w:rPr>
          <w:rFonts w:eastAsia="Calibri"/>
          <w:i/>
          <w:iCs/>
          <w:kern w:val="0"/>
          <w14:ligatures w14:val="none"/>
        </w:rPr>
        <w:t>HKMS</w:t>
      </w:r>
      <w:r w:rsidR="000468A9">
        <w:rPr>
          <w:rFonts w:eastAsia="Calibri"/>
          <w:kern w:val="0"/>
          <w14:ligatures w14:val="none"/>
        </w:rPr>
        <w:t>)</w:t>
      </w:r>
      <w:r w:rsidR="008F2221">
        <w:rPr>
          <w:rFonts w:eastAsia="Calibri"/>
          <w:kern w:val="0"/>
          <w14:ligatures w14:val="none"/>
        </w:rPr>
        <w:t>,</w:t>
      </w:r>
      <w:r w:rsidR="000468A9">
        <w:rPr>
          <w:rFonts w:eastAsia="Calibri"/>
          <w:kern w:val="0"/>
          <w14:ligatures w14:val="none"/>
        </w:rPr>
        <w:t xml:space="preserve"> avaldamismärkega </w:t>
      </w:r>
      <w:r w:rsidR="000468A9" w:rsidRPr="000468A9">
        <w:rPr>
          <w:rFonts w:eastAsia="Calibri"/>
          <w:kern w:val="0"/>
          <w14:ligatures w14:val="none"/>
        </w:rPr>
        <w:t>RT I, 06.07.2023, 30</w:t>
      </w:r>
      <w:r w:rsidR="000468A9">
        <w:rPr>
          <w:rFonts w:eastAsia="Calibri"/>
          <w:kern w:val="0"/>
          <w14:ligatures w14:val="none"/>
        </w:rPr>
        <w:t>;</w:t>
      </w:r>
      <w:r w:rsidR="00A076CB">
        <w:rPr>
          <w:rFonts w:eastAsia="Calibri"/>
          <w:kern w:val="0"/>
          <w14:ligatures w14:val="none"/>
        </w:rPr>
        <w:t xml:space="preserve"> </w:t>
      </w:r>
      <w:r w:rsidR="00A12F65">
        <w:rPr>
          <w:rFonts w:eastAsia="Calibri"/>
          <w:kern w:val="0"/>
          <w14:ligatures w14:val="none"/>
        </w:rPr>
        <w:t>2</w:t>
      </w:r>
      <w:r w:rsidR="008F2221">
        <w:rPr>
          <w:rFonts w:eastAsia="Calibri"/>
          <w:kern w:val="0"/>
          <w14:ligatures w14:val="none"/>
        </w:rPr>
        <w:t xml:space="preserve">) isikut tõendavate dokumentide seadus (edaspidi </w:t>
      </w:r>
      <w:r w:rsidR="008F2221">
        <w:rPr>
          <w:rFonts w:eastAsia="Calibri"/>
          <w:i/>
          <w:iCs/>
          <w:kern w:val="0"/>
          <w14:ligatures w14:val="none"/>
        </w:rPr>
        <w:t>ITDS</w:t>
      </w:r>
      <w:r w:rsidR="008F2221">
        <w:rPr>
          <w:rFonts w:eastAsia="Calibri"/>
          <w:kern w:val="0"/>
          <w14:ligatures w14:val="none"/>
        </w:rPr>
        <w:t xml:space="preserve">), avaldamismärkega </w:t>
      </w:r>
      <w:r w:rsidR="008F2221" w:rsidRPr="008F2221">
        <w:rPr>
          <w:rFonts w:eastAsia="Calibri"/>
          <w:kern w:val="0"/>
          <w14:ligatures w14:val="none"/>
        </w:rPr>
        <w:t>RT I, 07.05.2025, 4</w:t>
      </w:r>
      <w:r w:rsidR="008F2221">
        <w:rPr>
          <w:rFonts w:eastAsia="Calibri"/>
          <w:kern w:val="0"/>
          <w14:ligatures w14:val="none"/>
        </w:rPr>
        <w:t>;</w:t>
      </w:r>
      <w:r w:rsidR="00A076CB">
        <w:rPr>
          <w:rFonts w:eastAsia="Calibri"/>
          <w:kern w:val="0"/>
          <w14:ligatures w14:val="none"/>
        </w:rPr>
        <w:t xml:space="preserve"> </w:t>
      </w:r>
    </w:p>
    <w:p w14:paraId="13418490" w14:textId="23CBD30E" w:rsidR="00617673" w:rsidRDefault="00A12F65" w:rsidP="00367CEE">
      <w:pPr>
        <w:jc w:val="both"/>
        <w:rPr>
          <w:rFonts w:eastAsia="Calibri"/>
          <w:kern w:val="0"/>
          <w14:ligatures w14:val="none"/>
        </w:rPr>
      </w:pPr>
      <w:r>
        <w:rPr>
          <w:rFonts w:eastAsia="Calibri"/>
          <w:kern w:val="0"/>
          <w14:ligatures w14:val="none"/>
        </w:rPr>
        <w:t>3</w:t>
      </w:r>
      <w:r w:rsidR="008F2221">
        <w:rPr>
          <w:rFonts w:eastAsia="Calibri"/>
          <w:kern w:val="0"/>
          <w14:ligatures w14:val="none"/>
        </w:rPr>
        <w:t>) kohtute seadus</w:t>
      </w:r>
      <w:r w:rsidR="004D2F63">
        <w:rPr>
          <w:rFonts w:eastAsia="Calibri"/>
          <w:kern w:val="0"/>
          <w14:ligatures w14:val="none"/>
        </w:rPr>
        <w:t xml:space="preserve"> (edaspidi </w:t>
      </w:r>
      <w:r w:rsidR="004D2F63">
        <w:rPr>
          <w:rFonts w:eastAsia="Calibri"/>
          <w:i/>
          <w:iCs/>
          <w:kern w:val="0"/>
          <w14:ligatures w14:val="none"/>
        </w:rPr>
        <w:t>KS</w:t>
      </w:r>
      <w:r w:rsidR="004D2F63">
        <w:rPr>
          <w:rFonts w:eastAsia="Calibri"/>
          <w:kern w:val="0"/>
          <w14:ligatures w14:val="none"/>
        </w:rPr>
        <w:t>)</w:t>
      </w:r>
      <w:r w:rsidR="008F2221">
        <w:rPr>
          <w:rFonts w:eastAsia="Calibri"/>
          <w:kern w:val="0"/>
          <w14:ligatures w14:val="none"/>
        </w:rPr>
        <w:t xml:space="preserve">, avaldamismärkega </w:t>
      </w:r>
      <w:r w:rsidR="008F2221" w:rsidRPr="008F2221">
        <w:rPr>
          <w:rFonts w:eastAsia="Calibri"/>
          <w:kern w:val="0"/>
          <w14:ligatures w14:val="none"/>
        </w:rPr>
        <w:t>RT I, 14.03.2025, 24</w:t>
      </w:r>
      <w:r w:rsidR="008F2221">
        <w:rPr>
          <w:rFonts w:eastAsia="Calibri"/>
          <w:kern w:val="0"/>
          <w14:ligatures w14:val="none"/>
        </w:rPr>
        <w:t>;</w:t>
      </w:r>
    </w:p>
    <w:p w14:paraId="6F820490" w14:textId="77777777" w:rsidR="00617673" w:rsidRDefault="00A12F65" w:rsidP="00367CEE">
      <w:pPr>
        <w:jc w:val="both"/>
        <w:rPr>
          <w:rFonts w:eastAsia="Calibri"/>
          <w:kern w:val="0"/>
          <w14:ligatures w14:val="none"/>
        </w:rPr>
      </w:pPr>
      <w:r>
        <w:rPr>
          <w:rFonts w:eastAsia="Calibri"/>
          <w:kern w:val="0"/>
          <w14:ligatures w14:val="none"/>
        </w:rPr>
        <w:t>4</w:t>
      </w:r>
      <w:r w:rsidR="008F2221">
        <w:rPr>
          <w:rFonts w:eastAsia="Calibri"/>
          <w:kern w:val="0"/>
          <w14:ligatures w14:val="none"/>
        </w:rPr>
        <w:t xml:space="preserve">) kriminaalmenetluse seadustik (edaspidi </w:t>
      </w:r>
      <w:proofErr w:type="spellStart"/>
      <w:r w:rsidR="008F2221">
        <w:rPr>
          <w:rFonts w:eastAsia="Calibri"/>
          <w:i/>
          <w:iCs/>
          <w:kern w:val="0"/>
          <w14:ligatures w14:val="none"/>
        </w:rPr>
        <w:t>KrMS</w:t>
      </w:r>
      <w:proofErr w:type="spellEnd"/>
      <w:r w:rsidR="008F2221">
        <w:rPr>
          <w:rFonts w:eastAsia="Calibri"/>
          <w:kern w:val="0"/>
          <w14:ligatures w14:val="none"/>
        </w:rPr>
        <w:t xml:space="preserve">), avaldamismärkega </w:t>
      </w:r>
      <w:r w:rsidR="008F2221" w:rsidRPr="008F2221">
        <w:rPr>
          <w:rFonts w:eastAsia="Calibri"/>
          <w:kern w:val="0"/>
          <w14:ligatures w14:val="none"/>
        </w:rPr>
        <w:t>RT I, 17.04.2025, 7</w:t>
      </w:r>
      <w:r w:rsidR="008F2221">
        <w:rPr>
          <w:rFonts w:eastAsia="Calibri"/>
          <w:kern w:val="0"/>
          <w14:ligatures w14:val="none"/>
        </w:rPr>
        <w:t>;</w:t>
      </w:r>
      <w:r w:rsidR="00A076CB">
        <w:rPr>
          <w:rFonts w:eastAsia="Calibri"/>
          <w:kern w:val="0"/>
          <w14:ligatures w14:val="none"/>
        </w:rPr>
        <w:t xml:space="preserve"> </w:t>
      </w:r>
    </w:p>
    <w:p w14:paraId="1E8C2375" w14:textId="77777777" w:rsidR="00617673" w:rsidRDefault="00AA4E68" w:rsidP="00367CEE">
      <w:pPr>
        <w:jc w:val="both"/>
        <w:rPr>
          <w:rFonts w:eastAsia="Calibri"/>
          <w:kern w:val="0"/>
          <w14:ligatures w14:val="none"/>
        </w:rPr>
      </w:pPr>
      <w:r>
        <w:rPr>
          <w:rFonts w:eastAsia="Calibri"/>
          <w:kern w:val="0"/>
          <w14:ligatures w14:val="none"/>
        </w:rPr>
        <w:t xml:space="preserve">5) politsei ja piirivalve seadus (edaspidi </w:t>
      </w:r>
      <w:r>
        <w:rPr>
          <w:rFonts w:eastAsia="Calibri"/>
          <w:i/>
          <w:iCs/>
          <w:kern w:val="0"/>
          <w14:ligatures w14:val="none"/>
        </w:rPr>
        <w:t>PPVS</w:t>
      </w:r>
      <w:r>
        <w:rPr>
          <w:rFonts w:eastAsia="Calibri"/>
          <w:kern w:val="0"/>
          <w14:ligatures w14:val="none"/>
        </w:rPr>
        <w:t xml:space="preserve">), avaldamismärkega </w:t>
      </w:r>
      <w:r w:rsidRPr="00AA4E68">
        <w:rPr>
          <w:rFonts w:eastAsia="Calibri"/>
          <w:kern w:val="0"/>
          <w14:ligatures w14:val="none"/>
        </w:rPr>
        <w:t>RT I, 08.04.2025, 10</w:t>
      </w:r>
      <w:r>
        <w:rPr>
          <w:rFonts w:eastAsia="Calibri"/>
          <w:kern w:val="0"/>
          <w14:ligatures w14:val="none"/>
        </w:rPr>
        <w:t>;</w:t>
      </w:r>
      <w:r w:rsidR="00A076CB">
        <w:rPr>
          <w:rFonts w:eastAsia="Calibri"/>
          <w:kern w:val="0"/>
          <w14:ligatures w14:val="none"/>
        </w:rPr>
        <w:t xml:space="preserve"> </w:t>
      </w:r>
    </w:p>
    <w:p w14:paraId="051B4754" w14:textId="77777777" w:rsidR="00617673" w:rsidRDefault="00AA4E68" w:rsidP="00367CEE">
      <w:pPr>
        <w:jc w:val="both"/>
        <w:rPr>
          <w:rFonts w:eastAsia="Calibri"/>
          <w:kern w:val="0"/>
          <w14:ligatures w14:val="none"/>
        </w:rPr>
      </w:pPr>
      <w:r>
        <w:rPr>
          <w:rFonts w:eastAsia="Calibri"/>
          <w:kern w:val="0"/>
          <w14:ligatures w14:val="none"/>
        </w:rPr>
        <w:t>6</w:t>
      </w:r>
      <w:r w:rsidR="008F2221">
        <w:rPr>
          <w:rFonts w:eastAsia="Calibri"/>
          <w:kern w:val="0"/>
          <w14:ligatures w14:val="none"/>
        </w:rPr>
        <w:t xml:space="preserve">) riigipiiri seadus (edaspidi </w:t>
      </w:r>
      <w:proofErr w:type="spellStart"/>
      <w:r w:rsidR="008F2221">
        <w:rPr>
          <w:rFonts w:eastAsia="Calibri"/>
          <w:i/>
          <w:iCs/>
          <w:kern w:val="0"/>
          <w14:ligatures w14:val="none"/>
        </w:rPr>
        <w:t>RiPS</w:t>
      </w:r>
      <w:proofErr w:type="spellEnd"/>
      <w:r w:rsidR="008F2221">
        <w:rPr>
          <w:rFonts w:eastAsia="Calibri"/>
          <w:kern w:val="0"/>
          <w14:ligatures w14:val="none"/>
        </w:rPr>
        <w:t xml:space="preserve">), avaldamismärkega </w:t>
      </w:r>
      <w:r w:rsidR="008F2221" w:rsidRPr="008F2221">
        <w:rPr>
          <w:rFonts w:eastAsia="Calibri"/>
          <w:kern w:val="0"/>
          <w14:ligatures w14:val="none"/>
        </w:rPr>
        <w:t>RT I, 07.06.2024, 14</w:t>
      </w:r>
      <w:r w:rsidR="008F2221">
        <w:rPr>
          <w:rFonts w:eastAsia="Calibri"/>
          <w:kern w:val="0"/>
          <w14:ligatures w14:val="none"/>
        </w:rPr>
        <w:t>;</w:t>
      </w:r>
      <w:r w:rsidR="00A076CB">
        <w:rPr>
          <w:rFonts w:eastAsia="Calibri"/>
          <w:kern w:val="0"/>
          <w14:ligatures w14:val="none"/>
        </w:rPr>
        <w:t xml:space="preserve"> </w:t>
      </w:r>
    </w:p>
    <w:p w14:paraId="522B1BA8" w14:textId="77777777" w:rsidR="00617673" w:rsidRDefault="00AA4E68" w:rsidP="00367CEE">
      <w:pPr>
        <w:jc w:val="both"/>
        <w:rPr>
          <w:rFonts w:eastAsia="Calibri"/>
          <w:kern w:val="0"/>
          <w14:ligatures w14:val="none"/>
        </w:rPr>
      </w:pPr>
      <w:r>
        <w:rPr>
          <w:rFonts w:eastAsia="Calibri"/>
          <w:kern w:val="0"/>
          <w14:ligatures w14:val="none"/>
        </w:rPr>
        <w:t>7</w:t>
      </w:r>
      <w:r w:rsidR="008F2221">
        <w:rPr>
          <w:rFonts w:eastAsia="Calibri"/>
          <w:kern w:val="0"/>
          <w14:ligatures w14:val="none"/>
        </w:rPr>
        <w:t xml:space="preserve">) sotsiaalhoolekande seadus (edaspidi </w:t>
      </w:r>
      <w:r w:rsidR="008F2221">
        <w:rPr>
          <w:rFonts w:eastAsia="Calibri"/>
          <w:i/>
          <w:iCs/>
          <w:kern w:val="0"/>
          <w14:ligatures w14:val="none"/>
        </w:rPr>
        <w:t>SHS</w:t>
      </w:r>
      <w:r w:rsidR="008F2221">
        <w:rPr>
          <w:rFonts w:eastAsia="Calibri"/>
          <w:kern w:val="0"/>
          <w14:ligatures w14:val="none"/>
        </w:rPr>
        <w:t xml:space="preserve">), avaldamismärkega </w:t>
      </w:r>
      <w:r w:rsidR="008F2221" w:rsidRPr="008F2221">
        <w:rPr>
          <w:rFonts w:eastAsia="Calibri"/>
          <w:kern w:val="0"/>
          <w14:ligatures w14:val="none"/>
        </w:rPr>
        <w:t>RT I, 09.01.2025, 26</w:t>
      </w:r>
      <w:r w:rsidR="008F2221">
        <w:rPr>
          <w:rFonts w:eastAsia="Calibri"/>
          <w:kern w:val="0"/>
          <w14:ligatures w14:val="none"/>
        </w:rPr>
        <w:t>;</w:t>
      </w:r>
      <w:r w:rsidR="00A076CB">
        <w:rPr>
          <w:rFonts w:eastAsia="Calibri"/>
          <w:kern w:val="0"/>
          <w14:ligatures w14:val="none"/>
        </w:rPr>
        <w:t xml:space="preserve"> </w:t>
      </w:r>
    </w:p>
    <w:p w14:paraId="1C718327" w14:textId="77777777" w:rsidR="00617673" w:rsidRDefault="00AA4E68" w:rsidP="00367CEE">
      <w:pPr>
        <w:jc w:val="both"/>
        <w:rPr>
          <w:rFonts w:eastAsia="Calibri"/>
          <w:kern w:val="0"/>
          <w14:ligatures w14:val="none"/>
        </w:rPr>
      </w:pPr>
      <w:r>
        <w:rPr>
          <w:rFonts w:eastAsia="Calibri"/>
          <w:kern w:val="0"/>
          <w14:ligatures w14:val="none"/>
        </w:rPr>
        <w:t>8</w:t>
      </w:r>
      <w:r w:rsidR="008F2221">
        <w:rPr>
          <w:rFonts w:eastAsia="Calibri"/>
          <w:kern w:val="0"/>
          <w14:ligatures w14:val="none"/>
        </w:rPr>
        <w:t>) tervishoiuteenuste korraldamise seadus</w:t>
      </w:r>
      <w:r w:rsidR="001D7D91">
        <w:rPr>
          <w:rFonts w:eastAsia="Calibri"/>
          <w:kern w:val="0"/>
          <w14:ligatures w14:val="none"/>
        </w:rPr>
        <w:t xml:space="preserve"> (edaspidi </w:t>
      </w:r>
      <w:r w:rsidR="001D7D91">
        <w:rPr>
          <w:rFonts w:eastAsia="Calibri"/>
          <w:i/>
          <w:iCs/>
          <w:kern w:val="0"/>
          <w14:ligatures w14:val="none"/>
        </w:rPr>
        <w:t>TTKS</w:t>
      </w:r>
      <w:r w:rsidR="001D7D91">
        <w:rPr>
          <w:rFonts w:eastAsia="Calibri"/>
          <w:kern w:val="0"/>
          <w14:ligatures w14:val="none"/>
        </w:rPr>
        <w:t>)</w:t>
      </w:r>
      <w:r w:rsidR="008F2221">
        <w:rPr>
          <w:rFonts w:eastAsia="Calibri"/>
          <w:kern w:val="0"/>
          <w14:ligatures w14:val="none"/>
        </w:rPr>
        <w:t xml:space="preserve">, avaldamismärkega </w:t>
      </w:r>
      <w:r w:rsidR="008F2221" w:rsidRPr="008F2221">
        <w:rPr>
          <w:rFonts w:eastAsia="Calibri"/>
          <w:kern w:val="0"/>
          <w14:ligatures w14:val="none"/>
        </w:rPr>
        <w:t>RT I, 02.01.2025, 78</w:t>
      </w:r>
      <w:r w:rsidR="008F2221">
        <w:rPr>
          <w:rFonts w:eastAsia="Calibri"/>
          <w:kern w:val="0"/>
          <w14:ligatures w14:val="none"/>
        </w:rPr>
        <w:t>;</w:t>
      </w:r>
      <w:r w:rsidR="00A076CB">
        <w:rPr>
          <w:rFonts w:eastAsia="Calibri"/>
          <w:kern w:val="0"/>
          <w14:ligatures w14:val="none"/>
        </w:rPr>
        <w:t xml:space="preserve"> </w:t>
      </w:r>
    </w:p>
    <w:p w14:paraId="11E7BF48" w14:textId="649299C2" w:rsidR="00617673" w:rsidRDefault="00AA4E68" w:rsidP="00367CEE">
      <w:pPr>
        <w:jc w:val="both"/>
        <w:rPr>
          <w:rFonts w:eastAsia="Calibri"/>
          <w:kern w:val="0"/>
          <w14:ligatures w14:val="none"/>
        </w:rPr>
      </w:pPr>
      <w:r>
        <w:rPr>
          <w:rFonts w:eastAsia="Calibri"/>
          <w:kern w:val="0"/>
          <w14:ligatures w14:val="none"/>
        </w:rPr>
        <w:t>9</w:t>
      </w:r>
      <w:r w:rsidR="008F2221">
        <w:rPr>
          <w:rFonts w:eastAsia="Calibri"/>
          <w:kern w:val="0"/>
          <w14:ligatures w14:val="none"/>
        </w:rPr>
        <w:t>) välisriigi kutsekvalifikatsiooni tunnustamise seadus</w:t>
      </w:r>
      <w:r w:rsidR="00537C27">
        <w:rPr>
          <w:rFonts w:eastAsia="Calibri"/>
          <w:kern w:val="0"/>
          <w14:ligatures w14:val="none"/>
        </w:rPr>
        <w:t xml:space="preserve"> (edaspidi </w:t>
      </w:r>
      <w:r w:rsidR="00537C27">
        <w:rPr>
          <w:rFonts w:eastAsia="Calibri"/>
          <w:i/>
          <w:iCs/>
          <w:kern w:val="0"/>
          <w14:ligatures w14:val="none"/>
        </w:rPr>
        <w:t>VKTS</w:t>
      </w:r>
      <w:r w:rsidR="00537C27">
        <w:rPr>
          <w:rFonts w:eastAsia="Calibri"/>
          <w:kern w:val="0"/>
          <w14:ligatures w14:val="none"/>
        </w:rPr>
        <w:t>)</w:t>
      </w:r>
      <w:r w:rsidR="008F2221">
        <w:rPr>
          <w:rFonts w:eastAsia="Calibri"/>
          <w:kern w:val="0"/>
          <w14:ligatures w14:val="none"/>
        </w:rPr>
        <w:t xml:space="preserve">, avaldamismärkega </w:t>
      </w:r>
      <w:r w:rsidR="008F2221" w:rsidRPr="008F2221">
        <w:rPr>
          <w:rFonts w:eastAsia="Calibri"/>
          <w:kern w:val="0"/>
          <w14:ligatures w14:val="none"/>
        </w:rPr>
        <w:t>RT I, 02.01.2025, 82</w:t>
      </w:r>
      <w:r w:rsidR="008F2221">
        <w:rPr>
          <w:rFonts w:eastAsia="Calibri"/>
          <w:kern w:val="0"/>
          <w14:ligatures w14:val="none"/>
        </w:rPr>
        <w:t>;</w:t>
      </w:r>
      <w:r w:rsidR="00A076CB">
        <w:rPr>
          <w:rFonts w:eastAsia="Calibri"/>
          <w:kern w:val="0"/>
          <w14:ligatures w14:val="none"/>
        </w:rPr>
        <w:t xml:space="preserve"> </w:t>
      </w:r>
    </w:p>
    <w:p w14:paraId="159E2AC3" w14:textId="77777777" w:rsidR="00617673" w:rsidRDefault="00AA4E68" w:rsidP="00367CEE">
      <w:pPr>
        <w:jc w:val="both"/>
        <w:rPr>
          <w:rFonts w:eastAsia="Calibri"/>
          <w:kern w:val="0"/>
          <w14:ligatures w14:val="none"/>
        </w:rPr>
      </w:pPr>
      <w:r>
        <w:rPr>
          <w:rFonts w:eastAsia="Calibri"/>
          <w:kern w:val="0"/>
          <w14:ligatures w14:val="none"/>
        </w:rPr>
        <w:t>10</w:t>
      </w:r>
      <w:r w:rsidR="008F2221">
        <w:rPr>
          <w:rFonts w:eastAsia="Calibri"/>
          <w:kern w:val="0"/>
          <w14:ligatures w14:val="none"/>
        </w:rPr>
        <w:t xml:space="preserve">) välismaalaste seadus (edaspidi </w:t>
      </w:r>
      <w:r w:rsidR="008F2221">
        <w:rPr>
          <w:rFonts w:eastAsia="Calibri"/>
          <w:i/>
          <w:iCs/>
          <w:kern w:val="0"/>
          <w14:ligatures w14:val="none"/>
        </w:rPr>
        <w:t>VMS</w:t>
      </w:r>
      <w:r w:rsidR="008F2221">
        <w:rPr>
          <w:rFonts w:eastAsia="Calibri"/>
          <w:kern w:val="0"/>
          <w14:ligatures w14:val="none"/>
        </w:rPr>
        <w:t xml:space="preserve">), avaldamismärkega </w:t>
      </w:r>
      <w:r w:rsidR="008F2221" w:rsidRPr="000468A9">
        <w:rPr>
          <w:rFonts w:eastAsia="Calibri"/>
          <w:kern w:val="0"/>
          <w14:ligatures w14:val="none"/>
        </w:rPr>
        <w:t>RT I, 07.06.2024, 16</w:t>
      </w:r>
      <w:r w:rsidR="008F2221">
        <w:rPr>
          <w:rFonts w:eastAsia="Calibri"/>
          <w:kern w:val="0"/>
          <w14:ligatures w14:val="none"/>
        </w:rPr>
        <w:t>;</w:t>
      </w:r>
      <w:r w:rsidR="00A076CB">
        <w:rPr>
          <w:rFonts w:eastAsia="Calibri"/>
          <w:kern w:val="0"/>
          <w14:ligatures w14:val="none"/>
        </w:rPr>
        <w:t xml:space="preserve"> </w:t>
      </w:r>
    </w:p>
    <w:p w14:paraId="4753192D" w14:textId="77777777" w:rsidR="00617673" w:rsidRDefault="00A12F65" w:rsidP="00367CEE">
      <w:pPr>
        <w:jc w:val="both"/>
        <w:rPr>
          <w:rFonts w:eastAsia="Calibri"/>
          <w:kern w:val="0"/>
          <w14:ligatures w14:val="none"/>
        </w:rPr>
      </w:pPr>
      <w:r>
        <w:rPr>
          <w:rFonts w:eastAsia="Calibri"/>
          <w:kern w:val="0"/>
          <w14:ligatures w14:val="none"/>
        </w:rPr>
        <w:lastRenderedPageBreak/>
        <w:t>1</w:t>
      </w:r>
      <w:r w:rsidR="00AA4E68">
        <w:rPr>
          <w:rFonts w:eastAsia="Calibri"/>
          <w:kern w:val="0"/>
          <w14:ligatures w14:val="none"/>
        </w:rPr>
        <w:t>1</w:t>
      </w:r>
      <w:r>
        <w:rPr>
          <w:rFonts w:eastAsia="Calibri"/>
          <w:kern w:val="0"/>
          <w14:ligatures w14:val="none"/>
        </w:rPr>
        <w:t xml:space="preserve">) väljasõidukohustuse ja sissesõidukeelu seadus (edaspidi </w:t>
      </w:r>
      <w:r>
        <w:rPr>
          <w:rFonts w:eastAsia="Calibri"/>
          <w:i/>
          <w:iCs/>
          <w:kern w:val="0"/>
          <w14:ligatures w14:val="none"/>
        </w:rPr>
        <w:t>VSS</w:t>
      </w:r>
      <w:r>
        <w:rPr>
          <w:rFonts w:eastAsia="Calibri"/>
          <w:kern w:val="0"/>
          <w14:ligatures w14:val="none"/>
        </w:rPr>
        <w:t xml:space="preserve">), avaldamismärkega </w:t>
      </w:r>
      <w:r w:rsidRPr="000468A9">
        <w:rPr>
          <w:rFonts w:eastAsia="Calibri"/>
          <w:kern w:val="0"/>
          <w14:ligatures w14:val="none"/>
        </w:rPr>
        <w:t>RT I, 02.01.2025, 83</w:t>
      </w:r>
      <w:r>
        <w:rPr>
          <w:rFonts w:eastAsia="Calibri"/>
          <w:kern w:val="0"/>
          <w14:ligatures w14:val="none"/>
        </w:rPr>
        <w:t>;</w:t>
      </w:r>
      <w:r w:rsidR="00367CEE">
        <w:rPr>
          <w:rFonts w:eastAsia="Calibri"/>
          <w:kern w:val="0"/>
          <w14:ligatures w14:val="none"/>
        </w:rPr>
        <w:t xml:space="preserve"> </w:t>
      </w:r>
    </w:p>
    <w:p w14:paraId="5C6FC559" w14:textId="77777777" w:rsidR="00617673" w:rsidRDefault="00A12F65" w:rsidP="00367CEE">
      <w:pPr>
        <w:jc w:val="both"/>
        <w:rPr>
          <w:rFonts w:eastAsia="Calibri"/>
          <w:kern w:val="0"/>
          <w14:ligatures w14:val="none"/>
        </w:rPr>
      </w:pPr>
      <w:r>
        <w:rPr>
          <w:rFonts w:eastAsia="Calibri"/>
          <w:kern w:val="0"/>
          <w14:ligatures w14:val="none"/>
        </w:rPr>
        <w:t>1</w:t>
      </w:r>
      <w:r w:rsidR="00AA4E68">
        <w:rPr>
          <w:rFonts w:eastAsia="Calibri"/>
          <w:kern w:val="0"/>
          <w14:ligatures w14:val="none"/>
        </w:rPr>
        <w:t>2</w:t>
      </w:r>
      <w:r>
        <w:rPr>
          <w:rFonts w:eastAsia="Calibri"/>
          <w:kern w:val="0"/>
          <w14:ligatures w14:val="none"/>
        </w:rPr>
        <w:t xml:space="preserve">) riigi õigusabi seadus (edaspidi </w:t>
      </w:r>
      <w:r>
        <w:rPr>
          <w:rFonts w:eastAsia="Calibri"/>
          <w:i/>
          <w:iCs/>
          <w:kern w:val="0"/>
          <w14:ligatures w14:val="none"/>
        </w:rPr>
        <w:t>RÕS</w:t>
      </w:r>
      <w:r>
        <w:rPr>
          <w:rFonts w:eastAsia="Calibri"/>
          <w:kern w:val="0"/>
          <w14:ligatures w14:val="none"/>
        </w:rPr>
        <w:t xml:space="preserve">), avaldamismärkega </w:t>
      </w:r>
      <w:r w:rsidRPr="000468A9">
        <w:rPr>
          <w:rFonts w:eastAsia="Calibri"/>
          <w:kern w:val="0"/>
          <w14:ligatures w14:val="none"/>
        </w:rPr>
        <w:t>RT I, 06.07.2023, 77</w:t>
      </w:r>
      <w:r>
        <w:rPr>
          <w:rFonts w:eastAsia="Calibri"/>
          <w:kern w:val="0"/>
          <w14:ligatures w14:val="none"/>
        </w:rPr>
        <w:t>;</w:t>
      </w:r>
      <w:r w:rsidR="00367CEE">
        <w:rPr>
          <w:rFonts w:eastAsia="Calibri"/>
          <w:kern w:val="0"/>
          <w14:ligatures w14:val="none"/>
        </w:rPr>
        <w:t xml:space="preserve"> </w:t>
      </w:r>
    </w:p>
    <w:p w14:paraId="1170095F" w14:textId="380A72A7" w:rsidR="00A12F65" w:rsidRPr="000468A9" w:rsidRDefault="00A12F65" w:rsidP="00367CEE">
      <w:pPr>
        <w:jc w:val="both"/>
        <w:rPr>
          <w:rFonts w:eastAsia="Calibri"/>
          <w:kern w:val="0"/>
          <w14:ligatures w14:val="none"/>
        </w:rPr>
      </w:pPr>
      <w:r>
        <w:rPr>
          <w:rFonts w:eastAsia="Calibri"/>
          <w:kern w:val="0"/>
          <w14:ligatures w14:val="none"/>
        </w:rPr>
        <w:t>1</w:t>
      </w:r>
      <w:r w:rsidR="00AA4E68">
        <w:rPr>
          <w:rFonts w:eastAsia="Calibri"/>
          <w:kern w:val="0"/>
          <w14:ligatures w14:val="none"/>
        </w:rPr>
        <w:t>3</w:t>
      </w:r>
      <w:r>
        <w:rPr>
          <w:rFonts w:eastAsia="Calibri"/>
          <w:kern w:val="0"/>
          <w14:ligatures w14:val="none"/>
        </w:rPr>
        <w:t>) õiguskantsleri seadus</w:t>
      </w:r>
      <w:r w:rsidR="004D2F63">
        <w:rPr>
          <w:rFonts w:eastAsia="Calibri"/>
          <w:kern w:val="0"/>
          <w14:ligatures w14:val="none"/>
        </w:rPr>
        <w:t xml:space="preserve"> (edaspidi </w:t>
      </w:r>
      <w:r w:rsidR="004D2F63">
        <w:rPr>
          <w:rFonts w:eastAsia="Calibri"/>
          <w:i/>
          <w:iCs/>
          <w:kern w:val="0"/>
          <w14:ligatures w14:val="none"/>
        </w:rPr>
        <w:t>ÕS</w:t>
      </w:r>
      <w:r w:rsidR="004D2F63">
        <w:rPr>
          <w:rFonts w:eastAsia="Calibri"/>
          <w:kern w:val="0"/>
          <w14:ligatures w14:val="none"/>
        </w:rPr>
        <w:t>)</w:t>
      </w:r>
      <w:r>
        <w:rPr>
          <w:rFonts w:eastAsia="Calibri"/>
          <w:kern w:val="0"/>
          <w14:ligatures w14:val="none"/>
        </w:rPr>
        <w:t xml:space="preserve">, avaldamismärkega </w:t>
      </w:r>
      <w:r w:rsidRPr="00A12F65">
        <w:rPr>
          <w:rFonts w:eastAsia="Calibri"/>
          <w:kern w:val="0"/>
          <w14:ligatures w14:val="none"/>
        </w:rPr>
        <w:t>RT I, 26.05.2020, 11</w:t>
      </w:r>
      <w:r>
        <w:rPr>
          <w:rFonts w:eastAsia="Calibri"/>
          <w:kern w:val="0"/>
          <w14:ligatures w14:val="none"/>
        </w:rPr>
        <w:t>.</w:t>
      </w:r>
    </w:p>
    <w:bookmarkEnd w:id="52"/>
    <w:p w14:paraId="1C8A86B2" w14:textId="4C87239B" w:rsidR="00754998" w:rsidRPr="00F30739" w:rsidRDefault="00754998" w:rsidP="001B669D">
      <w:pPr>
        <w:keepNext/>
        <w:jc w:val="both"/>
        <w:rPr>
          <w:rFonts w:eastAsia="Calibri"/>
          <w:kern w:val="0"/>
          <w14:ligatures w14:val="none"/>
        </w:rPr>
      </w:pPr>
    </w:p>
    <w:p w14:paraId="4F1E837E" w14:textId="0E93A3FE" w:rsidR="00F55867" w:rsidRDefault="00E45B87" w:rsidP="00D5479E">
      <w:pPr>
        <w:jc w:val="both"/>
        <w:rPr>
          <w:rFonts w:eastAsia="Times New Roman"/>
          <w:b/>
          <w:bCs/>
          <w:kern w:val="0"/>
          <w14:ligatures w14:val="none"/>
        </w:rPr>
      </w:pPr>
      <w:r>
        <w:rPr>
          <w:rFonts w:eastAsia="Times New Roman"/>
          <w:b/>
          <w:kern w:val="0"/>
          <w14:ligatures w14:val="none"/>
        </w:rPr>
        <w:t>Eelnõu toetab järgmisi arengukavasid ja poliitikaid:</w:t>
      </w:r>
    </w:p>
    <w:p w14:paraId="323CC624" w14:textId="77777777" w:rsidR="005644BC" w:rsidRPr="00F27D72" w:rsidRDefault="005644BC" w:rsidP="00D5479E">
      <w:pPr>
        <w:jc w:val="both"/>
        <w:rPr>
          <w:rFonts w:eastAsia="Times New Roman"/>
          <w:b/>
          <w:bCs/>
          <w:kern w:val="0"/>
          <w14:ligatures w14:val="none"/>
        </w:rPr>
      </w:pPr>
    </w:p>
    <w:p w14:paraId="204440E2" w14:textId="3E2245C7" w:rsidR="00754998" w:rsidRPr="00537B46" w:rsidRDefault="00754998" w:rsidP="00D5479E">
      <w:pPr>
        <w:pStyle w:val="Loendilik"/>
        <w:numPr>
          <w:ilvl w:val="0"/>
          <w:numId w:val="1"/>
        </w:numPr>
        <w:spacing w:line="240" w:lineRule="auto"/>
        <w:rPr>
          <w:rFonts w:eastAsia="Times New Roman" w:cs="Times New Roman"/>
        </w:rPr>
      </w:pPr>
      <w:r w:rsidRPr="00537B46">
        <w:rPr>
          <w:rFonts w:eastAsia="Times New Roman" w:cs="Times New Roman"/>
          <w:color w:val="4472C4" w:themeColor="accent1"/>
        </w:rPr>
        <w:t>„</w:t>
      </w:r>
      <w:r w:rsidRPr="00537B46">
        <w:rPr>
          <w:rFonts w:eastAsia="Times New Roman" w:cs="Times New Roman"/>
          <w:b/>
          <w:color w:val="4472C4" w:themeColor="accent1"/>
        </w:rPr>
        <w:t>Siseturvalisuse arengukava 2020–2030</w:t>
      </w:r>
      <w:r w:rsidRPr="00537B46">
        <w:rPr>
          <w:rFonts w:eastAsia="Times New Roman" w:cs="Times New Roman"/>
          <w:color w:val="4472C4" w:themeColor="accent1"/>
        </w:rPr>
        <w:t>“</w:t>
      </w:r>
      <w:r w:rsidRPr="00537B46">
        <w:rPr>
          <w:rFonts w:eastAsia="Times New Roman" w:cs="Times New Roman"/>
        </w:rPr>
        <w:t xml:space="preserve"> alaeesmärgi „Eesti arengut toetav kodakondsus</w:t>
      </w:r>
      <w:r w:rsidR="006D2F18" w:rsidRPr="00537B46">
        <w:rPr>
          <w:rFonts w:eastAsia="Times New Roman" w:cs="Times New Roman"/>
        </w:rPr>
        <w:t xml:space="preserve"> –</w:t>
      </w:r>
      <w:r w:rsidRPr="00537B46">
        <w:rPr>
          <w:rFonts w:eastAsia="Times New Roman" w:cs="Times New Roman"/>
        </w:rPr>
        <w:t>,</w:t>
      </w:r>
      <w:r w:rsidR="006D2F18" w:rsidRPr="00537B46">
        <w:rPr>
          <w:rFonts w:eastAsia="Times New Roman" w:cs="Times New Roman"/>
        </w:rPr>
        <w:t xml:space="preserve"> </w:t>
      </w:r>
      <w:r w:rsidRPr="00537B46">
        <w:rPr>
          <w:rFonts w:eastAsia="Times New Roman" w:cs="Times New Roman"/>
        </w:rPr>
        <w:t>rände</w:t>
      </w:r>
      <w:r w:rsidR="006D2F18" w:rsidRPr="00537B46">
        <w:rPr>
          <w:rFonts w:eastAsia="Times New Roman" w:cs="Times New Roman"/>
        </w:rPr>
        <w:t xml:space="preserve"> </w:t>
      </w:r>
      <w:bookmarkStart w:id="53" w:name="_Hlk200561587"/>
      <w:r w:rsidR="006D2F18" w:rsidRPr="00537B46">
        <w:rPr>
          <w:rFonts w:eastAsia="Times New Roman" w:cs="Times New Roman"/>
        </w:rPr>
        <w:t>–</w:t>
      </w:r>
      <w:bookmarkEnd w:id="53"/>
      <w:r w:rsidRPr="00537B46">
        <w:rPr>
          <w:rFonts w:eastAsia="Times New Roman" w:cs="Times New Roman"/>
        </w:rPr>
        <w:t xml:space="preserve"> ja identiteedihalduspoliitika“ tegevussuunaga „Tasakaalustatud rändepoliitika“, mille kohaselt tuleb muu hulgas</w:t>
      </w:r>
      <w:r w:rsidR="00F30739" w:rsidRPr="00537B46">
        <w:rPr>
          <w:rFonts w:eastAsia="Times New Roman" w:cs="Times New Roman"/>
        </w:rPr>
        <w:t xml:space="preserve"> tagada kõrge kvaliteediga rahvusvahelise kaitse menetlemise võimekus ja p</w:t>
      </w:r>
      <w:r w:rsidR="0064689E" w:rsidRPr="00537B46">
        <w:rPr>
          <w:rFonts w:eastAsia="Times New Roman" w:cs="Times New Roman"/>
        </w:rPr>
        <w:t xml:space="preserve">õhiõigusi järgiva </w:t>
      </w:r>
      <w:proofErr w:type="spellStart"/>
      <w:r w:rsidR="0064689E" w:rsidRPr="00537B46">
        <w:rPr>
          <w:rFonts w:eastAsia="Times New Roman" w:cs="Times New Roman"/>
        </w:rPr>
        <w:t>tagasisaatmispoliitika</w:t>
      </w:r>
      <w:proofErr w:type="spellEnd"/>
      <w:r w:rsidR="0064689E" w:rsidRPr="00537B46">
        <w:rPr>
          <w:rFonts w:eastAsia="Times New Roman" w:cs="Times New Roman"/>
        </w:rPr>
        <w:t xml:space="preserve"> elluviimine</w:t>
      </w:r>
      <w:r w:rsidR="00F30739" w:rsidRPr="00537B46">
        <w:rPr>
          <w:rFonts w:eastAsia="Times New Roman" w:cs="Times New Roman"/>
        </w:rPr>
        <w:t>.</w:t>
      </w:r>
      <w:r w:rsidRPr="00537B46">
        <w:rPr>
          <w:rFonts w:eastAsia="Times New Roman" w:cs="Times New Roman"/>
          <w:vertAlign w:val="superscript"/>
        </w:rPr>
        <w:footnoteReference w:id="2"/>
      </w:r>
    </w:p>
    <w:p w14:paraId="0C5AE217" w14:textId="77777777" w:rsidR="00563732" w:rsidRDefault="00563732" w:rsidP="00D5479E">
      <w:pPr>
        <w:jc w:val="both"/>
        <w:rPr>
          <w:rFonts w:eastAsia="Times New Roman"/>
          <w:kern w:val="0"/>
          <w14:ligatures w14:val="none"/>
        </w:rPr>
      </w:pPr>
    </w:p>
    <w:p w14:paraId="47363C86" w14:textId="12AA2601" w:rsidR="00D76EE6" w:rsidRPr="00537B46" w:rsidRDefault="00D76EE6" w:rsidP="00D5479E">
      <w:pPr>
        <w:pStyle w:val="Loendilik"/>
        <w:numPr>
          <w:ilvl w:val="0"/>
          <w:numId w:val="1"/>
        </w:numPr>
        <w:spacing w:line="240" w:lineRule="auto"/>
        <w:rPr>
          <w:rFonts w:eastAsia="Times New Roman" w:cs="Times New Roman"/>
        </w:rPr>
      </w:pPr>
      <w:r w:rsidRPr="00537B46">
        <w:rPr>
          <w:rFonts w:eastAsia="Times New Roman" w:cs="Times New Roman"/>
          <w:color w:val="4472C4" w:themeColor="accent1"/>
        </w:rPr>
        <w:t>„</w:t>
      </w:r>
      <w:r w:rsidRPr="00537B46">
        <w:rPr>
          <w:rFonts w:eastAsia="Times New Roman" w:cs="Times New Roman"/>
          <w:b/>
          <w:color w:val="4472C4" w:themeColor="accent1"/>
        </w:rPr>
        <w:t xml:space="preserve">Eesti Euroopa Liidu poliitika prioriteedid </w:t>
      </w:r>
      <w:r w:rsidR="009F50BD" w:rsidRPr="00537B46">
        <w:rPr>
          <w:rFonts w:eastAsia="Times New Roman" w:cs="Times New Roman"/>
          <w:b/>
          <w:color w:val="4472C4" w:themeColor="accent1"/>
        </w:rPr>
        <w:t>2022</w:t>
      </w:r>
      <w:r w:rsidR="00D5479E" w:rsidRPr="00537B46">
        <w:rPr>
          <w:rFonts w:eastAsia="Times New Roman" w:cs="Times New Roman"/>
          <w:b/>
          <w:color w:val="4472C4" w:themeColor="accent1"/>
        </w:rPr>
        <w:t>–</w:t>
      </w:r>
      <w:r w:rsidR="009F50BD" w:rsidRPr="00537B46">
        <w:rPr>
          <w:rFonts w:eastAsia="Times New Roman" w:cs="Times New Roman"/>
          <w:b/>
          <w:color w:val="4472C4" w:themeColor="accent1"/>
        </w:rPr>
        <w:t>2023</w:t>
      </w:r>
      <w:r w:rsidRPr="00537B46">
        <w:rPr>
          <w:rFonts w:eastAsia="Times New Roman" w:cs="Times New Roman"/>
          <w:color w:val="4472C4" w:themeColor="accent1"/>
        </w:rPr>
        <w:t>“</w:t>
      </w:r>
      <w:r w:rsidRPr="00537B46">
        <w:rPr>
          <w:rFonts w:eastAsia="Times New Roman" w:cs="Times New Roman"/>
        </w:rPr>
        <w:t xml:space="preserve"> raamdokumendiga</w:t>
      </w:r>
      <w:r w:rsidR="00EF7908" w:rsidRPr="00537B46">
        <w:rPr>
          <w:rFonts w:eastAsia="Times New Roman" w:cs="Times New Roman"/>
        </w:rPr>
        <w:t xml:space="preserve">, mille kohaselt peame </w:t>
      </w:r>
      <w:r w:rsidR="00D5479E" w:rsidRPr="00537B46">
        <w:rPr>
          <w:rFonts w:eastAsia="Times New Roman" w:cs="Times New Roman"/>
        </w:rPr>
        <w:t>EL-i</w:t>
      </w:r>
      <w:r w:rsidR="00EF7908" w:rsidRPr="00537B46">
        <w:rPr>
          <w:rFonts w:eastAsia="Times New Roman" w:cs="Times New Roman"/>
        </w:rPr>
        <w:t xml:space="preserve"> </w:t>
      </w:r>
      <w:r w:rsidR="00A129E4" w:rsidRPr="00537B46">
        <w:rPr>
          <w:rFonts w:eastAsia="Times New Roman" w:cs="Times New Roman"/>
        </w:rPr>
        <w:t>varjupaiga</w:t>
      </w:r>
      <w:r w:rsidR="00EE2A42">
        <w:rPr>
          <w:rFonts w:eastAsia="Times New Roman" w:cs="Times New Roman"/>
        </w:rPr>
        <w:t>-</w:t>
      </w:r>
      <w:r w:rsidR="00EF7908" w:rsidRPr="00537B46">
        <w:rPr>
          <w:rFonts w:eastAsia="Times New Roman" w:cs="Times New Roman"/>
        </w:rPr>
        <w:t xml:space="preserve"> ja </w:t>
      </w:r>
      <w:r w:rsidR="00A129E4" w:rsidRPr="00537B46">
        <w:rPr>
          <w:rFonts w:eastAsia="Times New Roman" w:cs="Times New Roman"/>
        </w:rPr>
        <w:t>rände</w:t>
      </w:r>
      <w:r w:rsidR="00EF7908" w:rsidRPr="00537B46">
        <w:rPr>
          <w:rFonts w:eastAsia="Times New Roman" w:cs="Times New Roman"/>
        </w:rPr>
        <w:t>süsteemi reformi puhul oluliseks tõeliste abivajajate aitamist. Antud dokument sätestab ka, et oluline on tagada liikmesriikidele tööriistad toimetulekuks Schengeni ala julgeolekut ohustavate hübriidrünnaku olukordadega, kus kolmas riik kasutab rännet survevahendina EL</w:t>
      </w:r>
      <w:r w:rsidR="00D5479E" w:rsidRPr="00537B46">
        <w:rPr>
          <w:rFonts w:eastAsia="Times New Roman" w:cs="Times New Roman"/>
        </w:rPr>
        <w:t>-</w:t>
      </w:r>
      <w:r w:rsidR="00EF7908" w:rsidRPr="00537B46">
        <w:rPr>
          <w:rFonts w:eastAsia="Times New Roman" w:cs="Times New Roman"/>
        </w:rPr>
        <w:t xml:space="preserve">i või selle liikmesriikide vastu. Peame oluliseks, et suure rändesurve alla sattunud eesliiniriikidele oleks tagatud piisav </w:t>
      </w:r>
      <w:r w:rsidR="00D5479E" w:rsidRPr="00537B46">
        <w:rPr>
          <w:rFonts w:eastAsia="Times New Roman" w:cs="Times New Roman"/>
        </w:rPr>
        <w:t>EL</w:t>
      </w:r>
      <w:r w:rsidR="00EF7908" w:rsidRPr="00537B46">
        <w:rPr>
          <w:rFonts w:eastAsia="Times New Roman" w:cs="Times New Roman"/>
        </w:rPr>
        <w:t xml:space="preserve"> operatiiv</w:t>
      </w:r>
      <w:r w:rsidR="00046083">
        <w:rPr>
          <w:rFonts w:eastAsia="Times New Roman" w:cs="Times New Roman"/>
        </w:rPr>
        <w:t>-</w:t>
      </w:r>
      <w:r w:rsidR="00EF7908" w:rsidRPr="00537B46">
        <w:rPr>
          <w:rFonts w:eastAsia="Times New Roman" w:cs="Times New Roman"/>
        </w:rPr>
        <w:t xml:space="preserve"> ja finantsabi ning kõik liikmesriigid toetaks eesliiniriike vastavalt oma võimetele ja võimalustele, näiteks ekspertide, tehnika või rahalise abiga. Ümberasustamise ja ümberpaigutamise korral on Eesti jaoks oluline vabatahtlikkuse põhimõtte säilimine.</w:t>
      </w:r>
    </w:p>
    <w:p w14:paraId="0B334CAD" w14:textId="77777777" w:rsidR="0075045C" w:rsidRPr="00D5479E" w:rsidRDefault="0075045C" w:rsidP="00D5479E">
      <w:pPr>
        <w:rPr>
          <w:rFonts w:eastAsia="Times New Roman"/>
        </w:rPr>
      </w:pPr>
    </w:p>
    <w:p w14:paraId="254CB7C8" w14:textId="5FFA826D" w:rsidR="0075045C" w:rsidRPr="00537B46" w:rsidRDefault="0075045C" w:rsidP="00D5479E">
      <w:pPr>
        <w:pStyle w:val="Loendilik"/>
        <w:numPr>
          <w:ilvl w:val="0"/>
          <w:numId w:val="1"/>
        </w:numPr>
        <w:spacing w:line="240" w:lineRule="auto"/>
        <w:rPr>
          <w:rFonts w:eastAsia="Times New Roman" w:cs="Times New Roman"/>
        </w:rPr>
      </w:pPr>
      <w:r w:rsidRPr="00537B46">
        <w:rPr>
          <w:rFonts w:eastAsia="Times New Roman" w:cs="Times New Roman"/>
          <w:color w:val="4472C4" w:themeColor="accent1"/>
        </w:rPr>
        <w:t>„</w:t>
      </w:r>
      <w:r w:rsidRPr="00537B46">
        <w:rPr>
          <w:rFonts w:eastAsia="Times New Roman" w:cs="Times New Roman"/>
          <w:b/>
          <w:color w:val="4472C4" w:themeColor="accent1"/>
        </w:rPr>
        <w:t>Eesti Euroopa Liidu poliitika prioriteedid 2023–2025</w:t>
      </w:r>
      <w:r w:rsidRPr="00537B46">
        <w:rPr>
          <w:rFonts w:eastAsia="Times New Roman" w:cs="Times New Roman"/>
          <w:color w:val="4472C4" w:themeColor="accent1"/>
        </w:rPr>
        <w:t>“</w:t>
      </w:r>
      <w:r w:rsidRPr="00537B46">
        <w:rPr>
          <w:rFonts w:eastAsia="Times New Roman" w:cs="Times New Roman"/>
          <w:b/>
        </w:rPr>
        <w:t xml:space="preserve"> </w:t>
      </w:r>
      <w:r w:rsidRPr="00537B46">
        <w:rPr>
          <w:rFonts w:eastAsia="Times New Roman" w:cs="Times New Roman"/>
        </w:rPr>
        <w:t>raamdokumendiga, mis lisab</w:t>
      </w:r>
      <w:r w:rsidR="003E40CD" w:rsidRPr="00537B46">
        <w:rPr>
          <w:rFonts w:eastAsia="Times New Roman" w:cs="Times New Roman"/>
        </w:rPr>
        <w:t xml:space="preserve"> eelmainitule</w:t>
      </w:r>
      <w:r w:rsidRPr="00537B46">
        <w:rPr>
          <w:rFonts w:eastAsia="Times New Roman" w:cs="Times New Roman"/>
        </w:rPr>
        <w:t xml:space="preserve">, et </w:t>
      </w:r>
      <w:r w:rsidR="00D5479E" w:rsidRPr="00537B46">
        <w:rPr>
          <w:rFonts w:eastAsia="Times New Roman" w:cs="Times New Roman"/>
        </w:rPr>
        <w:t>EL-i</w:t>
      </w:r>
      <w:r w:rsidRPr="00537B46">
        <w:rPr>
          <w:rFonts w:eastAsia="Times New Roman" w:cs="Times New Roman"/>
        </w:rPr>
        <w:t xml:space="preserve"> rände</w:t>
      </w:r>
      <w:r w:rsidR="00EE2A42">
        <w:rPr>
          <w:rFonts w:eastAsia="Times New Roman" w:cs="Times New Roman"/>
        </w:rPr>
        <w:t>-</w:t>
      </w:r>
      <w:r w:rsidRPr="00537B46">
        <w:rPr>
          <w:rFonts w:eastAsia="Times New Roman" w:cs="Times New Roman"/>
        </w:rPr>
        <w:t xml:space="preserve"> ja varjupaigasüsteemi paremaks toimimiseks tuleb kehtestada tõhusad piirimenetlused, et teha juba välispiiril vajalik taustakontroll ning kiirendada rahvusvahelise kaitse taotluste põhjendatuse hindamist. Välja tuleb töötada EL</w:t>
      </w:r>
      <w:r w:rsidR="00D5479E" w:rsidRPr="00537B46">
        <w:rPr>
          <w:rFonts w:eastAsia="Times New Roman" w:cs="Times New Roman"/>
        </w:rPr>
        <w:t>-</w:t>
      </w:r>
      <w:r w:rsidRPr="00537B46">
        <w:rPr>
          <w:rFonts w:eastAsia="Times New Roman" w:cs="Times New Roman"/>
        </w:rPr>
        <w:t xml:space="preserve">i ühised turvaliste riikide ja turvaliste kolmandate riikide nimekirjad, mis võimaldaks kiirendada nende rahvusvahelise kaitse taotlejate menetlust ja tagasi saatmist, kes on saabunud turvalistest riikidest. </w:t>
      </w:r>
      <w:proofErr w:type="spellStart"/>
      <w:r w:rsidRPr="00537B46">
        <w:rPr>
          <w:rFonts w:eastAsia="Times New Roman" w:cs="Times New Roman"/>
        </w:rPr>
        <w:t>Tagasisaatmisotsuseid</w:t>
      </w:r>
      <w:proofErr w:type="spellEnd"/>
      <w:r w:rsidRPr="00537B46">
        <w:rPr>
          <w:rFonts w:eastAsia="Times New Roman" w:cs="Times New Roman"/>
        </w:rPr>
        <w:t xml:space="preserve"> tuleb vastastikku tunnustada ja kiirelt täitmisele pöörata.</w:t>
      </w:r>
    </w:p>
    <w:p w14:paraId="4AD6501D" w14:textId="77777777" w:rsidR="00D76EE6" w:rsidRDefault="00D76EE6" w:rsidP="00D5479E">
      <w:pPr>
        <w:jc w:val="both"/>
        <w:rPr>
          <w:rFonts w:eastAsia="Times New Roman"/>
          <w:kern w:val="0"/>
          <w14:ligatures w14:val="none"/>
        </w:rPr>
      </w:pPr>
    </w:p>
    <w:p w14:paraId="728867AC" w14:textId="61D978B7" w:rsidR="000C7D3D" w:rsidRPr="00537B46" w:rsidRDefault="00F42309" w:rsidP="00D5479E">
      <w:pPr>
        <w:pStyle w:val="Loendilik"/>
        <w:numPr>
          <w:ilvl w:val="0"/>
          <w:numId w:val="1"/>
        </w:numPr>
        <w:spacing w:line="240" w:lineRule="auto"/>
        <w:rPr>
          <w:rFonts w:eastAsia="Times New Roman" w:cs="Times New Roman"/>
        </w:rPr>
      </w:pPr>
      <w:r>
        <w:rPr>
          <w:rFonts w:eastAsia="Times New Roman" w:cs="Times New Roman"/>
          <w:b/>
          <w:color w:val="4472C4" w:themeColor="accent1"/>
        </w:rPr>
        <w:t>EK</w:t>
      </w:r>
      <w:r w:rsidR="00EF419C" w:rsidRPr="00537B46">
        <w:rPr>
          <w:rFonts w:eastAsia="Times New Roman" w:cs="Times New Roman"/>
          <w:b/>
          <w:color w:val="4472C4" w:themeColor="accent1"/>
        </w:rPr>
        <w:t xml:space="preserve"> 12.06.2024 </w:t>
      </w:r>
      <w:r w:rsidR="0081510A" w:rsidRPr="00537B46">
        <w:rPr>
          <w:rFonts w:eastAsia="Times New Roman" w:cs="Times New Roman"/>
          <w:b/>
          <w:color w:val="4472C4" w:themeColor="accent1"/>
        </w:rPr>
        <w:t xml:space="preserve">teatis </w:t>
      </w:r>
      <w:r w:rsidR="00EF419C" w:rsidRPr="00537B46">
        <w:rPr>
          <w:rFonts w:eastAsia="Times New Roman" w:cs="Times New Roman"/>
          <w:b/>
          <w:color w:val="4472C4" w:themeColor="accent1"/>
        </w:rPr>
        <w:t>rände</w:t>
      </w:r>
      <w:r w:rsidR="00F06D71" w:rsidRPr="00537B46">
        <w:rPr>
          <w:rFonts w:eastAsia="Times New Roman" w:cs="Times New Roman"/>
          <w:b/>
          <w:color w:val="4472C4" w:themeColor="accent1"/>
        </w:rPr>
        <w:t>-</w:t>
      </w:r>
      <w:r w:rsidR="00EF419C" w:rsidRPr="00537B46">
        <w:rPr>
          <w:rFonts w:eastAsia="Times New Roman" w:cs="Times New Roman"/>
          <w:b/>
          <w:color w:val="4472C4" w:themeColor="accent1"/>
        </w:rPr>
        <w:t xml:space="preserve"> ja</w:t>
      </w:r>
      <w:r w:rsidR="008D4F5C" w:rsidRPr="00537B46">
        <w:rPr>
          <w:rFonts w:eastAsia="Times New Roman" w:cs="Times New Roman"/>
          <w:b/>
          <w:color w:val="4472C4" w:themeColor="accent1"/>
        </w:rPr>
        <w:t xml:space="preserve"> </w:t>
      </w:r>
      <w:r w:rsidR="00EF419C" w:rsidRPr="00537B46">
        <w:rPr>
          <w:rFonts w:eastAsia="Times New Roman" w:cs="Times New Roman"/>
          <w:b/>
          <w:color w:val="4472C4" w:themeColor="accent1"/>
        </w:rPr>
        <w:t>varjupaigaleppe ühi</w:t>
      </w:r>
      <w:r w:rsidR="00581046" w:rsidRPr="00537B46">
        <w:rPr>
          <w:rFonts w:eastAsia="Times New Roman" w:cs="Times New Roman"/>
          <w:b/>
          <w:color w:val="4472C4" w:themeColor="accent1"/>
        </w:rPr>
        <w:t>s</w:t>
      </w:r>
      <w:r w:rsidR="00EF419C" w:rsidRPr="00537B46">
        <w:rPr>
          <w:rFonts w:eastAsia="Times New Roman" w:cs="Times New Roman"/>
          <w:b/>
          <w:color w:val="4472C4" w:themeColor="accent1"/>
        </w:rPr>
        <w:t>e rakenduskava</w:t>
      </w:r>
      <w:r w:rsidR="0081510A" w:rsidRPr="00537B46">
        <w:rPr>
          <w:rFonts w:eastAsia="Times New Roman" w:cs="Times New Roman"/>
          <w:b/>
          <w:color w:val="4472C4" w:themeColor="accent1"/>
        </w:rPr>
        <w:t xml:space="preserve"> kohta</w:t>
      </w:r>
      <w:r w:rsidR="00EF419C" w:rsidRPr="00537B46">
        <w:rPr>
          <w:rStyle w:val="Allmrkuseviide"/>
          <w:rFonts w:eastAsia="Times New Roman" w:cs="Times New Roman"/>
        </w:rPr>
        <w:footnoteReference w:id="3"/>
      </w:r>
      <w:r w:rsidR="000B69DB" w:rsidRPr="00537B46">
        <w:rPr>
          <w:rFonts w:eastAsia="Times New Roman" w:cs="Times New Roman"/>
        </w:rPr>
        <w:t xml:space="preserve">, mille kohaselt </w:t>
      </w:r>
      <w:r w:rsidR="00931767" w:rsidRPr="00537B46">
        <w:rPr>
          <w:rFonts w:eastAsia="Times New Roman" w:cs="Times New Roman"/>
        </w:rPr>
        <w:t xml:space="preserve">on loodud </w:t>
      </w:r>
      <w:r w:rsidR="00D5479E" w:rsidRPr="00537B46">
        <w:rPr>
          <w:rFonts w:eastAsia="Times New Roman" w:cs="Times New Roman"/>
        </w:rPr>
        <w:t>EL-i</w:t>
      </w:r>
      <w:r w:rsidR="00931767" w:rsidRPr="00537B46">
        <w:rPr>
          <w:rFonts w:eastAsia="Times New Roman" w:cs="Times New Roman"/>
        </w:rPr>
        <w:t xml:space="preserve"> ühine raamistik ühisele tööprogrammile, mis hõlmab õigus</w:t>
      </w:r>
      <w:r w:rsidR="00046083">
        <w:rPr>
          <w:rFonts w:eastAsia="Times New Roman" w:cs="Times New Roman"/>
        </w:rPr>
        <w:t>-</w:t>
      </w:r>
      <w:r w:rsidR="00931767" w:rsidRPr="00537B46">
        <w:rPr>
          <w:rFonts w:eastAsia="Times New Roman" w:cs="Times New Roman"/>
        </w:rPr>
        <w:t xml:space="preserve"> ja</w:t>
      </w:r>
      <w:r w:rsidR="008D4F5C" w:rsidRPr="00537B46">
        <w:rPr>
          <w:rFonts w:eastAsia="Times New Roman" w:cs="Times New Roman"/>
        </w:rPr>
        <w:t xml:space="preserve"> </w:t>
      </w:r>
      <w:r w:rsidR="00931767" w:rsidRPr="00537B46">
        <w:rPr>
          <w:rFonts w:eastAsia="Times New Roman" w:cs="Times New Roman"/>
        </w:rPr>
        <w:t>operatiivvaldkonna tulemusi, arutelustruktuure ning asjakohast operatiivtuge ja rahalist toetust.</w:t>
      </w:r>
      <w:r w:rsidR="00ED4819" w:rsidRPr="00537B46">
        <w:rPr>
          <w:rFonts w:eastAsia="Times New Roman" w:cs="Times New Roman"/>
        </w:rPr>
        <w:t xml:space="preserve"> Rakenduskava on ühine kõigile liikmesriikidele ja kõigile rände</w:t>
      </w:r>
      <w:r w:rsidR="00046083">
        <w:rPr>
          <w:rFonts w:eastAsia="Times New Roman" w:cs="Times New Roman"/>
        </w:rPr>
        <w:t>-</w:t>
      </w:r>
      <w:r w:rsidR="00ED4819" w:rsidRPr="00537B46">
        <w:rPr>
          <w:rFonts w:eastAsia="Times New Roman" w:cs="Times New Roman"/>
        </w:rPr>
        <w:t xml:space="preserve"> ja</w:t>
      </w:r>
      <w:r w:rsidR="008D4F5C" w:rsidRPr="00537B46">
        <w:rPr>
          <w:rFonts w:eastAsia="Times New Roman" w:cs="Times New Roman"/>
        </w:rPr>
        <w:t xml:space="preserve"> </w:t>
      </w:r>
      <w:r w:rsidR="00ED4819" w:rsidRPr="00537B46">
        <w:rPr>
          <w:rFonts w:eastAsia="Times New Roman" w:cs="Times New Roman"/>
        </w:rPr>
        <w:t>varjupaigaleppe õigusaktidele, mida on vaja rakendada, ning sellega püütakse saavutada ühine eesmärk kehtestada üleminekuperioodi lõpuks hästi ettevalmistatud uus süsteem.</w:t>
      </w:r>
      <w:r w:rsidR="00E4073F" w:rsidRPr="00537B46">
        <w:rPr>
          <w:rFonts w:eastAsia="Times New Roman" w:cs="Times New Roman"/>
        </w:rPr>
        <w:t xml:space="preserve"> </w:t>
      </w:r>
    </w:p>
    <w:p w14:paraId="7871A786" w14:textId="77777777" w:rsidR="000D751A" w:rsidRPr="00D5479E" w:rsidRDefault="000D751A" w:rsidP="00D5479E">
      <w:pPr>
        <w:rPr>
          <w:rFonts w:eastAsia="Times New Roman"/>
        </w:rPr>
      </w:pPr>
    </w:p>
    <w:p w14:paraId="70308069" w14:textId="3412CDC6" w:rsidR="00D5479E" w:rsidRPr="00537B46" w:rsidRDefault="00970A97" w:rsidP="00D5479E">
      <w:pPr>
        <w:pStyle w:val="Loendilik"/>
        <w:numPr>
          <w:ilvl w:val="0"/>
          <w:numId w:val="1"/>
        </w:numPr>
        <w:spacing w:line="240" w:lineRule="auto"/>
        <w:ind w:left="357" w:hanging="357"/>
        <w:rPr>
          <w:rFonts w:eastAsia="Calibri" w:cs="Times New Roman"/>
        </w:rPr>
      </w:pPr>
      <w:r w:rsidRPr="00537B46">
        <w:rPr>
          <w:rFonts w:eastAsia="Calibri" w:cs="Times New Roman"/>
          <w:color w:val="4472C4" w:themeColor="accent1"/>
        </w:rPr>
        <w:t>„</w:t>
      </w:r>
      <w:r w:rsidR="00D42B6F" w:rsidRPr="00537B46">
        <w:rPr>
          <w:rFonts w:eastAsia="Calibri" w:cs="Times New Roman"/>
          <w:b/>
          <w:color w:val="4472C4" w:themeColor="accent1"/>
        </w:rPr>
        <w:t xml:space="preserve">Euroopa Liidu rahvusvahelise kaitse ja rändehalduse reformi </w:t>
      </w:r>
      <w:r w:rsidR="007B6EC7" w:rsidRPr="00537B46">
        <w:rPr>
          <w:rFonts w:eastAsia="Calibri" w:cs="Times New Roman"/>
          <w:b/>
          <w:color w:val="4472C4" w:themeColor="accent1"/>
        </w:rPr>
        <w:t xml:space="preserve">Eesti </w:t>
      </w:r>
      <w:r w:rsidR="00D42B6F" w:rsidRPr="00537B46">
        <w:rPr>
          <w:rFonts w:eastAsia="Calibri" w:cs="Times New Roman"/>
          <w:b/>
          <w:color w:val="4472C4" w:themeColor="accent1"/>
        </w:rPr>
        <w:t>riikliku rakenduskavaga</w:t>
      </w:r>
      <w:r w:rsidRPr="00537B46">
        <w:rPr>
          <w:rFonts w:eastAsia="Calibri" w:cs="Times New Roman"/>
          <w:color w:val="4472C4" w:themeColor="accent1"/>
        </w:rPr>
        <w:t>“</w:t>
      </w:r>
      <w:r w:rsidR="007840A0" w:rsidRPr="00537B46">
        <w:rPr>
          <w:rStyle w:val="Allmrkuseviide"/>
          <w:rFonts w:eastAsia="Calibri" w:cs="Times New Roman"/>
        </w:rPr>
        <w:footnoteReference w:id="4"/>
      </w:r>
      <w:r w:rsidR="005A147B" w:rsidRPr="00537B46">
        <w:rPr>
          <w:rFonts w:eastAsia="Calibri" w:cs="Times New Roman"/>
        </w:rPr>
        <w:t xml:space="preserve">, milles kirjeldatakse vastavalt </w:t>
      </w:r>
      <w:r w:rsidR="00F42309">
        <w:rPr>
          <w:rFonts w:eastAsia="Calibri" w:cs="Times New Roman"/>
        </w:rPr>
        <w:t>EK</w:t>
      </w:r>
      <w:r w:rsidR="005A147B" w:rsidRPr="00537B46">
        <w:rPr>
          <w:rFonts w:eastAsia="Calibri" w:cs="Times New Roman"/>
        </w:rPr>
        <w:t xml:space="preserve"> 12.06.2024 rakenduskav</w:t>
      </w:r>
      <w:r w:rsidR="00D41A93" w:rsidRPr="00537B46">
        <w:rPr>
          <w:rFonts w:eastAsia="Calibri" w:cs="Times New Roman"/>
        </w:rPr>
        <w:t>a teatisele</w:t>
      </w:r>
      <w:r w:rsidR="004D3AEC" w:rsidRPr="00537B46">
        <w:rPr>
          <w:rFonts w:eastAsia="Calibri" w:cs="Times New Roman"/>
        </w:rPr>
        <w:t>,</w:t>
      </w:r>
      <w:r w:rsidR="005A147B" w:rsidRPr="00537B46">
        <w:rPr>
          <w:rFonts w:eastAsia="Calibri" w:cs="Times New Roman"/>
        </w:rPr>
        <w:t xml:space="preserve"> kõik reformi tähtaegseks kohaldamiseks vajalikud sh </w:t>
      </w:r>
      <w:proofErr w:type="spellStart"/>
      <w:r w:rsidR="005A147B" w:rsidRPr="00537B46">
        <w:rPr>
          <w:rFonts w:eastAsia="Calibri" w:cs="Times New Roman"/>
        </w:rPr>
        <w:t>õigusloome</w:t>
      </w:r>
      <w:proofErr w:type="spellEnd"/>
      <w:r w:rsidR="005A147B" w:rsidRPr="00537B46">
        <w:rPr>
          <w:rFonts w:eastAsia="Calibri" w:cs="Times New Roman"/>
        </w:rPr>
        <w:t xml:space="preserve"> tegevused</w:t>
      </w:r>
      <w:r w:rsidR="00AB575E" w:rsidRPr="00537B46">
        <w:rPr>
          <w:rFonts w:eastAsia="Calibri" w:cs="Times New Roman"/>
        </w:rPr>
        <w:t>. Vastavalt</w:t>
      </w:r>
      <w:r w:rsidR="00FA30D6" w:rsidRPr="00537B46">
        <w:rPr>
          <w:rFonts w:eastAsia="Calibri" w:cs="Times New Roman"/>
        </w:rPr>
        <w:t xml:space="preserve"> </w:t>
      </w:r>
      <w:r w:rsidR="00AB575E" w:rsidRPr="00537B46">
        <w:rPr>
          <w:rFonts w:eastAsia="Calibri" w:cs="Times New Roman"/>
        </w:rPr>
        <w:t>rakenduskavale on vajalik õigusaktide muudatused jõustada 2026. aasta juuniks</w:t>
      </w:r>
      <w:r w:rsidR="003A0776" w:rsidRPr="00537B46">
        <w:rPr>
          <w:rFonts w:eastAsia="Calibri" w:cs="Times New Roman"/>
        </w:rPr>
        <w:t>.</w:t>
      </w:r>
    </w:p>
    <w:p w14:paraId="273D6E76" w14:textId="6B3F230C" w:rsidR="00DF5E3C" w:rsidRPr="00D5479E" w:rsidRDefault="003A0776" w:rsidP="00D5479E">
      <w:pPr>
        <w:rPr>
          <w:rFonts w:eastAsia="Calibri"/>
        </w:rPr>
      </w:pPr>
      <w:r w:rsidRPr="00D5479E">
        <w:rPr>
          <w:rFonts w:eastAsia="Calibri"/>
        </w:rPr>
        <w:t xml:space="preserve"> </w:t>
      </w:r>
    </w:p>
    <w:p w14:paraId="723B2FF2" w14:textId="00C23A4C" w:rsidR="00970A97" w:rsidRPr="00537B46" w:rsidRDefault="00090A0D" w:rsidP="00074073">
      <w:pPr>
        <w:pStyle w:val="Loendilik"/>
        <w:numPr>
          <w:ilvl w:val="0"/>
          <w:numId w:val="1"/>
        </w:numPr>
        <w:rPr>
          <w:rFonts w:eastAsia="Calibri" w:cs="Times New Roman"/>
        </w:rPr>
      </w:pPr>
      <w:r w:rsidRPr="00537B46">
        <w:rPr>
          <w:rFonts w:eastAsia="Calibri" w:cs="Times New Roman"/>
          <w:color w:val="4472C4" w:themeColor="accent1"/>
        </w:rPr>
        <w:t>„</w:t>
      </w:r>
      <w:r w:rsidRPr="00537B46">
        <w:rPr>
          <w:rFonts w:eastAsia="Calibri" w:cs="Times New Roman"/>
          <w:b/>
          <w:color w:val="4472C4" w:themeColor="accent1"/>
        </w:rPr>
        <w:t>Riiklik</w:t>
      </w:r>
      <w:r w:rsidR="00970A97" w:rsidRPr="00537B46">
        <w:rPr>
          <w:rFonts w:eastAsia="Calibri" w:cs="Times New Roman"/>
          <w:b/>
          <w:color w:val="4472C4" w:themeColor="accent1"/>
        </w:rPr>
        <w:t>u</w:t>
      </w:r>
      <w:r w:rsidRPr="00537B46">
        <w:rPr>
          <w:rFonts w:eastAsia="Calibri" w:cs="Times New Roman"/>
          <w:b/>
          <w:color w:val="4472C4" w:themeColor="accent1"/>
        </w:rPr>
        <w:t xml:space="preserve"> varjupaiga</w:t>
      </w:r>
      <w:r w:rsidR="008C34C8" w:rsidRPr="00537B46">
        <w:rPr>
          <w:rFonts w:eastAsia="Calibri" w:cs="Times New Roman"/>
          <w:b/>
          <w:color w:val="4472C4" w:themeColor="accent1"/>
        </w:rPr>
        <w:t>-</w:t>
      </w:r>
      <w:r w:rsidRPr="00537B46">
        <w:rPr>
          <w:rFonts w:eastAsia="Calibri" w:cs="Times New Roman"/>
          <w:b/>
          <w:color w:val="4472C4" w:themeColor="accent1"/>
        </w:rPr>
        <w:t xml:space="preserve"> ja rändehaldusstrateegia</w:t>
      </w:r>
      <w:r w:rsidR="00970A97" w:rsidRPr="00537B46">
        <w:rPr>
          <w:rFonts w:eastAsia="Calibri" w:cs="Times New Roman"/>
          <w:b/>
          <w:color w:val="4472C4" w:themeColor="accent1"/>
        </w:rPr>
        <w:t>ga</w:t>
      </w:r>
      <w:r w:rsidR="00970A97" w:rsidRPr="00537B46">
        <w:rPr>
          <w:rFonts w:eastAsia="Calibri" w:cs="Times New Roman"/>
          <w:color w:val="4472C4" w:themeColor="accent1"/>
        </w:rPr>
        <w:t>“</w:t>
      </w:r>
      <w:r w:rsidR="00970A97" w:rsidRPr="00537B46">
        <w:rPr>
          <w:rStyle w:val="Allmrkuseviide"/>
          <w:rFonts w:eastAsia="Calibri" w:cs="Times New Roman"/>
        </w:rPr>
        <w:footnoteReference w:id="5"/>
      </w:r>
      <w:r w:rsidR="00970A97" w:rsidRPr="00537B46">
        <w:rPr>
          <w:rFonts w:eastAsia="Calibri" w:cs="Times New Roman"/>
        </w:rPr>
        <w:t xml:space="preserve">, </w:t>
      </w:r>
      <w:r w:rsidRPr="00537B46">
        <w:rPr>
          <w:rFonts w:eastAsia="Calibri" w:cs="Times New Roman"/>
        </w:rPr>
        <w:t>mille</w:t>
      </w:r>
      <w:r w:rsidR="00970A97" w:rsidRPr="00537B46">
        <w:rPr>
          <w:rFonts w:eastAsia="Calibri" w:cs="Times New Roman"/>
        </w:rPr>
        <w:t>ga on kehtestatud varjupaiga</w:t>
      </w:r>
      <w:r w:rsidR="008C34C8" w:rsidRPr="00537B46">
        <w:rPr>
          <w:rFonts w:eastAsia="Calibri" w:cs="Times New Roman"/>
        </w:rPr>
        <w:t>-</w:t>
      </w:r>
      <w:r w:rsidR="00970A97" w:rsidRPr="00537B46">
        <w:rPr>
          <w:rFonts w:eastAsia="Calibri" w:cs="Times New Roman"/>
        </w:rPr>
        <w:t xml:space="preserve"> ja rändehalduse valdkonnas integreeritud poliitikakujundamise kaudu terviklik lähenemisviis rände haldamisele, mis ühendab nii sisserände </w:t>
      </w:r>
      <w:proofErr w:type="spellStart"/>
      <w:r w:rsidR="00970A97" w:rsidRPr="00537B46">
        <w:rPr>
          <w:rFonts w:eastAsia="Calibri" w:cs="Times New Roman"/>
        </w:rPr>
        <w:t>sise</w:t>
      </w:r>
      <w:proofErr w:type="spellEnd"/>
      <w:r w:rsidR="00046083">
        <w:rPr>
          <w:rFonts w:eastAsia="Calibri" w:cs="Times New Roman"/>
        </w:rPr>
        <w:t>-</w:t>
      </w:r>
      <w:r w:rsidR="00970A97" w:rsidRPr="00537B46">
        <w:rPr>
          <w:rFonts w:eastAsia="Calibri" w:cs="Times New Roman"/>
        </w:rPr>
        <w:t xml:space="preserve"> kui</w:t>
      </w:r>
      <w:r w:rsidR="004D3AEC" w:rsidRPr="00537B46">
        <w:rPr>
          <w:rFonts w:eastAsia="Calibri" w:cs="Times New Roman"/>
        </w:rPr>
        <w:t xml:space="preserve"> </w:t>
      </w:r>
      <w:r w:rsidR="00970A97" w:rsidRPr="00537B46">
        <w:rPr>
          <w:rFonts w:eastAsia="Calibri" w:cs="Times New Roman"/>
        </w:rPr>
        <w:t xml:space="preserve">ka </w:t>
      </w:r>
      <w:proofErr w:type="spellStart"/>
      <w:r w:rsidR="00970A97" w:rsidRPr="00537B46">
        <w:rPr>
          <w:rFonts w:eastAsia="Calibri" w:cs="Times New Roman"/>
        </w:rPr>
        <w:t>väliskomponente</w:t>
      </w:r>
      <w:proofErr w:type="spellEnd"/>
      <w:r w:rsidR="00970A97" w:rsidRPr="00537B46">
        <w:rPr>
          <w:rFonts w:eastAsia="Calibri" w:cs="Times New Roman"/>
        </w:rPr>
        <w:t>.</w:t>
      </w:r>
    </w:p>
    <w:p w14:paraId="2CD441FF" w14:textId="77777777" w:rsidR="00793974" w:rsidRPr="00793974" w:rsidRDefault="00793974" w:rsidP="00793974">
      <w:pPr>
        <w:rPr>
          <w:rFonts w:eastAsia="Calibri"/>
          <w:highlight w:val="yellow"/>
        </w:rPr>
      </w:pPr>
    </w:p>
    <w:p w14:paraId="0A3EE7F3" w14:textId="38E3F2F9" w:rsidR="009072C6" w:rsidRPr="00537B46" w:rsidRDefault="00DF79E8" w:rsidP="00D5479E">
      <w:pPr>
        <w:pStyle w:val="Loendilik"/>
        <w:numPr>
          <w:ilvl w:val="0"/>
          <w:numId w:val="1"/>
        </w:numPr>
        <w:spacing w:line="240" w:lineRule="auto"/>
        <w:rPr>
          <w:rFonts w:eastAsia="Calibri" w:cs="Times New Roman"/>
        </w:rPr>
      </w:pPr>
      <w:r w:rsidRPr="00537B46">
        <w:rPr>
          <w:rFonts w:eastAsia="Calibri" w:cs="Times New Roman"/>
          <w:color w:val="4472C4" w:themeColor="accent1"/>
        </w:rPr>
        <w:lastRenderedPageBreak/>
        <w:t>„</w:t>
      </w:r>
      <w:r w:rsidR="00F42309">
        <w:rPr>
          <w:rFonts w:eastAsia="Calibri" w:cs="Times New Roman"/>
          <w:b/>
          <w:color w:val="4472C4" w:themeColor="accent1"/>
        </w:rPr>
        <w:t>EK</w:t>
      </w:r>
      <w:r w:rsidRPr="00537B46">
        <w:rPr>
          <w:rFonts w:eastAsia="Calibri" w:cs="Times New Roman"/>
          <w:b/>
          <w:color w:val="4472C4" w:themeColor="accent1"/>
        </w:rPr>
        <w:t xml:space="preserve"> 23.11.2023. aasta</w:t>
      </w:r>
      <w:r w:rsidR="000F42F3" w:rsidRPr="00537B46">
        <w:rPr>
          <w:rFonts w:eastAsia="Calibri" w:cs="Times New Roman"/>
          <w:b/>
          <w:color w:val="4472C4" w:themeColor="accent1"/>
        </w:rPr>
        <w:t>l vastu võetud</w:t>
      </w:r>
      <w:r w:rsidRPr="00537B46">
        <w:rPr>
          <w:rFonts w:eastAsia="Calibri" w:cs="Times New Roman"/>
          <w:b/>
          <w:color w:val="4472C4" w:themeColor="accent1"/>
        </w:rPr>
        <w:t xml:space="preserve"> tegevuskavaga </w:t>
      </w:r>
      <w:r w:rsidR="009072C6" w:rsidRPr="00537B46">
        <w:rPr>
          <w:rFonts w:eastAsia="Calibri" w:cs="Times New Roman"/>
          <w:b/>
          <w:color w:val="4472C4" w:themeColor="accent1"/>
        </w:rPr>
        <w:t xml:space="preserve">Dublini </w:t>
      </w:r>
      <w:r w:rsidRPr="00537B46">
        <w:rPr>
          <w:rFonts w:eastAsia="Calibri" w:cs="Times New Roman"/>
          <w:b/>
          <w:color w:val="4472C4" w:themeColor="accent1"/>
        </w:rPr>
        <w:t>määruse rakendamise efektiivsuse tõstmiseks ja liikmesriikide parimate praktikate välja selgitamiseks</w:t>
      </w:r>
      <w:r w:rsidRPr="00537B46">
        <w:rPr>
          <w:rStyle w:val="Allmrkuseviide"/>
          <w:rFonts w:cs="Times New Roman"/>
          <w:color w:val="4472C4" w:themeColor="accent1"/>
        </w:rPr>
        <w:t>“</w:t>
      </w:r>
      <w:r w:rsidRPr="00537B46">
        <w:rPr>
          <w:rStyle w:val="Allmrkuseviide"/>
          <w:rFonts w:eastAsia="Calibri" w:cs="Times New Roman"/>
        </w:rPr>
        <w:footnoteReference w:id="6"/>
      </w:r>
      <w:r w:rsidRPr="00537B46">
        <w:rPr>
          <w:rFonts w:eastAsia="Calibri" w:cs="Times New Roman"/>
        </w:rPr>
        <w:t>, mil</w:t>
      </w:r>
      <w:r w:rsidR="000F42F3" w:rsidRPr="00537B46">
        <w:rPr>
          <w:rFonts w:eastAsia="Calibri" w:cs="Times New Roman"/>
        </w:rPr>
        <w:t xml:space="preserve">le alusel on liikmesriigid kokku leppinud töötada selle nimel, et vastutava liikmesriigi määramise üksuste töö protsesside ja efektiivsuse parandamine on määrava tähtsusega rahvusvahelise kaitse menetluse tõhustamiseks ja teisese rände tõkestamiseks. Nn Dublini rakenduskava peamiseks eesmärgiks on tõhustada </w:t>
      </w:r>
      <w:r w:rsidR="00AF1745" w:rsidRPr="00537B46">
        <w:rPr>
          <w:rFonts w:eastAsia="Calibri" w:cs="Times New Roman"/>
        </w:rPr>
        <w:t xml:space="preserve">välismaalaste </w:t>
      </w:r>
      <w:r w:rsidR="000F42F3" w:rsidRPr="00537B46">
        <w:rPr>
          <w:rFonts w:eastAsia="Calibri" w:cs="Times New Roman"/>
        </w:rPr>
        <w:t>üleandmisi.</w:t>
      </w:r>
    </w:p>
    <w:p w14:paraId="0E7DE086" w14:textId="77777777" w:rsidR="00441D7A" w:rsidRPr="00537B46" w:rsidRDefault="00441D7A" w:rsidP="00D5479E">
      <w:pPr>
        <w:pStyle w:val="Loendilik"/>
        <w:spacing w:line="240" w:lineRule="auto"/>
        <w:rPr>
          <w:rFonts w:eastAsia="Calibri" w:cs="Times New Roman"/>
        </w:rPr>
      </w:pPr>
    </w:p>
    <w:p w14:paraId="3734F7C0" w14:textId="62C0D9ED" w:rsidR="00F57142" w:rsidRPr="00537B46" w:rsidRDefault="00C96EBE" w:rsidP="00D5479E">
      <w:pPr>
        <w:pStyle w:val="Loendilik"/>
        <w:numPr>
          <w:ilvl w:val="0"/>
          <w:numId w:val="1"/>
        </w:numPr>
        <w:spacing w:line="240" w:lineRule="auto"/>
        <w:rPr>
          <w:rFonts w:eastAsia="Calibri" w:cs="Times New Roman"/>
        </w:rPr>
      </w:pPr>
      <w:r w:rsidRPr="00537B46">
        <w:rPr>
          <w:rFonts w:eastAsia="Calibri" w:cs="Times New Roman"/>
          <w:color w:val="4472C4" w:themeColor="accent1"/>
        </w:rPr>
        <w:t>„</w:t>
      </w:r>
      <w:r w:rsidR="00441D7A" w:rsidRPr="00537B46">
        <w:rPr>
          <w:rFonts w:eastAsia="Calibri" w:cs="Times New Roman"/>
          <w:b/>
          <w:color w:val="4472C4" w:themeColor="accent1"/>
        </w:rPr>
        <w:t>2021.–2027. aasta</w:t>
      </w:r>
      <w:r w:rsidR="00441D7A" w:rsidRPr="00537B46">
        <w:rPr>
          <w:rFonts w:eastAsia="Calibri" w:cs="Times New Roman"/>
          <w:color w:val="4472C4" w:themeColor="accent1"/>
        </w:rPr>
        <w:t xml:space="preserve"> </w:t>
      </w:r>
      <w:r w:rsidR="00DB6500" w:rsidRPr="00537B46">
        <w:rPr>
          <w:rFonts w:eastAsia="Calibri" w:cs="Times New Roman"/>
          <w:b/>
          <w:color w:val="4472C4" w:themeColor="accent1"/>
        </w:rPr>
        <w:t xml:space="preserve">Euroopa Liidu </w:t>
      </w:r>
      <w:r w:rsidR="00441D7A" w:rsidRPr="00537B46">
        <w:rPr>
          <w:rFonts w:eastAsia="Calibri" w:cs="Times New Roman"/>
          <w:b/>
          <w:color w:val="4472C4" w:themeColor="accent1"/>
        </w:rPr>
        <w:t>integratsiooni ja kaasamise tegevuskav</w:t>
      </w:r>
      <w:r w:rsidR="0047711F" w:rsidRPr="00537B46">
        <w:rPr>
          <w:rFonts w:eastAsia="Calibri" w:cs="Times New Roman"/>
          <w:b/>
          <w:color w:val="4472C4" w:themeColor="accent1"/>
        </w:rPr>
        <w:t>a</w:t>
      </w:r>
      <w:r w:rsidRPr="00537B46">
        <w:rPr>
          <w:rFonts w:eastAsia="Calibri" w:cs="Times New Roman"/>
          <w:b/>
          <w:color w:val="4472C4" w:themeColor="accent1"/>
        </w:rPr>
        <w:t>ga</w:t>
      </w:r>
      <w:r w:rsidRPr="00537B46">
        <w:rPr>
          <w:rFonts w:eastAsia="Calibri" w:cs="Times New Roman"/>
          <w:color w:val="4472C4" w:themeColor="accent1"/>
        </w:rPr>
        <w:t>“</w:t>
      </w:r>
      <w:r w:rsidR="00441D7A" w:rsidRPr="00537B46">
        <w:rPr>
          <w:rStyle w:val="Allmrkuseviide"/>
          <w:rFonts w:eastAsia="Calibri" w:cs="Times New Roman"/>
        </w:rPr>
        <w:footnoteReference w:id="7"/>
      </w:r>
      <w:r w:rsidRPr="00537B46">
        <w:rPr>
          <w:rFonts w:eastAsia="Calibri" w:cs="Times New Roman"/>
          <w:b/>
        </w:rPr>
        <w:t>,</w:t>
      </w:r>
      <w:r w:rsidRPr="00537B46">
        <w:rPr>
          <w:rFonts w:eastAsia="Calibri" w:cs="Times New Roman"/>
        </w:rPr>
        <w:t xml:space="preserve"> milles </w:t>
      </w:r>
      <w:r w:rsidR="00422357" w:rsidRPr="00537B46">
        <w:rPr>
          <w:rFonts w:eastAsia="Calibri" w:cs="Times New Roman"/>
        </w:rPr>
        <w:t>julgustatakse liikmesriike pakkuma pagulastele ja varjupaigataotlejatele, kellele tõenäoliselt antakse rahvusvaheline kaitse, võimalikult varajases etapis sobivaid individuaalseid eluasemelahendusi ning võimaldama varjupaigataotlejatel pärast rahvusvahelise kaitse saamist alustada sujuvalt iseseisvat elu</w:t>
      </w:r>
      <w:r w:rsidRPr="00537B46">
        <w:rPr>
          <w:rFonts w:eastAsia="Calibri" w:cs="Times New Roman"/>
        </w:rPr>
        <w:t xml:space="preserve">. </w:t>
      </w:r>
    </w:p>
    <w:p w14:paraId="3B8E9DCD" w14:textId="77777777" w:rsidR="00100A0F" w:rsidRDefault="00100A0F" w:rsidP="00D5479E">
      <w:pPr>
        <w:jc w:val="both"/>
        <w:rPr>
          <w:rFonts w:eastAsia="Calibri"/>
          <w:kern w:val="0"/>
          <w14:ligatures w14:val="none"/>
        </w:rPr>
      </w:pPr>
    </w:p>
    <w:p w14:paraId="3E0E2513" w14:textId="09863F48" w:rsidR="003A0776" w:rsidRDefault="00EE2A42" w:rsidP="00D5479E">
      <w:pPr>
        <w:jc w:val="both"/>
        <w:rPr>
          <w:rFonts w:eastAsia="Calibri"/>
        </w:rPr>
      </w:pPr>
      <w:r>
        <w:rPr>
          <w:rFonts w:eastAsia="Calibri"/>
          <w:kern w:val="0"/>
          <w14:ligatures w14:val="none"/>
        </w:rPr>
        <w:t xml:space="preserve">Siseministeerium (edaspidi </w:t>
      </w:r>
      <w:r w:rsidR="00D71719" w:rsidRPr="00EE2A42">
        <w:rPr>
          <w:rFonts w:eastAsia="Calibri"/>
          <w:i/>
          <w:kern w:val="0"/>
          <w14:ligatures w14:val="none"/>
        </w:rPr>
        <w:t>SIM</w:t>
      </w:r>
      <w:r>
        <w:rPr>
          <w:rFonts w:eastAsia="Calibri"/>
          <w:kern w:val="0"/>
          <w14:ligatures w14:val="none"/>
        </w:rPr>
        <w:t>)</w:t>
      </w:r>
      <w:r w:rsidR="003A0776">
        <w:rPr>
          <w:rFonts w:eastAsia="Calibri"/>
          <w:kern w:val="0"/>
          <w14:ligatures w14:val="none"/>
        </w:rPr>
        <w:t xml:space="preserve"> </w:t>
      </w:r>
      <w:r w:rsidR="00BB5957">
        <w:rPr>
          <w:rFonts w:eastAsia="Calibri"/>
          <w:kern w:val="0"/>
          <w14:ligatures w14:val="none"/>
        </w:rPr>
        <w:t xml:space="preserve">tutvustas </w:t>
      </w:r>
      <w:r w:rsidR="00D5479E">
        <w:rPr>
          <w:rFonts w:eastAsia="Calibri"/>
          <w:kern w:val="0"/>
          <w14:ligatures w14:val="none"/>
        </w:rPr>
        <w:t xml:space="preserve">aastatel </w:t>
      </w:r>
      <w:r w:rsidR="003A0776">
        <w:rPr>
          <w:rFonts w:eastAsia="Calibri"/>
          <w:kern w:val="0"/>
          <w14:ligatures w14:val="none"/>
        </w:rPr>
        <w:t>2024</w:t>
      </w:r>
      <w:r w:rsidR="00D5479E">
        <w:rPr>
          <w:rFonts w:eastAsia="Calibri"/>
          <w:kern w:val="0"/>
          <w14:ligatures w14:val="none"/>
        </w:rPr>
        <w:t>–</w:t>
      </w:r>
      <w:r w:rsidR="001C036F">
        <w:rPr>
          <w:rFonts w:eastAsia="Calibri"/>
          <w:kern w:val="0"/>
          <w14:ligatures w14:val="none"/>
        </w:rPr>
        <w:t xml:space="preserve">2025 </w:t>
      </w:r>
      <w:r w:rsidR="003A0776">
        <w:rPr>
          <w:rFonts w:eastAsia="Calibri"/>
          <w:kern w:val="0"/>
          <w14:ligatures w14:val="none"/>
        </w:rPr>
        <w:t>reformi ametiasutust</w:t>
      </w:r>
      <w:r w:rsidR="00BB5957">
        <w:rPr>
          <w:rFonts w:eastAsia="Calibri"/>
          <w:kern w:val="0"/>
          <w14:ligatures w14:val="none"/>
        </w:rPr>
        <w:t>ele</w:t>
      </w:r>
      <w:r w:rsidR="000B73C0">
        <w:rPr>
          <w:rFonts w:eastAsia="Calibri"/>
          <w:kern w:val="0"/>
          <w14:ligatures w14:val="none"/>
        </w:rPr>
        <w:t xml:space="preserve"> ja huvigruppidel</w:t>
      </w:r>
      <w:r w:rsidR="00BB5957">
        <w:rPr>
          <w:rFonts w:eastAsia="Calibri"/>
          <w:kern w:val="0"/>
          <w14:ligatures w14:val="none"/>
        </w:rPr>
        <w:t>e</w:t>
      </w:r>
      <w:r w:rsidR="00DB1A50">
        <w:rPr>
          <w:rFonts w:eastAsia="Calibri"/>
          <w:kern w:val="0"/>
          <w14:ligatures w14:val="none"/>
        </w:rPr>
        <w:t xml:space="preserve"> 16 korda</w:t>
      </w:r>
      <w:r w:rsidR="00BB5957">
        <w:rPr>
          <w:rFonts w:eastAsia="Calibri"/>
          <w:kern w:val="0"/>
          <w14:ligatures w14:val="none"/>
        </w:rPr>
        <w:t xml:space="preserve">. </w:t>
      </w:r>
      <w:r w:rsidR="00A97216">
        <w:rPr>
          <w:rFonts w:eastAsia="Calibri"/>
          <w:kern w:val="0"/>
          <w14:ligatures w14:val="none"/>
        </w:rPr>
        <w:t>Ü</w:t>
      </w:r>
      <w:r w:rsidR="00A97216" w:rsidRPr="003A0776">
        <w:rPr>
          <w:rFonts w:eastAsia="Calibri"/>
          <w:kern w:val="0"/>
          <w14:ligatures w14:val="none"/>
        </w:rPr>
        <w:t>ldsuse teadlikkuse suurendam</w:t>
      </w:r>
      <w:r w:rsidR="00A97216">
        <w:rPr>
          <w:rFonts w:eastAsia="Calibri"/>
          <w:kern w:val="0"/>
          <w14:ligatures w14:val="none"/>
        </w:rPr>
        <w:t>iseks</w:t>
      </w:r>
      <w:r w:rsidR="002B2DDA">
        <w:rPr>
          <w:rFonts w:eastAsia="Calibri"/>
          <w:kern w:val="0"/>
          <w14:ligatures w14:val="none"/>
        </w:rPr>
        <w:t xml:space="preserve"> reformist ja selle mõjude kohta</w:t>
      </w:r>
      <w:r w:rsidR="00344C9E">
        <w:rPr>
          <w:rFonts w:eastAsia="Calibri"/>
          <w:kern w:val="0"/>
          <w14:ligatures w14:val="none"/>
        </w:rPr>
        <w:t xml:space="preserve"> </w:t>
      </w:r>
      <w:r w:rsidR="006A6A14">
        <w:rPr>
          <w:rFonts w:eastAsia="Calibri"/>
          <w:kern w:val="0"/>
          <w14:ligatures w14:val="none"/>
        </w:rPr>
        <w:t xml:space="preserve">Eestile </w:t>
      </w:r>
      <w:r w:rsidR="00667348">
        <w:rPr>
          <w:rFonts w:eastAsia="Calibri"/>
          <w:kern w:val="0"/>
          <w14:ligatures w14:val="none"/>
        </w:rPr>
        <w:t xml:space="preserve">korraldas </w:t>
      </w:r>
      <w:r w:rsidR="00D71719">
        <w:rPr>
          <w:rFonts w:eastAsia="Calibri"/>
          <w:kern w:val="0"/>
          <w14:ligatures w14:val="none"/>
        </w:rPr>
        <w:t>SIM</w:t>
      </w:r>
      <w:r w:rsidR="00667348">
        <w:rPr>
          <w:rFonts w:eastAsia="Calibri"/>
          <w:kern w:val="0"/>
          <w14:ligatures w14:val="none"/>
        </w:rPr>
        <w:t xml:space="preserve"> </w:t>
      </w:r>
      <w:r w:rsidR="00667348" w:rsidRPr="00667348">
        <w:rPr>
          <w:rFonts w:eastAsia="Calibri"/>
          <w:kern w:val="0"/>
          <w14:ligatures w14:val="none"/>
        </w:rPr>
        <w:t xml:space="preserve">koos Euroopa rändevõrgustiku Eesti kontaktpunktiga </w:t>
      </w:r>
      <w:r w:rsidR="003A0776" w:rsidRPr="003A0776">
        <w:rPr>
          <w:rFonts w:eastAsia="Calibri"/>
          <w:kern w:val="0"/>
          <w14:ligatures w14:val="none"/>
        </w:rPr>
        <w:t xml:space="preserve">01.10.2024 avaliku </w:t>
      </w:r>
      <w:r w:rsidR="006A6A14">
        <w:rPr>
          <w:rFonts w:eastAsia="Calibri"/>
          <w:kern w:val="0"/>
          <w14:ligatures w14:val="none"/>
        </w:rPr>
        <w:t xml:space="preserve">teavituse ja kaasamise </w:t>
      </w:r>
      <w:r w:rsidR="003A0776" w:rsidRPr="003A0776">
        <w:rPr>
          <w:rFonts w:eastAsia="Calibri"/>
          <w:kern w:val="0"/>
          <w14:ligatures w14:val="none"/>
        </w:rPr>
        <w:t>ürituse</w:t>
      </w:r>
      <w:r w:rsidR="00344C9E">
        <w:rPr>
          <w:rStyle w:val="Allmrkuseviide"/>
          <w:rFonts w:eastAsia="Calibri"/>
          <w:kern w:val="0"/>
          <w14:ligatures w14:val="none"/>
        </w:rPr>
        <w:footnoteReference w:id="8"/>
      </w:r>
      <w:r w:rsidR="00344C9E">
        <w:rPr>
          <w:rFonts w:eastAsia="Calibri"/>
          <w:kern w:val="0"/>
          <w14:ligatures w14:val="none"/>
        </w:rPr>
        <w:t>.</w:t>
      </w:r>
      <w:r w:rsidR="003A0776">
        <w:rPr>
          <w:rFonts w:eastAsia="Calibri"/>
          <w:kern w:val="0"/>
          <w14:ligatures w14:val="none"/>
        </w:rPr>
        <w:t xml:space="preserve"> </w:t>
      </w:r>
      <w:r w:rsidR="006A40FB">
        <w:rPr>
          <w:rFonts w:eastAsia="Calibri"/>
          <w:kern w:val="0"/>
          <w14:ligatures w14:val="none"/>
        </w:rPr>
        <w:t>R</w:t>
      </w:r>
      <w:r w:rsidR="00EC32E8">
        <w:rPr>
          <w:rFonts w:eastAsia="Calibri"/>
          <w:kern w:val="0"/>
          <w14:ligatures w14:val="none"/>
        </w:rPr>
        <w:t>eformi ja r</w:t>
      </w:r>
      <w:r w:rsidR="006A40FB">
        <w:rPr>
          <w:rFonts w:eastAsia="Calibri"/>
          <w:kern w:val="0"/>
          <w14:ligatures w14:val="none"/>
        </w:rPr>
        <w:t xml:space="preserve">iikliku rakenduskava tegevusi on regulaarselt tutvustatud </w:t>
      </w:r>
      <w:proofErr w:type="spellStart"/>
      <w:r w:rsidR="00D71719">
        <w:rPr>
          <w:rFonts w:eastAsia="Calibri"/>
          <w:kern w:val="0"/>
          <w14:ligatures w14:val="none"/>
        </w:rPr>
        <w:t>SIMi</w:t>
      </w:r>
      <w:proofErr w:type="spellEnd"/>
      <w:r w:rsidR="006A40FB">
        <w:rPr>
          <w:rFonts w:eastAsia="Calibri"/>
          <w:kern w:val="0"/>
          <w14:ligatures w14:val="none"/>
        </w:rPr>
        <w:t xml:space="preserve"> </w:t>
      </w:r>
      <w:r w:rsidR="006A40FB" w:rsidRPr="006A40FB">
        <w:rPr>
          <w:rFonts w:eastAsia="Calibri"/>
          <w:kern w:val="0"/>
          <w14:ligatures w14:val="none"/>
        </w:rPr>
        <w:t>pagulaspoliitika koordinatsioonikogu</w:t>
      </w:r>
      <w:r w:rsidR="006826D7">
        <w:rPr>
          <w:rFonts w:eastAsia="Calibri"/>
          <w:kern w:val="0"/>
          <w14:ligatures w14:val="none"/>
        </w:rPr>
        <w:t>le</w:t>
      </w:r>
      <w:r w:rsidR="00F702EB">
        <w:rPr>
          <w:rStyle w:val="Allmrkuseviide"/>
          <w:rFonts w:eastAsia="Calibri"/>
          <w:kern w:val="0"/>
          <w14:ligatures w14:val="none"/>
        </w:rPr>
        <w:footnoteReference w:id="9"/>
      </w:r>
      <w:r w:rsidR="006A40FB">
        <w:rPr>
          <w:rFonts w:eastAsia="Calibri"/>
          <w:kern w:val="0"/>
          <w14:ligatures w14:val="none"/>
        </w:rPr>
        <w:t xml:space="preserve"> </w:t>
      </w:r>
      <w:r w:rsidR="006A40FB" w:rsidRPr="006A40FB">
        <w:rPr>
          <w:rFonts w:eastAsia="Calibri"/>
          <w:kern w:val="0"/>
          <w14:ligatures w14:val="none"/>
        </w:rPr>
        <w:t>ja sotsiaalpartnerite võrgustik</w:t>
      </w:r>
      <w:r w:rsidR="006A40FB">
        <w:rPr>
          <w:rFonts w:eastAsia="Calibri"/>
          <w:kern w:val="0"/>
          <w14:ligatures w14:val="none"/>
        </w:rPr>
        <w:t>u</w:t>
      </w:r>
      <w:r w:rsidR="006826D7">
        <w:rPr>
          <w:rFonts w:eastAsia="Calibri"/>
          <w:kern w:val="0"/>
          <w14:ligatures w14:val="none"/>
        </w:rPr>
        <w:t>le</w:t>
      </w:r>
      <w:r w:rsidR="006A6A14">
        <w:rPr>
          <w:rFonts w:eastAsia="Calibri"/>
          <w:kern w:val="0"/>
          <w14:ligatures w14:val="none"/>
        </w:rPr>
        <w:t xml:space="preserve"> kogu </w:t>
      </w:r>
      <w:r w:rsidR="00762CD2">
        <w:rPr>
          <w:rFonts w:eastAsia="Calibri"/>
          <w:kern w:val="0"/>
          <w14:ligatures w14:val="none"/>
        </w:rPr>
        <w:t xml:space="preserve">kaheksa aastat kestnud </w:t>
      </w:r>
      <w:r w:rsidR="006A6A14">
        <w:rPr>
          <w:rFonts w:eastAsia="Calibri"/>
          <w:kern w:val="0"/>
          <w14:ligatures w14:val="none"/>
        </w:rPr>
        <w:t>Euroopa Liidu legislatiiv</w:t>
      </w:r>
      <w:r w:rsidR="007840A0">
        <w:rPr>
          <w:rFonts w:eastAsia="Calibri"/>
          <w:kern w:val="0"/>
          <w14:ligatures w14:val="none"/>
        </w:rPr>
        <w:t>protsessi</w:t>
      </w:r>
      <w:r w:rsidR="006A6A14">
        <w:rPr>
          <w:rFonts w:eastAsia="Calibri"/>
          <w:kern w:val="0"/>
          <w14:ligatures w14:val="none"/>
        </w:rPr>
        <w:t xml:space="preserve"> </w:t>
      </w:r>
      <w:r w:rsidR="00D00B51">
        <w:rPr>
          <w:rFonts w:eastAsia="Calibri"/>
          <w:kern w:val="0"/>
          <w14:ligatures w14:val="none"/>
        </w:rPr>
        <w:t xml:space="preserve">ja Eestis toiminud tegevuste </w:t>
      </w:r>
      <w:r w:rsidR="006A6A14">
        <w:rPr>
          <w:rFonts w:eastAsia="Calibri"/>
          <w:kern w:val="0"/>
          <w14:ligatures w14:val="none"/>
        </w:rPr>
        <w:t>vältel</w:t>
      </w:r>
      <w:r w:rsidR="007550CF">
        <w:rPr>
          <w:rStyle w:val="Allmrkuseviide"/>
          <w:rFonts w:eastAsia="Calibri"/>
          <w:kern w:val="0"/>
          <w14:ligatures w14:val="none"/>
        </w:rPr>
        <w:footnoteReference w:id="10"/>
      </w:r>
      <w:r w:rsidR="006A40FB" w:rsidRPr="006A40FB">
        <w:rPr>
          <w:rFonts w:eastAsia="Calibri"/>
          <w:kern w:val="0"/>
          <w14:ligatures w14:val="none"/>
        </w:rPr>
        <w:t>.</w:t>
      </w:r>
      <w:r w:rsidR="00DB7DF4">
        <w:rPr>
          <w:rFonts w:eastAsia="Calibri"/>
          <w:kern w:val="0"/>
          <w14:ligatures w14:val="none"/>
        </w:rPr>
        <w:t xml:space="preserve"> </w:t>
      </w:r>
    </w:p>
    <w:p w14:paraId="6D9328DE" w14:textId="77777777" w:rsidR="008F7AE5" w:rsidRPr="00505089" w:rsidRDefault="008F7AE5" w:rsidP="00D5479E">
      <w:pPr>
        <w:jc w:val="both"/>
        <w:rPr>
          <w:rFonts w:eastAsia="Calibri"/>
          <w:kern w:val="0"/>
          <w14:ligatures w14:val="none"/>
        </w:rPr>
      </w:pPr>
    </w:p>
    <w:p w14:paraId="51928EDD" w14:textId="0FDF37E8" w:rsidR="003D23C9" w:rsidRDefault="00754998" w:rsidP="00D5479E">
      <w:pPr>
        <w:pStyle w:val="Default"/>
        <w:jc w:val="both"/>
      </w:pPr>
      <w:r w:rsidRPr="00505089">
        <w:rPr>
          <w:rFonts w:eastAsia="Calibri"/>
        </w:rPr>
        <w:t xml:space="preserve">Eesti Vabariigi põhiseaduse (edaspidi </w:t>
      </w:r>
      <w:r w:rsidRPr="00505089">
        <w:rPr>
          <w:rFonts w:eastAsia="Calibri"/>
          <w:i/>
          <w:iCs/>
        </w:rPr>
        <w:t>PS</w:t>
      </w:r>
      <w:r w:rsidRPr="00505089">
        <w:rPr>
          <w:rFonts w:eastAsia="Calibri"/>
        </w:rPr>
        <w:t>)</w:t>
      </w:r>
      <w:r w:rsidR="003D23C9" w:rsidRPr="000032E3">
        <w:t xml:space="preserve"> § 104 lõike 2 punkti 1</w:t>
      </w:r>
      <w:r w:rsidR="003D23C9">
        <w:t>4</w:t>
      </w:r>
      <w:r w:rsidR="003D23C9" w:rsidRPr="000032E3">
        <w:t xml:space="preserve"> kohaselt on eelnõu </w:t>
      </w:r>
      <w:r w:rsidR="003D23C9">
        <w:t xml:space="preserve">seadusena </w:t>
      </w:r>
      <w:r w:rsidR="003D23C9" w:rsidRPr="000032E3">
        <w:t>vastuvõtmiseks vajalik Riigikogu koosseisu häälteenamus.</w:t>
      </w:r>
      <w:r w:rsidR="003D23C9">
        <w:t xml:space="preserve"> </w:t>
      </w:r>
    </w:p>
    <w:p w14:paraId="46B37790" w14:textId="77777777" w:rsidR="00754998" w:rsidRPr="00505089" w:rsidRDefault="00754998" w:rsidP="001B669D"/>
    <w:p w14:paraId="6DFEB12B" w14:textId="69C7933E" w:rsidR="00754998" w:rsidRPr="00AB7004" w:rsidRDefault="00754998" w:rsidP="00D72827">
      <w:pPr>
        <w:pStyle w:val="Pealkiri1"/>
        <w:rPr>
          <w:rFonts w:eastAsia="Calibri"/>
        </w:rPr>
      </w:pPr>
      <w:bookmarkStart w:id="54" w:name="_Toc143167893"/>
      <w:bookmarkStart w:id="55" w:name="_Toc146708246"/>
      <w:bookmarkStart w:id="56" w:name="_Toc146745557"/>
      <w:bookmarkStart w:id="57" w:name="_Toc146783292"/>
      <w:bookmarkStart w:id="58" w:name="_Toc146784648"/>
      <w:bookmarkStart w:id="59" w:name="_Toc149744309"/>
      <w:bookmarkStart w:id="60" w:name="_Toc150941952"/>
      <w:bookmarkStart w:id="61" w:name="_Toc153877960"/>
      <w:bookmarkStart w:id="62" w:name="_Toc155950142"/>
      <w:r w:rsidRPr="00AB7004">
        <w:rPr>
          <w:rFonts w:eastAsia="Calibri"/>
        </w:rPr>
        <w:t>2. Seaduse eesmärk</w:t>
      </w:r>
      <w:bookmarkEnd w:id="54"/>
      <w:bookmarkEnd w:id="55"/>
      <w:bookmarkEnd w:id="56"/>
      <w:bookmarkEnd w:id="57"/>
      <w:bookmarkEnd w:id="58"/>
      <w:bookmarkEnd w:id="59"/>
      <w:bookmarkEnd w:id="60"/>
      <w:bookmarkEnd w:id="61"/>
      <w:bookmarkEnd w:id="62"/>
    </w:p>
    <w:p w14:paraId="5EDFA100" w14:textId="77777777" w:rsidR="00754998" w:rsidRPr="00AB7004" w:rsidRDefault="00754998" w:rsidP="001B669D">
      <w:pPr>
        <w:keepNext/>
        <w:jc w:val="both"/>
        <w:rPr>
          <w:rFonts w:eastAsia="Calibri"/>
          <w:kern w:val="0"/>
          <w14:ligatures w14:val="none"/>
        </w:rPr>
      </w:pPr>
    </w:p>
    <w:p w14:paraId="60A96662" w14:textId="77777777" w:rsidR="000611F8" w:rsidRPr="00537B46" w:rsidRDefault="00754998" w:rsidP="000611F8">
      <w:pPr>
        <w:pStyle w:val="Pealkiri2"/>
        <w:rPr>
          <w:rFonts w:eastAsia="Calibri" w:cs="Times New Roman"/>
          <w:lang w:eastAsia="et-EE"/>
        </w:rPr>
      </w:pPr>
      <w:r w:rsidRPr="00537B46">
        <w:rPr>
          <w:rFonts w:eastAsia="Calibri" w:cs="Times New Roman"/>
          <w:lang w:eastAsia="et-EE"/>
        </w:rPr>
        <w:t>2.1. Eelnõu vajalikkus</w:t>
      </w:r>
    </w:p>
    <w:p w14:paraId="18FC247F" w14:textId="54EB5758" w:rsidR="00D32036" w:rsidRDefault="00A96B12" w:rsidP="00D32036">
      <w:pPr>
        <w:rPr>
          <w:lang w:eastAsia="et-EE"/>
        </w:rPr>
      </w:pPr>
      <w:r>
        <w:rPr>
          <w:lang w:eastAsia="et-EE"/>
        </w:rPr>
        <w:t xml:space="preserve"> </w:t>
      </w:r>
    </w:p>
    <w:p w14:paraId="593BA49C" w14:textId="30CC1335" w:rsidR="00D32036" w:rsidRDefault="00D32036" w:rsidP="00D32036">
      <w:pPr>
        <w:keepNext/>
        <w:autoSpaceDE w:val="0"/>
        <w:autoSpaceDN w:val="0"/>
        <w:adjustRightInd w:val="0"/>
        <w:jc w:val="both"/>
        <w:rPr>
          <w:rFonts w:eastAsia="Calibri"/>
          <w:lang w:eastAsia="et-EE"/>
        </w:rPr>
      </w:pPr>
      <w:bookmarkStart w:id="63" w:name="_Hlk195014117"/>
      <w:r>
        <w:rPr>
          <w:rFonts w:eastAsia="Calibri"/>
          <w:kern w:val="0"/>
          <w:lang w:eastAsia="et-EE"/>
          <w14:ligatures w14:val="none"/>
        </w:rPr>
        <w:t>Reformitud ühtsesse varjupaigasüsteemi kuulu</w:t>
      </w:r>
      <w:r w:rsidR="001568C9">
        <w:rPr>
          <w:rFonts w:eastAsia="Calibri"/>
          <w:kern w:val="0"/>
          <w:lang w:eastAsia="et-EE"/>
          <w14:ligatures w14:val="none"/>
        </w:rPr>
        <w:t>vad järgmised</w:t>
      </w:r>
      <w:r>
        <w:rPr>
          <w:rFonts w:eastAsia="Calibri"/>
          <w:kern w:val="0"/>
          <w:lang w:eastAsia="et-EE"/>
          <w14:ligatures w14:val="none"/>
        </w:rPr>
        <w:t xml:space="preserve"> kümme õigusakti, neist üheksa määrust ja üks direktiiv:</w:t>
      </w:r>
    </w:p>
    <w:p w14:paraId="1466A409" w14:textId="6FDD488A" w:rsidR="00254B9A" w:rsidRDefault="00254B9A" w:rsidP="00254B9A">
      <w:pPr>
        <w:jc w:val="both"/>
      </w:pPr>
      <w:r w:rsidRPr="00513041">
        <w:t xml:space="preserve">1) </w:t>
      </w:r>
      <w:r w:rsidRPr="00986685">
        <w:t>Euroopa Parlamendi ja nõukogu</w:t>
      </w:r>
      <w:r w:rsidRPr="004803E2">
        <w:t xml:space="preserve"> määrus (EL) 2024/1347, mis käsitleb nõudeid, millele kolmandate riikide kodanikud ja kodakondsuseta isikud peavad vastama, et kvalifitseeruda rahvusvahelise kaitse saajaks, ning nõudeid pagulaste või täiendava kaitse saamise kriteeriumidele vastavate isikute ühetaolisele seisundile ja antava kaitse sisule, millega muudetakse nõukogu direktiivi 2003/109/EÜ ja tunnistatakse kehtetuks direktiiv 2011/95/EL (ELT L, 2024/1347, 22.</w:t>
      </w:r>
      <w:r>
        <w:t>0</w:t>
      </w:r>
      <w:r w:rsidRPr="004803E2">
        <w:t>5.2024</w:t>
      </w:r>
      <w:r>
        <w:t>) (edaspidi</w:t>
      </w:r>
      <w:r w:rsidRPr="00537B46">
        <w:rPr>
          <w:i/>
        </w:rPr>
        <w:t xml:space="preserve"> </w:t>
      </w:r>
      <w:r w:rsidRPr="00513041">
        <w:rPr>
          <w:i/>
          <w:iCs/>
        </w:rPr>
        <w:t>määrus 2024/</w:t>
      </w:r>
      <w:r w:rsidRPr="00A73545">
        <w:rPr>
          <w:i/>
          <w:iCs/>
        </w:rPr>
        <w:t>1347</w:t>
      </w:r>
      <w:r>
        <w:rPr>
          <w:i/>
          <w:iCs/>
        </w:rPr>
        <w:t>/EL</w:t>
      </w:r>
      <w:r w:rsidRPr="00A73545">
        <w:t xml:space="preserve"> </w:t>
      </w:r>
      <w:r w:rsidRPr="00A73545">
        <w:rPr>
          <w:i/>
          <w:iCs/>
        </w:rPr>
        <w:t>(kvalifikatsioonitingimuste kohta)</w:t>
      </w:r>
      <w:r w:rsidRPr="00A73545">
        <w:t>);</w:t>
      </w:r>
      <w:r w:rsidRPr="004803E2">
        <w:t xml:space="preserve"> </w:t>
      </w:r>
    </w:p>
    <w:p w14:paraId="40AFBBF2" w14:textId="1734C973" w:rsidR="00254B9A" w:rsidRDefault="00254B9A" w:rsidP="00254B9A">
      <w:pPr>
        <w:jc w:val="both"/>
      </w:pPr>
      <w:r>
        <w:t xml:space="preserve">2) </w:t>
      </w:r>
      <w:r w:rsidRPr="00986685">
        <w:t>Euroopa Parlamendi ja nõukogu</w:t>
      </w:r>
      <w:r>
        <w:t xml:space="preserve"> </w:t>
      </w:r>
      <w:r w:rsidRPr="00A610E2">
        <w:t>määrus (EL) 2024/1348, millega luuakse rahvusvahelise kaitse ühine menetlus liidus ja tunnistatakse kehtetuks direktiiv 2013/32/EL (ELT L, 2024/1348, 22.</w:t>
      </w:r>
      <w:r>
        <w:t>0</w:t>
      </w:r>
      <w:r w:rsidRPr="00A610E2">
        <w:t>5.2024</w:t>
      </w:r>
      <w:r>
        <w:t xml:space="preserve">) (edaspidi </w:t>
      </w:r>
      <w:r w:rsidRPr="00513041">
        <w:rPr>
          <w:i/>
          <w:iCs/>
        </w:rPr>
        <w:t>määrus 2024/1348</w:t>
      </w:r>
      <w:r>
        <w:rPr>
          <w:i/>
          <w:iCs/>
        </w:rPr>
        <w:t>/EL</w:t>
      </w:r>
      <w:r>
        <w:t xml:space="preserve"> </w:t>
      </w:r>
      <w:r w:rsidRPr="00513041">
        <w:rPr>
          <w:i/>
          <w:iCs/>
        </w:rPr>
        <w:t>(</w:t>
      </w:r>
      <w:r>
        <w:rPr>
          <w:i/>
          <w:iCs/>
        </w:rPr>
        <w:t>menetluse kohta</w:t>
      </w:r>
      <w:r w:rsidRPr="00A509BF">
        <w:rPr>
          <w:i/>
          <w:iCs/>
        </w:rPr>
        <w:t>)</w:t>
      </w:r>
      <w:r>
        <w:t xml:space="preserve">); </w:t>
      </w:r>
    </w:p>
    <w:p w14:paraId="30CA021D" w14:textId="116C0F14" w:rsidR="00254B9A" w:rsidRPr="00325D3F" w:rsidRDefault="00254B9A" w:rsidP="00254B9A">
      <w:pPr>
        <w:jc w:val="both"/>
      </w:pPr>
      <w:r>
        <w:lastRenderedPageBreak/>
        <w:t xml:space="preserve">3) </w:t>
      </w:r>
      <w:r w:rsidRPr="00986685">
        <w:t>Euroopa Parlamendi ja nõukogu</w:t>
      </w:r>
      <w:r w:rsidRPr="00A20B40">
        <w:t xml:space="preserve"> määrus (EL) 2024/1349, millega kehtestatakse piiril toimuv </w:t>
      </w:r>
      <w:proofErr w:type="spellStart"/>
      <w:r w:rsidRPr="00A20B40">
        <w:t>tagasisaatmismenetlus</w:t>
      </w:r>
      <w:proofErr w:type="spellEnd"/>
      <w:r w:rsidRPr="00A20B40">
        <w:t xml:space="preserve"> ja muudetakse määrust (EL) 2021/1148 (ELT L, 2024/1349, 22.5.2024</w:t>
      </w:r>
      <w:r>
        <w:t xml:space="preserve">) (edaspidi </w:t>
      </w:r>
      <w:r w:rsidRPr="00513041">
        <w:rPr>
          <w:i/>
          <w:iCs/>
        </w:rPr>
        <w:t>määrus 2024/1349</w:t>
      </w:r>
      <w:r>
        <w:rPr>
          <w:i/>
          <w:iCs/>
        </w:rPr>
        <w:t>/EL</w:t>
      </w:r>
      <w:r>
        <w:t xml:space="preserve"> </w:t>
      </w:r>
      <w:r w:rsidRPr="00513041">
        <w:rPr>
          <w:i/>
          <w:iCs/>
        </w:rPr>
        <w:t>(</w:t>
      </w:r>
      <w:r>
        <w:rPr>
          <w:i/>
          <w:iCs/>
        </w:rPr>
        <w:t>tagasisaatmise piirimenetluse kohta</w:t>
      </w:r>
      <w:r w:rsidRPr="00513041">
        <w:rPr>
          <w:i/>
          <w:iCs/>
        </w:rPr>
        <w:t>)</w:t>
      </w:r>
      <w:r w:rsidR="00325D3F">
        <w:t>);</w:t>
      </w:r>
    </w:p>
    <w:p w14:paraId="50BFEC26" w14:textId="5F21093B" w:rsidR="00254B9A" w:rsidRDefault="00254B9A" w:rsidP="00254B9A">
      <w:pPr>
        <w:jc w:val="both"/>
      </w:pPr>
      <w:r>
        <w:t xml:space="preserve">4) </w:t>
      </w:r>
      <w:r w:rsidRPr="00986685">
        <w:t>Euroopa Parlamendi ja nõukogu</w:t>
      </w:r>
      <w:r w:rsidRPr="009C40DE">
        <w:t xml:space="preserve"> määrus (EL) 2024/1350, millega luuakse liidu ümberasustamise ja humanitaarsetel põhjustel vastuvõtmise raamistik ning muudetakse määrust (EL) 2021/1147 (</w:t>
      </w:r>
      <w:r>
        <w:t>ELT</w:t>
      </w:r>
      <w:r w:rsidRPr="009C40DE">
        <w:t xml:space="preserve"> L, 2024/1350, 22.</w:t>
      </w:r>
      <w:r>
        <w:t>0</w:t>
      </w:r>
      <w:r w:rsidRPr="009C40DE">
        <w:t>5.2024</w:t>
      </w:r>
      <w:r>
        <w:t>) (edaspidi</w:t>
      </w:r>
      <w:r w:rsidRPr="00537B46">
        <w:rPr>
          <w:i/>
        </w:rPr>
        <w:t xml:space="preserve"> </w:t>
      </w:r>
      <w:r w:rsidRPr="00513041">
        <w:rPr>
          <w:i/>
          <w:iCs/>
        </w:rPr>
        <w:t>määrus 2024/1350</w:t>
      </w:r>
      <w:r>
        <w:rPr>
          <w:i/>
          <w:iCs/>
        </w:rPr>
        <w:t>/EL</w:t>
      </w:r>
      <w:r>
        <w:t xml:space="preserve"> </w:t>
      </w:r>
      <w:r>
        <w:rPr>
          <w:i/>
          <w:iCs/>
        </w:rPr>
        <w:t>(ümberasustamise kohta)</w:t>
      </w:r>
      <w:r>
        <w:t>);</w:t>
      </w:r>
    </w:p>
    <w:p w14:paraId="6DD350EF" w14:textId="7C0A3D84" w:rsidR="00254B9A" w:rsidRDefault="00254B9A" w:rsidP="00254B9A">
      <w:pPr>
        <w:jc w:val="both"/>
      </w:pPr>
      <w:r>
        <w:t xml:space="preserve">5) </w:t>
      </w:r>
      <w:r w:rsidRPr="00986685">
        <w:t>Euroopa Parlamendi ja nõukogu</w:t>
      </w:r>
      <w:r w:rsidRPr="007A108B">
        <w:t xml:space="preserve"> määrus (EL) 2024/1351, mis käsitleb varjupaiga- ja rändehaldust ning millega muudetakse määruseid (EL) 2021/1147 ja (EL) 2021/1060 ning tunnistatakse kehtetuks määrus (EL) nr 604/2013</w:t>
      </w:r>
      <w:r>
        <w:t xml:space="preserve"> (ELT L </w:t>
      </w:r>
      <w:r w:rsidRPr="002B0B49">
        <w:t>2024/1351, 22.</w:t>
      </w:r>
      <w:r>
        <w:t>0</w:t>
      </w:r>
      <w:r w:rsidRPr="002B0B49">
        <w:t>5.2024</w:t>
      </w:r>
      <w:r>
        <w:t xml:space="preserve">) (edaspidi </w:t>
      </w:r>
      <w:r w:rsidRPr="00513041">
        <w:rPr>
          <w:i/>
          <w:iCs/>
        </w:rPr>
        <w:t>määrus 2024/1351</w:t>
      </w:r>
      <w:r>
        <w:rPr>
          <w:i/>
          <w:iCs/>
        </w:rPr>
        <w:t>/EL</w:t>
      </w:r>
      <w:r w:rsidRPr="00513041">
        <w:rPr>
          <w:i/>
          <w:iCs/>
        </w:rPr>
        <w:t xml:space="preserve"> </w:t>
      </w:r>
      <w:r>
        <w:rPr>
          <w:i/>
          <w:iCs/>
        </w:rPr>
        <w:t>(rändehalduse kohta)</w:t>
      </w:r>
      <w:r w:rsidRPr="00513041">
        <w:t>)</w:t>
      </w:r>
      <w:r>
        <w:t>;</w:t>
      </w:r>
    </w:p>
    <w:p w14:paraId="5ED4C693" w14:textId="4B426BE5" w:rsidR="00D32036" w:rsidRDefault="00D32036" w:rsidP="00D32036">
      <w:pPr>
        <w:jc w:val="both"/>
      </w:pPr>
      <w:r>
        <w:t xml:space="preserve">6) </w:t>
      </w:r>
      <w:r w:rsidRPr="00F22178">
        <w:t>Euroopa Parlamendi ja nõukogu määrus (EL) 2024/1356, millega kehtestatakse kolmanda riigi kodanike taustakontroll välispiiridel ning muudetakse määrusi (EÜ) nr 767/2008, (EL) 2017/2226, (EL) 2018/1240 ja (EL) 2019/817 (ELT L, 2024/1356, 22.</w:t>
      </w:r>
      <w:r>
        <w:t>0</w:t>
      </w:r>
      <w:r w:rsidRPr="00F22178">
        <w:t>5.2024</w:t>
      </w:r>
      <w:r>
        <w:t xml:space="preserve">) (edaspidi </w:t>
      </w:r>
      <w:r w:rsidR="00254B9A" w:rsidRPr="00513041">
        <w:rPr>
          <w:i/>
          <w:iCs/>
        </w:rPr>
        <w:t xml:space="preserve">määrus </w:t>
      </w:r>
      <w:r w:rsidRPr="00513041">
        <w:rPr>
          <w:i/>
          <w:iCs/>
        </w:rPr>
        <w:t>2024/1356</w:t>
      </w:r>
      <w:r w:rsidR="00254B9A">
        <w:rPr>
          <w:i/>
          <w:iCs/>
        </w:rPr>
        <w:t>/EL</w:t>
      </w:r>
      <w:r>
        <w:t xml:space="preserve"> </w:t>
      </w:r>
      <w:r w:rsidRPr="00513041">
        <w:rPr>
          <w:i/>
          <w:iCs/>
        </w:rPr>
        <w:t>(</w:t>
      </w:r>
      <w:r w:rsidR="003C6FA4">
        <w:rPr>
          <w:i/>
          <w:iCs/>
        </w:rPr>
        <w:t>taustakontrolli</w:t>
      </w:r>
      <w:r>
        <w:rPr>
          <w:i/>
          <w:iCs/>
        </w:rPr>
        <w:t xml:space="preserve"> kohta</w:t>
      </w:r>
      <w:r w:rsidR="00254B9A">
        <w:rPr>
          <w:i/>
          <w:iCs/>
        </w:rPr>
        <w:t>)</w:t>
      </w:r>
      <w:r w:rsidR="00254B9A" w:rsidRPr="00C80FAA">
        <w:t>);</w:t>
      </w:r>
      <w:r w:rsidRPr="00F22178">
        <w:t xml:space="preserve"> </w:t>
      </w:r>
    </w:p>
    <w:p w14:paraId="23D2E905" w14:textId="5744FEFC" w:rsidR="00D32036" w:rsidRDefault="00D32036" w:rsidP="00D32036">
      <w:pPr>
        <w:jc w:val="both"/>
      </w:pPr>
      <w:r>
        <w:t xml:space="preserve">7) </w:t>
      </w:r>
      <w:r w:rsidRPr="00A610E2">
        <w:t>Euroopa Parlamendi ja nõukogu määrus (EL) 2024/1358, millega luuakse biomeetriliste andmete</w:t>
      </w:r>
      <w:r w:rsidR="00496777">
        <w:t xml:space="preserve"> </w:t>
      </w:r>
      <w:r w:rsidRPr="00A610E2">
        <w:t xml:space="preserve">võrdlemise </w:t>
      </w:r>
      <w:proofErr w:type="spellStart"/>
      <w:r w:rsidRPr="00A610E2">
        <w:t>Eurodac</w:t>
      </w:r>
      <w:proofErr w:type="spellEnd"/>
      <w:r w:rsidRPr="00A610E2">
        <w:t xml:space="preserve">-süsteem, et kohaldada tulemuslikult </w:t>
      </w:r>
      <w:r w:rsidR="00254B9A" w:rsidRPr="00A610E2">
        <w:t xml:space="preserve">määruseid (EL) 2024/1351 ja (EL) 2024/1350 ja nõukogu direktiivi 2001/55/EÜ ning tuvastada ebaseaduslikult riigis viibivad kolmandate riikide kodanikud ja kodakondsuseta isikud, ning mis käsitleb liikmesriikide õiguskaitseasutuste ja Europoli päringuid andmete võrdlemiseks </w:t>
      </w:r>
      <w:proofErr w:type="spellStart"/>
      <w:r w:rsidR="00254B9A" w:rsidRPr="00A610E2">
        <w:t>Eurodac</w:t>
      </w:r>
      <w:proofErr w:type="spellEnd"/>
      <w:r w:rsidR="00254B9A" w:rsidRPr="00A610E2">
        <w:t>-süsteemi andmetega õiguskaitse eesmärgil ning millega muudetakse määruseid (EL) 2018/1240 ja (EL) 2019/818 ja tunnistatakse kehtetuks määrus (EL) nr 603/2013 (ELT L, 2024/1358, 22.</w:t>
      </w:r>
      <w:r w:rsidR="00254B9A">
        <w:t>0</w:t>
      </w:r>
      <w:r w:rsidR="00254B9A" w:rsidRPr="00A610E2">
        <w:t>5.2024</w:t>
      </w:r>
      <w:r w:rsidR="00254B9A">
        <w:t>) (edaspidi</w:t>
      </w:r>
      <w:r w:rsidR="00254B9A" w:rsidRPr="00537B46">
        <w:rPr>
          <w:i/>
        </w:rPr>
        <w:t xml:space="preserve"> </w:t>
      </w:r>
      <w:r w:rsidR="00254B9A" w:rsidRPr="00513041">
        <w:rPr>
          <w:i/>
          <w:iCs/>
        </w:rPr>
        <w:t>määrus 2024/1358</w:t>
      </w:r>
      <w:r w:rsidR="00254B9A">
        <w:rPr>
          <w:i/>
          <w:iCs/>
        </w:rPr>
        <w:t>/EL</w:t>
      </w:r>
      <w:r>
        <w:t xml:space="preserve"> </w:t>
      </w:r>
      <w:r w:rsidRPr="00513041">
        <w:rPr>
          <w:i/>
          <w:iCs/>
        </w:rPr>
        <w:t>(</w:t>
      </w:r>
      <w:proofErr w:type="spellStart"/>
      <w:r>
        <w:rPr>
          <w:i/>
          <w:iCs/>
        </w:rPr>
        <w:t>Eurodac</w:t>
      </w:r>
      <w:proofErr w:type="spellEnd"/>
      <w:r>
        <w:rPr>
          <w:i/>
          <w:iCs/>
        </w:rPr>
        <w:t>-süsteemi kohta)</w:t>
      </w:r>
      <w:r w:rsidRPr="00513041">
        <w:t>)</w:t>
      </w:r>
      <w:r>
        <w:rPr>
          <w:i/>
          <w:iCs/>
        </w:rPr>
        <w:t>;</w:t>
      </w:r>
    </w:p>
    <w:p w14:paraId="6D4222B4" w14:textId="0CF6DDD8" w:rsidR="00254B9A" w:rsidRDefault="00254B9A" w:rsidP="00254B9A">
      <w:pPr>
        <w:keepNext/>
        <w:autoSpaceDE w:val="0"/>
        <w:autoSpaceDN w:val="0"/>
        <w:adjustRightInd w:val="0"/>
        <w:jc w:val="both"/>
        <w:rPr>
          <w:i/>
          <w:iCs/>
        </w:rPr>
      </w:pPr>
      <w:r>
        <w:t xml:space="preserve">8) </w:t>
      </w:r>
      <w:r w:rsidRPr="00986685">
        <w:t>Euroopa Parlamendi ja nõukogu</w:t>
      </w:r>
      <w:r w:rsidRPr="00F22178">
        <w:t xml:space="preserve"> määrus (EL) 2024/1359, mis käsitleb kriisi ja vääramatu jõuga seotud olukordi rände- ja varjupaigaküsimuste valdkonnas ning millega muudetakse määrust (EL) 2021/1147 (ELT L, 2024/1359, 22.</w:t>
      </w:r>
      <w:r>
        <w:t>0</w:t>
      </w:r>
      <w:r w:rsidRPr="00F22178">
        <w:t>5.2024</w:t>
      </w:r>
      <w:r>
        <w:t xml:space="preserve">) (edaspidi </w:t>
      </w:r>
      <w:r w:rsidRPr="00513041">
        <w:rPr>
          <w:i/>
          <w:iCs/>
        </w:rPr>
        <w:t>määrus 2024/1359</w:t>
      </w:r>
      <w:r>
        <w:rPr>
          <w:i/>
          <w:iCs/>
        </w:rPr>
        <w:t>/EL</w:t>
      </w:r>
      <w:r>
        <w:t xml:space="preserve"> </w:t>
      </w:r>
      <w:r w:rsidRPr="00513041">
        <w:rPr>
          <w:i/>
          <w:iCs/>
        </w:rPr>
        <w:t>(</w:t>
      </w:r>
      <w:r>
        <w:rPr>
          <w:i/>
          <w:iCs/>
        </w:rPr>
        <w:t>kriisihalduse kohta)</w:t>
      </w:r>
      <w:r w:rsidR="009E45DF">
        <w:t>)</w:t>
      </w:r>
      <w:r>
        <w:rPr>
          <w:i/>
          <w:iCs/>
        </w:rPr>
        <w:t>;</w:t>
      </w:r>
    </w:p>
    <w:p w14:paraId="1D3A54F2" w14:textId="132ED59B" w:rsidR="00254B9A" w:rsidRDefault="00254B9A" w:rsidP="00254B9A">
      <w:pPr>
        <w:keepNext/>
        <w:autoSpaceDE w:val="0"/>
        <w:autoSpaceDN w:val="0"/>
        <w:adjustRightInd w:val="0"/>
        <w:jc w:val="both"/>
        <w:rPr>
          <w:i/>
          <w:iCs/>
        </w:rPr>
      </w:pPr>
      <w:r>
        <w:t xml:space="preserve">9) </w:t>
      </w:r>
      <w:r w:rsidRPr="00986685">
        <w:t>Euroopa Parlamendi ja nõukogu</w:t>
      </w:r>
      <w:r w:rsidRPr="001E23F0">
        <w:t xml:space="preserve"> määruse (EL) 2021/2303, mis käsitleb </w:t>
      </w:r>
      <w:r>
        <w:t>EL-i</w:t>
      </w:r>
      <w:r w:rsidRPr="001E23F0">
        <w:t xml:space="preserve"> Varjupaigaametit ja millega tunnistatakse kehtetuks määrus (EL) nr 439/2010 (ELT L 468, 30.12.2021, lk 1–54) (edaspidi</w:t>
      </w:r>
      <w:r w:rsidRPr="00537B46">
        <w:rPr>
          <w:i/>
        </w:rPr>
        <w:t xml:space="preserve"> </w:t>
      </w:r>
      <w:r w:rsidRPr="001E23F0">
        <w:rPr>
          <w:i/>
          <w:iCs/>
        </w:rPr>
        <w:t>määrus 2021/2303</w:t>
      </w:r>
      <w:r>
        <w:rPr>
          <w:i/>
          <w:iCs/>
        </w:rPr>
        <w:t>/EL</w:t>
      </w:r>
      <w:r w:rsidRPr="001E23F0">
        <w:rPr>
          <w:i/>
          <w:iCs/>
        </w:rPr>
        <w:t xml:space="preserve"> (</w:t>
      </w:r>
      <w:r>
        <w:rPr>
          <w:i/>
          <w:iCs/>
        </w:rPr>
        <w:t>EL-i</w:t>
      </w:r>
      <w:r w:rsidRPr="001E23F0">
        <w:rPr>
          <w:i/>
          <w:iCs/>
        </w:rPr>
        <w:t xml:space="preserve"> Varjupaigaameti kohta)</w:t>
      </w:r>
      <w:r w:rsidRPr="001E23F0">
        <w:t>)</w:t>
      </w:r>
      <w:r>
        <w:t>;</w:t>
      </w:r>
    </w:p>
    <w:p w14:paraId="61D97DA3" w14:textId="06C5662A" w:rsidR="00254B9A" w:rsidRDefault="00254B9A" w:rsidP="00254B9A">
      <w:pPr>
        <w:jc w:val="both"/>
      </w:pPr>
      <w:r>
        <w:t xml:space="preserve">10) </w:t>
      </w:r>
      <w:r w:rsidRPr="00986685">
        <w:t>Euroopa Parlamendi ja nõukogu</w:t>
      </w:r>
      <w:r w:rsidRPr="00A055A9">
        <w:t xml:space="preserve"> direktiiv (EL) 2024/1346, millega sätestatakse rahvusvahelise kaitse taotlejate vastuvõtu nõuded (ELT L, 2024/1346, 22.</w:t>
      </w:r>
      <w:r>
        <w:t>0</w:t>
      </w:r>
      <w:r w:rsidRPr="00A055A9">
        <w:t>5.2024</w:t>
      </w:r>
      <w:r>
        <w:t>) (edaspidi</w:t>
      </w:r>
      <w:r w:rsidRPr="00537B46">
        <w:rPr>
          <w:i/>
        </w:rPr>
        <w:t xml:space="preserve"> </w:t>
      </w:r>
      <w:r>
        <w:rPr>
          <w:i/>
          <w:iCs/>
        </w:rPr>
        <w:t>direktiiv 2024/1346/EL (vastuvõtutingimuste kohta)</w:t>
      </w:r>
      <w:r w:rsidRPr="009E45DF">
        <w:t>)</w:t>
      </w:r>
      <w:r>
        <w:rPr>
          <w:i/>
          <w:iCs/>
        </w:rPr>
        <w:t xml:space="preserve"> </w:t>
      </w:r>
      <w:r w:rsidRPr="001E23F0">
        <w:t xml:space="preserve">(edaspidi koos </w:t>
      </w:r>
      <w:r w:rsidRPr="001E23F0">
        <w:rPr>
          <w:i/>
          <w:iCs/>
        </w:rPr>
        <w:t>Euroopa ühise varjupaigasüsteemi õigusaktid</w:t>
      </w:r>
      <w:r w:rsidRPr="001E23F0">
        <w:t>)</w:t>
      </w:r>
      <w:r>
        <w:t>.</w:t>
      </w:r>
      <w:r w:rsidRPr="00A055A9">
        <w:t xml:space="preserve"> </w:t>
      </w:r>
    </w:p>
    <w:bookmarkEnd w:id="63"/>
    <w:p w14:paraId="4A8FFE7F" w14:textId="77777777" w:rsidR="00D32036" w:rsidRDefault="00D32036" w:rsidP="00D32036">
      <w:pPr>
        <w:jc w:val="both"/>
      </w:pPr>
    </w:p>
    <w:p w14:paraId="407A5980" w14:textId="28FB358F" w:rsidR="0063056E" w:rsidRDefault="00E26F76" w:rsidP="00D32036">
      <w:pPr>
        <w:jc w:val="both"/>
      </w:pPr>
      <w:commentRangeStart w:id="64"/>
      <w:r>
        <w:t xml:space="preserve">Eestil lasub kohustus Euroopa ühise varjupaigasüsteemi õigusaktide hulka kuuluvaid määruseid rakendada ja </w:t>
      </w:r>
      <w:r w:rsidRPr="00E26F76">
        <w:t>direktiiv 2024/1346</w:t>
      </w:r>
      <w:r w:rsidR="00DF358E">
        <w:t>/EL</w:t>
      </w:r>
      <w:r w:rsidRPr="00E26F76">
        <w:t xml:space="preserve"> (vastuvõtutingimuste kohta)</w:t>
      </w:r>
      <w:r w:rsidR="00802786">
        <w:t xml:space="preserve"> Eesti õigusesse</w:t>
      </w:r>
      <w:r>
        <w:t xml:space="preserve"> üle võtta. </w:t>
      </w:r>
      <w:commentRangeEnd w:id="64"/>
      <w:r>
        <w:commentReference w:id="64"/>
      </w:r>
    </w:p>
    <w:p w14:paraId="12D3F738" w14:textId="77777777" w:rsidR="0063056E" w:rsidRDefault="0063056E" w:rsidP="00D32036">
      <w:pPr>
        <w:jc w:val="both"/>
      </w:pPr>
    </w:p>
    <w:p w14:paraId="31FA4EB8" w14:textId="7125F7C9" w:rsidR="00411793" w:rsidRDefault="00E26F76" w:rsidP="00D32036">
      <w:pPr>
        <w:jc w:val="both"/>
        <w:rPr>
          <w:rFonts w:eastAsia="Times New Roman"/>
          <w:color w:val="000000" w:themeColor="text1"/>
        </w:rPr>
      </w:pPr>
      <w:r>
        <w:t xml:space="preserve">Täiendavalt tuleb </w:t>
      </w:r>
      <w:r>
        <w:rPr>
          <w:rFonts w:eastAsia="Times New Roman"/>
          <w:color w:val="000000"/>
          <w:kern w:val="0"/>
          <w14:ligatures w14:val="none"/>
        </w:rPr>
        <w:t>säilitada</w:t>
      </w:r>
      <w:r w:rsidR="0063056E">
        <w:rPr>
          <w:rFonts w:eastAsia="Times New Roman"/>
          <w:color w:val="000000"/>
          <w:kern w:val="0"/>
          <w14:ligatures w14:val="none"/>
        </w:rPr>
        <w:t xml:space="preserve"> kahe direktiivi ülevõtmise sätted, mis ei kuulu </w:t>
      </w:r>
      <w:r w:rsidR="0063056E" w:rsidRPr="0063056E">
        <w:rPr>
          <w:rFonts w:eastAsia="Times New Roman"/>
          <w:color w:val="000000"/>
          <w:kern w:val="0"/>
          <w14:ligatures w14:val="none"/>
        </w:rPr>
        <w:t>Euroopa ühise varjupaigasüsteemi õigusaktid</w:t>
      </w:r>
      <w:r w:rsidR="0063056E">
        <w:rPr>
          <w:rFonts w:eastAsia="Times New Roman"/>
          <w:color w:val="000000"/>
          <w:kern w:val="0"/>
          <w14:ligatures w14:val="none"/>
        </w:rPr>
        <w:t>e hulka</w:t>
      </w:r>
      <w:r w:rsidR="00411793">
        <w:rPr>
          <w:rFonts w:eastAsia="Times New Roman"/>
          <w:color w:val="000000"/>
          <w:kern w:val="0"/>
          <w14:ligatures w14:val="none"/>
        </w:rPr>
        <w:t>:</w:t>
      </w:r>
      <w:r>
        <w:rPr>
          <w:rFonts w:eastAsia="Times New Roman"/>
          <w:color w:val="000000"/>
          <w:kern w:val="0"/>
          <w14:ligatures w14:val="none"/>
        </w:rPr>
        <w:t xml:space="preserve"> 2001. </w:t>
      </w:r>
      <w:r w:rsidR="00DD4D2B">
        <w:rPr>
          <w:rFonts w:eastAsia="Times New Roman"/>
          <w:color w:val="000000"/>
          <w:kern w:val="0"/>
          <w14:ligatures w14:val="none"/>
        </w:rPr>
        <w:t>aasta ajutist kaitset reguleeriv</w:t>
      </w:r>
      <w:r w:rsidR="00154237">
        <w:rPr>
          <w:rFonts w:eastAsia="Times New Roman"/>
          <w:color w:val="000000"/>
          <w:kern w:val="0"/>
          <w14:ligatures w14:val="none"/>
        </w:rPr>
        <w:t xml:space="preserve"> </w:t>
      </w:r>
      <w:r>
        <w:rPr>
          <w:rFonts w:eastAsia="Times New Roman"/>
          <w:color w:val="000000"/>
          <w:kern w:val="0"/>
          <w14:ligatures w14:val="none"/>
        </w:rPr>
        <w:t>direktiiv 2001/55</w:t>
      </w:r>
      <w:r w:rsidR="007A051A">
        <w:rPr>
          <w:rFonts w:eastAsia="Times New Roman"/>
          <w:color w:val="000000"/>
          <w:kern w:val="0"/>
          <w14:ligatures w14:val="none"/>
        </w:rPr>
        <w:t>/EÜ</w:t>
      </w:r>
      <w:r>
        <w:rPr>
          <w:rStyle w:val="Allmrkuseviide"/>
          <w:rFonts w:eastAsia="Times New Roman"/>
          <w:color w:val="000000"/>
          <w:kern w:val="0"/>
          <w14:ligatures w14:val="none"/>
        </w:rPr>
        <w:footnoteReference w:id="11"/>
      </w:r>
      <w:r>
        <w:rPr>
          <w:rFonts w:eastAsia="Times New Roman"/>
          <w:color w:val="000000"/>
          <w:kern w:val="0"/>
          <w14:ligatures w14:val="none"/>
        </w:rPr>
        <w:t xml:space="preserve"> </w:t>
      </w:r>
      <w:r w:rsidR="00411793">
        <w:rPr>
          <w:rFonts w:eastAsia="Times New Roman"/>
          <w:color w:val="000000"/>
          <w:kern w:val="0"/>
          <w14:ligatures w14:val="none"/>
        </w:rPr>
        <w:t>ja 2003. aasta perekonna taasühinemist reguleeriv</w:t>
      </w:r>
      <w:r w:rsidR="00154237">
        <w:rPr>
          <w:rFonts w:eastAsia="Times New Roman"/>
          <w:color w:val="000000"/>
          <w:kern w:val="0"/>
          <w14:ligatures w14:val="none"/>
        </w:rPr>
        <w:t xml:space="preserve"> </w:t>
      </w:r>
      <w:r w:rsidR="00411793">
        <w:rPr>
          <w:rFonts w:eastAsia="Times New Roman"/>
          <w:color w:val="000000"/>
          <w:kern w:val="0"/>
          <w14:ligatures w14:val="none"/>
        </w:rPr>
        <w:t>direktiiv 2003/8</w:t>
      </w:r>
      <w:r w:rsidR="009B59EB">
        <w:rPr>
          <w:rFonts w:eastAsia="Times New Roman"/>
          <w:color w:val="000000"/>
          <w:kern w:val="0"/>
          <w14:ligatures w14:val="none"/>
        </w:rPr>
        <w:t>6</w:t>
      </w:r>
      <w:r w:rsidR="007A051A">
        <w:rPr>
          <w:rFonts w:eastAsia="Times New Roman"/>
          <w:color w:val="000000"/>
          <w:kern w:val="0"/>
          <w14:ligatures w14:val="none"/>
        </w:rPr>
        <w:t>/EÜ</w:t>
      </w:r>
      <w:r w:rsidR="00411793">
        <w:rPr>
          <w:rStyle w:val="Allmrkuseviide"/>
          <w:rFonts w:eastAsia="Times New Roman"/>
          <w:color w:val="000000"/>
          <w:kern w:val="0"/>
          <w14:ligatures w14:val="none"/>
        </w:rPr>
        <w:footnoteReference w:id="12"/>
      </w:r>
      <w:r w:rsidR="00411793">
        <w:rPr>
          <w:rFonts w:eastAsia="Times New Roman"/>
          <w:color w:val="000000"/>
          <w:kern w:val="0"/>
          <w14:ligatures w14:val="none"/>
        </w:rPr>
        <w:t>.</w:t>
      </w:r>
    </w:p>
    <w:p w14:paraId="1DBEABE5" w14:textId="77777777" w:rsidR="00411793" w:rsidRDefault="00411793" w:rsidP="00D32036">
      <w:pPr>
        <w:jc w:val="both"/>
        <w:rPr>
          <w:rFonts w:eastAsia="Times New Roman"/>
          <w:color w:val="000000"/>
          <w:kern w:val="0"/>
          <w14:ligatures w14:val="none"/>
        </w:rPr>
      </w:pPr>
    </w:p>
    <w:p w14:paraId="78584A15" w14:textId="05B591D7" w:rsidR="00E26F76" w:rsidRDefault="00E26F76" w:rsidP="00D32036">
      <w:pPr>
        <w:jc w:val="both"/>
      </w:pPr>
      <w:r>
        <w:t xml:space="preserve">Seega on eelnõu vajalik. </w:t>
      </w:r>
    </w:p>
    <w:p w14:paraId="25FDC5B5" w14:textId="77777777" w:rsidR="006A3D2C" w:rsidRDefault="006A3D2C" w:rsidP="00D32036">
      <w:pPr>
        <w:jc w:val="both"/>
      </w:pPr>
    </w:p>
    <w:p w14:paraId="108683F2" w14:textId="2784B48C" w:rsidR="006A3D2C" w:rsidRPr="00537B46" w:rsidRDefault="006A3D2C" w:rsidP="00D01669">
      <w:pPr>
        <w:pStyle w:val="Pealkiri2"/>
        <w:rPr>
          <w:rFonts w:cs="Times New Roman"/>
          <w:b w:val="0"/>
        </w:rPr>
      </w:pPr>
      <w:r w:rsidRPr="00537B46">
        <w:rPr>
          <w:rFonts w:cs="Times New Roman"/>
        </w:rPr>
        <w:t>2.2. Eelnõu eesmärk</w:t>
      </w:r>
    </w:p>
    <w:p w14:paraId="44C321F2" w14:textId="34A9DA90" w:rsidR="006A3D2C" w:rsidRDefault="006A3D2C" w:rsidP="00D32036">
      <w:pPr>
        <w:jc w:val="both"/>
      </w:pPr>
    </w:p>
    <w:p w14:paraId="605674F7" w14:textId="49D7F87D" w:rsidR="00802786" w:rsidRDefault="00081F08" w:rsidP="00802786">
      <w:pPr>
        <w:jc w:val="both"/>
      </w:pPr>
      <w:r>
        <w:lastRenderedPageBreak/>
        <w:t>E</w:t>
      </w:r>
      <w:r w:rsidR="00802786">
        <w:t>elnõu peamine eesmärk on võimalikult tõhusalt Euroopa ühise varjupaigasüsteemi õigusaktide rakendamine ilma, et sellega kaasneks isikutele ja asutustele ülemäärane ja ebavajalik koormus.</w:t>
      </w:r>
    </w:p>
    <w:p w14:paraId="2CEA7D47" w14:textId="77777777" w:rsidR="00D73D15" w:rsidRDefault="00D73D15" w:rsidP="00D73D15">
      <w:pPr>
        <w:jc w:val="both"/>
      </w:pPr>
    </w:p>
    <w:p w14:paraId="60CA0C08" w14:textId="679525BB" w:rsidR="00D73D15" w:rsidRDefault="00D5479E" w:rsidP="00D32036">
      <w:pPr>
        <w:jc w:val="both"/>
      </w:pPr>
      <w:r>
        <w:t>EL-i</w:t>
      </w:r>
      <w:r w:rsidR="00D73D15" w:rsidRPr="00B73332">
        <w:t xml:space="preserve"> toimimise lepingu art</w:t>
      </w:r>
      <w:r w:rsidR="00D73D15">
        <w:t>ikli</w:t>
      </w:r>
      <w:r w:rsidR="00D73D15" w:rsidRPr="00B73332">
        <w:t xml:space="preserve"> 288 l</w:t>
      </w:r>
      <w:r w:rsidR="00D73D15">
        <w:t>õike</w:t>
      </w:r>
      <w:r w:rsidR="00D73D15" w:rsidRPr="00B73332">
        <w:t xml:space="preserve"> 2 kohaselt on määrus tervikuna siduv ja vahetult kohaldatav kõikides liikmesriikides</w:t>
      </w:r>
      <w:r w:rsidR="00D73D15">
        <w:t xml:space="preserve"> ning eelnõu koostamisel on arvestatud, et </w:t>
      </w:r>
      <w:r w:rsidR="00D73D15" w:rsidRPr="00201FD5">
        <w:t xml:space="preserve">EL-i </w:t>
      </w:r>
      <w:r w:rsidR="00D73D15">
        <w:t>määruste sätteid ei kirjutata</w:t>
      </w:r>
      <w:r w:rsidR="00D73D15" w:rsidRPr="00201FD5">
        <w:t xml:space="preserve"> siseriiklikusse õigusesse ümber</w:t>
      </w:r>
      <w:r w:rsidR="00D73D15">
        <w:rPr>
          <w:rStyle w:val="Allmrkuseviide"/>
        </w:rPr>
        <w:footnoteReference w:id="13"/>
      </w:r>
      <w:r w:rsidR="00D73D15">
        <w:t>. Arvestades varjupaigasüsteemi reformi õigusaktide mahukust, on eelnõu koostamisel peetud kaalukaks õigusselguse põhimõtte järgimist. Sellest tulenevalt on eelnõus suurel hulgal sätteid, mida ei ole küll EL</w:t>
      </w:r>
      <w:r w:rsidR="000131C9">
        <w:t>-i</w:t>
      </w:r>
      <w:r w:rsidR="00D73D15">
        <w:t xml:space="preserve"> määrustest ümber</w:t>
      </w:r>
      <w:r w:rsidR="000131C9">
        <w:t xml:space="preserve"> </w:t>
      </w:r>
      <w:r w:rsidR="00D73D15">
        <w:t>kirjutud, kuid regulatsioonist tervikuna arusaamiseks ja selle rakendamiseks on EL</w:t>
      </w:r>
      <w:r w:rsidR="000131C9">
        <w:t>-i</w:t>
      </w:r>
      <w:r w:rsidR="00D73D15">
        <w:t xml:space="preserve"> määrustele läbivalt viidatud. Eelnõu koostajad on seisukohal, et EL</w:t>
      </w:r>
      <w:r w:rsidR="005D54E1">
        <w:t>-i</w:t>
      </w:r>
      <w:r w:rsidR="00D73D15">
        <w:t xml:space="preserve"> ühise varjupaigasüsteemi kohase rahvusvahelise kaitse menetluse rakendamiseks on vajalik selgeid rakendusmeetmeid käesolevas eelnõus esitatud kujul.</w:t>
      </w:r>
      <w:r w:rsidR="00802786">
        <w:t xml:space="preserve"> Vastasel juhul võib muudatuste kohaldamine igas üksikus menetluses osutuda ebamõistlikuks koormavaks.</w:t>
      </w:r>
    </w:p>
    <w:p w14:paraId="114F1FC2" w14:textId="77777777" w:rsidR="006A3D2C" w:rsidRDefault="006A3D2C" w:rsidP="00D32036">
      <w:pPr>
        <w:jc w:val="both"/>
      </w:pPr>
    </w:p>
    <w:p w14:paraId="50DD3072" w14:textId="676FC23F" w:rsidR="006A3D2C" w:rsidRPr="006A3D2C" w:rsidRDefault="006A3D2C" w:rsidP="00D32036">
      <w:pPr>
        <w:jc w:val="both"/>
        <w:rPr>
          <w:b/>
          <w:bCs/>
        </w:rPr>
      </w:pPr>
      <w:r>
        <w:rPr>
          <w:b/>
          <w:bCs/>
        </w:rPr>
        <w:t>2.2.1</w:t>
      </w:r>
      <w:r w:rsidR="00D5479E">
        <w:rPr>
          <w:b/>
          <w:bCs/>
        </w:rPr>
        <w:t>.</w:t>
      </w:r>
      <w:r>
        <w:rPr>
          <w:b/>
          <w:bCs/>
        </w:rPr>
        <w:t xml:space="preserve"> Euroopa ühise varjupaigasüsteemi õigusaktide kujunemine</w:t>
      </w:r>
    </w:p>
    <w:p w14:paraId="4FC86137" w14:textId="77777777" w:rsidR="000611F8" w:rsidRDefault="000611F8" w:rsidP="00F02A9C">
      <w:pPr>
        <w:rPr>
          <w:b/>
        </w:rPr>
      </w:pPr>
    </w:p>
    <w:p w14:paraId="0CE3B230" w14:textId="16E2196B" w:rsidR="001C5E10" w:rsidRDefault="00D5479E" w:rsidP="005F2B58">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EL-i</w:t>
      </w:r>
      <w:r w:rsidR="00284475" w:rsidRPr="00F27CF0">
        <w:rPr>
          <w:rFonts w:eastAsia="Calibri"/>
          <w:kern w:val="0"/>
          <w:lang w:eastAsia="et-EE"/>
          <w14:ligatures w14:val="none"/>
        </w:rPr>
        <w:t xml:space="preserve"> ühtse varjupaiga</w:t>
      </w:r>
      <w:r w:rsidR="008C34C8">
        <w:rPr>
          <w:rFonts w:eastAsia="Calibri"/>
          <w:kern w:val="0"/>
          <w:lang w:eastAsia="et-EE"/>
          <w14:ligatures w14:val="none"/>
        </w:rPr>
        <w:t>-</w:t>
      </w:r>
      <w:r w:rsidR="00F5708F">
        <w:rPr>
          <w:rFonts w:eastAsia="Calibri"/>
          <w:kern w:val="0"/>
          <w:lang w:eastAsia="et-EE"/>
          <w14:ligatures w14:val="none"/>
        </w:rPr>
        <w:t xml:space="preserve"> ja rändehalduse </w:t>
      </w:r>
      <w:r w:rsidR="00284475" w:rsidRPr="00F27CF0">
        <w:rPr>
          <w:rFonts w:eastAsia="Calibri"/>
          <w:kern w:val="0"/>
          <w:lang w:eastAsia="et-EE"/>
          <w14:ligatures w14:val="none"/>
        </w:rPr>
        <w:t>süsteemi reformi eelnõude paket</w:t>
      </w:r>
      <w:r w:rsidR="008B15B9">
        <w:rPr>
          <w:rFonts w:eastAsia="Calibri"/>
          <w:kern w:val="0"/>
          <w:lang w:eastAsia="et-EE"/>
          <w14:ligatures w14:val="none"/>
        </w:rPr>
        <w:t xml:space="preserve">t põhineb 2013. </w:t>
      </w:r>
      <w:r w:rsidR="008B15B9" w:rsidRPr="00537B46">
        <w:rPr>
          <w:rFonts w:eastAsia="Calibri"/>
          <w:kern w:val="0"/>
          <w:lang w:eastAsia="et-EE"/>
          <w14:ligatures w14:val="none"/>
        </w:rPr>
        <w:t xml:space="preserve">aasta </w:t>
      </w:r>
      <w:r w:rsidR="00F42309">
        <w:rPr>
          <w:rFonts w:eastAsia="Calibri"/>
          <w:kern w:val="0"/>
          <w:lang w:eastAsia="et-EE"/>
          <w14:ligatures w14:val="none"/>
        </w:rPr>
        <w:t>EK</w:t>
      </w:r>
      <w:r w:rsidR="008B15B9">
        <w:rPr>
          <w:rFonts w:eastAsia="Calibri"/>
          <w:kern w:val="0"/>
          <w:lang w:eastAsia="et-EE"/>
          <w14:ligatures w14:val="none"/>
        </w:rPr>
        <w:t xml:space="preserve"> algatustel ning koosneb </w:t>
      </w:r>
      <w:r w:rsidR="00284475" w:rsidRPr="00F27CF0">
        <w:rPr>
          <w:rFonts w:eastAsia="Calibri"/>
          <w:kern w:val="0"/>
          <w:lang w:eastAsia="et-EE"/>
          <w14:ligatures w14:val="none"/>
        </w:rPr>
        <w:t>2016. a</w:t>
      </w:r>
      <w:r w:rsidR="008B15B9">
        <w:rPr>
          <w:rFonts w:eastAsia="Calibri"/>
          <w:kern w:val="0"/>
          <w:lang w:eastAsia="et-EE"/>
          <w14:ligatures w14:val="none"/>
        </w:rPr>
        <w:t>astal</w:t>
      </w:r>
      <w:r w:rsidR="00284475" w:rsidRPr="00F27CF0">
        <w:rPr>
          <w:rFonts w:eastAsia="Calibri"/>
          <w:kern w:val="0"/>
          <w:lang w:eastAsia="et-EE"/>
          <w14:ligatures w14:val="none"/>
        </w:rPr>
        <w:t xml:space="preserve">, 2020. </w:t>
      </w:r>
      <w:r w:rsidR="008B15B9">
        <w:rPr>
          <w:rFonts w:eastAsia="Calibri"/>
          <w:kern w:val="0"/>
          <w:lang w:eastAsia="et-EE"/>
          <w14:ligatures w14:val="none"/>
        </w:rPr>
        <w:t xml:space="preserve">aastal ning </w:t>
      </w:r>
      <w:r w:rsidR="00284475" w:rsidRPr="00F27CF0">
        <w:rPr>
          <w:rFonts w:eastAsia="Calibri"/>
          <w:kern w:val="0"/>
          <w:lang w:eastAsia="et-EE"/>
          <w14:ligatures w14:val="none"/>
        </w:rPr>
        <w:t xml:space="preserve">2021. </w:t>
      </w:r>
      <w:r w:rsidR="008B15B9">
        <w:rPr>
          <w:rFonts w:eastAsia="Calibri"/>
          <w:kern w:val="0"/>
          <w:lang w:eastAsia="et-EE"/>
          <w14:ligatures w14:val="none"/>
        </w:rPr>
        <w:t>aastal esitatud</w:t>
      </w:r>
      <w:r w:rsidR="00284475" w:rsidRPr="00F27CF0">
        <w:rPr>
          <w:rFonts w:eastAsia="Calibri"/>
          <w:kern w:val="0"/>
          <w:lang w:eastAsia="et-EE"/>
          <w14:ligatures w14:val="none"/>
        </w:rPr>
        <w:t xml:space="preserve"> </w:t>
      </w:r>
      <w:r w:rsidR="00F42309">
        <w:rPr>
          <w:rFonts w:eastAsia="Calibri"/>
          <w:kern w:val="0"/>
          <w:lang w:eastAsia="et-EE"/>
          <w14:ligatures w14:val="none"/>
        </w:rPr>
        <w:t>EK</w:t>
      </w:r>
      <w:r w:rsidR="00284475">
        <w:rPr>
          <w:rFonts w:eastAsia="Calibri"/>
          <w:kern w:val="0"/>
          <w:lang w:eastAsia="et-EE"/>
          <w14:ligatures w14:val="none"/>
        </w:rPr>
        <w:t xml:space="preserve"> </w:t>
      </w:r>
      <w:r w:rsidR="00284475" w:rsidRPr="00F27CF0">
        <w:rPr>
          <w:rFonts w:eastAsia="Calibri"/>
          <w:kern w:val="0"/>
          <w:lang w:eastAsia="et-EE"/>
          <w14:ligatures w14:val="none"/>
        </w:rPr>
        <w:t>algatus</w:t>
      </w:r>
      <w:r w:rsidR="00FA29C8">
        <w:rPr>
          <w:rFonts w:eastAsia="Calibri"/>
          <w:kern w:val="0"/>
          <w:lang w:eastAsia="et-EE"/>
          <w14:ligatures w14:val="none"/>
        </w:rPr>
        <w:t>tel.</w:t>
      </w:r>
    </w:p>
    <w:p w14:paraId="64F91F53" w14:textId="77777777" w:rsidR="00581324" w:rsidRDefault="00581324" w:rsidP="005F2B58">
      <w:pPr>
        <w:autoSpaceDE w:val="0"/>
        <w:autoSpaceDN w:val="0"/>
        <w:adjustRightInd w:val="0"/>
        <w:contextualSpacing/>
        <w:jc w:val="both"/>
        <w:rPr>
          <w:rFonts w:eastAsia="Calibri"/>
          <w:kern w:val="0"/>
          <w:lang w:eastAsia="et-EE"/>
          <w14:ligatures w14:val="none"/>
        </w:rPr>
      </w:pPr>
    </w:p>
    <w:p w14:paraId="1E5E3849" w14:textId="77777777" w:rsidR="00581324" w:rsidRPr="006724CD" w:rsidRDefault="00581324" w:rsidP="00581324">
      <w:pPr>
        <w:autoSpaceDE w:val="0"/>
        <w:autoSpaceDN w:val="0"/>
        <w:adjustRightInd w:val="0"/>
        <w:contextualSpacing/>
        <w:jc w:val="both"/>
        <w:rPr>
          <w:rFonts w:eastAsia="Calibri"/>
          <w:lang w:eastAsia="et-EE"/>
        </w:rPr>
      </w:pPr>
      <w:r w:rsidRPr="006724CD">
        <w:rPr>
          <w:rFonts w:eastAsia="Calibri"/>
          <w:kern w:val="0"/>
          <w:lang w:eastAsia="et-EE"/>
          <w14:ligatures w14:val="none"/>
        </w:rPr>
        <w:t>1999. aastal võttis Euroopa Ülemkogu</w:t>
      </w:r>
      <w:r>
        <w:rPr>
          <w:rFonts w:eastAsia="Calibri"/>
          <w:kern w:val="0"/>
          <w:lang w:eastAsia="et-EE"/>
          <w14:ligatures w14:val="none"/>
        </w:rPr>
        <w:t xml:space="preserve"> vastu otsuse luua Genfi konventsioonil põhinev</w:t>
      </w:r>
      <w:r w:rsidRPr="006724CD">
        <w:rPr>
          <w:rFonts w:eastAsia="Calibri"/>
          <w:kern w:val="0"/>
          <w:lang w:eastAsia="et-EE"/>
          <w14:ligatures w14:val="none"/>
        </w:rPr>
        <w:t xml:space="preserve"> Euroopa ühi</w:t>
      </w:r>
      <w:r>
        <w:rPr>
          <w:rFonts w:eastAsia="Calibri"/>
          <w:kern w:val="0"/>
          <w:lang w:eastAsia="et-EE"/>
          <w14:ligatures w14:val="none"/>
        </w:rPr>
        <w:t>ne</w:t>
      </w:r>
      <w:r w:rsidRPr="006724CD">
        <w:rPr>
          <w:rFonts w:eastAsia="Calibri"/>
          <w:kern w:val="0"/>
          <w:lang w:eastAsia="et-EE"/>
          <w14:ligatures w14:val="none"/>
        </w:rPr>
        <w:t xml:space="preserve"> varjupaigasüsteem</w:t>
      </w:r>
      <w:r>
        <w:rPr>
          <w:rFonts w:eastAsia="Calibri"/>
          <w:kern w:val="0"/>
          <w:lang w:eastAsia="et-EE"/>
          <w14:ligatures w14:val="none"/>
        </w:rPr>
        <w:t>. A</w:t>
      </w:r>
      <w:r w:rsidRPr="006724CD">
        <w:rPr>
          <w:rFonts w:eastAsia="Calibri"/>
          <w:kern w:val="0"/>
          <w:lang w:eastAsia="et-EE"/>
          <w14:ligatures w14:val="none"/>
        </w:rPr>
        <w:t>astatel 1999–2005 võeti vastu kuus õigusakti</w:t>
      </w:r>
      <w:r>
        <w:rPr>
          <w:rFonts w:eastAsia="Calibri"/>
          <w:kern w:val="0"/>
          <w:lang w:eastAsia="et-EE"/>
          <w14:ligatures w14:val="none"/>
        </w:rPr>
        <w:t>, sh kaks määrust ja neli direktiivi</w:t>
      </w:r>
      <w:r w:rsidRPr="006724CD">
        <w:rPr>
          <w:rFonts w:eastAsia="Calibri"/>
          <w:kern w:val="0"/>
          <w:lang w:eastAsia="et-EE"/>
          <w14:ligatures w14:val="none"/>
        </w:rPr>
        <w:t>, millega kehtestati varjupaiga</w:t>
      </w:r>
      <w:r>
        <w:rPr>
          <w:rFonts w:eastAsia="Calibri"/>
          <w:kern w:val="0"/>
          <w:lang w:eastAsia="et-EE"/>
          <w14:ligatures w14:val="none"/>
        </w:rPr>
        <w:t>süsteemi</w:t>
      </w:r>
      <w:r w:rsidRPr="006724CD">
        <w:rPr>
          <w:rFonts w:eastAsia="Calibri"/>
          <w:kern w:val="0"/>
          <w:lang w:eastAsia="et-EE"/>
          <w14:ligatures w14:val="none"/>
        </w:rPr>
        <w:t xml:space="preserve"> miinimumnõuded: </w:t>
      </w:r>
      <w:proofErr w:type="spellStart"/>
      <w:r w:rsidRPr="006724CD">
        <w:rPr>
          <w:rFonts w:eastAsia="Calibri"/>
          <w:kern w:val="0"/>
          <w:lang w:eastAsia="et-EE"/>
          <w14:ligatures w14:val="none"/>
        </w:rPr>
        <w:t>Eurodac</w:t>
      </w:r>
      <w:proofErr w:type="spellEnd"/>
      <w:r>
        <w:rPr>
          <w:rFonts w:eastAsia="Calibri"/>
          <w:kern w:val="0"/>
          <w:lang w:eastAsia="et-EE"/>
          <w14:ligatures w14:val="none"/>
        </w:rPr>
        <w:t>-süsteemi reguleeriv</w:t>
      </w:r>
      <w:r w:rsidRPr="006724CD">
        <w:rPr>
          <w:rFonts w:eastAsia="Calibri"/>
          <w:kern w:val="0"/>
          <w:lang w:eastAsia="et-EE"/>
          <w14:ligatures w14:val="none"/>
        </w:rPr>
        <w:t xml:space="preserve"> määrus</w:t>
      </w:r>
      <w:r>
        <w:rPr>
          <w:rFonts w:eastAsia="Calibri"/>
          <w:kern w:val="0"/>
          <w:lang w:eastAsia="et-EE"/>
          <w14:ligatures w14:val="none"/>
        </w:rPr>
        <w:t xml:space="preserve"> 603/2013/EL</w:t>
      </w:r>
      <w:r>
        <w:rPr>
          <w:rStyle w:val="Allmrkuseviide"/>
          <w:rFonts w:eastAsia="Calibri"/>
          <w:kern w:val="0"/>
          <w:lang w:eastAsia="et-EE"/>
          <w14:ligatures w14:val="none"/>
        </w:rPr>
        <w:footnoteReference w:id="14"/>
      </w:r>
      <w:r w:rsidRPr="006724CD">
        <w:rPr>
          <w:rFonts w:eastAsia="Calibri"/>
          <w:kern w:val="0"/>
          <w:lang w:eastAsia="et-EE"/>
          <w14:ligatures w14:val="none"/>
        </w:rPr>
        <w:t xml:space="preserve">, </w:t>
      </w:r>
      <w:r>
        <w:rPr>
          <w:rFonts w:eastAsia="Times New Roman"/>
          <w:color w:val="000000"/>
          <w:kern w:val="0"/>
          <w14:ligatures w14:val="none"/>
        </w:rPr>
        <w:t>direktiiv 2001/55/EÜ</w:t>
      </w:r>
      <w:r w:rsidRPr="006724CD">
        <w:rPr>
          <w:rFonts w:eastAsia="Calibri"/>
          <w:kern w:val="0"/>
          <w:lang w:eastAsia="et-EE"/>
          <w14:ligatures w14:val="none"/>
        </w:rPr>
        <w:t>, varjupaigataotlejate vastuvõtmise direktiiv</w:t>
      </w:r>
      <w:r>
        <w:rPr>
          <w:rFonts w:eastAsia="Calibri"/>
          <w:kern w:val="0"/>
          <w:lang w:eastAsia="et-EE"/>
          <w14:ligatures w14:val="none"/>
        </w:rPr>
        <w:t xml:space="preserve"> 2013/33/EL</w:t>
      </w:r>
      <w:r>
        <w:rPr>
          <w:rStyle w:val="Allmrkuseviide"/>
          <w:rFonts w:eastAsia="Calibri"/>
          <w:kern w:val="0"/>
          <w:lang w:eastAsia="et-EE"/>
          <w14:ligatures w14:val="none"/>
        </w:rPr>
        <w:footnoteReference w:id="15"/>
      </w:r>
      <w:r w:rsidRPr="006724CD">
        <w:rPr>
          <w:rFonts w:eastAsia="Calibri"/>
          <w:kern w:val="0"/>
          <w:lang w:eastAsia="et-EE"/>
          <w14:ligatures w14:val="none"/>
        </w:rPr>
        <w:t>, 1990. aasta Dublini konventsiooni asendav määrus</w:t>
      </w:r>
      <w:r>
        <w:rPr>
          <w:rFonts w:eastAsia="Calibri"/>
          <w:kern w:val="0"/>
          <w:lang w:eastAsia="et-EE"/>
          <w14:ligatures w14:val="none"/>
        </w:rPr>
        <w:t xml:space="preserve"> 604/2013/EL</w:t>
      </w:r>
      <w:r>
        <w:rPr>
          <w:rStyle w:val="Allmrkuseviide"/>
          <w:rFonts w:eastAsia="Calibri"/>
          <w:kern w:val="0"/>
          <w:lang w:eastAsia="et-EE"/>
          <w14:ligatures w14:val="none"/>
        </w:rPr>
        <w:footnoteReference w:id="16"/>
      </w:r>
      <w:r w:rsidRPr="006724CD">
        <w:rPr>
          <w:rFonts w:eastAsia="Calibri"/>
          <w:kern w:val="0"/>
          <w:lang w:eastAsia="et-EE"/>
          <w14:ligatures w14:val="none"/>
        </w:rPr>
        <w:t>, kvali</w:t>
      </w:r>
      <w:r>
        <w:rPr>
          <w:rFonts w:eastAsia="Calibri"/>
          <w:kern w:val="0"/>
          <w:lang w:eastAsia="et-EE"/>
          <w14:ligatures w14:val="none"/>
        </w:rPr>
        <w:t>fikatsiooni</w:t>
      </w:r>
      <w:r w:rsidRPr="006724CD">
        <w:rPr>
          <w:rFonts w:eastAsia="Calibri"/>
          <w:kern w:val="0"/>
          <w:lang w:eastAsia="et-EE"/>
          <w14:ligatures w14:val="none"/>
        </w:rPr>
        <w:t xml:space="preserve"> direktiiv</w:t>
      </w:r>
      <w:r>
        <w:rPr>
          <w:rFonts w:eastAsia="Calibri"/>
          <w:kern w:val="0"/>
          <w:lang w:eastAsia="et-EE"/>
          <w14:ligatures w14:val="none"/>
        </w:rPr>
        <w:t xml:space="preserve"> 2011/95/EL</w:t>
      </w:r>
      <w:r>
        <w:rPr>
          <w:rStyle w:val="Allmrkuseviide"/>
          <w:rFonts w:eastAsia="Calibri"/>
          <w:kern w:val="0"/>
          <w:lang w:eastAsia="et-EE"/>
          <w14:ligatures w14:val="none"/>
        </w:rPr>
        <w:footnoteReference w:id="17"/>
      </w:r>
      <w:r w:rsidRPr="006724CD">
        <w:rPr>
          <w:rFonts w:eastAsia="Calibri"/>
          <w:kern w:val="0"/>
          <w:lang w:eastAsia="et-EE"/>
          <w14:ligatures w14:val="none"/>
        </w:rPr>
        <w:t xml:space="preserve"> ja varjupaigamenetluste direktiiv</w:t>
      </w:r>
      <w:r>
        <w:rPr>
          <w:rFonts w:eastAsia="Calibri"/>
          <w:kern w:val="0"/>
          <w:lang w:eastAsia="et-EE"/>
          <w14:ligatures w14:val="none"/>
        </w:rPr>
        <w:t xml:space="preserve"> 2013/32/EL</w:t>
      </w:r>
      <w:r>
        <w:rPr>
          <w:rStyle w:val="Allmrkuseviide"/>
          <w:rFonts w:eastAsia="Calibri"/>
          <w:kern w:val="0"/>
          <w:lang w:eastAsia="et-EE"/>
          <w14:ligatures w14:val="none"/>
        </w:rPr>
        <w:footnoteReference w:id="18"/>
      </w:r>
      <w:r w:rsidRPr="006724CD">
        <w:rPr>
          <w:rFonts w:eastAsia="Calibri"/>
          <w:kern w:val="0"/>
          <w:lang w:eastAsia="et-EE"/>
          <w14:ligatures w14:val="none"/>
        </w:rPr>
        <w:t>.</w:t>
      </w:r>
    </w:p>
    <w:p w14:paraId="1FA1FCD2" w14:textId="77777777" w:rsidR="00F02A9C" w:rsidRDefault="00F02A9C" w:rsidP="00066FBF">
      <w:pPr>
        <w:autoSpaceDE w:val="0"/>
        <w:autoSpaceDN w:val="0"/>
        <w:adjustRightInd w:val="0"/>
        <w:contextualSpacing/>
        <w:jc w:val="both"/>
        <w:rPr>
          <w:rFonts w:eastAsia="Calibri"/>
          <w:kern w:val="0"/>
          <w:lang w:eastAsia="et-EE"/>
          <w14:ligatures w14:val="none"/>
        </w:rPr>
      </w:pPr>
    </w:p>
    <w:p w14:paraId="246CD5E3" w14:textId="1EA4F84F" w:rsidR="00066FBF" w:rsidRPr="00925484" w:rsidRDefault="006724CD" w:rsidP="00066FBF">
      <w:pPr>
        <w:autoSpaceDE w:val="0"/>
        <w:autoSpaceDN w:val="0"/>
        <w:adjustRightInd w:val="0"/>
        <w:contextualSpacing/>
        <w:jc w:val="both"/>
        <w:rPr>
          <w:rFonts w:eastAsia="Calibri"/>
          <w:lang w:eastAsia="et-EE"/>
        </w:rPr>
      </w:pPr>
      <w:r>
        <w:rPr>
          <w:rFonts w:eastAsia="Calibri"/>
          <w:kern w:val="0"/>
          <w:lang w:eastAsia="et-EE"/>
          <w14:ligatures w14:val="none"/>
        </w:rPr>
        <w:t>Kuna varjupaigasüsteemi rakendamine ja rahvusvahelise kaitse tase</w:t>
      </w:r>
      <w:r w:rsidRPr="006724CD">
        <w:rPr>
          <w:rFonts w:eastAsia="Calibri"/>
          <w:kern w:val="0"/>
          <w:lang w:eastAsia="et-EE"/>
          <w14:ligatures w14:val="none"/>
        </w:rPr>
        <w:t xml:space="preserve"> liikmesriikides oli endiselt liiga erinev, </w:t>
      </w:r>
      <w:r>
        <w:rPr>
          <w:rFonts w:eastAsia="Calibri"/>
          <w:kern w:val="0"/>
          <w:lang w:eastAsia="et-EE"/>
          <w14:ligatures w14:val="none"/>
        </w:rPr>
        <w:t xml:space="preserve">esitles </w:t>
      </w:r>
      <w:r w:rsidR="00694112">
        <w:rPr>
          <w:rFonts w:eastAsia="Calibri"/>
          <w:kern w:val="0"/>
          <w:lang w:eastAsia="et-EE"/>
          <w14:ligatures w14:val="none"/>
        </w:rPr>
        <w:t>EK</w:t>
      </w:r>
      <w:r w:rsidR="00581324" w:rsidRPr="00537B46">
        <w:rPr>
          <w:rFonts w:eastAsia="Calibri"/>
          <w:kern w:val="0"/>
          <w:lang w:eastAsia="et-EE"/>
          <w14:ligatures w14:val="none"/>
        </w:rPr>
        <w:t xml:space="preserve"> 2008.</w:t>
      </w:r>
      <w:r w:rsidRPr="006724CD">
        <w:rPr>
          <w:rFonts w:eastAsia="Calibri"/>
          <w:kern w:val="0"/>
          <w:lang w:eastAsia="et-EE"/>
          <w14:ligatures w14:val="none"/>
        </w:rPr>
        <w:t xml:space="preserve"> aasta juunis varjupaigapoliitika kava</w:t>
      </w:r>
      <w:r w:rsidR="00F95B94">
        <w:rPr>
          <w:rStyle w:val="Allmrkuseviide"/>
          <w:rFonts w:eastAsia="Calibri"/>
          <w:kern w:val="0"/>
          <w:lang w:eastAsia="et-EE"/>
          <w14:ligatures w14:val="none"/>
        </w:rPr>
        <w:footnoteReference w:id="19"/>
      </w:r>
      <w:r w:rsidRPr="006724CD">
        <w:rPr>
          <w:rFonts w:eastAsia="Calibri"/>
          <w:kern w:val="0"/>
          <w:lang w:eastAsia="et-EE"/>
          <w14:ligatures w14:val="none"/>
        </w:rPr>
        <w:t>, mis pani aluse ühiste ja ühtsete kaitsestandardite süsteemi loomisele.</w:t>
      </w:r>
      <w:r w:rsidR="00AA16B6">
        <w:rPr>
          <w:rFonts w:eastAsia="Calibri"/>
          <w:kern w:val="0"/>
          <w:lang w:eastAsia="et-EE"/>
          <w14:ligatures w14:val="none"/>
        </w:rPr>
        <w:t xml:space="preserve"> </w:t>
      </w:r>
      <w:r w:rsidRPr="006724CD">
        <w:rPr>
          <w:rFonts w:eastAsia="Calibri"/>
          <w:kern w:val="0"/>
          <w:lang w:eastAsia="et-EE"/>
          <w14:ligatures w14:val="none"/>
        </w:rPr>
        <w:t xml:space="preserve">Koos kavaga esitles </w:t>
      </w:r>
      <w:r w:rsidR="00F95B94">
        <w:rPr>
          <w:rFonts w:eastAsia="Calibri"/>
          <w:kern w:val="0"/>
          <w:lang w:eastAsia="et-EE"/>
          <w14:ligatures w14:val="none"/>
        </w:rPr>
        <w:t>K</w:t>
      </w:r>
      <w:r w:rsidRPr="006724CD">
        <w:rPr>
          <w:rFonts w:eastAsia="Calibri"/>
          <w:kern w:val="0"/>
          <w:lang w:eastAsia="et-EE"/>
          <w14:ligatures w14:val="none"/>
        </w:rPr>
        <w:t xml:space="preserve">omisjon reformitud </w:t>
      </w:r>
      <w:r w:rsidR="00D5479E">
        <w:rPr>
          <w:rFonts w:eastAsia="Calibri"/>
          <w:kern w:val="0"/>
          <w:lang w:eastAsia="et-EE"/>
          <w14:ligatures w14:val="none"/>
        </w:rPr>
        <w:t>EL-i</w:t>
      </w:r>
      <w:r w:rsidR="00066FBF" w:rsidRPr="00925484">
        <w:rPr>
          <w:rFonts w:eastAsia="Calibri"/>
          <w:kern w:val="0"/>
          <w:lang w:eastAsia="et-EE"/>
          <w14:ligatures w14:val="none"/>
        </w:rPr>
        <w:t xml:space="preserve"> </w:t>
      </w:r>
      <w:r w:rsidRPr="006724CD">
        <w:rPr>
          <w:rFonts w:eastAsia="Calibri"/>
          <w:kern w:val="0"/>
          <w:lang w:eastAsia="et-EE"/>
          <w14:ligatures w14:val="none"/>
        </w:rPr>
        <w:t>varjupaiga</w:t>
      </w:r>
      <w:r w:rsidR="00340484">
        <w:rPr>
          <w:rFonts w:eastAsia="Calibri"/>
          <w:kern w:val="0"/>
          <w:lang w:eastAsia="et-EE"/>
          <w14:ligatures w14:val="none"/>
        </w:rPr>
        <w:t xml:space="preserve"> õigusakte</w:t>
      </w:r>
      <w:r w:rsidR="00F95B94">
        <w:rPr>
          <w:rFonts w:eastAsia="Calibri"/>
          <w:kern w:val="0"/>
          <w:lang w:eastAsia="et-EE"/>
          <w14:ligatures w14:val="none"/>
        </w:rPr>
        <w:t xml:space="preserve"> </w:t>
      </w:r>
      <w:r w:rsidR="00066FBF" w:rsidRPr="00925484">
        <w:rPr>
          <w:rFonts w:eastAsia="Calibri"/>
          <w:kern w:val="0"/>
          <w:lang w:eastAsia="et-EE"/>
          <w14:ligatures w14:val="none"/>
        </w:rPr>
        <w:t xml:space="preserve">eesmärgiga kehtestada </w:t>
      </w:r>
      <w:r w:rsidR="00D5479E">
        <w:rPr>
          <w:rFonts w:eastAsia="Calibri"/>
          <w:kern w:val="0"/>
          <w:lang w:eastAsia="et-EE"/>
          <w14:ligatures w14:val="none"/>
        </w:rPr>
        <w:t>EL-i</w:t>
      </w:r>
      <w:r w:rsidR="00B25400">
        <w:rPr>
          <w:rFonts w:eastAsia="Calibri"/>
          <w:kern w:val="0"/>
          <w:lang w:eastAsia="et-EE"/>
          <w14:ligatures w14:val="none"/>
        </w:rPr>
        <w:t xml:space="preserve"> liikmesriikides senisest ühetaolisemad </w:t>
      </w:r>
      <w:r w:rsidR="00B25400">
        <w:rPr>
          <w:rFonts w:eastAsia="Calibri"/>
          <w:kern w:val="0"/>
          <w:lang w:eastAsia="et-EE"/>
          <w14:ligatures w14:val="none"/>
        </w:rPr>
        <w:lastRenderedPageBreak/>
        <w:t>v</w:t>
      </w:r>
      <w:r w:rsidR="00066FBF" w:rsidRPr="00925484">
        <w:rPr>
          <w:rFonts w:eastAsia="Calibri"/>
          <w:kern w:val="0"/>
          <w:lang w:eastAsia="et-EE"/>
          <w14:ligatures w14:val="none"/>
        </w:rPr>
        <w:t>arjupaigamenetluse alused</w:t>
      </w:r>
      <w:r w:rsidR="00F95B94">
        <w:rPr>
          <w:rFonts w:eastAsia="Calibri"/>
          <w:kern w:val="0"/>
          <w:lang w:eastAsia="et-EE"/>
          <w14:ligatures w14:val="none"/>
        </w:rPr>
        <w:t>,</w:t>
      </w:r>
      <w:r w:rsidRPr="006724CD">
        <w:rPr>
          <w:rFonts w:eastAsia="Calibri"/>
          <w:kern w:val="0"/>
          <w:lang w:eastAsia="et-EE"/>
          <w14:ligatures w14:val="none"/>
        </w:rPr>
        <w:t xml:space="preserve"> mis valmisid 2013. </w:t>
      </w:r>
      <w:r w:rsidR="00066FBF" w:rsidRPr="00925484">
        <w:rPr>
          <w:rFonts w:eastAsia="Calibri"/>
          <w:kern w:val="0"/>
          <w:lang w:eastAsia="et-EE"/>
          <w14:ligatures w14:val="none"/>
        </w:rPr>
        <w:t xml:space="preserve">aastal. </w:t>
      </w:r>
      <w:r w:rsidR="00F95B94">
        <w:rPr>
          <w:rFonts w:eastAsia="Calibri"/>
          <w:kern w:val="0"/>
          <w:lang w:eastAsia="et-EE"/>
          <w14:ligatures w14:val="none"/>
        </w:rPr>
        <w:t>Ühe</w:t>
      </w:r>
      <w:r w:rsidR="002E7FC5">
        <w:rPr>
          <w:rFonts w:eastAsia="Calibri"/>
          <w:kern w:val="0"/>
          <w:lang w:eastAsia="et-EE"/>
          <w14:ligatures w14:val="none"/>
        </w:rPr>
        <w:t xml:space="preserve"> olulise</w:t>
      </w:r>
      <w:r w:rsidR="00F95B94">
        <w:rPr>
          <w:rFonts w:eastAsia="Calibri"/>
          <w:kern w:val="0"/>
          <w:lang w:eastAsia="et-EE"/>
          <w14:ligatures w14:val="none"/>
        </w:rPr>
        <w:t xml:space="preserve"> uuendusena </w:t>
      </w:r>
      <w:r w:rsidRPr="006724CD">
        <w:rPr>
          <w:rFonts w:eastAsia="Calibri"/>
          <w:kern w:val="0"/>
          <w:lang w:eastAsia="et-EE"/>
          <w14:ligatures w14:val="none"/>
        </w:rPr>
        <w:t>loodi Euroopa Varjupaigaküsimuste Tugiamet</w:t>
      </w:r>
      <w:r w:rsidR="00F95B94">
        <w:rPr>
          <w:rFonts w:eastAsia="Calibri"/>
          <w:kern w:val="0"/>
          <w:lang w:eastAsia="et-EE"/>
          <w14:ligatures w14:val="none"/>
        </w:rPr>
        <w:t xml:space="preserve"> (EASO)</w:t>
      </w:r>
      <w:r w:rsidRPr="006724CD">
        <w:rPr>
          <w:rFonts w:eastAsia="Calibri"/>
          <w:kern w:val="0"/>
          <w:lang w:eastAsia="et-EE"/>
          <w14:ligatures w14:val="none"/>
        </w:rPr>
        <w:t xml:space="preserve">, mis asutati spetsiaalselt liikmesriikide abistamiseks </w:t>
      </w:r>
      <w:r w:rsidR="00D5479E">
        <w:rPr>
          <w:rFonts w:eastAsia="Calibri"/>
          <w:kern w:val="0"/>
          <w:lang w:eastAsia="et-EE"/>
          <w14:ligatures w14:val="none"/>
        </w:rPr>
        <w:t>EL-i</w:t>
      </w:r>
      <w:r w:rsidRPr="006724CD">
        <w:rPr>
          <w:rFonts w:eastAsia="Calibri"/>
          <w:kern w:val="0"/>
          <w:lang w:eastAsia="et-EE"/>
          <w14:ligatures w14:val="none"/>
        </w:rPr>
        <w:t xml:space="preserve"> varjupaigaõiguse rakendamisel ja praktilise koostöö tõhustamiseks.</w:t>
      </w:r>
      <w:r w:rsidR="00F95B94">
        <w:rPr>
          <w:rFonts w:eastAsia="Calibri"/>
          <w:kern w:val="0"/>
          <w:lang w:eastAsia="et-EE"/>
          <w14:ligatures w14:val="none"/>
        </w:rPr>
        <w:t xml:space="preserve"> </w:t>
      </w:r>
    </w:p>
    <w:p w14:paraId="7FA678DF" w14:textId="77777777" w:rsidR="00F02A9C" w:rsidRDefault="00F02A9C" w:rsidP="00066FBF">
      <w:pPr>
        <w:autoSpaceDE w:val="0"/>
        <w:autoSpaceDN w:val="0"/>
        <w:adjustRightInd w:val="0"/>
        <w:contextualSpacing/>
        <w:jc w:val="both"/>
        <w:rPr>
          <w:rFonts w:eastAsia="Calibri"/>
          <w:kern w:val="0"/>
          <w:lang w:eastAsia="et-EE"/>
          <w14:ligatures w14:val="none"/>
        </w:rPr>
      </w:pPr>
    </w:p>
    <w:p w14:paraId="5FA7211D" w14:textId="0AA35C50" w:rsidR="00066FBF" w:rsidRPr="00925484" w:rsidRDefault="00066FBF" w:rsidP="00066FBF">
      <w:pPr>
        <w:autoSpaceDE w:val="0"/>
        <w:autoSpaceDN w:val="0"/>
        <w:adjustRightInd w:val="0"/>
        <w:contextualSpacing/>
        <w:jc w:val="both"/>
        <w:rPr>
          <w:rFonts w:eastAsia="Calibri"/>
          <w:lang w:eastAsia="et-EE"/>
        </w:rPr>
      </w:pPr>
      <w:r w:rsidRPr="00925484">
        <w:rPr>
          <w:rFonts w:eastAsia="Calibri"/>
          <w:kern w:val="0"/>
          <w:lang w:eastAsia="et-EE"/>
          <w14:ligatures w14:val="none"/>
        </w:rPr>
        <w:t xml:space="preserve">2016. aastal algatas </w:t>
      </w:r>
      <w:r w:rsidR="00694112">
        <w:rPr>
          <w:rFonts w:eastAsia="Calibri"/>
          <w:kern w:val="0"/>
          <w:lang w:eastAsia="et-EE"/>
          <w14:ligatures w14:val="none"/>
        </w:rPr>
        <w:t>EK</w:t>
      </w:r>
      <w:r w:rsidRPr="00537B46">
        <w:rPr>
          <w:rFonts w:eastAsia="Calibri"/>
          <w:kern w:val="0"/>
          <w:lang w:eastAsia="et-EE"/>
          <w14:ligatures w14:val="none"/>
        </w:rPr>
        <w:t xml:space="preserve"> </w:t>
      </w:r>
      <w:r w:rsidR="00D5479E" w:rsidRPr="00537B46">
        <w:rPr>
          <w:rFonts w:eastAsia="Calibri"/>
          <w:kern w:val="0"/>
          <w:lang w:eastAsia="et-EE"/>
          <w14:ligatures w14:val="none"/>
        </w:rPr>
        <w:t>EL</w:t>
      </w:r>
      <w:r w:rsidR="00EE2A42">
        <w:rPr>
          <w:rFonts w:eastAsia="Calibri"/>
          <w:kern w:val="0"/>
          <w:lang w:eastAsia="et-EE"/>
          <w14:ligatures w14:val="none"/>
        </w:rPr>
        <w:t>-</w:t>
      </w:r>
      <w:r w:rsidR="00D5479E" w:rsidRPr="00537B46">
        <w:rPr>
          <w:rFonts w:eastAsia="Calibri"/>
          <w:kern w:val="0"/>
          <w:lang w:eastAsia="et-EE"/>
          <w14:ligatures w14:val="none"/>
        </w:rPr>
        <w:t>i</w:t>
      </w:r>
      <w:r w:rsidRPr="00925484">
        <w:rPr>
          <w:rFonts w:eastAsia="Calibri"/>
          <w:kern w:val="0"/>
          <w:lang w:eastAsia="et-EE"/>
          <w14:ligatures w14:val="none"/>
        </w:rPr>
        <w:t xml:space="preserve"> </w:t>
      </w:r>
      <w:r w:rsidRPr="00340484">
        <w:rPr>
          <w:rFonts w:eastAsia="Calibri"/>
          <w:b/>
          <w:color w:val="4472C4" w:themeColor="accent1"/>
          <w:kern w:val="0"/>
          <w:lang w:eastAsia="et-EE"/>
          <w14:ligatures w14:val="none"/>
        </w:rPr>
        <w:t>varjupaiga</w:t>
      </w:r>
      <w:r w:rsidR="00AA345E">
        <w:rPr>
          <w:rFonts w:eastAsia="Calibri"/>
          <w:b/>
          <w:color w:val="4472C4" w:themeColor="accent1"/>
          <w:kern w:val="0"/>
          <w:lang w:eastAsia="et-EE"/>
          <w14:ligatures w14:val="none"/>
        </w:rPr>
        <w:t>-</w:t>
      </w:r>
      <w:r w:rsidR="006648C0" w:rsidRPr="00340484">
        <w:rPr>
          <w:rFonts w:eastAsia="Calibri"/>
          <w:b/>
          <w:bCs/>
          <w:color w:val="4472C4" w:themeColor="accent1"/>
          <w:kern w:val="0"/>
          <w:lang w:eastAsia="et-EE"/>
          <w14:ligatures w14:val="none"/>
        </w:rPr>
        <w:t xml:space="preserve"> </w:t>
      </w:r>
      <w:r w:rsidRPr="00340484">
        <w:rPr>
          <w:rFonts w:eastAsia="Calibri"/>
          <w:b/>
          <w:color w:val="4472C4" w:themeColor="accent1"/>
          <w:kern w:val="0"/>
          <w:lang w:eastAsia="et-EE"/>
          <w14:ligatures w14:val="none"/>
        </w:rPr>
        <w:t>ja rändehalduse õigustiku reformi</w:t>
      </w:r>
      <w:r w:rsidRPr="00925484">
        <w:rPr>
          <w:rFonts w:eastAsia="Calibri"/>
          <w:kern w:val="0"/>
          <w:lang w:eastAsia="et-EE"/>
          <w14:ligatures w14:val="none"/>
        </w:rPr>
        <w:t xml:space="preserve">, mis oli ajendatud aasta varem alanud põgenike massilisest sisserändest Vahemere piirkonnas ning eelmise reformi puudustest olukorra efektiivsel haldamisel. </w:t>
      </w:r>
      <w:r w:rsidR="00A32175" w:rsidRPr="00B25400">
        <w:rPr>
          <w:rFonts w:eastAsia="Calibri"/>
          <w:kern w:val="0"/>
          <w:lang w:eastAsia="et-EE"/>
          <w14:ligatures w14:val="none"/>
        </w:rPr>
        <w:t xml:space="preserve">Kriisi </w:t>
      </w:r>
      <w:r w:rsidR="00A32175" w:rsidRPr="00B25400">
        <w:rPr>
          <w:noProof/>
        </w:rPr>
        <w:t xml:space="preserve">haripunktis 2015. aastal registreeriti </w:t>
      </w:r>
      <w:r w:rsidR="00D5479E">
        <w:rPr>
          <w:noProof/>
        </w:rPr>
        <w:t>EL-i</w:t>
      </w:r>
      <w:r w:rsidR="00A32175" w:rsidRPr="00B25400">
        <w:rPr>
          <w:noProof/>
        </w:rPr>
        <w:t xml:space="preserve"> välispiiril 1,82 miljonit </w:t>
      </w:r>
      <w:r w:rsidR="00A32175" w:rsidRPr="00B25400">
        <w:rPr>
          <w:bCs/>
          <w:noProof/>
        </w:rPr>
        <w:t>ebaseaduslikku piiriületust ning v</w:t>
      </w:r>
      <w:r w:rsidR="00A32175" w:rsidRPr="00B25400">
        <w:rPr>
          <w:noProof/>
        </w:rPr>
        <w:t>arjupaigataotluste arv tipnes 2015. aastal 1,28 miljoniga.</w:t>
      </w:r>
      <w:r w:rsidR="00A32175" w:rsidRPr="00B25400">
        <w:rPr>
          <w:rStyle w:val="Allmrkuseviide"/>
          <w:noProof/>
        </w:rPr>
        <w:footnoteReference w:id="20"/>
      </w:r>
      <w:r w:rsidR="00A32175" w:rsidRPr="00925484">
        <w:rPr>
          <w:rFonts w:eastAsia="Calibri"/>
          <w:kern w:val="0"/>
          <w:lang w:eastAsia="et-EE"/>
          <w14:ligatures w14:val="none"/>
        </w:rPr>
        <w:t xml:space="preserve"> </w:t>
      </w:r>
      <w:r w:rsidRPr="00925484">
        <w:rPr>
          <w:rFonts w:eastAsia="Calibri"/>
          <w:kern w:val="0"/>
          <w:lang w:eastAsia="et-EE"/>
          <w14:ligatures w14:val="none"/>
        </w:rPr>
        <w:t>Kuna liikmesriikide vahel esinesid olulised erinevused rahvusvahelise kaitse taotluste menetlemises, taotlejatele pakutavates vastuvõtutingimustes, rahvusvahelise kaitse tunnustamise määrades ning antavates kaitse liikides, mis kogumina soodustasid liikmesriikide vahelist teisest rännet</w:t>
      </w:r>
      <w:r w:rsidR="00A32175" w:rsidRPr="00925484">
        <w:rPr>
          <w:rStyle w:val="Allmrkuseviide"/>
          <w:rFonts w:eastAsia="Calibri"/>
          <w:kern w:val="0"/>
          <w:lang w:eastAsia="et-EE"/>
          <w14:ligatures w14:val="none"/>
        </w:rPr>
        <w:footnoteReference w:id="21"/>
      </w:r>
      <w:r w:rsidRPr="00925484">
        <w:rPr>
          <w:rFonts w:eastAsia="Calibri"/>
          <w:kern w:val="0"/>
          <w:lang w:eastAsia="et-EE"/>
          <w14:ligatures w14:val="none"/>
        </w:rPr>
        <w:t xml:space="preserve">, oli vaja tõhustada varjupaigasüsteemi, mis mh tagaks liikmesriikide vahelise vastutuse õiglase jagamise, pakuks piisavaid vastuvõtutingimusi ning tagaks kvaliteetsed rahvusvahelise kaitse otsused. </w:t>
      </w:r>
    </w:p>
    <w:p w14:paraId="37602E6B" w14:textId="77777777" w:rsidR="004A2648" w:rsidRDefault="004A2648" w:rsidP="00D5479E">
      <w:pPr>
        <w:autoSpaceDE w:val="0"/>
        <w:autoSpaceDN w:val="0"/>
        <w:adjustRightInd w:val="0"/>
        <w:contextualSpacing/>
        <w:jc w:val="both"/>
        <w:rPr>
          <w:rFonts w:eastAsia="Calibri"/>
          <w:kern w:val="0"/>
          <w:lang w:eastAsia="et-EE"/>
          <w14:ligatures w14:val="none"/>
        </w:rPr>
      </w:pPr>
    </w:p>
    <w:p w14:paraId="0678A04D" w14:textId="5D634DEA" w:rsidR="00CB4A59" w:rsidRPr="00581324" w:rsidRDefault="00066FBF" w:rsidP="00D5479E">
      <w:pPr>
        <w:autoSpaceDE w:val="0"/>
        <w:autoSpaceDN w:val="0"/>
        <w:adjustRightInd w:val="0"/>
        <w:contextualSpacing/>
        <w:jc w:val="both"/>
      </w:pPr>
      <w:r w:rsidRPr="00925484">
        <w:rPr>
          <w:rFonts w:eastAsia="Calibri"/>
          <w:kern w:val="0"/>
          <w:lang w:eastAsia="et-EE"/>
          <w14:ligatures w14:val="none"/>
        </w:rPr>
        <w:t>2016. aasta</w:t>
      </w:r>
      <w:r w:rsidR="008D64B1">
        <w:rPr>
          <w:rFonts w:eastAsia="Calibri"/>
          <w:kern w:val="0"/>
          <w:lang w:eastAsia="et-EE"/>
          <w14:ligatures w14:val="none"/>
        </w:rPr>
        <w:t>l algatatud</w:t>
      </w:r>
      <w:r w:rsidRPr="00925484">
        <w:rPr>
          <w:rFonts w:eastAsia="Calibri"/>
          <w:kern w:val="0"/>
          <w:lang w:eastAsia="et-EE"/>
          <w14:ligatures w14:val="none"/>
        </w:rPr>
        <w:t xml:space="preserve"> reform koosnes </w:t>
      </w:r>
      <w:r w:rsidRPr="004C71C8">
        <w:rPr>
          <w:rFonts w:eastAsia="Calibri"/>
          <w:bCs/>
          <w:kern w:val="0"/>
          <w:lang w:eastAsia="et-EE"/>
          <w14:ligatures w14:val="none"/>
        </w:rPr>
        <w:t>kahest etapist</w:t>
      </w:r>
      <w:r w:rsidRPr="00925484">
        <w:rPr>
          <w:rStyle w:val="Allmrkuseviide"/>
          <w:rFonts w:eastAsia="Calibri"/>
          <w:kern w:val="0"/>
          <w:lang w:eastAsia="et-EE"/>
          <w14:ligatures w14:val="none"/>
        </w:rPr>
        <w:footnoteReference w:id="22"/>
      </w:r>
      <w:r w:rsidRPr="00925484">
        <w:rPr>
          <w:rFonts w:eastAsia="Calibri"/>
          <w:kern w:val="0"/>
          <w:lang w:eastAsia="et-EE"/>
          <w14:ligatures w14:val="none"/>
        </w:rPr>
        <w:t xml:space="preserve"> mille eesmärk oli </w:t>
      </w:r>
      <w:r w:rsidR="00973A9B">
        <w:rPr>
          <w:rFonts w:eastAsia="Calibri"/>
          <w:kern w:val="0"/>
          <w:lang w:eastAsia="et-EE"/>
          <w14:ligatures w14:val="none"/>
        </w:rPr>
        <w:t>kahe</w:t>
      </w:r>
      <w:r w:rsidRPr="00925484">
        <w:rPr>
          <w:rFonts w:eastAsia="Calibri"/>
          <w:kern w:val="0"/>
          <w:lang w:eastAsia="et-EE"/>
          <w14:ligatures w14:val="none"/>
        </w:rPr>
        <w:t xml:space="preserve"> direktiivi muutmine määrusteks, ühise rahvusvahelise kaitse menetluse loomine, kaitsevajaduse tunnustamise reeglite ühtlustamine, taotlejate ja kaitse saajate õiguste ühetaoline tagamine, menetluste lihtsustamine ja kiirendamine, vastuvõtu ja valmisoleku plaanide ühtlustamine, süsteemi kuritarvitamise tõkestamine ja ebaseadusliku teisese rände vältimine, välismaalastele selgemate kohustuste ja nende täitmata jätmise tagajärgede sätestamine, ning kolmandate riikide turvalisteks hindamise reeglite ühtlustamine. Samuti tehti esimest korda ettepanek reguleerida ühine ümberasustamise ja ümberpaigutamise süsteem ja </w:t>
      </w:r>
      <w:r w:rsidR="00F602EE" w:rsidRPr="00925484">
        <w:rPr>
          <w:rFonts w:eastAsia="Calibri"/>
          <w:kern w:val="0"/>
          <w:lang w:eastAsia="et-EE"/>
          <w14:ligatures w14:val="none"/>
        </w:rPr>
        <w:t>kujundada</w:t>
      </w:r>
      <w:r w:rsidRPr="00925484">
        <w:rPr>
          <w:rFonts w:eastAsia="Calibri"/>
          <w:kern w:val="0"/>
          <w:lang w:eastAsia="et-EE"/>
          <w14:ligatures w14:val="none"/>
        </w:rPr>
        <w:t xml:space="preserve"> </w:t>
      </w:r>
      <w:r w:rsidR="009B753F">
        <w:rPr>
          <w:rFonts w:eastAsia="Calibri"/>
          <w:kern w:val="0"/>
          <w:lang w:eastAsia="et-EE"/>
          <w14:ligatures w14:val="none"/>
        </w:rPr>
        <w:t xml:space="preserve">EASO </w:t>
      </w:r>
      <w:r w:rsidRPr="00925484">
        <w:rPr>
          <w:rFonts w:eastAsia="Calibri"/>
          <w:kern w:val="0"/>
          <w:lang w:eastAsia="et-EE"/>
          <w14:ligatures w14:val="none"/>
        </w:rPr>
        <w:t xml:space="preserve">ümber </w:t>
      </w:r>
      <w:r w:rsidR="00D5479E">
        <w:rPr>
          <w:rFonts w:eastAsia="Calibri"/>
          <w:kern w:val="0"/>
          <w:lang w:eastAsia="et-EE"/>
          <w14:ligatures w14:val="none"/>
        </w:rPr>
        <w:t>EL-i</w:t>
      </w:r>
      <w:r w:rsidR="00F602EE" w:rsidRPr="00925484">
        <w:rPr>
          <w:rFonts w:eastAsia="Calibri"/>
          <w:kern w:val="0"/>
          <w:lang w:eastAsia="et-EE"/>
          <w14:ligatures w14:val="none"/>
        </w:rPr>
        <w:t xml:space="preserve"> </w:t>
      </w:r>
      <w:r w:rsidRPr="00925484">
        <w:rPr>
          <w:rFonts w:eastAsia="Calibri"/>
          <w:kern w:val="0"/>
          <w:lang w:eastAsia="et-EE"/>
          <w14:ligatures w14:val="none"/>
        </w:rPr>
        <w:t>Varjupaiga</w:t>
      </w:r>
      <w:r w:rsidR="00F602EE" w:rsidRPr="00925484">
        <w:rPr>
          <w:rFonts w:eastAsia="Calibri"/>
          <w:kern w:val="0"/>
          <w:lang w:eastAsia="et-EE"/>
          <w14:ligatures w14:val="none"/>
        </w:rPr>
        <w:t>ametiks</w:t>
      </w:r>
      <w:r w:rsidR="00BB709B">
        <w:rPr>
          <w:rFonts w:eastAsia="Calibri"/>
          <w:kern w:val="0"/>
          <w:lang w:eastAsia="et-EE"/>
          <w14:ligatures w14:val="none"/>
        </w:rPr>
        <w:t xml:space="preserve"> (</w:t>
      </w:r>
      <w:r w:rsidR="00BB709B" w:rsidRPr="0098229D">
        <w:rPr>
          <w:i/>
          <w:iCs/>
        </w:rPr>
        <w:t>edaspidi EUAA</w:t>
      </w:r>
      <w:r w:rsidR="00BB709B">
        <w:t>).</w:t>
      </w:r>
      <w:r w:rsidRPr="00F7084A">
        <w:t xml:space="preserve"> </w:t>
      </w:r>
      <w:r w:rsidRPr="00D103C5">
        <w:rPr>
          <w:rFonts w:eastAsia="Calibri"/>
          <w:kern w:val="0"/>
          <w:lang w:eastAsia="et-EE"/>
          <w14:ligatures w14:val="none"/>
        </w:rPr>
        <w:t>2016. aasta reform hõlmas kokku 7 õigusakti</w:t>
      </w:r>
      <w:r w:rsidR="001A262E" w:rsidRPr="00D103C5">
        <w:rPr>
          <w:rStyle w:val="Allmrkuseviide"/>
          <w:rFonts w:eastAsia="Calibri"/>
          <w:kern w:val="0"/>
          <w:lang w:eastAsia="et-EE"/>
          <w14:ligatures w14:val="none"/>
        </w:rPr>
        <w:footnoteReference w:id="23"/>
      </w:r>
      <w:r w:rsidRPr="00D103C5">
        <w:rPr>
          <w:rFonts w:eastAsia="Calibri"/>
          <w:kern w:val="0"/>
          <w:lang w:eastAsia="et-EE"/>
          <w14:ligatures w14:val="none"/>
        </w:rPr>
        <w:t>, mille osas saavutati vaid osaline kokkulepe. Läbirääkimised seiskusid 2018. aastal.</w:t>
      </w:r>
      <w:r w:rsidR="00A32175" w:rsidRPr="00D103C5">
        <w:rPr>
          <w:rFonts w:eastAsia="Calibri"/>
          <w:kern w:val="0"/>
          <w:lang w:eastAsia="et-EE"/>
          <w14:ligatures w14:val="none"/>
        </w:rPr>
        <w:t xml:space="preserve"> </w:t>
      </w:r>
    </w:p>
    <w:p w14:paraId="4F00D4FB" w14:textId="77777777" w:rsidR="00581324" w:rsidRDefault="00581324" w:rsidP="00D5479E">
      <w:pPr>
        <w:autoSpaceDE w:val="0"/>
        <w:autoSpaceDN w:val="0"/>
        <w:adjustRightInd w:val="0"/>
        <w:contextualSpacing/>
        <w:jc w:val="both"/>
        <w:rPr>
          <w:rFonts w:eastAsia="Calibri"/>
          <w:kern w:val="0"/>
          <w:lang w:eastAsia="et-EE"/>
          <w14:ligatures w14:val="none"/>
        </w:rPr>
      </w:pPr>
    </w:p>
    <w:p w14:paraId="64DAA5F7" w14:textId="42A4DDE3" w:rsidR="00581324" w:rsidRDefault="00581324" w:rsidP="00D5479E">
      <w:pPr>
        <w:autoSpaceDE w:val="0"/>
        <w:autoSpaceDN w:val="0"/>
        <w:adjustRightInd w:val="0"/>
        <w:contextualSpacing/>
        <w:jc w:val="both"/>
        <w:rPr>
          <w:rFonts w:eastAsia="Calibri"/>
          <w:kern w:val="0"/>
          <w:lang w:eastAsia="et-EE"/>
          <w14:ligatures w14:val="none"/>
        </w:rPr>
      </w:pPr>
      <w:r w:rsidRPr="00581324">
        <w:rPr>
          <w:b/>
          <w:bCs/>
        </w:rPr>
        <w:t>Joonis 1</w:t>
      </w:r>
      <w:r>
        <w:t xml:space="preserve">. Varjupaiga- ja rändehalduse reformi muutuste ajaskaala (allikas: </w:t>
      </w:r>
      <w:r w:rsidR="00D71719">
        <w:t>SIM</w:t>
      </w:r>
      <w:r w:rsidRPr="00537B46">
        <w:t>)</w:t>
      </w:r>
      <w:r w:rsidR="00507DD7" w:rsidRPr="00537B46">
        <w:t>.</w:t>
      </w:r>
    </w:p>
    <w:p w14:paraId="6BC44114" w14:textId="77777777" w:rsidR="00581324" w:rsidRDefault="00581324" w:rsidP="00D5479E">
      <w:pPr>
        <w:autoSpaceDE w:val="0"/>
        <w:autoSpaceDN w:val="0"/>
        <w:adjustRightInd w:val="0"/>
        <w:contextualSpacing/>
        <w:jc w:val="both"/>
        <w:rPr>
          <w:rFonts w:eastAsia="Calibri"/>
          <w:kern w:val="0"/>
          <w:lang w:eastAsia="et-EE"/>
          <w14:ligatures w14:val="none"/>
        </w:rPr>
      </w:pPr>
    </w:p>
    <w:p w14:paraId="6955158F" w14:textId="77777777" w:rsidR="00581324" w:rsidRDefault="00581324" w:rsidP="00581324">
      <w:pPr>
        <w:keepNext/>
        <w:autoSpaceDE w:val="0"/>
        <w:autoSpaceDN w:val="0"/>
        <w:adjustRightInd w:val="0"/>
        <w:jc w:val="both"/>
        <w:rPr>
          <w:rFonts w:eastAsia="Calibri"/>
          <w:kern w:val="0"/>
          <w:lang w:eastAsia="et-EE"/>
          <w14:ligatures w14:val="none"/>
        </w:rPr>
      </w:pPr>
      <w:r w:rsidRPr="003A0AD9">
        <w:rPr>
          <w:rFonts w:eastAsia="Calibri"/>
          <w:kern w:val="0"/>
          <w:lang w:eastAsia="et-EE"/>
          <w14:ligatures w14:val="none"/>
        </w:rPr>
        <w:object w:dxaOrig="15880" w:dyaOrig="6921" w14:anchorId="05FA2B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in" o:ole="">
            <v:imagedata r:id="rId20" o:title=""/>
          </v:shape>
          <o:OLEObject Type="Embed" ProgID="Visio.Drawing.15" ShapeID="_x0000_i1025" DrawAspect="Content" ObjectID="_1819548481" r:id="rId21"/>
        </w:object>
      </w:r>
    </w:p>
    <w:p w14:paraId="2DF84247" w14:textId="77777777" w:rsidR="009B753F" w:rsidRDefault="009B753F" w:rsidP="00D5479E">
      <w:pPr>
        <w:autoSpaceDE w:val="0"/>
        <w:autoSpaceDN w:val="0"/>
        <w:adjustRightInd w:val="0"/>
        <w:contextualSpacing/>
        <w:jc w:val="both"/>
        <w:rPr>
          <w:noProof/>
        </w:rPr>
      </w:pPr>
    </w:p>
    <w:p w14:paraId="03262C6A" w14:textId="77777777" w:rsidR="00581324" w:rsidRDefault="00581324" w:rsidP="00581324">
      <w:pPr>
        <w:autoSpaceDE w:val="0"/>
        <w:autoSpaceDN w:val="0"/>
        <w:adjustRightInd w:val="0"/>
        <w:contextualSpacing/>
        <w:jc w:val="both"/>
        <w:rPr>
          <w:rFonts w:eastAsia="Calibri"/>
          <w:kern w:val="0"/>
          <w:highlight w:val="lightGray"/>
          <w:lang w:eastAsia="et-EE"/>
          <w14:ligatures w14:val="none"/>
        </w:rPr>
      </w:pPr>
      <w:r w:rsidRPr="00FF2A22">
        <w:rPr>
          <w:rFonts w:eastAsia="Calibri"/>
          <w:kern w:val="0"/>
          <w:lang w:eastAsia="et-EE"/>
          <w14:ligatures w14:val="none"/>
        </w:rPr>
        <w:t>2017. aastal jõudsid Euroopa Parlament ja nõukogu seitsmest ettepanekust viie osas ulatuslikule poliitilisele kokkuleppele</w:t>
      </w:r>
      <w:r>
        <w:rPr>
          <w:rFonts w:eastAsia="Calibri"/>
          <w:kern w:val="0"/>
          <w:lang w:eastAsia="et-EE"/>
          <w14:ligatures w14:val="none"/>
        </w:rPr>
        <w:t>. Nimelt</w:t>
      </w:r>
      <w:r w:rsidRPr="00FF2A22">
        <w:rPr>
          <w:rFonts w:eastAsia="Calibri"/>
          <w:kern w:val="0"/>
          <w:lang w:eastAsia="et-EE"/>
          <w14:ligatures w14:val="none"/>
        </w:rPr>
        <w:t xml:space="preserve"> täieõigusliku </w:t>
      </w:r>
      <w:r>
        <w:rPr>
          <w:rFonts w:eastAsia="Calibri"/>
          <w:kern w:val="0"/>
          <w:lang w:eastAsia="et-EE"/>
          <w14:ligatures w14:val="none"/>
        </w:rPr>
        <w:t>EUAA</w:t>
      </w:r>
      <w:r w:rsidRPr="00FF2A22">
        <w:rPr>
          <w:rFonts w:eastAsia="Calibri"/>
          <w:kern w:val="0"/>
          <w:lang w:eastAsia="et-EE"/>
          <w14:ligatures w14:val="none"/>
        </w:rPr>
        <w:t xml:space="preserve"> loomise, </w:t>
      </w:r>
      <w:r>
        <w:rPr>
          <w:rFonts w:eastAsia="Calibri"/>
          <w:kern w:val="0"/>
          <w:lang w:eastAsia="et-EE"/>
          <w14:ligatures w14:val="none"/>
        </w:rPr>
        <w:t xml:space="preserve">nn </w:t>
      </w:r>
      <w:proofErr w:type="spellStart"/>
      <w:r w:rsidRPr="00FF2A22">
        <w:rPr>
          <w:rFonts w:eastAsia="Calibri"/>
          <w:kern w:val="0"/>
          <w:lang w:eastAsia="et-EE"/>
          <w14:ligatures w14:val="none"/>
        </w:rPr>
        <w:t>Eurodac</w:t>
      </w:r>
      <w:proofErr w:type="spellEnd"/>
      <w:r>
        <w:rPr>
          <w:rFonts w:eastAsia="Calibri"/>
          <w:kern w:val="0"/>
          <w:lang w:eastAsia="et-EE"/>
          <w14:ligatures w14:val="none"/>
        </w:rPr>
        <w:t xml:space="preserve"> andmebaas</w:t>
      </w:r>
      <w:r w:rsidRPr="00FF2A22">
        <w:rPr>
          <w:rFonts w:eastAsia="Calibri"/>
          <w:kern w:val="0"/>
          <w:lang w:eastAsia="et-EE"/>
          <w14:ligatures w14:val="none"/>
        </w:rPr>
        <w:t>i reformi, vastuvõtutingimuste direktiivi läbivaatamise, kvalifikatsiooni</w:t>
      </w:r>
      <w:r>
        <w:rPr>
          <w:rFonts w:eastAsia="Calibri"/>
          <w:kern w:val="0"/>
          <w:lang w:eastAsia="et-EE"/>
          <w14:ligatures w14:val="none"/>
        </w:rPr>
        <w:t xml:space="preserve">tingimuste </w:t>
      </w:r>
      <w:r w:rsidRPr="00FF2A22">
        <w:rPr>
          <w:rFonts w:eastAsia="Calibri"/>
          <w:kern w:val="0"/>
          <w:lang w:eastAsia="et-EE"/>
          <w14:ligatures w14:val="none"/>
        </w:rPr>
        <w:t xml:space="preserve">määruse ja </w:t>
      </w:r>
      <w:r>
        <w:rPr>
          <w:rFonts w:eastAsia="Calibri"/>
          <w:kern w:val="0"/>
          <w:lang w:eastAsia="et-EE"/>
          <w14:ligatures w14:val="none"/>
        </w:rPr>
        <w:t>EL-i</w:t>
      </w:r>
      <w:r w:rsidRPr="00FF2A22">
        <w:rPr>
          <w:rFonts w:eastAsia="Calibri"/>
          <w:kern w:val="0"/>
          <w:lang w:eastAsia="et-EE"/>
          <w14:ligatures w14:val="none"/>
        </w:rPr>
        <w:t xml:space="preserve"> </w:t>
      </w:r>
      <w:proofErr w:type="spellStart"/>
      <w:r w:rsidRPr="00FF2A22">
        <w:rPr>
          <w:rFonts w:eastAsia="Calibri"/>
          <w:kern w:val="0"/>
          <w:lang w:eastAsia="et-EE"/>
          <w14:ligatures w14:val="none"/>
        </w:rPr>
        <w:t>ümberasustamisraamistiku</w:t>
      </w:r>
      <w:proofErr w:type="spellEnd"/>
      <w:r w:rsidRPr="00FF2A22">
        <w:rPr>
          <w:rFonts w:eastAsia="Calibri"/>
          <w:kern w:val="0"/>
          <w:lang w:eastAsia="et-EE"/>
          <w14:ligatures w14:val="none"/>
        </w:rPr>
        <w:t xml:space="preserve"> osas. </w:t>
      </w:r>
      <w:r w:rsidRPr="003F3330">
        <w:t xml:space="preserve">Paketi eelnõudest ei saavutatud nõukogus kokkulepet </w:t>
      </w:r>
      <w:r>
        <w:t xml:space="preserve">nn </w:t>
      </w:r>
      <w:r w:rsidRPr="003F3330">
        <w:t>Dublini ja menetlustingimuste määrustega.</w:t>
      </w:r>
    </w:p>
    <w:p w14:paraId="7C6D2B61" w14:textId="77777777" w:rsidR="00581324" w:rsidRDefault="00581324" w:rsidP="00D5479E">
      <w:pPr>
        <w:autoSpaceDE w:val="0"/>
        <w:autoSpaceDN w:val="0"/>
        <w:adjustRightInd w:val="0"/>
        <w:contextualSpacing/>
        <w:jc w:val="both"/>
        <w:rPr>
          <w:noProof/>
        </w:rPr>
      </w:pPr>
    </w:p>
    <w:p w14:paraId="2E8805D3" w14:textId="61F6E6FB" w:rsidR="00CB4A59" w:rsidRDefault="00CB4A59" w:rsidP="00D5479E">
      <w:pPr>
        <w:autoSpaceDE w:val="0"/>
        <w:autoSpaceDN w:val="0"/>
        <w:adjustRightInd w:val="0"/>
        <w:contextualSpacing/>
        <w:jc w:val="both"/>
      </w:pPr>
      <w:r>
        <w:rPr>
          <w:noProof/>
        </w:rPr>
        <w:t xml:space="preserve">2019. aastal elas </w:t>
      </w:r>
      <w:r w:rsidR="00D5479E">
        <w:rPr>
          <w:rFonts w:eastAsia="Calibri"/>
          <w:kern w:val="0"/>
          <w:lang w:eastAsia="et-EE"/>
          <w14:ligatures w14:val="none"/>
        </w:rPr>
        <w:t>EL-i</w:t>
      </w:r>
      <w:r>
        <w:rPr>
          <w:rFonts w:eastAsia="Calibri"/>
          <w:kern w:val="0"/>
          <w:lang w:eastAsia="et-EE"/>
          <w14:ligatures w14:val="none"/>
        </w:rPr>
        <w:t xml:space="preserve"> </w:t>
      </w:r>
      <w:r>
        <w:rPr>
          <w:noProof/>
        </w:rPr>
        <w:t xml:space="preserve">liikmesriikides </w:t>
      </w:r>
      <w:r w:rsidRPr="00CB4A59">
        <w:rPr>
          <w:bCs/>
          <w:noProof/>
        </w:rPr>
        <w:t xml:space="preserve">seaduslikult </w:t>
      </w:r>
      <w:r>
        <w:rPr>
          <w:noProof/>
        </w:rPr>
        <w:t xml:space="preserve">20,9 miljonit kolmandate riikide kodanikku, mis oli umbes 4,7 % kogu </w:t>
      </w:r>
      <w:r w:rsidR="00D5479E">
        <w:rPr>
          <w:noProof/>
        </w:rPr>
        <w:t>EL-i</w:t>
      </w:r>
      <w:r>
        <w:rPr>
          <w:noProof/>
        </w:rPr>
        <w:t xml:space="preserve"> rahvaarvust. Võrreldes 2015. aastaga oli ebaseaduslik piiriületuste arv vähenenud 142 000-ni ning varjupaigataotluste arv 698 000-ni. 2019</w:t>
      </w:r>
      <w:r w:rsidR="009B753F">
        <w:rPr>
          <w:noProof/>
        </w:rPr>
        <w:t>. aasta</w:t>
      </w:r>
      <w:r>
        <w:rPr>
          <w:noProof/>
        </w:rPr>
        <w:t xml:space="preserve"> lõpu seisuga oli </w:t>
      </w:r>
      <w:r w:rsidR="00013B94">
        <w:rPr>
          <w:noProof/>
        </w:rPr>
        <w:t>EL</w:t>
      </w:r>
      <w:r>
        <w:rPr>
          <w:noProof/>
        </w:rPr>
        <w:t xml:space="preserve"> vastu võtnud ligikaudu 2,6 miljonit </w:t>
      </w:r>
      <w:r w:rsidRPr="00CB4A59">
        <w:rPr>
          <w:bCs/>
          <w:noProof/>
        </w:rPr>
        <w:t>pagulast</w:t>
      </w:r>
      <w:r>
        <w:rPr>
          <w:noProof/>
        </w:rPr>
        <w:t xml:space="preserve">, mis moodustas 0,6 % </w:t>
      </w:r>
      <w:r w:rsidR="00D5479E">
        <w:rPr>
          <w:noProof/>
        </w:rPr>
        <w:t>EL-i</w:t>
      </w:r>
      <w:r>
        <w:rPr>
          <w:noProof/>
        </w:rPr>
        <w:t xml:space="preserve"> rahvaarvust. K</w:t>
      </w:r>
      <w:r w:rsidR="00CD3E72">
        <w:rPr>
          <w:noProof/>
        </w:rPr>
        <w:t>omisjoni an</w:t>
      </w:r>
      <w:r w:rsidR="009B753F">
        <w:rPr>
          <w:noProof/>
        </w:rPr>
        <w:t>d</w:t>
      </w:r>
      <w:r w:rsidR="00CD3E72">
        <w:rPr>
          <w:noProof/>
        </w:rPr>
        <w:t>metel</w:t>
      </w:r>
      <w:r>
        <w:rPr>
          <w:noProof/>
        </w:rPr>
        <w:t xml:space="preserve"> </w:t>
      </w:r>
      <w:r w:rsidR="00C654B7">
        <w:rPr>
          <w:noProof/>
        </w:rPr>
        <w:t xml:space="preserve">keelduti </w:t>
      </w:r>
      <w:r>
        <w:rPr>
          <w:noProof/>
        </w:rPr>
        <w:t>igal aastal ligikaudu 370 000 rahvusvahelise kaitse taotlus</w:t>
      </w:r>
      <w:r w:rsidR="00C654B7">
        <w:rPr>
          <w:noProof/>
        </w:rPr>
        <w:t>e rahuldamisest</w:t>
      </w:r>
      <w:r>
        <w:rPr>
          <w:noProof/>
        </w:rPr>
        <w:t xml:space="preserve">, ent koju </w:t>
      </w:r>
      <w:r w:rsidRPr="00FB4F05">
        <w:rPr>
          <w:bCs/>
          <w:noProof/>
        </w:rPr>
        <w:t xml:space="preserve">tagasi </w:t>
      </w:r>
      <w:r w:rsidR="00C654B7">
        <w:rPr>
          <w:bCs/>
          <w:noProof/>
        </w:rPr>
        <w:t xml:space="preserve">oli neist </w:t>
      </w:r>
      <w:r w:rsidRPr="00FB4F05">
        <w:rPr>
          <w:bCs/>
          <w:noProof/>
        </w:rPr>
        <w:t>pöördunud</w:t>
      </w:r>
      <w:r>
        <w:rPr>
          <w:noProof/>
        </w:rPr>
        <w:t xml:space="preserve"> kõigest umbes kolmandik.</w:t>
      </w:r>
      <w:r>
        <w:rPr>
          <w:rStyle w:val="Allmrkuseviide"/>
          <w:noProof/>
        </w:rPr>
        <w:footnoteReference w:id="24"/>
      </w:r>
    </w:p>
    <w:p w14:paraId="311FECDE" w14:textId="77777777" w:rsidR="00A32175" w:rsidRPr="009F1732" w:rsidRDefault="00A32175" w:rsidP="00D5479E">
      <w:pPr>
        <w:autoSpaceDE w:val="0"/>
        <w:autoSpaceDN w:val="0"/>
        <w:adjustRightInd w:val="0"/>
        <w:contextualSpacing/>
        <w:jc w:val="both"/>
        <w:rPr>
          <w:rFonts w:eastAsia="Calibri"/>
          <w:kern w:val="0"/>
          <w:highlight w:val="lightGray"/>
          <w:lang w:eastAsia="et-EE"/>
          <w14:ligatures w14:val="none"/>
        </w:rPr>
      </w:pPr>
    </w:p>
    <w:p w14:paraId="1A36E93B" w14:textId="30467449" w:rsidR="00066FBF" w:rsidRPr="00AC756B" w:rsidRDefault="00066FBF" w:rsidP="00D5479E">
      <w:pPr>
        <w:autoSpaceDE w:val="0"/>
        <w:autoSpaceDN w:val="0"/>
        <w:adjustRightInd w:val="0"/>
        <w:contextualSpacing/>
        <w:jc w:val="both"/>
        <w:rPr>
          <w:rFonts w:eastAsia="Calibri"/>
          <w:lang w:eastAsia="et-EE"/>
        </w:rPr>
      </w:pPr>
      <w:r w:rsidRPr="00AC756B">
        <w:rPr>
          <w:rFonts w:eastAsia="Calibri"/>
          <w:kern w:val="0"/>
          <w:lang w:eastAsia="et-EE"/>
          <w14:ligatures w14:val="none"/>
        </w:rPr>
        <w:t xml:space="preserve">2020. aasta septembris avaldas </w:t>
      </w:r>
      <w:r w:rsidR="00694112">
        <w:rPr>
          <w:rFonts w:eastAsia="Calibri"/>
          <w:kern w:val="0"/>
          <w:lang w:eastAsia="et-EE"/>
          <w14:ligatures w14:val="none"/>
        </w:rPr>
        <w:t>EK</w:t>
      </w:r>
      <w:r w:rsidRPr="00AC756B">
        <w:rPr>
          <w:rFonts w:eastAsia="Calibri"/>
          <w:kern w:val="0"/>
          <w:lang w:eastAsia="et-EE"/>
          <w14:ligatures w14:val="none"/>
        </w:rPr>
        <w:t xml:space="preserve"> uue </w:t>
      </w:r>
      <w:r w:rsidR="00121C67" w:rsidRPr="00AC756B">
        <w:rPr>
          <w:rFonts w:eastAsia="Calibri"/>
          <w:kern w:val="0"/>
          <w:lang w:eastAsia="et-EE"/>
          <w14:ligatures w14:val="none"/>
        </w:rPr>
        <w:t>varjupaiga</w:t>
      </w:r>
      <w:r w:rsidR="008C34C8">
        <w:rPr>
          <w:rFonts w:eastAsia="Calibri"/>
          <w:kern w:val="0"/>
          <w:lang w:eastAsia="et-EE"/>
          <w14:ligatures w14:val="none"/>
        </w:rPr>
        <w:t>-</w:t>
      </w:r>
      <w:r w:rsidRPr="00AC756B">
        <w:rPr>
          <w:rFonts w:eastAsia="Calibri"/>
          <w:kern w:val="0"/>
          <w:lang w:eastAsia="et-EE"/>
          <w14:ligatures w14:val="none"/>
        </w:rPr>
        <w:t xml:space="preserve"> ja</w:t>
      </w:r>
      <w:r w:rsidR="00286DE7">
        <w:rPr>
          <w:rFonts w:eastAsia="Calibri"/>
          <w:kern w:val="0"/>
          <w:lang w:eastAsia="et-EE"/>
          <w14:ligatures w14:val="none"/>
        </w:rPr>
        <w:t xml:space="preserve"> </w:t>
      </w:r>
      <w:r w:rsidR="00121C67" w:rsidRPr="00AC756B">
        <w:rPr>
          <w:rFonts w:eastAsia="Calibri"/>
          <w:kern w:val="0"/>
          <w:lang w:eastAsia="et-EE"/>
          <w14:ligatures w14:val="none"/>
        </w:rPr>
        <w:t>rändehalduse</w:t>
      </w:r>
      <w:r w:rsidRPr="00AC756B">
        <w:rPr>
          <w:rFonts w:eastAsia="Calibri"/>
          <w:kern w:val="0"/>
          <w:lang w:eastAsia="et-EE"/>
          <w14:ligatures w14:val="none"/>
        </w:rPr>
        <w:t xml:space="preserve"> ettepaneku, mis </w:t>
      </w:r>
      <w:bookmarkStart w:id="65" w:name="_Hlk193289049"/>
      <w:r w:rsidRPr="00AC756B">
        <w:rPr>
          <w:rFonts w:eastAsia="Calibri"/>
          <w:kern w:val="0"/>
          <w:lang w:eastAsia="et-EE"/>
          <w14:ligatures w14:val="none"/>
        </w:rPr>
        <w:t>hõlmas lisaks 2016</w:t>
      </w:r>
      <w:r w:rsidR="00896B04">
        <w:rPr>
          <w:rFonts w:eastAsia="Calibri"/>
          <w:kern w:val="0"/>
          <w:lang w:eastAsia="et-EE"/>
          <w14:ligatures w14:val="none"/>
        </w:rPr>
        <w:t>. aasta</w:t>
      </w:r>
      <w:r w:rsidRPr="00AC756B">
        <w:rPr>
          <w:rFonts w:eastAsia="Calibri"/>
          <w:kern w:val="0"/>
          <w:lang w:eastAsia="et-EE"/>
          <w14:ligatures w14:val="none"/>
        </w:rPr>
        <w:t xml:space="preserve"> reformi paketti kuulund seitsmele eelnõule </w:t>
      </w:r>
      <w:r w:rsidR="00896B04">
        <w:rPr>
          <w:rFonts w:eastAsia="Calibri"/>
          <w:kern w:val="0"/>
          <w:lang w:eastAsia="et-EE"/>
          <w14:ligatures w14:val="none"/>
        </w:rPr>
        <w:t xml:space="preserve">veel </w:t>
      </w:r>
      <w:r w:rsidRPr="00AC756B">
        <w:rPr>
          <w:rFonts w:eastAsia="Calibri"/>
          <w:kern w:val="0"/>
          <w:lang w:eastAsia="et-EE"/>
          <w14:ligatures w14:val="none"/>
        </w:rPr>
        <w:t>nelja uut eelnõud</w:t>
      </w:r>
      <w:bookmarkEnd w:id="65"/>
      <w:r w:rsidRPr="00AC756B">
        <w:rPr>
          <w:rStyle w:val="Allmrkuseviide"/>
          <w:rFonts w:eastAsia="Calibri"/>
          <w:kern w:val="0"/>
          <w:lang w:eastAsia="et-EE"/>
          <w14:ligatures w14:val="none"/>
        </w:rPr>
        <w:footnoteReference w:id="25"/>
      </w:r>
      <w:r w:rsidRPr="00AC756B">
        <w:rPr>
          <w:rFonts w:eastAsia="Calibri"/>
          <w:kern w:val="0"/>
          <w:lang w:eastAsia="et-EE"/>
          <w14:ligatures w14:val="none"/>
        </w:rPr>
        <w:t xml:space="preserve"> ning mille peamiseks eesmärgiks oli leevendada kõige enam põgenikke vastu võtnud liikmesriikide koormust, anda õiglasem ja tõhusam raamistik varjupaigataotluste registreerimiseks ja menetlemiseks ning vähendada </w:t>
      </w:r>
      <w:r w:rsidR="00896B04">
        <w:rPr>
          <w:rFonts w:eastAsia="Calibri"/>
          <w:kern w:val="0"/>
          <w:lang w:eastAsia="et-EE"/>
          <w14:ligatures w14:val="none"/>
        </w:rPr>
        <w:t xml:space="preserve">ebaseaduslikku </w:t>
      </w:r>
      <w:r w:rsidRPr="00AC756B">
        <w:rPr>
          <w:rFonts w:eastAsia="Calibri"/>
          <w:kern w:val="0"/>
          <w:lang w:eastAsia="et-EE"/>
          <w14:ligatures w14:val="none"/>
        </w:rPr>
        <w:t xml:space="preserve">teisest rännet. Lisaks sooviti kehtestada solidaarsusmehhanism sisserändajaid enim vastu võtnud liikmesriikide toetamiseks. </w:t>
      </w:r>
    </w:p>
    <w:p w14:paraId="4D0CB94B" w14:textId="77777777" w:rsidR="00F16078" w:rsidRDefault="00F16078" w:rsidP="00D5479E">
      <w:pPr>
        <w:autoSpaceDE w:val="0"/>
        <w:autoSpaceDN w:val="0"/>
        <w:adjustRightInd w:val="0"/>
        <w:contextualSpacing/>
        <w:jc w:val="both"/>
        <w:rPr>
          <w:rFonts w:eastAsia="Calibri"/>
          <w:kern w:val="0"/>
          <w:lang w:eastAsia="et-EE"/>
          <w14:ligatures w14:val="none"/>
        </w:rPr>
      </w:pPr>
    </w:p>
    <w:p w14:paraId="3C9F597A" w14:textId="2C86F860" w:rsidR="0025545F" w:rsidRPr="00AC756B" w:rsidRDefault="00066FBF" w:rsidP="00D5479E">
      <w:pPr>
        <w:autoSpaceDE w:val="0"/>
        <w:autoSpaceDN w:val="0"/>
        <w:adjustRightInd w:val="0"/>
        <w:contextualSpacing/>
        <w:jc w:val="both"/>
        <w:rPr>
          <w:rFonts w:eastAsia="Calibri"/>
          <w:kern w:val="0"/>
          <w:lang w:eastAsia="et-EE"/>
          <w14:ligatures w14:val="none"/>
        </w:rPr>
      </w:pPr>
      <w:r w:rsidRPr="00AC756B">
        <w:rPr>
          <w:rFonts w:eastAsia="Calibri"/>
          <w:kern w:val="0"/>
          <w:lang w:eastAsia="et-EE"/>
          <w14:ligatures w14:val="none"/>
        </w:rPr>
        <w:t xml:space="preserve">2021. aasta detsembris avaldas </w:t>
      </w:r>
      <w:r w:rsidR="00694112">
        <w:rPr>
          <w:rFonts w:eastAsia="Calibri"/>
          <w:kern w:val="0"/>
          <w:lang w:eastAsia="et-EE"/>
          <w14:ligatures w14:val="none"/>
        </w:rPr>
        <w:t>EK</w:t>
      </w:r>
      <w:r w:rsidRPr="00AC756B">
        <w:rPr>
          <w:rFonts w:eastAsia="Calibri"/>
          <w:kern w:val="0"/>
          <w:lang w:eastAsia="et-EE"/>
          <w14:ligatures w14:val="none"/>
        </w:rPr>
        <w:t xml:space="preserve"> reformi edasiarendusena kaks uut e</w:t>
      </w:r>
      <w:r w:rsidR="007F4915">
        <w:rPr>
          <w:rFonts w:eastAsia="Calibri"/>
          <w:kern w:val="0"/>
          <w:lang w:eastAsia="et-EE"/>
          <w14:ligatures w14:val="none"/>
        </w:rPr>
        <w:t>ttepanekut</w:t>
      </w:r>
      <w:r w:rsidRPr="00AC756B">
        <w:rPr>
          <w:rFonts w:eastAsia="Calibri"/>
          <w:kern w:val="0"/>
          <w:lang w:eastAsia="et-EE"/>
          <w14:ligatures w14:val="none"/>
        </w:rPr>
        <w:t>, mis hõlmasid rändajate ärakasutamise olukordade haldamise</w:t>
      </w:r>
      <w:r w:rsidR="00A73617">
        <w:rPr>
          <w:rFonts w:eastAsia="Calibri"/>
          <w:kern w:val="0"/>
          <w:lang w:eastAsia="et-EE"/>
          <w14:ligatures w14:val="none"/>
        </w:rPr>
        <w:t xml:space="preserve"> teemat</w:t>
      </w:r>
      <w:r w:rsidRPr="00AC756B">
        <w:rPr>
          <w:rFonts w:eastAsia="Calibri"/>
          <w:kern w:val="0"/>
          <w:lang w:eastAsia="et-EE"/>
          <w14:ligatures w14:val="none"/>
        </w:rPr>
        <w:t xml:space="preserve"> ja </w:t>
      </w:r>
      <w:r w:rsidR="00A73617">
        <w:rPr>
          <w:rFonts w:eastAsia="Calibri"/>
          <w:kern w:val="0"/>
          <w:lang w:eastAsia="et-EE"/>
          <w14:ligatures w14:val="none"/>
        </w:rPr>
        <w:t xml:space="preserve">ettepanekut </w:t>
      </w:r>
      <w:r w:rsidRPr="00AC756B">
        <w:rPr>
          <w:rFonts w:eastAsia="Calibri"/>
          <w:kern w:val="0"/>
          <w:lang w:eastAsia="et-EE"/>
          <w14:ligatures w14:val="none"/>
        </w:rPr>
        <w:t>Nõukogu otsus</w:t>
      </w:r>
      <w:r w:rsidR="00A73617">
        <w:rPr>
          <w:rFonts w:eastAsia="Calibri"/>
          <w:kern w:val="0"/>
          <w:lang w:eastAsia="et-EE"/>
          <w14:ligatures w14:val="none"/>
        </w:rPr>
        <w:t>eks</w:t>
      </w:r>
      <w:r w:rsidRPr="00AC756B">
        <w:rPr>
          <w:rFonts w:eastAsia="Calibri"/>
          <w:kern w:val="0"/>
          <w:lang w:eastAsia="et-EE"/>
          <w14:ligatures w14:val="none"/>
        </w:rPr>
        <w:t xml:space="preserve"> rändesurve alla sattunud Läti, Leedu ja Poola toetamiseks. Eelnõude läbirääkimiste käigus otsustati Nõukogu rakendusakt jätta andmata ning üheks määruseks liideti rändajate ärakasutamise olukordade määrus</w:t>
      </w:r>
      <w:r w:rsidR="00E34D60">
        <w:rPr>
          <w:rFonts w:eastAsia="Calibri"/>
          <w:kern w:val="0"/>
          <w:lang w:eastAsia="et-EE"/>
          <w14:ligatures w14:val="none"/>
        </w:rPr>
        <w:t>e ettepanek</w:t>
      </w:r>
      <w:r w:rsidRPr="00AC756B">
        <w:rPr>
          <w:rFonts w:eastAsia="Calibri"/>
          <w:kern w:val="0"/>
          <w:lang w:eastAsia="et-EE"/>
          <w14:ligatures w14:val="none"/>
        </w:rPr>
        <w:t xml:space="preserve"> ja kriiside haldamise määrus</w:t>
      </w:r>
      <w:r w:rsidR="00E34D60">
        <w:rPr>
          <w:rFonts w:eastAsia="Calibri"/>
          <w:kern w:val="0"/>
          <w:lang w:eastAsia="et-EE"/>
          <w14:ligatures w14:val="none"/>
        </w:rPr>
        <w:t>e ettepanek</w:t>
      </w:r>
      <w:r w:rsidRPr="00AC756B">
        <w:rPr>
          <w:rFonts w:eastAsia="Calibri"/>
          <w:kern w:val="0"/>
          <w:lang w:eastAsia="et-EE"/>
          <w14:ligatures w14:val="none"/>
        </w:rPr>
        <w:t xml:space="preserve">. Samuti lahutati </w:t>
      </w:r>
      <w:r w:rsidR="00B0553B">
        <w:rPr>
          <w:rFonts w:eastAsia="Calibri"/>
          <w:kern w:val="0"/>
          <w:lang w:eastAsia="et-EE"/>
          <w14:ligatures w14:val="none"/>
        </w:rPr>
        <w:t xml:space="preserve">nn </w:t>
      </w:r>
      <w:r w:rsidRPr="00AC756B">
        <w:rPr>
          <w:rFonts w:eastAsia="Calibri"/>
          <w:kern w:val="0"/>
          <w:lang w:eastAsia="et-EE"/>
          <w14:ligatures w14:val="none"/>
        </w:rPr>
        <w:t xml:space="preserve">ühtse menetluse määrusest tagasisaatmise piirimenetluse normid ning loodi vastav </w:t>
      </w:r>
      <w:r w:rsidR="00B0553B">
        <w:rPr>
          <w:rFonts w:eastAsia="Calibri"/>
          <w:kern w:val="0"/>
          <w:lang w:eastAsia="et-EE"/>
          <w14:ligatures w14:val="none"/>
        </w:rPr>
        <w:t xml:space="preserve">ettepanek </w:t>
      </w:r>
      <w:r w:rsidRPr="00AC756B">
        <w:rPr>
          <w:rFonts w:eastAsia="Calibri"/>
          <w:kern w:val="0"/>
          <w:lang w:eastAsia="et-EE"/>
          <w14:ligatures w14:val="none"/>
        </w:rPr>
        <w:t>eraldi määrus</w:t>
      </w:r>
      <w:r w:rsidR="00B0553B">
        <w:rPr>
          <w:rFonts w:eastAsia="Calibri"/>
          <w:kern w:val="0"/>
          <w:lang w:eastAsia="et-EE"/>
          <w14:ligatures w14:val="none"/>
        </w:rPr>
        <w:t>e kehtestamiseks</w:t>
      </w:r>
      <w:r w:rsidRPr="00AC756B">
        <w:rPr>
          <w:rFonts w:eastAsia="Calibri"/>
          <w:kern w:val="0"/>
          <w:lang w:eastAsia="et-EE"/>
          <w14:ligatures w14:val="none"/>
        </w:rPr>
        <w:t>.</w:t>
      </w:r>
    </w:p>
    <w:p w14:paraId="567EF6C8" w14:textId="77777777" w:rsidR="000611F8" w:rsidRDefault="000611F8" w:rsidP="00D5479E">
      <w:pPr>
        <w:autoSpaceDE w:val="0"/>
        <w:autoSpaceDN w:val="0"/>
        <w:adjustRightInd w:val="0"/>
        <w:contextualSpacing/>
        <w:jc w:val="both"/>
        <w:rPr>
          <w:rFonts w:eastAsia="Calibri"/>
          <w:kern w:val="0"/>
          <w:lang w:eastAsia="et-EE"/>
          <w14:ligatures w14:val="none"/>
        </w:rPr>
      </w:pPr>
      <w:bookmarkStart w:id="66" w:name="_Hlk191967381"/>
    </w:p>
    <w:p w14:paraId="1293506A" w14:textId="1A887E6E" w:rsidR="00B22C17" w:rsidRDefault="00482795" w:rsidP="00D5479E">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 xml:space="preserve">Viimased kolm järjestikkust aastat on </w:t>
      </w:r>
      <w:r w:rsidR="00D5479E">
        <w:rPr>
          <w:rFonts w:eastAsia="Calibri"/>
          <w:kern w:val="0"/>
          <w:lang w:eastAsia="et-EE"/>
          <w14:ligatures w14:val="none"/>
        </w:rPr>
        <w:t>EL-i</w:t>
      </w:r>
      <w:r>
        <w:rPr>
          <w:rFonts w:eastAsia="Calibri"/>
          <w:kern w:val="0"/>
          <w:lang w:eastAsia="et-EE"/>
          <w14:ligatures w14:val="none"/>
        </w:rPr>
        <w:t xml:space="preserve">s esitatud </w:t>
      </w:r>
      <w:r w:rsidR="005D30F8">
        <w:rPr>
          <w:rFonts w:eastAsia="Calibri"/>
          <w:kern w:val="0"/>
          <w:lang w:eastAsia="et-EE"/>
          <w14:ligatures w14:val="none"/>
        </w:rPr>
        <w:t>umbkaudu</w:t>
      </w:r>
      <w:r>
        <w:rPr>
          <w:rFonts w:eastAsia="Calibri"/>
          <w:kern w:val="0"/>
          <w:lang w:eastAsia="et-EE"/>
          <w14:ligatures w14:val="none"/>
        </w:rPr>
        <w:t xml:space="preserve"> miljon rahvusvahelise kaitse taotlust aastas. </w:t>
      </w:r>
      <w:r w:rsidR="005D30F8">
        <w:rPr>
          <w:rFonts w:eastAsia="Calibri"/>
          <w:kern w:val="0"/>
          <w:lang w:eastAsia="et-EE"/>
          <w14:ligatures w14:val="none"/>
        </w:rPr>
        <w:t xml:space="preserve">Kui 2022. aastal esitati </w:t>
      </w:r>
      <w:r w:rsidR="00D5479E">
        <w:rPr>
          <w:rFonts w:eastAsia="Calibri"/>
          <w:kern w:val="0"/>
          <w:lang w:eastAsia="et-EE"/>
          <w14:ligatures w14:val="none"/>
        </w:rPr>
        <w:t>EL-i</w:t>
      </w:r>
      <w:r w:rsidR="005D30F8">
        <w:rPr>
          <w:rFonts w:eastAsia="Calibri"/>
          <w:kern w:val="0"/>
          <w:lang w:eastAsia="et-EE"/>
          <w14:ligatures w14:val="none"/>
        </w:rPr>
        <w:t xml:space="preserve"> liikmesriikides koos Norra ja Šveitsiga 966 107 </w:t>
      </w:r>
      <w:r w:rsidR="005D30F8">
        <w:rPr>
          <w:rFonts w:eastAsia="Calibri"/>
          <w:kern w:val="0"/>
          <w:lang w:eastAsia="et-EE"/>
          <w14:ligatures w14:val="none"/>
        </w:rPr>
        <w:lastRenderedPageBreak/>
        <w:t xml:space="preserve">taotlust, siis 2023 ja </w:t>
      </w:r>
      <w:r w:rsidR="00615D2A">
        <w:rPr>
          <w:rFonts w:eastAsia="Calibri"/>
          <w:kern w:val="0"/>
          <w:lang w:eastAsia="et-EE"/>
          <w14:ligatures w14:val="none"/>
        </w:rPr>
        <w:t>2024</w:t>
      </w:r>
      <w:r w:rsidR="005D30F8">
        <w:rPr>
          <w:rFonts w:eastAsia="Calibri"/>
          <w:kern w:val="0"/>
          <w:lang w:eastAsia="et-EE"/>
          <w14:ligatures w14:val="none"/>
        </w:rPr>
        <w:t xml:space="preserve"> aastatel oli see arv vastavalt 1 143 437 ja 1 014 420. </w:t>
      </w:r>
      <w:r w:rsidR="00615D2A">
        <w:rPr>
          <w:rFonts w:eastAsia="Calibri"/>
          <w:kern w:val="0"/>
          <w:lang w:eastAsia="et-EE"/>
          <w14:ligatures w14:val="none"/>
        </w:rPr>
        <w:t xml:space="preserve">2024. aasta lõpu seisuga oli </w:t>
      </w:r>
      <w:r w:rsidR="00D5479E">
        <w:rPr>
          <w:rFonts w:eastAsia="Calibri"/>
          <w:kern w:val="0"/>
          <w:lang w:eastAsia="et-EE"/>
          <w14:ligatures w14:val="none"/>
        </w:rPr>
        <w:t>EL-i</w:t>
      </w:r>
      <w:r w:rsidR="00615D2A">
        <w:rPr>
          <w:rFonts w:eastAsia="Calibri"/>
          <w:kern w:val="0"/>
          <w:lang w:eastAsia="et-EE"/>
          <w14:ligatures w14:val="none"/>
        </w:rPr>
        <w:t xml:space="preserve">s lisaks rahvusvahelise kaitse saajatele umbkaudu 4,4 miljonit ajutise kaitse saajast Ukraina sõjapõgenikku. </w:t>
      </w:r>
    </w:p>
    <w:p w14:paraId="0D143267" w14:textId="1B8E0041" w:rsidR="003971EB" w:rsidRDefault="003971EB" w:rsidP="000611F8">
      <w:pPr>
        <w:autoSpaceDE w:val="0"/>
        <w:autoSpaceDN w:val="0"/>
        <w:adjustRightInd w:val="0"/>
        <w:contextualSpacing/>
        <w:jc w:val="both"/>
        <w:rPr>
          <w:rFonts w:eastAsia="Calibri"/>
          <w:kern w:val="0"/>
          <w:lang w:eastAsia="et-EE"/>
          <w14:ligatures w14:val="none"/>
        </w:rPr>
      </w:pPr>
    </w:p>
    <w:p w14:paraId="557C4A90" w14:textId="19FAA545" w:rsidR="003971EB" w:rsidRDefault="005D30F8" w:rsidP="003971EB">
      <w:pPr>
        <w:jc w:val="both"/>
      </w:pPr>
      <w:r>
        <w:t xml:space="preserve">Eestis </w:t>
      </w:r>
      <w:r w:rsidR="003971EB" w:rsidRPr="00154ED3">
        <w:t xml:space="preserve">püsis rahvusvahelise kaitse taotlejate ja saajate arv </w:t>
      </w:r>
      <w:r>
        <w:t>kuni</w:t>
      </w:r>
      <w:r w:rsidR="003971EB" w:rsidRPr="00154ED3">
        <w:t xml:space="preserve"> 2022. aasta alguseni suhte</w:t>
      </w:r>
      <w:r w:rsidR="003971EB">
        <w:t>lisalt</w:t>
      </w:r>
      <w:r w:rsidR="003971EB" w:rsidRPr="00154ED3">
        <w:t xml:space="preserve"> madalana. </w:t>
      </w:r>
      <w:r w:rsidR="003971EB">
        <w:t>Taotlejate arvu järsk</w:t>
      </w:r>
      <w:r w:rsidR="003971EB" w:rsidRPr="00154ED3">
        <w:t xml:space="preserve"> tõus toimus pärast Venemaa Föderatsiooni</w:t>
      </w:r>
      <w:r w:rsidR="003971EB">
        <w:t xml:space="preserve"> eba</w:t>
      </w:r>
      <w:r w:rsidR="00FB266A">
        <w:t>s</w:t>
      </w:r>
      <w:r w:rsidR="003971EB">
        <w:t>eadusliku sõjategevuse algust Ukrainas</w:t>
      </w:r>
      <w:r w:rsidR="003971EB" w:rsidRPr="00154ED3">
        <w:t xml:space="preserve">. </w:t>
      </w:r>
      <w:r w:rsidR="003971EB">
        <w:t>Kui enne 2022. aastat esitati Eestis ca 100 rahvusvahelise kaitse taotlust aastast, siis 2022. aastal esitati 2 940 kaitse taotlust, 2023. aastal 3 980 taotlust ning 2024. aastal 1 328 taotlust. Proportsionaalselt on tõusnud ka kaitse saajate arv. Kui varasemalt anti kaitse ligikaudu 50 inimesele aastas, siis 2023. aastal anti kaitse ligikaudu 4 000 inimesele ning 2024. aastal 1 369 inimesele. Enamus, ca 90% sellel ajavahemikul kaitse saanutest olid Ukraina kodanikud.</w:t>
      </w:r>
      <w:r w:rsidR="00FB266A">
        <w:t xml:space="preserve"> Lisaks sellele on alates </w:t>
      </w:r>
      <w:r w:rsidR="00FB266A" w:rsidRPr="00FB266A">
        <w:t xml:space="preserve">sõja algusest </w:t>
      </w:r>
      <w:r w:rsidR="00FB266A">
        <w:t>Ukrainas</w:t>
      </w:r>
      <w:r w:rsidR="00FB266A" w:rsidRPr="00FB266A">
        <w:t xml:space="preserve"> Eestis ajutist kaitset saanud, </w:t>
      </w:r>
      <w:r w:rsidR="00FB266A">
        <w:t xml:space="preserve">kokku </w:t>
      </w:r>
      <w:r w:rsidR="00FB266A" w:rsidRPr="00FB266A">
        <w:t xml:space="preserve">üle 55 000 </w:t>
      </w:r>
      <w:r w:rsidR="00FB266A">
        <w:t xml:space="preserve">Ukraina sõjapõgeniku. </w:t>
      </w:r>
    </w:p>
    <w:p w14:paraId="07B20683" w14:textId="77777777" w:rsidR="00482795" w:rsidRDefault="00482795" w:rsidP="003971EB">
      <w:pPr>
        <w:jc w:val="both"/>
      </w:pPr>
    </w:p>
    <w:p w14:paraId="370B248E" w14:textId="5B296DBD" w:rsidR="00482795" w:rsidRDefault="00482795" w:rsidP="003971EB">
      <w:pPr>
        <w:jc w:val="both"/>
      </w:pPr>
      <w:r>
        <w:t xml:space="preserve">Eelnevast tulenevalt nähtub, et </w:t>
      </w:r>
      <w:r w:rsidR="00D5479E">
        <w:t>EL-i</w:t>
      </w:r>
      <w:r>
        <w:t xml:space="preserve"> suunaline rändesurve on püsinud aastate lõikes läbivalt kõrge ning uute rahvusvahelise kaitse taotluste arv on olnud pigem tõusvas trendis ning</w:t>
      </w:r>
      <w:r w:rsidR="00FB266A">
        <w:t xml:space="preserve"> suuresti</w:t>
      </w:r>
      <w:r>
        <w:t xml:space="preserve"> mõjutatud erinevatest sõjalistest ja poliitilistest kriisidest</w:t>
      </w:r>
      <w:r w:rsidR="00A6685A">
        <w:t xml:space="preserve"> </w:t>
      </w:r>
      <w:r w:rsidR="00D5479E">
        <w:t>EL-i</w:t>
      </w:r>
      <w:r w:rsidR="00A6685A">
        <w:t xml:space="preserve"> lähiümbruses</w:t>
      </w:r>
      <w:r>
        <w:t>. Seepärast on Euroopa ühise</w:t>
      </w:r>
      <w:r w:rsidR="00FB266A">
        <w:t xml:space="preserve"> </w:t>
      </w:r>
      <w:r>
        <w:t>varjupaiga</w:t>
      </w:r>
      <w:r w:rsidR="008C34C8">
        <w:t>-</w:t>
      </w:r>
      <w:r w:rsidR="00FB266A">
        <w:t xml:space="preserve"> ja</w:t>
      </w:r>
      <w:r w:rsidR="00707F5E">
        <w:t xml:space="preserve"> </w:t>
      </w:r>
      <w:r w:rsidR="00FB266A">
        <w:t>rändehalduse</w:t>
      </w:r>
      <w:r w:rsidR="00FB266A">
        <w:rPr>
          <w:rFonts w:eastAsia="Calibri"/>
          <w:kern w:val="0"/>
          <w:lang w:eastAsia="et-EE"/>
          <w14:ligatures w14:val="none"/>
        </w:rPr>
        <w:t xml:space="preserve"> reformi edukas lõpuleviimine jätkuvalt relevantne, et suurenevatele rändealastele väljakutsetele tõhusalt reageerida. </w:t>
      </w:r>
    </w:p>
    <w:p w14:paraId="7193FE9D" w14:textId="77777777" w:rsidR="003971EB" w:rsidRDefault="003971EB" w:rsidP="000611F8">
      <w:pPr>
        <w:autoSpaceDE w:val="0"/>
        <w:autoSpaceDN w:val="0"/>
        <w:adjustRightInd w:val="0"/>
        <w:contextualSpacing/>
        <w:jc w:val="both"/>
        <w:rPr>
          <w:rFonts w:eastAsia="Calibri"/>
          <w:kern w:val="0"/>
          <w:lang w:eastAsia="et-EE"/>
          <w14:ligatures w14:val="none"/>
        </w:rPr>
      </w:pPr>
    </w:p>
    <w:p w14:paraId="042FE96D" w14:textId="2D4AC456" w:rsidR="000611F8" w:rsidRDefault="000611F8" w:rsidP="000611F8">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Kõik 2016</w:t>
      </w:r>
      <w:r w:rsidR="00DA1D3F">
        <w:rPr>
          <w:rFonts w:eastAsia="Calibri"/>
          <w:kern w:val="0"/>
          <w:lang w:eastAsia="et-EE"/>
          <w14:ligatures w14:val="none"/>
        </w:rPr>
        <w:t>. aastal</w:t>
      </w:r>
      <w:r>
        <w:rPr>
          <w:rFonts w:eastAsia="Calibri"/>
          <w:kern w:val="0"/>
          <w:lang w:eastAsia="et-EE"/>
          <w14:ligatures w14:val="none"/>
        </w:rPr>
        <w:t>, 2020</w:t>
      </w:r>
      <w:r w:rsidR="00DA1D3F">
        <w:rPr>
          <w:rFonts w:eastAsia="Calibri"/>
          <w:kern w:val="0"/>
          <w:lang w:eastAsia="et-EE"/>
          <w14:ligatures w14:val="none"/>
        </w:rPr>
        <w:t>. aastal</w:t>
      </w:r>
      <w:r>
        <w:rPr>
          <w:rFonts w:eastAsia="Calibri"/>
          <w:kern w:val="0"/>
          <w:lang w:eastAsia="et-EE"/>
          <w14:ligatures w14:val="none"/>
        </w:rPr>
        <w:t xml:space="preserve"> ja 2021. aastal esitatud </w:t>
      </w:r>
      <w:r w:rsidR="00F42309">
        <w:rPr>
          <w:rFonts w:eastAsia="Calibri"/>
          <w:kern w:val="0"/>
          <w:lang w:eastAsia="et-EE"/>
          <w14:ligatures w14:val="none"/>
        </w:rPr>
        <w:t>EK</w:t>
      </w:r>
      <w:r w:rsidR="007D2B8E">
        <w:rPr>
          <w:rFonts w:eastAsia="Calibri"/>
          <w:kern w:val="0"/>
          <w:lang w:eastAsia="et-EE"/>
          <w14:ligatures w14:val="none"/>
        </w:rPr>
        <w:t xml:space="preserve"> algatused </w:t>
      </w:r>
      <w:r w:rsidRPr="00353516">
        <w:rPr>
          <w:rFonts w:eastAsia="Calibri"/>
          <w:kern w:val="0"/>
          <w:lang w:eastAsia="et-EE"/>
          <w14:ligatures w14:val="none"/>
        </w:rPr>
        <w:t xml:space="preserve">on </w:t>
      </w:r>
      <w:r w:rsidR="007D2B8E">
        <w:rPr>
          <w:rFonts w:eastAsia="Calibri"/>
          <w:kern w:val="0"/>
          <w:lang w:eastAsia="et-EE"/>
          <w14:ligatures w14:val="none"/>
        </w:rPr>
        <w:t xml:space="preserve">2024. aastal vastu võetud </w:t>
      </w:r>
      <w:r w:rsidRPr="00353516">
        <w:rPr>
          <w:rFonts w:eastAsia="Calibri"/>
          <w:kern w:val="0"/>
          <w:lang w:eastAsia="et-EE"/>
          <w14:ligatures w14:val="none"/>
        </w:rPr>
        <w:t xml:space="preserve">Euroopa </w:t>
      </w:r>
      <w:r w:rsidRPr="007C502D">
        <w:rPr>
          <w:rFonts w:eastAsia="Calibri"/>
          <w:b/>
          <w:bCs/>
          <w:color w:val="4472C4" w:themeColor="accent1"/>
          <w:kern w:val="0"/>
          <w:lang w:eastAsia="et-EE"/>
          <w14:ligatures w14:val="none"/>
        </w:rPr>
        <w:t>ühise varjupaiga</w:t>
      </w:r>
      <w:r w:rsidR="005E4735">
        <w:rPr>
          <w:rFonts w:eastAsia="Times New Roman"/>
          <w:color w:val="4472C4" w:themeColor="accent1"/>
        </w:rPr>
        <w:t>-</w:t>
      </w:r>
      <w:r w:rsidR="007D2B8E" w:rsidRPr="007C502D">
        <w:rPr>
          <w:rFonts w:eastAsia="Calibri"/>
          <w:b/>
          <w:bCs/>
          <w:color w:val="4472C4" w:themeColor="accent1"/>
          <w:kern w:val="0"/>
          <w:lang w:eastAsia="et-EE"/>
          <w14:ligatures w14:val="none"/>
        </w:rPr>
        <w:t xml:space="preserve"> ja rändehaldus</w:t>
      </w:r>
      <w:r w:rsidRPr="007C502D">
        <w:rPr>
          <w:rFonts w:eastAsia="Calibri"/>
          <w:b/>
          <w:bCs/>
          <w:color w:val="4472C4" w:themeColor="accent1"/>
          <w:kern w:val="0"/>
          <w:lang w:eastAsia="et-EE"/>
          <w14:ligatures w14:val="none"/>
        </w:rPr>
        <w:t>süsteemi reformi lahutamatu</w:t>
      </w:r>
      <w:r w:rsidR="007D2B8E" w:rsidRPr="007C502D">
        <w:rPr>
          <w:rFonts w:eastAsia="Calibri"/>
          <w:b/>
          <w:bCs/>
          <w:color w:val="4472C4" w:themeColor="accent1"/>
          <w:kern w:val="0"/>
          <w:lang w:eastAsia="et-EE"/>
          <w14:ligatures w14:val="none"/>
        </w:rPr>
        <w:t>d</w:t>
      </w:r>
      <w:r w:rsidRPr="007C502D">
        <w:rPr>
          <w:rFonts w:eastAsia="Calibri"/>
          <w:b/>
          <w:bCs/>
          <w:color w:val="4472C4" w:themeColor="accent1"/>
          <w:kern w:val="0"/>
          <w:lang w:eastAsia="et-EE"/>
          <w14:ligatures w14:val="none"/>
        </w:rPr>
        <w:t xml:space="preserve"> osa</w:t>
      </w:r>
      <w:r w:rsidR="007D2B8E" w:rsidRPr="007C502D">
        <w:rPr>
          <w:rFonts w:eastAsia="Calibri"/>
          <w:b/>
          <w:bCs/>
          <w:color w:val="4472C4" w:themeColor="accent1"/>
          <w:kern w:val="0"/>
          <w:lang w:eastAsia="et-EE"/>
          <w14:ligatures w14:val="none"/>
        </w:rPr>
        <w:t>d</w:t>
      </w:r>
      <w:r w:rsidR="00D46BF3">
        <w:rPr>
          <w:rFonts w:eastAsia="Calibri"/>
          <w:kern w:val="0"/>
          <w:lang w:eastAsia="et-EE"/>
          <w14:ligatures w14:val="none"/>
        </w:rPr>
        <w:t>, mis</w:t>
      </w:r>
      <w:r w:rsidRPr="00353516">
        <w:rPr>
          <w:rFonts w:eastAsia="Calibri"/>
          <w:kern w:val="0"/>
          <w:lang w:eastAsia="et-EE"/>
          <w14:ligatures w14:val="none"/>
        </w:rPr>
        <w:t xml:space="preserve"> </w:t>
      </w:r>
      <w:r>
        <w:rPr>
          <w:rFonts w:eastAsia="Calibri"/>
          <w:kern w:val="0"/>
          <w:lang w:eastAsia="et-EE"/>
          <w14:ligatures w14:val="none"/>
        </w:rPr>
        <w:t xml:space="preserve">on </w:t>
      </w:r>
      <w:r w:rsidRPr="00353516">
        <w:rPr>
          <w:rFonts w:eastAsia="Calibri"/>
          <w:kern w:val="0"/>
          <w:lang w:eastAsia="et-EE"/>
          <w14:ligatures w14:val="none"/>
        </w:rPr>
        <w:t>omavahel tihedalt seotud</w:t>
      </w:r>
      <w:r>
        <w:rPr>
          <w:rFonts w:eastAsia="Calibri"/>
          <w:kern w:val="0"/>
          <w:lang w:eastAsia="et-EE"/>
          <w14:ligatures w14:val="none"/>
        </w:rPr>
        <w:t xml:space="preserve"> ning </w:t>
      </w:r>
      <w:r w:rsidR="00AA5399">
        <w:rPr>
          <w:rFonts w:eastAsia="Calibri"/>
          <w:kern w:val="0"/>
          <w:lang w:eastAsia="et-EE"/>
          <w14:ligatures w14:val="none"/>
        </w:rPr>
        <w:t xml:space="preserve">tervikuks </w:t>
      </w:r>
      <w:r w:rsidR="00165AF0">
        <w:rPr>
          <w:rFonts w:eastAsia="Calibri"/>
          <w:kern w:val="0"/>
          <w:lang w:eastAsia="et-EE"/>
          <w14:ligatures w14:val="none"/>
        </w:rPr>
        <w:t xml:space="preserve">süsteemiks </w:t>
      </w:r>
      <w:r>
        <w:rPr>
          <w:rFonts w:eastAsia="Calibri"/>
          <w:kern w:val="0"/>
          <w:lang w:eastAsia="et-EE"/>
          <w14:ligatures w14:val="none"/>
        </w:rPr>
        <w:t>integreeritud</w:t>
      </w:r>
      <w:r w:rsidRPr="00353516">
        <w:rPr>
          <w:rFonts w:eastAsia="Calibri"/>
          <w:kern w:val="0"/>
          <w:lang w:eastAsia="et-EE"/>
          <w14:ligatures w14:val="none"/>
        </w:rPr>
        <w:t>.</w:t>
      </w:r>
    </w:p>
    <w:p w14:paraId="5198FBA7" w14:textId="77777777" w:rsidR="00581324" w:rsidRDefault="00581324" w:rsidP="000611F8">
      <w:pPr>
        <w:autoSpaceDE w:val="0"/>
        <w:autoSpaceDN w:val="0"/>
        <w:adjustRightInd w:val="0"/>
        <w:contextualSpacing/>
        <w:jc w:val="both"/>
        <w:rPr>
          <w:rFonts w:eastAsia="Calibri"/>
          <w:kern w:val="0"/>
          <w:lang w:eastAsia="et-EE"/>
          <w14:ligatures w14:val="none"/>
        </w:rPr>
      </w:pPr>
    </w:p>
    <w:p w14:paraId="29519941" w14:textId="7948CBCF" w:rsidR="00581324" w:rsidRDefault="00581324" w:rsidP="00581324">
      <w:pPr>
        <w:autoSpaceDE w:val="0"/>
        <w:autoSpaceDN w:val="0"/>
        <w:adjustRightInd w:val="0"/>
        <w:contextualSpacing/>
        <w:jc w:val="both"/>
      </w:pPr>
      <w:r w:rsidRPr="00581324">
        <w:rPr>
          <w:b/>
          <w:bCs/>
        </w:rPr>
        <w:t>Joonis 2</w:t>
      </w:r>
      <w:r>
        <w:t>. Varjupaiga- ja rändehalduse reformi põhielementide ülevaade (allikas: E</w:t>
      </w:r>
      <w:r w:rsidR="004B108A">
        <w:t>K</w:t>
      </w:r>
      <w:r>
        <w:t>)</w:t>
      </w:r>
      <w:r w:rsidR="00507DD7">
        <w:t>.</w:t>
      </w:r>
      <w:r>
        <w:rPr>
          <w:rStyle w:val="Allmrkuseviide"/>
        </w:rPr>
        <w:footnoteReference w:id="26"/>
      </w:r>
      <w:r>
        <w:t xml:space="preserve"> </w:t>
      </w:r>
    </w:p>
    <w:p w14:paraId="3D1AA143" w14:textId="0BF18540" w:rsidR="000611F8" w:rsidRPr="00581324" w:rsidRDefault="00581324" w:rsidP="00581324">
      <w:pPr>
        <w:autoSpaceDE w:val="0"/>
        <w:autoSpaceDN w:val="0"/>
        <w:adjustRightInd w:val="0"/>
        <w:contextualSpacing/>
        <w:jc w:val="center"/>
      </w:pPr>
      <w:r>
        <w:rPr>
          <w:noProof/>
        </w:rPr>
        <w:drawing>
          <wp:inline distT="0" distB="0" distL="0" distR="0" wp14:anchorId="221A031F" wp14:editId="5AF6780E">
            <wp:extent cx="3676272" cy="3677488"/>
            <wp:effectExtent l="0" t="0" r="635" b="9525"/>
            <wp:docPr id="4350617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7A5964DE-0D29-EA5B-EB83-F4AD5CDD3A4A}"/>
                        </a:ext>
                      </a:extLst>
                    </a:blip>
                    <a:stretch>
                      <a:fillRect/>
                    </a:stretch>
                  </pic:blipFill>
                  <pic:spPr>
                    <a:xfrm>
                      <a:off x="0" y="0"/>
                      <a:ext cx="3676272" cy="3677488"/>
                    </a:xfrm>
                    <a:prstGeom prst="rect">
                      <a:avLst/>
                    </a:prstGeom>
                  </pic:spPr>
                </pic:pic>
              </a:graphicData>
            </a:graphic>
          </wp:inline>
        </w:drawing>
      </w:r>
    </w:p>
    <w:p w14:paraId="41A956B0" w14:textId="0167136A" w:rsidR="000611F8" w:rsidRDefault="009A0692" w:rsidP="000611F8">
      <w:pPr>
        <w:autoSpaceDE w:val="0"/>
        <w:autoSpaceDN w:val="0"/>
        <w:adjustRightInd w:val="0"/>
        <w:contextualSpacing/>
        <w:jc w:val="both"/>
        <w:rPr>
          <w:rFonts w:eastAsia="Calibri"/>
          <w:lang w:eastAsia="et-EE"/>
        </w:rPr>
      </w:pPr>
      <w:r>
        <w:rPr>
          <w:rFonts w:eastAsia="Calibri"/>
          <w:kern w:val="0"/>
          <w:lang w:eastAsia="et-EE"/>
          <w14:ligatures w14:val="none"/>
        </w:rPr>
        <w:t>Õigusaktid v</w:t>
      </w:r>
      <w:r w:rsidR="00F84729" w:rsidRPr="00165AF0">
        <w:rPr>
          <w:rFonts w:eastAsia="Calibri"/>
          <w:kern w:val="0"/>
          <w:lang w:eastAsia="et-EE"/>
          <w14:ligatures w14:val="none"/>
        </w:rPr>
        <w:t xml:space="preserve">õeti ühe </w:t>
      </w:r>
      <w:r w:rsidR="00AC756B">
        <w:rPr>
          <w:rFonts w:eastAsia="Calibri"/>
          <w:kern w:val="0"/>
          <w:lang w:eastAsia="et-EE"/>
          <w14:ligatures w14:val="none"/>
        </w:rPr>
        <w:t xml:space="preserve">nö </w:t>
      </w:r>
      <w:r w:rsidR="00F84729" w:rsidRPr="00165AF0">
        <w:rPr>
          <w:rFonts w:eastAsia="Calibri"/>
          <w:kern w:val="0"/>
          <w:lang w:eastAsia="et-EE"/>
          <w14:ligatures w14:val="none"/>
        </w:rPr>
        <w:t>paketina vastu 14.</w:t>
      </w:r>
      <w:r w:rsidR="00EB7780" w:rsidRPr="00165AF0">
        <w:rPr>
          <w:rFonts w:eastAsia="Calibri"/>
          <w:kern w:val="0"/>
          <w:lang w:eastAsia="et-EE"/>
          <w14:ligatures w14:val="none"/>
        </w:rPr>
        <w:t xml:space="preserve"> </w:t>
      </w:r>
      <w:r w:rsidR="00F84729" w:rsidRPr="00165AF0">
        <w:rPr>
          <w:rFonts w:eastAsia="Calibri"/>
          <w:kern w:val="0"/>
          <w:lang w:eastAsia="et-EE"/>
          <w14:ligatures w14:val="none"/>
        </w:rPr>
        <w:t xml:space="preserve">mail </w:t>
      </w:r>
      <w:r w:rsidR="000611F8" w:rsidRPr="00165AF0">
        <w:rPr>
          <w:rFonts w:eastAsia="Calibri"/>
          <w:kern w:val="0"/>
          <w:lang w:eastAsia="et-EE"/>
          <w14:ligatures w14:val="none"/>
        </w:rPr>
        <w:t>2024.</w:t>
      </w:r>
      <w:r w:rsidR="000611F8">
        <w:rPr>
          <w:rFonts w:eastAsia="Calibri"/>
          <w:kern w:val="0"/>
          <w:lang w:eastAsia="et-EE"/>
          <w14:ligatures w14:val="none"/>
        </w:rPr>
        <w:t xml:space="preserve"> </w:t>
      </w:r>
      <w:r w:rsidR="000611F8" w:rsidRPr="00646C12">
        <w:rPr>
          <w:rFonts w:eastAsia="Calibri"/>
          <w:kern w:val="0"/>
          <w:lang w:eastAsia="et-EE"/>
          <w14:ligatures w14:val="none"/>
        </w:rPr>
        <w:t>aasta</w:t>
      </w:r>
      <w:r w:rsidR="00165AF0" w:rsidRPr="00646C12">
        <w:rPr>
          <w:rFonts w:eastAsia="Calibri"/>
          <w:kern w:val="0"/>
          <w:lang w:eastAsia="et-EE"/>
          <w14:ligatures w14:val="none"/>
        </w:rPr>
        <w:t>l</w:t>
      </w:r>
      <w:r w:rsidR="00F84729" w:rsidRPr="00646C12">
        <w:rPr>
          <w:rFonts w:eastAsia="Calibri"/>
          <w:kern w:val="0"/>
          <w:lang w:eastAsia="et-EE"/>
          <w14:ligatures w14:val="none"/>
        </w:rPr>
        <w:t xml:space="preserve">. </w:t>
      </w:r>
      <w:bookmarkStart w:id="67" w:name="_Hlk193288560"/>
      <w:r w:rsidR="00F84729" w:rsidRPr="00646C12">
        <w:rPr>
          <w:rFonts w:eastAsia="Calibri"/>
          <w:kern w:val="0"/>
          <w:lang w:eastAsia="et-EE"/>
          <w14:ligatures w14:val="none"/>
        </w:rPr>
        <w:t>Paketti kuulub</w:t>
      </w:r>
      <w:r w:rsidR="000611F8" w:rsidRPr="00646C12">
        <w:rPr>
          <w:rFonts w:eastAsia="Calibri"/>
          <w:kern w:val="0"/>
          <w:lang w:eastAsia="et-EE"/>
          <w14:ligatures w14:val="none"/>
        </w:rPr>
        <w:t xml:space="preserve"> </w:t>
      </w:r>
      <w:r w:rsidR="009606C8" w:rsidRPr="00646C12">
        <w:rPr>
          <w:rFonts w:eastAsia="Calibri"/>
          <w:kern w:val="0"/>
          <w:lang w:eastAsia="et-EE"/>
          <w14:ligatures w14:val="none"/>
        </w:rPr>
        <w:t xml:space="preserve">kokku </w:t>
      </w:r>
      <w:r w:rsidR="000611F8" w:rsidRPr="00646C12">
        <w:rPr>
          <w:rFonts w:eastAsia="Calibri"/>
          <w:kern w:val="0"/>
          <w:lang w:eastAsia="et-EE"/>
          <w14:ligatures w14:val="none"/>
        </w:rPr>
        <w:t xml:space="preserve">10 </w:t>
      </w:r>
      <w:r w:rsidR="00646C12" w:rsidRPr="00646C12">
        <w:rPr>
          <w:rFonts w:eastAsia="Calibri"/>
          <w:kern w:val="0"/>
          <w:lang w:eastAsia="et-EE"/>
          <w14:ligatures w14:val="none"/>
        </w:rPr>
        <w:t xml:space="preserve">EL </w:t>
      </w:r>
      <w:r w:rsidR="000611F8" w:rsidRPr="00646C12">
        <w:rPr>
          <w:rFonts w:eastAsia="Calibri"/>
          <w:kern w:val="0"/>
          <w:lang w:eastAsia="et-EE"/>
          <w14:ligatures w14:val="none"/>
        </w:rPr>
        <w:t xml:space="preserve">õigusakti. </w:t>
      </w:r>
      <w:bookmarkEnd w:id="67"/>
      <w:r w:rsidR="007C2722">
        <w:rPr>
          <w:rFonts w:eastAsia="Calibri"/>
          <w:kern w:val="0"/>
          <w:lang w:eastAsia="et-EE"/>
          <w14:ligatures w14:val="none"/>
        </w:rPr>
        <w:t xml:space="preserve">Lisaks jääb </w:t>
      </w:r>
      <w:r w:rsidR="000611F8" w:rsidRPr="00646C12">
        <w:rPr>
          <w:rFonts w:eastAsia="Calibri"/>
          <w:kern w:val="0"/>
          <w:lang w:eastAsia="et-EE"/>
          <w14:ligatures w14:val="none"/>
        </w:rPr>
        <w:t>muutmatul kujul</w:t>
      </w:r>
      <w:r w:rsidR="00252610">
        <w:rPr>
          <w:rFonts w:eastAsia="Calibri"/>
          <w:kern w:val="0"/>
          <w:lang w:eastAsia="et-EE"/>
          <w14:ligatures w14:val="none"/>
        </w:rPr>
        <w:t xml:space="preserve"> </w:t>
      </w:r>
      <w:r w:rsidR="00625341">
        <w:rPr>
          <w:rFonts w:eastAsia="Calibri"/>
          <w:kern w:val="0"/>
          <w:lang w:eastAsia="et-EE"/>
          <w14:ligatures w14:val="none"/>
        </w:rPr>
        <w:t xml:space="preserve">kehtima </w:t>
      </w:r>
      <w:r w:rsidR="00625341" w:rsidRPr="00625341">
        <w:rPr>
          <w:rFonts w:eastAsia="Calibri"/>
          <w:kern w:val="0"/>
          <w:lang w:eastAsia="et-EE"/>
          <w14:ligatures w14:val="none"/>
        </w:rPr>
        <w:t>direktiiv 2001/55</w:t>
      </w:r>
      <w:r w:rsidR="007A051A">
        <w:rPr>
          <w:rFonts w:eastAsia="Calibri"/>
          <w:kern w:val="0"/>
          <w:lang w:eastAsia="et-EE"/>
          <w14:ligatures w14:val="none"/>
        </w:rPr>
        <w:t>/EÜ</w:t>
      </w:r>
      <w:r w:rsidR="00625341">
        <w:rPr>
          <w:rFonts w:eastAsia="Calibri"/>
          <w:kern w:val="0"/>
          <w:lang w:eastAsia="et-EE"/>
          <w14:ligatures w14:val="none"/>
        </w:rPr>
        <w:t xml:space="preserve"> ajutise kaitse kohta, mille </w:t>
      </w:r>
      <w:r w:rsidR="00252610">
        <w:rPr>
          <w:rFonts w:eastAsia="Calibri"/>
          <w:kern w:val="0"/>
          <w:lang w:eastAsia="et-EE"/>
          <w14:ligatures w14:val="none"/>
        </w:rPr>
        <w:t xml:space="preserve">kaasajastamine </w:t>
      </w:r>
      <w:r w:rsidR="00EB7780">
        <w:rPr>
          <w:rFonts w:eastAsia="Calibri"/>
          <w:kern w:val="0"/>
          <w:lang w:eastAsia="et-EE"/>
          <w14:ligatures w14:val="none"/>
        </w:rPr>
        <w:t>lükati</w:t>
      </w:r>
      <w:r w:rsidR="00252610">
        <w:rPr>
          <w:rFonts w:eastAsia="Calibri"/>
          <w:kern w:val="0"/>
          <w:lang w:eastAsia="et-EE"/>
          <w14:ligatures w14:val="none"/>
        </w:rPr>
        <w:t xml:space="preserve"> edasi kuni Venemaa </w:t>
      </w:r>
      <w:r w:rsidR="009606C8">
        <w:rPr>
          <w:rFonts w:eastAsia="Calibri"/>
          <w:kern w:val="0"/>
          <w:lang w:eastAsia="et-EE"/>
          <w14:ligatures w14:val="none"/>
        </w:rPr>
        <w:t xml:space="preserve">Föderatsiooni </w:t>
      </w:r>
      <w:r w:rsidR="00252610">
        <w:rPr>
          <w:rFonts w:eastAsia="Calibri"/>
          <w:kern w:val="0"/>
          <w:lang w:eastAsia="et-EE"/>
          <w14:ligatures w14:val="none"/>
        </w:rPr>
        <w:t xml:space="preserve">täiemahuline </w:t>
      </w:r>
      <w:r w:rsidR="004F1667">
        <w:rPr>
          <w:rFonts w:eastAsia="Calibri"/>
          <w:kern w:val="0"/>
          <w:lang w:eastAsia="et-EE"/>
          <w14:ligatures w14:val="none"/>
        </w:rPr>
        <w:t>agressiooni</w:t>
      </w:r>
      <w:r w:rsidR="00252610">
        <w:rPr>
          <w:rFonts w:eastAsia="Calibri"/>
          <w:kern w:val="0"/>
          <w:lang w:eastAsia="et-EE"/>
          <w14:ligatures w14:val="none"/>
        </w:rPr>
        <w:t xml:space="preserve">sõda Ukraina </w:t>
      </w:r>
      <w:r w:rsidR="00252610">
        <w:rPr>
          <w:rFonts w:eastAsia="Calibri"/>
          <w:kern w:val="0"/>
          <w:lang w:eastAsia="et-EE"/>
          <w14:ligatures w14:val="none"/>
        </w:rPr>
        <w:lastRenderedPageBreak/>
        <w:t xml:space="preserve">vastu on lõppenud. </w:t>
      </w:r>
      <w:r w:rsidR="00165AF0">
        <w:rPr>
          <w:rFonts w:eastAsia="Calibri"/>
          <w:kern w:val="0"/>
          <w:lang w:eastAsia="et-EE"/>
          <w14:ligatures w14:val="none"/>
        </w:rPr>
        <w:t xml:space="preserve">Lisaks </w:t>
      </w:r>
      <w:r w:rsidR="00704236">
        <w:rPr>
          <w:rFonts w:eastAsia="Calibri"/>
          <w:kern w:val="0"/>
          <w:lang w:eastAsia="et-EE"/>
          <w14:ligatures w14:val="none"/>
        </w:rPr>
        <w:t xml:space="preserve">nimetatud </w:t>
      </w:r>
      <w:r w:rsidR="00165AF0">
        <w:rPr>
          <w:rFonts w:eastAsia="Calibri"/>
          <w:kern w:val="0"/>
          <w:lang w:eastAsia="et-EE"/>
          <w14:ligatures w14:val="none"/>
        </w:rPr>
        <w:t xml:space="preserve">õigusaktide paketile tehti rahvusvahelise kaitse taotlejaid ja saajaid puudutava muudatused ka </w:t>
      </w:r>
      <w:r w:rsidR="00154237">
        <w:rPr>
          <w:rFonts w:eastAsia="Calibri"/>
          <w:kern w:val="0"/>
          <w:lang w:eastAsia="et-EE"/>
          <w14:ligatures w14:val="none"/>
        </w:rPr>
        <w:t xml:space="preserve">direktiivis </w:t>
      </w:r>
      <w:r w:rsidR="00154237" w:rsidRPr="00AC21B4">
        <w:rPr>
          <w:rFonts w:eastAsia="Calibri"/>
          <w:kern w:val="0"/>
          <w:lang w:eastAsia="et-EE"/>
          <w14:ligatures w14:val="none"/>
        </w:rPr>
        <w:t>2003/109</w:t>
      </w:r>
      <w:r w:rsidR="007A051A">
        <w:rPr>
          <w:rFonts w:eastAsia="Calibri"/>
          <w:kern w:val="0"/>
          <w:lang w:eastAsia="et-EE"/>
          <w14:ligatures w14:val="none"/>
        </w:rPr>
        <w:t>/EÜ</w:t>
      </w:r>
      <w:r w:rsidR="00704236">
        <w:rPr>
          <w:rStyle w:val="Allmrkuseviide"/>
          <w:rFonts w:eastAsia="Calibri"/>
          <w:kern w:val="0"/>
          <w:lang w:eastAsia="et-EE"/>
          <w14:ligatures w14:val="none"/>
        </w:rPr>
        <w:footnoteReference w:id="27"/>
      </w:r>
      <w:r w:rsidR="00AA18E2">
        <w:rPr>
          <w:rFonts w:eastAsia="Calibri"/>
          <w:kern w:val="0"/>
          <w:lang w:eastAsia="et-EE"/>
          <w14:ligatures w14:val="none"/>
        </w:rPr>
        <w:t>.</w:t>
      </w:r>
      <w:r w:rsidR="00165AF0">
        <w:rPr>
          <w:rFonts w:eastAsia="Calibri"/>
          <w:kern w:val="0"/>
          <w:lang w:eastAsia="et-EE"/>
          <w14:ligatures w14:val="none"/>
        </w:rPr>
        <w:t xml:space="preserve"> </w:t>
      </w:r>
    </w:p>
    <w:bookmarkEnd w:id="66"/>
    <w:p w14:paraId="186F857E" w14:textId="77777777" w:rsidR="000611F8" w:rsidRDefault="000611F8" w:rsidP="000611F8">
      <w:pPr>
        <w:autoSpaceDE w:val="0"/>
        <w:autoSpaceDN w:val="0"/>
        <w:adjustRightInd w:val="0"/>
        <w:contextualSpacing/>
        <w:jc w:val="both"/>
        <w:rPr>
          <w:rFonts w:eastAsia="Calibri"/>
          <w:kern w:val="0"/>
          <w:lang w:eastAsia="et-EE"/>
          <w14:ligatures w14:val="none"/>
        </w:rPr>
      </w:pPr>
    </w:p>
    <w:p w14:paraId="2E784DC4" w14:textId="4A648AE4" w:rsidR="00FD3343" w:rsidRDefault="000611F8" w:rsidP="000611F8">
      <w:pPr>
        <w:autoSpaceDE w:val="0"/>
        <w:autoSpaceDN w:val="0"/>
        <w:adjustRightInd w:val="0"/>
        <w:contextualSpacing/>
        <w:jc w:val="both"/>
        <w:rPr>
          <w:b/>
          <w:bCs/>
        </w:rPr>
      </w:pPr>
      <w:r w:rsidRPr="00CD65EE">
        <w:t xml:space="preserve">Vastu võetud </w:t>
      </w:r>
      <w:r w:rsidR="00EB7780" w:rsidRPr="00CD65EE">
        <w:t xml:space="preserve">ja 2024. aasta juunis jõustunud </w:t>
      </w:r>
      <w:r w:rsidR="000C4958" w:rsidRPr="00CD65EE">
        <w:t xml:space="preserve">ning </w:t>
      </w:r>
      <w:r w:rsidR="000C4958" w:rsidRPr="007E19F7">
        <w:rPr>
          <w:b/>
          <w:color w:val="4472C4" w:themeColor="accent1"/>
        </w:rPr>
        <w:t xml:space="preserve">lõplikult 2026. juunis </w:t>
      </w:r>
      <w:r w:rsidR="00701902" w:rsidRPr="007E19F7">
        <w:rPr>
          <w:b/>
          <w:color w:val="4472C4" w:themeColor="accent1"/>
        </w:rPr>
        <w:t>rakenduvate</w:t>
      </w:r>
      <w:r w:rsidR="00701902" w:rsidRPr="007E19F7">
        <w:rPr>
          <w:color w:val="4472C4" w:themeColor="accent1"/>
        </w:rPr>
        <w:t xml:space="preserve"> </w:t>
      </w:r>
      <w:r w:rsidR="00D5479E">
        <w:t>EL-i</w:t>
      </w:r>
      <w:r w:rsidR="009852D6" w:rsidRPr="00CD65EE">
        <w:t xml:space="preserve"> </w:t>
      </w:r>
      <w:r w:rsidRPr="00CD65EE">
        <w:t>õigusaktide paketi</w:t>
      </w:r>
      <w:r w:rsidR="007D5B7C" w:rsidRPr="00CD65EE">
        <w:t>ga tehakse varjupaiga</w:t>
      </w:r>
      <w:r w:rsidR="00D5479E">
        <w:t>-</w:t>
      </w:r>
      <w:r w:rsidR="007D5B7C" w:rsidRPr="00CD65EE">
        <w:t xml:space="preserve"> ja rändehalduse süsteemi</w:t>
      </w:r>
      <w:r w:rsidR="001D4661" w:rsidRPr="00CD65EE">
        <w:rPr>
          <w:rStyle w:val="Allmrkuseviide"/>
        </w:rPr>
        <w:footnoteReference w:id="28"/>
      </w:r>
      <w:r w:rsidR="007D5B7C" w:rsidRPr="00CD65EE">
        <w:t xml:space="preserve"> </w:t>
      </w:r>
      <w:r w:rsidRPr="00CD65EE">
        <w:t>peamised muudatused</w:t>
      </w:r>
      <w:r w:rsidR="00E65AAD">
        <w:t xml:space="preserve">, mis </w:t>
      </w:r>
      <w:r w:rsidR="00D340B4" w:rsidRPr="00CD65EE">
        <w:t xml:space="preserve">on esitatud </w:t>
      </w:r>
      <w:r w:rsidR="00F42309">
        <w:t>EK</w:t>
      </w:r>
      <w:r w:rsidR="008460A2" w:rsidRPr="00CD65EE">
        <w:t xml:space="preserve"> </w:t>
      </w:r>
      <w:r w:rsidR="0095079E">
        <w:t>12.06.</w:t>
      </w:r>
      <w:r w:rsidR="0095079E" w:rsidRPr="0095079E">
        <w:t>2024</w:t>
      </w:r>
      <w:r w:rsidR="00043555" w:rsidRPr="0095079E">
        <w:t xml:space="preserve"> </w:t>
      </w:r>
      <w:r w:rsidR="00D340B4" w:rsidRPr="0095079E">
        <w:t>t</w:t>
      </w:r>
      <w:r w:rsidR="00D340B4" w:rsidRPr="00CD65EE">
        <w:t xml:space="preserve">eatises </w:t>
      </w:r>
      <w:r w:rsidR="008460A2" w:rsidRPr="00CD65EE">
        <w:t>varjupaiga– ja rändehalduse rakenduskava</w:t>
      </w:r>
      <w:r w:rsidR="00043555" w:rsidRPr="00CD65EE">
        <w:t xml:space="preserve"> kohta </w:t>
      </w:r>
      <w:r w:rsidR="008460A2" w:rsidRPr="00CD65EE">
        <w:t>põhielementide kaupa</w:t>
      </w:r>
      <w:r w:rsidR="00E72C8C" w:rsidRPr="00CD65EE">
        <w:t xml:space="preserve"> (</w:t>
      </w:r>
      <w:r w:rsidR="006A0C58">
        <w:t>joonis</w:t>
      </w:r>
      <w:r w:rsidR="00E72C8C" w:rsidRPr="00CD65EE">
        <w:t xml:space="preserve"> </w:t>
      </w:r>
      <w:r w:rsidR="00D66D13">
        <w:t>2</w:t>
      </w:r>
      <w:r w:rsidR="00E72C8C" w:rsidRPr="00CD65EE">
        <w:t>)</w:t>
      </w:r>
      <w:r w:rsidR="005962C9" w:rsidRPr="00D5479E">
        <w:rPr>
          <w:rStyle w:val="Allmrkuseviide"/>
        </w:rPr>
        <w:footnoteReference w:id="29"/>
      </w:r>
      <w:r w:rsidR="00C122E2" w:rsidRPr="00D5479E">
        <w:t>.</w:t>
      </w:r>
      <w:r w:rsidR="00C122E2">
        <w:t xml:space="preserve"> </w:t>
      </w:r>
    </w:p>
    <w:p w14:paraId="1D7501A3" w14:textId="77777777" w:rsidR="00234BF6" w:rsidRDefault="00234BF6" w:rsidP="000611F8">
      <w:pPr>
        <w:autoSpaceDE w:val="0"/>
        <w:autoSpaceDN w:val="0"/>
        <w:adjustRightInd w:val="0"/>
        <w:contextualSpacing/>
        <w:jc w:val="both"/>
      </w:pPr>
    </w:p>
    <w:p w14:paraId="1953E4CD" w14:textId="1F8BC914" w:rsidR="006A3D2C" w:rsidRPr="00537B46" w:rsidRDefault="00A323F8" w:rsidP="0030287A">
      <w:pPr>
        <w:pStyle w:val="Pealkiri3"/>
        <w:rPr>
          <w:rFonts w:cs="Times New Roman"/>
        </w:rPr>
      </w:pPr>
      <w:r w:rsidRPr="00537B46">
        <w:rPr>
          <w:rFonts w:cs="Times New Roman"/>
        </w:rPr>
        <w:t>2.</w:t>
      </w:r>
      <w:r w:rsidR="006A3D2C" w:rsidRPr="00537B46">
        <w:rPr>
          <w:rFonts w:cs="Times New Roman"/>
        </w:rPr>
        <w:t>2</w:t>
      </w:r>
      <w:r w:rsidRPr="00537B46">
        <w:rPr>
          <w:rFonts w:cs="Times New Roman"/>
        </w:rPr>
        <w:t>.</w:t>
      </w:r>
      <w:r w:rsidR="006A3D2C" w:rsidRPr="00537B46">
        <w:rPr>
          <w:rFonts w:cs="Times New Roman"/>
        </w:rPr>
        <w:t>2. Senine regulatsioon, rakendamise praktika ja vajalikud muudatused</w:t>
      </w:r>
    </w:p>
    <w:p w14:paraId="5ED370C1" w14:textId="77777777" w:rsidR="006A3D2C" w:rsidRDefault="006A3D2C" w:rsidP="00F61E23"/>
    <w:p w14:paraId="2F35D873" w14:textId="54BA16CD" w:rsidR="00653FEA" w:rsidRDefault="0038680F" w:rsidP="00653FEA">
      <w:pPr>
        <w:keepNext/>
        <w:autoSpaceDE w:val="0"/>
        <w:autoSpaceDN w:val="0"/>
        <w:adjustRightInd w:val="0"/>
        <w:jc w:val="both"/>
        <w:rPr>
          <w:rFonts w:eastAsia="Calibri"/>
          <w:kern w:val="0"/>
          <w:lang w:eastAsia="et-EE"/>
          <w14:ligatures w14:val="none"/>
        </w:rPr>
      </w:pPr>
      <w:r>
        <w:t xml:space="preserve">Käesolevas osa eesmärk on anda ülevaade </w:t>
      </w:r>
      <w:r w:rsidRPr="0038680F">
        <w:t>Euroopa ühise varjupaigasüsteemi õigusaktid</w:t>
      </w:r>
      <w:r>
        <w:t xml:space="preserve">ega tehtud põhimõttelistest muudatustest võrreldes kehtiva õigusega. </w:t>
      </w:r>
      <w:r w:rsidRPr="0038680F">
        <w:t xml:space="preserve">Täpsem ülevaade sisulistest muudatustest </w:t>
      </w:r>
      <w:r w:rsidR="00D5479E">
        <w:t>EL-i</w:t>
      </w:r>
      <w:r w:rsidRPr="0038680F">
        <w:t xml:space="preserve"> õigusaktide kaupa on esitatud </w:t>
      </w:r>
      <w:r w:rsidR="00FC24E0">
        <w:t>eelnõu</w:t>
      </w:r>
      <w:r w:rsidRPr="0038680F">
        <w:t xml:space="preserve"> seletuskirja lisas </w:t>
      </w:r>
      <w:r w:rsidR="00E2031B">
        <w:t>1</w:t>
      </w:r>
      <w:r>
        <w:t>.</w:t>
      </w:r>
      <w:r w:rsidR="00653FEA">
        <w:t xml:space="preserve"> </w:t>
      </w:r>
      <w:r w:rsidR="00653FEA" w:rsidRPr="00612D37">
        <w:rPr>
          <w:rFonts w:eastAsia="Calibri"/>
          <w:kern w:val="0"/>
          <w:lang w:eastAsia="et-EE"/>
          <w14:ligatures w14:val="none"/>
        </w:rPr>
        <w:t>Piirikontrolli, varjupaiga- ja sisserändepoliitika valdkonna meetmete vastuvõtmise õiguslikud alused tuginevad E</w:t>
      </w:r>
      <w:r w:rsidR="00653FEA">
        <w:rPr>
          <w:rFonts w:eastAsia="Calibri"/>
          <w:kern w:val="0"/>
          <w:lang w:eastAsia="et-EE"/>
          <w14:ligatures w14:val="none"/>
        </w:rPr>
        <w:t>L</w:t>
      </w:r>
      <w:r w:rsidR="00653FEA" w:rsidRPr="00612D37">
        <w:rPr>
          <w:rFonts w:eastAsia="Calibri"/>
          <w:kern w:val="0"/>
          <w:lang w:eastAsia="et-EE"/>
          <w14:ligatures w14:val="none"/>
        </w:rPr>
        <w:t xml:space="preserve"> toimimise lepingu artiklitele 77, 78 ja 79.</w:t>
      </w:r>
    </w:p>
    <w:p w14:paraId="4F540F57" w14:textId="77777777" w:rsidR="0038680F" w:rsidRPr="0038680F" w:rsidRDefault="0038680F" w:rsidP="0038680F"/>
    <w:p w14:paraId="23856CC2" w14:textId="2D36089A" w:rsidR="00166ECB" w:rsidRPr="00537B46" w:rsidRDefault="006A3D2C" w:rsidP="0030287A">
      <w:pPr>
        <w:pStyle w:val="Pealkiri3"/>
        <w:rPr>
          <w:rFonts w:cs="Times New Roman"/>
          <w:b w:val="0"/>
        </w:rPr>
      </w:pPr>
      <w:r w:rsidRPr="00537B46">
        <w:rPr>
          <w:rFonts w:cs="Times New Roman"/>
        </w:rPr>
        <w:t>2.2.</w:t>
      </w:r>
      <w:r w:rsidR="00A323F8" w:rsidRPr="00537B46">
        <w:rPr>
          <w:rFonts w:cs="Times New Roman"/>
        </w:rPr>
        <w:t xml:space="preserve">2.1. </w:t>
      </w:r>
      <w:r w:rsidR="00815181" w:rsidRPr="00537B46">
        <w:rPr>
          <w:rFonts w:cs="Times New Roman"/>
        </w:rPr>
        <w:t xml:space="preserve">Ühine </w:t>
      </w:r>
      <w:r w:rsidR="007F2D76" w:rsidRPr="00537B46">
        <w:rPr>
          <w:rFonts w:cs="Times New Roman"/>
        </w:rPr>
        <w:t>varjupaiga</w:t>
      </w:r>
      <w:r w:rsidR="008C34C8" w:rsidRPr="00537B46">
        <w:rPr>
          <w:rFonts w:cs="Times New Roman"/>
        </w:rPr>
        <w:t>-</w:t>
      </w:r>
      <w:r w:rsidR="007F2D76" w:rsidRPr="00537B46">
        <w:rPr>
          <w:rFonts w:cs="Times New Roman"/>
        </w:rPr>
        <w:t xml:space="preserve"> ja rändehalduse </w:t>
      </w:r>
      <w:r w:rsidR="00744604" w:rsidRPr="00537B46">
        <w:rPr>
          <w:rFonts w:cs="Times New Roman"/>
        </w:rPr>
        <w:t xml:space="preserve">uuendatud </w:t>
      </w:r>
      <w:r w:rsidR="007F2D76" w:rsidRPr="00537B46">
        <w:rPr>
          <w:rFonts w:cs="Times New Roman"/>
        </w:rPr>
        <w:t>infosüsteem</w:t>
      </w:r>
      <w:r w:rsidR="0002570D" w:rsidRPr="00537B46">
        <w:rPr>
          <w:rFonts w:cs="Times New Roman"/>
        </w:rPr>
        <w:t xml:space="preserve"> </w:t>
      </w:r>
      <w:r w:rsidR="00815D05">
        <w:rPr>
          <w:rFonts w:cs="Times New Roman"/>
        </w:rPr>
        <w:t>–</w:t>
      </w:r>
      <w:r w:rsidR="007F2D76" w:rsidRPr="00537B46">
        <w:rPr>
          <w:rFonts w:cs="Times New Roman"/>
        </w:rPr>
        <w:t xml:space="preserve"> </w:t>
      </w:r>
      <w:proofErr w:type="spellStart"/>
      <w:r w:rsidR="00815181" w:rsidRPr="00537B46">
        <w:rPr>
          <w:rFonts w:cs="Times New Roman"/>
        </w:rPr>
        <w:t>Eurodac</w:t>
      </w:r>
      <w:proofErr w:type="spellEnd"/>
      <w:r w:rsidR="00745118" w:rsidRPr="00537B46">
        <w:rPr>
          <w:rFonts w:cs="Times New Roman"/>
        </w:rPr>
        <w:t xml:space="preserve"> </w:t>
      </w:r>
    </w:p>
    <w:p w14:paraId="71E59284" w14:textId="77777777" w:rsidR="00166ECB" w:rsidRDefault="00166ECB" w:rsidP="00166ECB">
      <w:pPr>
        <w:autoSpaceDE w:val="0"/>
        <w:autoSpaceDN w:val="0"/>
        <w:adjustRightInd w:val="0"/>
        <w:contextualSpacing/>
        <w:jc w:val="both"/>
      </w:pPr>
    </w:p>
    <w:p w14:paraId="1A08AF80" w14:textId="6A4FA52D" w:rsidR="00B96845" w:rsidRPr="00230685" w:rsidRDefault="00230685" w:rsidP="00166ECB">
      <w:pPr>
        <w:autoSpaceDE w:val="0"/>
        <w:autoSpaceDN w:val="0"/>
        <w:adjustRightInd w:val="0"/>
        <w:contextualSpacing/>
        <w:jc w:val="both"/>
        <w:rPr>
          <w:b/>
          <w:color w:val="4472C4" w:themeColor="accent1"/>
        </w:rPr>
      </w:pPr>
      <w:r w:rsidRPr="00230685">
        <w:rPr>
          <w:b/>
          <w:color w:val="4472C4" w:themeColor="accent1"/>
        </w:rPr>
        <w:t>Ülevaade</w:t>
      </w:r>
    </w:p>
    <w:p w14:paraId="31C15B34" w14:textId="77777777" w:rsidR="00B96845" w:rsidRDefault="00B96845" w:rsidP="00166ECB">
      <w:pPr>
        <w:autoSpaceDE w:val="0"/>
        <w:autoSpaceDN w:val="0"/>
        <w:adjustRightInd w:val="0"/>
        <w:contextualSpacing/>
        <w:jc w:val="both"/>
      </w:pPr>
    </w:p>
    <w:p w14:paraId="19E08283" w14:textId="0AB86FF9" w:rsidR="00D62AB7" w:rsidRPr="002A2AEB" w:rsidRDefault="00166ECB" w:rsidP="00166ECB">
      <w:pPr>
        <w:autoSpaceDE w:val="0"/>
        <w:autoSpaceDN w:val="0"/>
        <w:adjustRightInd w:val="0"/>
        <w:contextualSpacing/>
        <w:jc w:val="both"/>
      </w:pPr>
      <w:proofErr w:type="spellStart"/>
      <w:r w:rsidRPr="002A2AEB">
        <w:t>Eurodac</w:t>
      </w:r>
      <w:proofErr w:type="spellEnd"/>
      <w:r w:rsidRPr="002A2AEB">
        <w:t xml:space="preserve"> on </w:t>
      </w:r>
      <w:r w:rsidR="00D5479E">
        <w:t>EL-i</w:t>
      </w:r>
      <w:r w:rsidRPr="002A2AEB">
        <w:t xml:space="preserve"> IT-süsteem, mis toetab </w:t>
      </w:r>
      <w:r w:rsidR="008633F1" w:rsidRPr="002A2AEB">
        <w:t>varjupaiga– ja rändehalduse süsteemi</w:t>
      </w:r>
      <w:r w:rsidRPr="002A2AEB">
        <w:t xml:space="preserve"> toimimist praktikas</w:t>
      </w:r>
      <w:r w:rsidR="008633F1" w:rsidRPr="002A2AEB">
        <w:t xml:space="preserve">. </w:t>
      </w:r>
      <w:proofErr w:type="spellStart"/>
      <w:r w:rsidR="005D7ED5" w:rsidRPr="002A2AEB">
        <w:t>Eurodac</w:t>
      </w:r>
      <w:r w:rsidR="00D62AB7" w:rsidRPr="002A2AEB">
        <w:t>i</w:t>
      </w:r>
      <w:proofErr w:type="spellEnd"/>
      <w:r w:rsidR="00D62AB7" w:rsidRPr="002A2AEB">
        <w:t xml:space="preserve"> praegune eesmärk on </w:t>
      </w:r>
      <w:r w:rsidR="008E6B4A" w:rsidRPr="002A2AEB">
        <w:t xml:space="preserve">võimaldada </w:t>
      </w:r>
      <w:r w:rsidR="00D62AB7" w:rsidRPr="002A2AEB">
        <w:t>rahvusvaheli</w:t>
      </w:r>
      <w:r w:rsidR="008E6B4A" w:rsidRPr="002A2AEB">
        <w:t xml:space="preserve">se kaitse taotluse läbi vaatamise eest vastutava liikmesriigi määramist. Täiendavalt on võimalik selle andmete abil seirata ka </w:t>
      </w:r>
      <w:commentRangeStart w:id="68"/>
      <w:r w:rsidR="008E6B4A" w:rsidRPr="002A2AEB">
        <w:t xml:space="preserve">teisest rännet </w:t>
      </w:r>
      <w:commentRangeEnd w:id="68"/>
      <w:r w:rsidR="007D1219">
        <w:rPr>
          <w:rStyle w:val="Kommentaariviide"/>
          <w:rFonts w:eastAsia="Times New Roman"/>
          <w:kern w:val="0"/>
          <w14:ligatures w14:val="none"/>
        </w:rPr>
        <w:commentReference w:id="68"/>
      </w:r>
      <w:r w:rsidR="008E6B4A" w:rsidRPr="002A2AEB">
        <w:t xml:space="preserve">ning ennetada </w:t>
      </w:r>
      <w:r w:rsidR="009D638B" w:rsidRPr="002A2AEB">
        <w:t>riikide ülest</w:t>
      </w:r>
      <w:r w:rsidR="008E6B4A" w:rsidRPr="002A2AEB">
        <w:t xml:space="preserve"> kuritegevust. </w:t>
      </w:r>
      <w:proofErr w:type="spellStart"/>
      <w:r w:rsidR="008E6B4A" w:rsidRPr="002A2AEB">
        <w:t>Eurodacis</w:t>
      </w:r>
      <w:proofErr w:type="spellEnd"/>
      <w:r w:rsidR="008E6B4A" w:rsidRPr="002A2AEB">
        <w:t xml:space="preserve"> säilitatakse praegu ebaseaduslikult saabunud ja viibivate välismaalaste ja rahvusvahelise kaitse taotlejate sõrmejälgi</w:t>
      </w:r>
      <w:r w:rsidR="002A2AEB" w:rsidRPr="002A2AEB">
        <w:t xml:space="preserve"> ainult vastutava liikmesriigi määramise eesmärgil. </w:t>
      </w:r>
    </w:p>
    <w:p w14:paraId="02CEB3FE" w14:textId="77777777" w:rsidR="008E6B4A" w:rsidRDefault="008E6B4A" w:rsidP="00166ECB">
      <w:pPr>
        <w:autoSpaceDE w:val="0"/>
        <w:autoSpaceDN w:val="0"/>
        <w:adjustRightInd w:val="0"/>
        <w:contextualSpacing/>
        <w:jc w:val="both"/>
        <w:rPr>
          <w:color w:val="4472C4" w:themeColor="accent1"/>
        </w:rPr>
      </w:pPr>
    </w:p>
    <w:p w14:paraId="2BE83AF3" w14:textId="4E0026F6" w:rsidR="00B96845" w:rsidRPr="00230685" w:rsidRDefault="00E25385" w:rsidP="00166ECB">
      <w:pPr>
        <w:autoSpaceDE w:val="0"/>
        <w:autoSpaceDN w:val="0"/>
        <w:adjustRightInd w:val="0"/>
        <w:contextualSpacing/>
        <w:jc w:val="both"/>
        <w:rPr>
          <w:b/>
          <w:color w:val="4472C4" w:themeColor="accent1"/>
        </w:rPr>
      </w:pPr>
      <w:r>
        <w:rPr>
          <w:b/>
          <w:bCs/>
          <w:color w:val="4472C4" w:themeColor="accent1"/>
        </w:rPr>
        <w:t>Jõustunud m</w:t>
      </w:r>
      <w:r w:rsidR="00230685"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66D8ECD6" w14:textId="77777777" w:rsidR="00B96845" w:rsidRDefault="00B96845" w:rsidP="00166ECB">
      <w:pPr>
        <w:autoSpaceDE w:val="0"/>
        <w:autoSpaceDN w:val="0"/>
        <w:adjustRightInd w:val="0"/>
        <w:contextualSpacing/>
        <w:jc w:val="both"/>
        <w:rPr>
          <w:color w:val="4472C4" w:themeColor="accent1"/>
        </w:rPr>
      </w:pPr>
    </w:p>
    <w:p w14:paraId="22E36119" w14:textId="668D1EBF" w:rsidR="00166ECB" w:rsidRPr="006E3D3B" w:rsidRDefault="00166ECB" w:rsidP="00166ECB">
      <w:pPr>
        <w:autoSpaceDE w:val="0"/>
        <w:autoSpaceDN w:val="0"/>
        <w:adjustRightInd w:val="0"/>
        <w:contextualSpacing/>
        <w:jc w:val="both"/>
      </w:pPr>
      <w:r w:rsidRPr="006E3D3B">
        <w:t xml:space="preserve">Uus </w:t>
      </w:r>
      <w:proofErr w:type="spellStart"/>
      <w:r w:rsidRPr="006E3D3B">
        <w:t>Eurodac</w:t>
      </w:r>
      <w:proofErr w:type="spellEnd"/>
      <w:r w:rsidR="00A73D4F">
        <w:t>-</w:t>
      </w:r>
      <w:commentRangeStart w:id="69"/>
      <w:r w:rsidR="00A73D4F">
        <w:t>süsteem</w:t>
      </w:r>
      <w:commentRangeEnd w:id="69"/>
      <w:r w:rsidR="00310B05">
        <w:rPr>
          <w:rStyle w:val="Kommentaariviide"/>
          <w:rFonts w:eastAsia="Times New Roman"/>
          <w:kern w:val="0"/>
          <w14:ligatures w14:val="none"/>
        </w:rPr>
        <w:commentReference w:id="69"/>
      </w:r>
      <w:r w:rsidRPr="006E3D3B">
        <w:t xml:space="preserve"> on </w:t>
      </w:r>
      <w:r w:rsidR="00D5479E">
        <w:t>EL-i</w:t>
      </w:r>
      <w:r w:rsidR="006E3D3B" w:rsidRPr="006E3D3B">
        <w:t xml:space="preserve"> </w:t>
      </w:r>
      <w:r w:rsidRPr="006E3D3B">
        <w:t xml:space="preserve">uut õigusraamistikku toetav </w:t>
      </w:r>
      <w:r w:rsidR="001D7945">
        <w:t>tehniline</w:t>
      </w:r>
      <w:r w:rsidRPr="006E3D3B">
        <w:t xml:space="preserve"> abivahend. Reformitud </w:t>
      </w:r>
      <w:proofErr w:type="spellStart"/>
      <w:r w:rsidRPr="006E3D3B">
        <w:t>Eurodac</w:t>
      </w:r>
      <w:proofErr w:type="spellEnd"/>
      <w:r w:rsidRPr="006E3D3B">
        <w:t xml:space="preserve">-süsteemi õigeaegne väljatöötamine ja kasutuselevõtmine on </w:t>
      </w:r>
      <w:r w:rsidR="006E3D3B" w:rsidRPr="006E3D3B">
        <w:t>varjupaiga</w:t>
      </w:r>
      <w:r w:rsidR="0019562A">
        <w:t>-</w:t>
      </w:r>
      <w:r w:rsidR="006E3D3B" w:rsidRPr="006E3D3B">
        <w:t xml:space="preserve"> ja rändehalduse süsteemi kõi</w:t>
      </w:r>
      <w:r w:rsidR="00A73D4F">
        <w:t>kide</w:t>
      </w:r>
      <w:r w:rsidRPr="006E3D3B">
        <w:t xml:space="preserve"> muude elementide rakendamise oluline eeltingimus. See võimaldab liikmesriikidel rakendada uusi solidaarsusnorme, olgu siis tegemist ümberpaigutamisega või solidaarsuse rakendamise eranditega. Samuti on see oluline uute vastutus</w:t>
      </w:r>
      <w:r w:rsidR="006E3D3B" w:rsidRPr="006E3D3B">
        <w:t xml:space="preserve">e määramise </w:t>
      </w:r>
      <w:r w:rsidRPr="006E3D3B">
        <w:t xml:space="preserve">normide kohaldamiseks, eelkõige seoses vastutuse ülemineku ja lõppemise uute tähtaegadega </w:t>
      </w:r>
      <w:r w:rsidR="0019562A">
        <w:t>või</w:t>
      </w:r>
      <w:r w:rsidRPr="006E3D3B">
        <w:t xml:space="preserve"> piirimenetluses tehtavate varjupaigaotsuste puhul vastutuse lõppemise uue põhjusega.</w:t>
      </w:r>
      <w:r w:rsidR="00EB223A">
        <w:t xml:space="preserve"> </w:t>
      </w:r>
    </w:p>
    <w:p w14:paraId="2E843339" w14:textId="77777777" w:rsidR="006E3D3B" w:rsidRDefault="006E3D3B" w:rsidP="00166ECB">
      <w:pPr>
        <w:autoSpaceDE w:val="0"/>
        <w:autoSpaceDN w:val="0"/>
        <w:adjustRightInd w:val="0"/>
        <w:contextualSpacing/>
        <w:jc w:val="both"/>
        <w:rPr>
          <w:color w:val="4472C4" w:themeColor="accent1"/>
        </w:rPr>
      </w:pPr>
    </w:p>
    <w:p w14:paraId="1D4C7E20" w14:textId="3EC94BFE" w:rsidR="004A0B99" w:rsidRPr="004A0B99" w:rsidRDefault="004A0B99" w:rsidP="006E3D3B">
      <w:pPr>
        <w:autoSpaceDE w:val="0"/>
        <w:autoSpaceDN w:val="0"/>
        <w:adjustRightInd w:val="0"/>
        <w:contextualSpacing/>
        <w:jc w:val="both"/>
      </w:pPr>
      <w:r w:rsidRPr="004A0B99">
        <w:t xml:space="preserve">Uus </w:t>
      </w:r>
      <w:proofErr w:type="spellStart"/>
      <w:r w:rsidRPr="004A0B99">
        <w:t>Eurodac</w:t>
      </w:r>
      <w:proofErr w:type="spellEnd"/>
      <w:r w:rsidRPr="004A0B99">
        <w:t xml:space="preserve"> ei ole pelgalt vastutava liikmesriigi määramise tehniline vahend</w:t>
      </w:r>
      <w:r w:rsidR="004E5C73">
        <w:t>,</w:t>
      </w:r>
      <w:r w:rsidRPr="004A0B99">
        <w:t xml:space="preserve"> vaid rändehalduse </w:t>
      </w:r>
      <w:r w:rsidR="00401AFF">
        <w:t>süsteem</w:t>
      </w:r>
      <w:r w:rsidRPr="004A0B99">
        <w:t xml:space="preserve">. </w:t>
      </w:r>
    </w:p>
    <w:p w14:paraId="3FF26371" w14:textId="77777777" w:rsidR="004A0B99" w:rsidRDefault="004A0B99" w:rsidP="006E3D3B">
      <w:pPr>
        <w:autoSpaceDE w:val="0"/>
        <w:autoSpaceDN w:val="0"/>
        <w:adjustRightInd w:val="0"/>
        <w:contextualSpacing/>
        <w:jc w:val="both"/>
        <w:rPr>
          <w:color w:val="FF0000"/>
        </w:rPr>
      </w:pPr>
    </w:p>
    <w:p w14:paraId="4902B68D" w14:textId="6A6067A0" w:rsidR="00FE206A" w:rsidRDefault="006E3D3B" w:rsidP="00166ECB">
      <w:pPr>
        <w:autoSpaceDE w:val="0"/>
        <w:autoSpaceDN w:val="0"/>
        <w:adjustRightInd w:val="0"/>
        <w:contextualSpacing/>
        <w:jc w:val="both"/>
      </w:pPr>
      <w:r w:rsidRPr="004C3469">
        <w:t xml:space="preserve">Uues </w:t>
      </w:r>
      <w:proofErr w:type="spellStart"/>
      <w:r w:rsidRPr="004C3469">
        <w:t>Eurodac</w:t>
      </w:r>
      <w:r w:rsidR="00D5479E">
        <w:t>-</w:t>
      </w:r>
      <w:r w:rsidRPr="004C3469">
        <w:t>is</w:t>
      </w:r>
      <w:proofErr w:type="spellEnd"/>
      <w:r w:rsidRPr="004C3469">
        <w:t xml:space="preserve"> säilitatakse ja töödeldakse rahvusvahelise kaitse taotlejate, otsingu- ja päästeoperatsioonide järel maabunud isikute ning välispiiri ebaseadusliku ületamisega seoses kinni peetud või liikmesriigi territooriumil ebaseaduslikult viibivate isikute biomeetrilisi andmeid, identiteediandmeid ja muud teavet</w:t>
      </w:r>
      <w:r w:rsidR="004C3469">
        <w:t xml:space="preserve"> sh nii näokujutist kui </w:t>
      </w:r>
      <w:r w:rsidR="004E5C73">
        <w:t>tähtnumbrilisi</w:t>
      </w:r>
      <w:r w:rsidR="004C3469">
        <w:t xml:space="preserve"> andmeid ja isikut tõendavate dokumentide k</w:t>
      </w:r>
      <w:r w:rsidR="00023A6C">
        <w:t>oopiad</w:t>
      </w:r>
      <w:r w:rsidRPr="004C3469">
        <w:t xml:space="preserve">. Sel viisil aitab </w:t>
      </w:r>
      <w:r w:rsidR="005A064B" w:rsidRPr="004C3469">
        <w:t xml:space="preserve">uus </w:t>
      </w:r>
      <w:r w:rsidRPr="004C3469">
        <w:t xml:space="preserve">süsteem võrrelda uusi rahvusvahelise kaitse taotlusi </w:t>
      </w:r>
      <w:r w:rsidR="00401AFF">
        <w:t>süsteemis</w:t>
      </w:r>
      <w:r w:rsidRPr="004C3469">
        <w:t xml:space="preserve"> juba registreeritud taotlustega, et kohaldada </w:t>
      </w:r>
      <w:r w:rsidR="008E0E3A" w:rsidRPr="004239D5">
        <w:t>määrus</w:t>
      </w:r>
      <w:r w:rsidR="008E0E3A">
        <w:t>e</w:t>
      </w:r>
      <w:r w:rsidR="008E0E3A" w:rsidRPr="004239D5">
        <w:t xml:space="preserve"> </w:t>
      </w:r>
      <w:r w:rsidR="008E0E3A" w:rsidRPr="004239D5">
        <w:lastRenderedPageBreak/>
        <w:t>2024/1351</w:t>
      </w:r>
      <w:r w:rsidR="00254B9A">
        <w:t>/EL</w:t>
      </w:r>
      <w:r w:rsidR="008E0E3A">
        <w:t xml:space="preserve"> (rändehalduse kohta)</w:t>
      </w:r>
      <w:r w:rsidRPr="004C3469">
        <w:t xml:space="preserve"> vastutusnorme ning jälgida teisest rännet ja teha märge nende </w:t>
      </w:r>
      <w:r w:rsidR="00D33405">
        <w:t>inimeste</w:t>
      </w:r>
      <w:r w:rsidRPr="004C3469">
        <w:t xml:space="preserve"> kohta, kes võivad kujutada endast ohtu </w:t>
      </w:r>
      <w:r w:rsidR="00723D0F">
        <w:t xml:space="preserve">EL liikmesriigi </w:t>
      </w:r>
      <w:r w:rsidRPr="004C3469">
        <w:t>sisejulgeolekule.</w:t>
      </w:r>
      <w:r w:rsidR="00D32D2F">
        <w:t xml:space="preserve"> </w:t>
      </w:r>
    </w:p>
    <w:p w14:paraId="3D1660E3" w14:textId="77777777" w:rsidR="00FE206A" w:rsidRDefault="00FE206A" w:rsidP="00166ECB">
      <w:pPr>
        <w:autoSpaceDE w:val="0"/>
        <w:autoSpaceDN w:val="0"/>
        <w:adjustRightInd w:val="0"/>
        <w:contextualSpacing/>
        <w:jc w:val="both"/>
      </w:pPr>
    </w:p>
    <w:p w14:paraId="69E00287" w14:textId="2ACFE949" w:rsidR="009B0E4E" w:rsidRDefault="00FE206A" w:rsidP="00166ECB">
      <w:pPr>
        <w:autoSpaceDE w:val="0"/>
        <w:autoSpaceDN w:val="0"/>
        <w:adjustRightInd w:val="0"/>
        <w:contextualSpacing/>
        <w:jc w:val="both"/>
      </w:pPr>
      <w:r>
        <w:t>Lisaks täiendatud andmete töötlemisele säilitatakse ka e</w:t>
      </w:r>
      <w:r w:rsidR="004C3469" w:rsidRPr="004C3469">
        <w:t>baseaduslikult saabunud ja viibivate inimeste sõrmejä</w:t>
      </w:r>
      <w:r w:rsidR="004C3469">
        <w:t>l</w:t>
      </w:r>
      <w:r w:rsidR="004C3469" w:rsidRPr="004C3469">
        <w:t xml:space="preserve">gi </w:t>
      </w:r>
      <w:r w:rsidR="004C3469">
        <w:t xml:space="preserve">senisest </w:t>
      </w:r>
      <w:r w:rsidR="004C3469" w:rsidRPr="004C3469">
        <w:t>kauem</w:t>
      </w:r>
      <w:r w:rsidR="00986413">
        <w:rPr>
          <w:rStyle w:val="Allmrkuseviide"/>
        </w:rPr>
        <w:footnoteReference w:id="30"/>
      </w:r>
      <w:r w:rsidR="004C3469">
        <w:t xml:space="preserve">. </w:t>
      </w:r>
      <w:r>
        <w:t xml:space="preserve">Koos täiendatud andmete hulgaga </w:t>
      </w:r>
      <w:r w:rsidR="00945C7A">
        <w:t>peaks uus</w:t>
      </w:r>
      <w:r>
        <w:t xml:space="preserve"> </w:t>
      </w:r>
      <w:proofErr w:type="spellStart"/>
      <w:r w:rsidR="00945C7A">
        <w:t>Eurodac</w:t>
      </w:r>
      <w:proofErr w:type="spellEnd"/>
      <w:r w:rsidR="00945C7A">
        <w:t>-süsteem</w:t>
      </w:r>
      <w:r w:rsidR="00D32D2F">
        <w:t xml:space="preserve"> tõhusta</w:t>
      </w:r>
      <w:r w:rsidR="00945C7A">
        <w:t>m</w:t>
      </w:r>
      <w:r>
        <w:t xml:space="preserve">a ebaseaduslikult viibivate inimeste tuvastamist ja </w:t>
      </w:r>
      <w:r w:rsidR="00D32D2F">
        <w:t>tagasisaatmis</w:t>
      </w:r>
      <w:r w:rsidR="00945C7A">
        <w:t>t</w:t>
      </w:r>
      <w:r w:rsidR="00D32D2F">
        <w:t>.</w:t>
      </w:r>
      <w:r w:rsidR="00412D55">
        <w:t xml:space="preserve"> Kuna töödeldakse ka välimaalase suhtes tehtud otsuste andmeid, siis aitab süsteem tuvastada </w:t>
      </w:r>
      <w:r w:rsidR="00FC2E1E">
        <w:t xml:space="preserve">varjupaigasüsteemi </w:t>
      </w:r>
      <w:r w:rsidR="00412D55">
        <w:t>kuritarvitajaid.</w:t>
      </w:r>
      <w:r w:rsidR="009B0E4E">
        <w:t xml:space="preserve"> </w:t>
      </w:r>
    </w:p>
    <w:p w14:paraId="49097C4D" w14:textId="77777777" w:rsidR="009B0E4E" w:rsidRDefault="009B0E4E" w:rsidP="00166ECB">
      <w:pPr>
        <w:autoSpaceDE w:val="0"/>
        <w:autoSpaceDN w:val="0"/>
        <w:adjustRightInd w:val="0"/>
        <w:contextualSpacing/>
        <w:jc w:val="both"/>
      </w:pPr>
    </w:p>
    <w:p w14:paraId="5C2B274D" w14:textId="5B696E99" w:rsidR="00B10D4D" w:rsidRDefault="009B0E4E" w:rsidP="00166ECB">
      <w:pPr>
        <w:autoSpaceDE w:val="0"/>
        <w:autoSpaceDN w:val="0"/>
        <w:adjustRightInd w:val="0"/>
        <w:contextualSpacing/>
        <w:jc w:val="both"/>
      </w:pPr>
      <w:r>
        <w:t>Uus süsteem toetab laste õiguste parema tagamise</w:t>
      </w:r>
      <w:r w:rsidR="00E56662">
        <w:t xml:space="preserve">, seeläbi et lihtsam on tuvastada juhtumeid, mille korral lapsed ja nende vanemad on rände olukordades lahutatud ning see aitab kaasa </w:t>
      </w:r>
      <w:proofErr w:type="spellStart"/>
      <w:r w:rsidR="00E56662">
        <w:t>inimkaubitsemise</w:t>
      </w:r>
      <w:proofErr w:type="spellEnd"/>
      <w:r w:rsidR="00E56662">
        <w:t xml:space="preserve"> ja smugeldamise tõkestamisele.</w:t>
      </w:r>
      <w:r w:rsidR="00B10D4D">
        <w:t xml:space="preserve"> </w:t>
      </w:r>
      <w:r w:rsidR="00693CC6">
        <w:t xml:space="preserve">Lastelt </w:t>
      </w:r>
      <w:r w:rsidR="001A0F5A">
        <w:t>hõivatakse</w:t>
      </w:r>
      <w:r w:rsidR="00693CC6">
        <w:t xml:space="preserve"> sõrmejäljed senise 14 aasta asemel kuu</w:t>
      </w:r>
      <w:r w:rsidR="005D4AD8">
        <w:t>e</w:t>
      </w:r>
      <w:r w:rsidR="00693CC6">
        <w:t xml:space="preserve"> aasta vanuselt. </w:t>
      </w:r>
      <w:r w:rsidR="00981E8E">
        <w:t>Laste suhtes tuleb rakendada lapsesõbralikke menetlus</w:t>
      </w:r>
      <w:r w:rsidR="001A0F5A">
        <w:t>võtteid</w:t>
      </w:r>
      <w:r w:rsidR="00981E8E">
        <w:t xml:space="preserve"> ja lastega töötavad inimesed peavad olema saanud spetsiaalse väljaõppe.</w:t>
      </w:r>
    </w:p>
    <w:p w14:paraId="145AF416" w14:textId="77777777" w:rsidR="00B10D4D" w:rsidRDefault="00B10D4D" w:rsidP="00166ECB">
      <w:pPr>
        <w:autoSpaceDE w:val="0"/>
        <w:autoSpaceDN w:val="0"/>
        <w:adjustRightInd w:val="0"/>
        <w:contextualSpacing/>
        <w:jc w:val="both"/>
      </w:pPr>
    </w:p>
    <w:p w14:paraId="618753A0" w14:textId="0E3EA2B0" w:rsidR="00E56662" w:rsidRDefault="00B10D4D" w:rsidP="00166ECB">
      <w:pPr>
        <w:autoSpaceDE w:val="0"/>
        <w:autoSpaceDN w:val="0"/>
        <w:adjustRightInd w:val="0"/>
        <w:contextualSpacing/>
        <w:jc w:val="both"/>
      </w:pPr>
      <w:r>
        <w:t xml:space="preserve">Erinevalt praegusest võimaldab uus süsteem kasutada laiapõhjalisi </w:t>
      </w:r>
      <w:r w:rsidR="00D5479E">
        <w:t>EL-i</w:t>
      </w:r>
      <w:r>
        <w:t xml:space="preserve"> üleseid statistilisi andmeid, mis muuhulgas sisaldavad esmakordsete taotluste andmeid ja teha süsteemide üleseid seostatud andmete võrdlevaid analüüse. </w:t>
      </w:r>
    </w:p>
    <w:p w14:paraId="63382C52" w14:textId="77777777" w:rsidR="00D339ED" w:rsidRDefault="00D339ED" w:rsidP="00166ECB">
      <w:pPr>
        <w:autoSpaceDE w:val="0"/>
        <w:autoSpaceDN w:val="0"/>
        <w:adjustRightInd w:val="0"/>
        <w:contextualSpacing/>
        <w:jc w:val="both"/>
      </w:pPr>
    </w:p>
    <w:p w14:paraId="6585E190" w14:textId="12EFEA44" w:rsidR="00D339ED" w:rsidRPr="004C3469" w:rsidRDefault="00D339ED" w:rsidP="00166ECB">
      <w:pPr>
        <w:autoSpaceDE w:val="0"/>
        <w:autoSpaceDN w:val="0"/>
        <w:adjustRightInd w:val="0"/>
        <w:contextualSpacing/>
        <w:jc w:val="both"/>
      </w:pPr>
      <w:r>
        <w:t xml:space="preserve">Uus süsteem panustab </w:t>
      </w:r>
      <w:r w:rsidR="00D5479E">
        <w:t>EL-i</w:t>
      </w:r>
      <w:r>
        <w:t xml:space="preserve"> julgeoleku tagamisse seeläbi, et sellele on nüüd ligipääs mitte ainult rahvusvahelise kaitse taotlustega tegelevatel üksustel</w:t>
      </w:r>
      <w:r w:rsidR="005D4AD8">
        <w:t>,</w:t>
      </w:r>
      <w:r>
        <w:t xml:space="preserve"> vaid </w:t>
      </w:r>
      <w:r w:rsidR="00B820FF">
        <w:t xml:space="preserve">päringuid on võimalik teha </w:t>
      </w:r>
      <w:r>
        <w:t xml:space="preserve">ka Europolil ja riiklikel </w:t>
      </w:r>
      <w:r w:rsidR="005751F9">
        <w:t>korrakaitseasutustel</w:t>
      </w:r>
      <w:r>
        <w:t xml:space="preserve">. </w:t>
      </w:r>
      <w:r w:rsidR="004F4DD3">
        <w:t xml:space="preserve">Uus süsteem katab praeguse seose lünga rahvusvahelise kaitse taotlejate ja ümberasustatud ja ümberpaigutatud välismaalaste andmete haldamises, sest </w:t>
      </w:r>
      <w:proofErr w:type="spellStart"/>
      <w:r w:rsidR="004F4DD3">
        <w:t>Eurodaci</w:t>
      </w:r>
      <w:proofErr w:type="spellEnd"/>
      <w:r w:rsidR="004F4DD3">
        <w:t xml:space="preserve"> hakatakse sisestama ka nendesse kategooriatesse kuuluvate inimeste andmeid. Kolme aasta möödumisel 2026. aasta juunist a</w:t>
      </w:r>
      <w:r w:rsidR="00B13399">
        <w:t>rvates</w:t>
      </w:r>
      <w:r w:rsidR="004F4DD3">
        <w:t xml:space="preserve"> hakatakse </w:t>
      </w:r>
      <w:proofErr w:type="spellStart"/>
      <w:r w:rsidR="004F4DD3">
        <w:t>Eurodac</w:t>
      </w:r>
      <w:proofErr w:type="spellEnd"/>
      <w:r w:rsidR="004F4DD3">
        <w:t xml:space="preserve"> süsteemis haldama ka ajutise kaitse saajate sõrmejälgi ja muid andmeid. </w:t>
      </w:r>
    </w:p>
    <w:p w14:paraId="73DD3BE9" w14:textId="77777777" w:rsidR="006E3D3B" w:rsidRPr="005D7ED5" w:rsidRDefault="006E3D3B" w:rsidP="00166ECB">
      <w:pPr>
        <w:autoSpaceDE w:val="0"/>
        <w:autoSpaceDN w:val="0"/>
        <w:adjustRightInd w:val="0"/>
        <w:contextualSpacing/>
        <w:jc w:val="both"/>
        <w:rPr>
          <w:color w:val="4472C4" w:themeColor="accent1"/>
        </w:rPr>
      </w:pPr>
    </w:p>
    <w:p w14:paraId="0810B3FB" w14:textId="030F6072" w:rsidR="00166ECB" w:rsidRPr="00296EF7" w:rsidRDefault="00412D55" w:rsidP="00166ECB">
      <w:pPr>
        <w:autoSpaceDE w:val="0"/>
        <w:autoSpaceDN w:val="0"/>
        <w:adjustRightInd w:val="0"/>
        <w:contextualSpacing/>
        <w:jc w:val="both"/>
        <w:rPr>
          <w:highlight w:val="yellow"/>
        </w:rPr>
      </w:pPr>
      <w:r w:rsidRPr="000920C6">
        <w:t>Varjupaiga</w:t>
      </w:r>
      <w:r w:rsidR="008C34C8">
        <w:t>-</w:t>
      </w:r>
      <w:r w:rsidRPr="000920C6">
        <w:t xml:space="preserve"> ja rändehalduse </w:t>
      </w:r>
      <w:r w:rsidR="00064B03" w:rsidRPr="000920C6">
        <w:t>paketti</w:t>
      </w:r>
      <w:r w:rsidRPr="000920C6">
        <w:t xml:space="preserve"> kuuluvate õigusaktide kohaldamisel </w:t>
      </w:r>
      <w:r w:rsidR="00166ECB" w:rsidRPr="000920C6">
        <w:t xml:space="preserve">muutub </w:t>
      </w:r>
      <w:proofErr w:type="spellStart"/>
      <w:r w:rsidR="00166ECB" w:rsidRPr="000920C6">
        <w:t>Eurodac</w:t>
      </w:r>
      <w:proofErr w:type="spellEnd"/>
      <w:r w:rsidR="00166ECB" w:rsidRPr="000920C6">
        <w:t xml:space="preserve"> koostalitlusvõimelise ja integreeritud rände- ja piirihaldussüsteemi osaks. Uuele süsteemile esitatavate nõuete täitmiseks ei piisa pelgalt praeguse </w:t>
      </w:r>
      <w:proofErr w:type="spellStart"/>
      <w:r w:rsidR="00166ECB" w:rsidRPr="000920C6">
        <w:t>Eurodac</w:t>
      </w:r>
      <w:proofErr w:type="spellEnd"/>
      <w:r w:rsidR="00166ECB" w:rsidRPr="000920C6">
        <w:t>-süsteemi ümberkujundamis</w:t>
      </w:r>
      <w:r w:rsidR="00655574">
        <w:t>es</w:t>
      </w:r>
      <w:r w:rsidR="00166ECB" w:rsidRPr="000920C6">
        <w:t xml:space="preserve">t. Võttes arvesse </w:t>
      </w:r>
      <w:r w:rsidR="00401AFF">
        <w:t>süsteemi</w:t>
      </w:r>
      <w:r w:rsidR="00166ECB" w:rsidRPr="000920C6">
        <w:t xml:space="preserve"> palju laiemat ulatust ja märkimisväärsel arvul uute funktsioonide lisandumist, tuleb </w:t>
      </w:r>
      <w:r w:rsidR="00230685">
        <w:t>ehitada üles uus andmehalduse</w:t>
      </w:r>
      <w:r w:rsidR="00166ECB" w:rsidRPr="000920C6">
        <w:t xml:space="preserve"> süsteem </w:t>
      </w:r>
      <w:r w:rsidR="002040A5">
        <w:t xml:space="preserve">ja </w:t>
      </w:r>
      <w:r w:rsidR="00230685">
        <w:t xml:space="preserve">oluliselt edasi arendada riikliku ligipääsupunkti </w:t>
      </w:r>
      <w:proofErr w:type="spellStart"/>
      <w:r w:rsidR="00230685">
        <w:t>DubliNet</w:t>
      </w:r>
      <w:proofErr w:type="spellEnd"/>
      <w:r w:rsidR="00230685">
        <w:t xml:space="preserve"> tehnilist lahendust</w:t>
      </w:r>
      <w:r w:rsidR="00166ECB" w:rsidRPr="000920C6">
        <w:t>.</w:t>
      </w:r>
      <w:r w:rsidR="008E7BDD">
        <w:t xml:space="preserve"> </w:t>
      </w:r>
    </w:p>
    <w:p w14:paraId="4A71A92C" w14:textId="77777777" w:rsidR="003740E7" w:rsidRDefault="003740E7" w:rsidP="003740E7">
      <w:pPr>
        <w:autoSpaceDE w:val="0"/>
        <w:autoSpaceDN w:val="0"/>
        <w:adjustRightInd w:val="0"/>
        <w:contextualSpacing/>
        <w:jc w:val="both"/>
      </w:pPr>
    </w:p>
    <w:p w14:paraId="6EEF34A6" w14:textId="1BA18E25" w:rsidR="001E3656" w:rsidRPr="0000427C" w:rsidRDefault="00E25385" w:rsidP="003740E7">
      <w:pPr>
        <w:autoSpaceDE w:val="0"/>
        <w:autoSpaceDN w:val="0"/>
        <w:adjustRightInd w:val="0"/>
        <w:contextualSpacing/>
        <w:jc w:val="both"/>
        <w:rPr>
          <w:b/>
          <w:color w:val="4472C4" w:themeColor="accent1"/>
        </w:rPr>
      </w:pPr>
      <w:r>
        <w:rPr>
          <w:b/>
          <w:bCs/>
          <w:color w:val="4472C4" w:themeColor="accent1"/>
        </w:rPr>
        <w:t xml:space="preserve">Vajalikud täiendavad õigusaktide muudatused </w:t>
      </w:r>
    </w:p>
    <w:p w14:paraId="381F9F08" w14:textId="77777777" w:rsidR="00F05755" w:rsidRPr="0000427C" w:rsidRDefault="00F05755" w:rsidP="003740E7">
      <w:pPr>
        <w:autoSpaceDE w:val="0"/>
        <w:autoSpaceDN w:val="0"/>
        <w:adjustRightInd w:val="0"/>
        <w:contextualSpacing/>
        <w:jc w:val="both"/>
        <w:rPr>
          <w:b/>
          <w:color w:val="4472C4" w:themeColor="accent1"/>
        </w:rPr>
      </w:pPr>
    </w:p>
    <w:p w14:paraId="5E128CA1" w14:textId="13BAFE9E" w:rsidR="001E3656" w:rsidRDefault="002F54F4" w:rsidP="003740E7">
      <w:pPr>
        <w:autoSpaceDE w:val="0"/>
        <w:autoSpaceDN w:val="0"/>
        <w:adjustRightInd w:val="0"/>
        <w:contextualSpacing/>
        <w:jc w:val="both"/>
      </w:pPr>
      <w:r>
        <w:t>M</w:t>
      </w:r>
      <w:r w:rsidRPr="002F54F4">
        <w:t>äärus</w:t>
      </w:r>
      <w:r>
        <w:t>es</w:t>
      </w:r>
      <w:r w:rsidRPr="002F54F4">
        <w:t xml:space="preserve"> 2024/1358</w:t>
      </w:r>
      <w:r w:rsidR="00254B9A">
        <w:t>/EL</w:t>
      </w:r>
      <w:r w:rsidRPr="002F54F4">
        <w:t xml:space="preserve"> (</w:t>
      </w:r>
      <w:proofErr w:type="spellStart"/>
      <w:r w:rsidRPr="002F54F4">
        <w:t>Eurodac</w:t>
      </w:r>
      <w:proofErr w:type="spellEnd"/>
      <w:r w:rsidRPr="002F54F4">
        <w:t>-süsteemi kohta)</w:t>
      </w:r>
      <w:r w:rsidR="00C71402">
        <w:t xml:space="preserve"> on sätestatud, et kui komisjonil on vaja määruse kohaselt võtta vastu rakendusakt, abistab komisjoni rakendamisvolituste teostamisel komitee määruse (EL) nr 182/2011</w:t>
      </w:r>
      <w:r w:rsidR="00DE7A55">
        <w:rPr>
          <w:rStyle w:val="Allmrkuseviide"/>
        </w:rPr>
        <w:footnoteReference w:id="31"/>
      </w:r>
      <w:r w:rsidR="00C71402">
        <w:t xml:space="preserve"> tähenduses. Komisjon ajakohastab koostalitlusvõimet käsitlevate määruste, Euroopa reisiinfo ja -lubade süsteemi (ETIAS)</w:t>
      </w:r>
      <w:r w:rsidR="00D5479E">
        <w:t xml:space="preserve"> reguleeriva määruse 2018/1240</w:t>
      </w:r>
      <w:r w:rsidR="00822DC6">
        <w:t>/</w:t>
      </w:r>
      <w:r w:rsidR="00D5479E">
        <w:t>EL</w:t>
      </w:r>
      <w:r w:rsidR="000B29A0">
        <w:rPr>
          <w:rStyle w:val="Allmrkuseviide"/>
        </w:rPr>
        <w:footnoteReference w:id="32"/>
      </w:r>
      <w:r w:rsidR="00B574E2">
        <w:t xml:space="preserve">, riiki sisenemise ja riigist lahkumise süsteemi (EES) reguleeriva määruse </w:t>
      </w:r>
      <w:r w:rsidR="00B574E2">
        <w:lastRenderedPageBreak/>
        <w:t>2017</w:t>
      </w:r>
      <w:r w:rsidR="00822DC6">
        <w:t>/</w:t>
      </w:r>
      <w:r w:rsidR="00B574E2">
        <w:t>2226/</w:t>
      </w:r>
      <w:r w:rsidR="00822DC6">
        <w:t>EL</w:t>
      </w:r>
      <w:r w:rsidR="00B574E2">
        <w:rPr>
          <w:rStyle w:val="Allmrkuseviide"/>
        </w:rPr>
        <w:footnoteReference w:id="33"/>
      </w:r>
      <w:r w:rsidR="00C71402">
        <w:t xml:space="preserve"> ning </w:t>
      </w:r>
      <w:r w:rsidR="00D5479E">
        <w:t xml:space="preserve">EL-i ühtse </w:t>
      </w:r>
      <w:r w:rsidR="00C71402">
        <w:t>viisainfosüsteemi (VIS)</w:t>
      </w:r>
      <w:r w:rsidR="00D5479E">
        <w:t xml:space="preserve"> reguleeriva </w:t>
      </w:r>
      <w:r w:rsidR="00C71402">
        <w:t>määruse</w:t>
      </w:r>
      <w:r w:rsidR="00B574E2">
        <w:t xml:space="preserve"> 767/2008</w:t>
      </w:r>
      <w:r w:rsidR="00822DC6">
        <w:t>/EÜ</w:t>
      </w:r>
      <w:r w:rsidR="00B574E2">
        <w:rPr>
          <w:rStyle w:val="Allmrkuseviide"/>
        </w:rPr>
        <w:footnoteReference w:id="34"/>
      </w:r>
      <w:r w:rsidR="00C71402">
        <w:t xml:space="preserve"> kohased üheksa delegeeritud õigusakti ja rakendusakti, et võimaldada </w:t>
      </w:r>
      <w:proofErr w:type="spellStart"/>
      <w:r w:rsidR="00C71402">
        <w:t>Eurodac</w:t>
      </w:r>
      <w:proofErr w:type="spellEnd"/>
      <w:r w:rsidR="00C71402">
        <w:t>-süsteemi andmete kasutamist. Samuti võtab komisjon vastu süsteemiülest statistikat käsitleva rakendusakti.</w:t>
      </w:r>
    </w:p>
    <w:p w14:paraId="37763ADD" w14:textId="77777777" w:rsidR="001E3656" w:rsidRDefault="001E3656" w:rsidP="003740E7">
      <w:pPr>
        <w:autoSpaceDE w:val="0"/>
        <w:autoSpaceDN w:val="0"/>
        <w:adjustRightInd w:val="0"/>
        <w:contextualSpacing/>
        <w:jc w:val="both"/>
      </w:pPr>
    </w:p>
    <w:p w14:paraId="1F7998E0" w14:textId="38192A53" w:rsidR="003740E7" w:rsidRDefault="00762B80" w:rsidP="003740E7">
      <w:pPr>
        <w:autoSpaceDE w:val="0"/>
        <w:autoSpaceDN w:val="0"/>
        <w:adjustRightInd w:val="0"/>
        <w:contextualSpacing/>
        <w:jc w:val="both"/>
      </w:pPr>
      <w:r>
        <w:t xml:space="preserve">Eestil on ülaltoodust tulenev kohustus kohandada </w:t>
      </w:r>
      <w:r w:rsidR="003740E7">
        <w:t xml:space="preserve">riiklik õigusraamistik, et tagada </w:t>
      </w:r>
      <w:r w:rsidR="005576F2">
        <w:t xml:space="preserve">vajalike andmete hõive ja töötlemine ning </w:t>
      </w:r>
      <w:r w:rsidR="003740E7">
        <w:t>kooskõlas EL</w:t>
      </w:r>
      <w:r w:rsidR="00EE2A42">
        <w:t>-</w:t>
      </w:r>
      <w:r w:rsidR="003740E7">
        <w:t>i andmekaitsealaste õigusaktidega kõigi pädevate asutuste</w:t>
      </w:r>
      <w:r w:rsidR="005576F2">
        <w:t xml:space="preserve"> </w:t>
      </w:r>
      <w:r w:rsidR="003740E7">
        <w:t>operatiivne juurdepääs süsteemile.</w:t>
      </w:r>
      <w:r w:rsidR="00D537E8">
        <w:t xml:space="preserve"> </w:t>
      </w:r>
    </w:p>
    <w:p w14:paraId="0B6F8373" w14:textId="77777777" w:rsidR="00166ECB" w:rsidRDefault="00166ECB" w:rsidP="000611F8">
      <w:pPr>
        <w:autoSpaceDE w:val="0"/>
        <w:autoSpaceDN w:val="0"/>
        <w:adjustRightInd w:val="0"/>
        <w:contextualSpacing/>
        <w:jc w:val="both"/>
      </w:pPr>
    </w:p>
    <w:p w14:paraId="3E824C6C" w14:textId="284A0B3A" w:rsidR="00166ECB" w:rsidRPr="00537B46" w:rsidRDefault="001E0750" w:rsidP="003E2D80">
      <w:pPr>
        <w:pStyle w:val="Pealkiri3"/>
        <w:rPr>
          <w:rFonts w:cs="Times New Roman"/>
        </w:rPr>
      </w:pPr>
      <w:r w:rsidRPr="00537B46">
        <w:rPr>
          <w:rFonts w:cs="Times New Roman"/>
        </w:rPr>
        <w:t>2.</w:t>
      </w:r>
      <w:r w:rsidR="00D73D15" w:rsidRPr="00537B46">
        <w:rPr>
          <w:rFonts w:cs="Times New Roman"/>
        </w:rPr>
        <w:t>2.2</w:t>
      </w:r>
      <w:r w:rsidRPr="00537B46">
        <w:rPr>
          <w:rFonts w:cs="Times New Roman"/>
        </w:rPr>
        <w:t>.2</w:t>
      </w:r>
      <w:r w:rsidR="00D5479E" w:rsidRPr="00537B46">
        <w:rPr>
          <w:rFonts w:cs="Times New Roman"/>
        </w:rPr>
        <w:t>.</w:t>
      </w:r>
      <w:r w:rsidRPr="00537B46">
        <w:rPr>
          <w:rFonts w:cs="Times New Roman"/>
        </w:rPr>
        <w:t xml:space="preserve"> </w:t>
      </w:r>
      <w:r w:rsidR="00BA69BB" w:rsidRPr="00537B46">
        <w:rPr>
          <w:rFonts w:cs="Times New Roman"/>
        </w:rPr>
        <w:t>Uus süsteem rändevoogude haldamiseks EL</w:t>
      </w:r>
      <w:r w:rsidR="00EE2A42">
        <w:rPr>
          <w:rFonts w:cs="Times New Roman"/>
        </w:rPr>
        <w:t>-</w:t>
      </w:r>
      <w:r w:rsidR="00BA69BB" w:rsidRPr="00537B46">
        <w:rPr>
          <w:rFonts w:cs="Times New Roman"/>
        </w:rPr>
        <w:t>i välispiiridel</w:t>
      </w:r>
      <w:r w:rsidR="00E4166B" w:rsidRPr="00537B46">
        <w:rPr>
          <w:rFonts w:cs="Times New Roman"/>
          <w:b w:val="0"/>
        </w:rPr>
        <w:t xml:space="preserve"> </w:t>
      </w:r>
      <w:r w:rsidR="00815D05">
        <w:rPr>
          <w:rFonts w:cs="Times New Roman"/>
        </w:rPr>
        <w:t>–</w:t>
      </w:r>
      <w:r w:rsidR="000B50E7" w:rsidRPr="00537B46">
        <w:rPr>
          <w:rFonts w:cs="Times New Roman"/>
        </w:rPr>
        <w:t xml:space="preserve"> taustakontroll ja piirimenetlu</w:t>
      </w:r>
      <w:r w:rsidR="00701A17" w:rsidRPr="00537B46">
        <w:rPr>
          <w:rFonts w:cs="Times New Roman"/>
        </w:rPr>
        <w:t>s</w:t>
      </w:r>
    </w:p>
    <w:p w14:paraId="66ACEACE" w14:textId="77777777" w:rsidR="001A10B3" w:rsidRDefault="001A10B3" w:rsidP="001E7FC7">
      <w:pPr>
        <w:autoSpaceDE w:val="0"/>
        <w:autoSpaceDN w:val="0"/>
        <w:adjustRightInd w:val="0"/>
      </w:pPr>
    </w:p>
    <w:p w14:paraId="7F94EE83" w14:textId="09E17558" w:rsidR="001E7FC7" w:rsidRPr="00E25385" w:rsidRDefault="00E25385" w:rsidP="001E7FC7">
      <w:pPr>
        <w:autoSpaceDE w:val="0"/>
        <w:autoSpaceDN w:val="0"/>
        <w:adjustRightInd w:val="0"/>
        <w:contextualSpacing/>
        <w:jc w:val="both"/>
        <w:rPr>
          <w:b/>
          <w:color w:val="0070C0"/>
        </w:rPr>
      </w:pPr>
      <w:r w:rsidRPr="00E25385">
        <w:rPr>
          <w:b/>
          <w:bCs/>
          <w:color w:val="0070C0"/>
        </w:rPr>
        <w:t>Ülevaade</w:t>
      </w:r>
    </w:p>
    <w:p w14:paraId="0E20ECE2" w14:textId="77777777" w:rsidR="001E7FC7" w:rsidRDefault="001E7FC7" w:rsidP="001E7FC7">
      <w:pPr>
        <w:autoSpaceDE w:val="0"/>
        <w:autoSpaceDN w:val="0"/>
        <w:adjustRightInd w:val="0"/>
      </w:pPr>
    </w:p>
    <w:p w14:paraId="42CBD033" w14:textId="2A651C22" w:rsidR="00A93E31" w:rsidRDefault="00C00E6C" w:rsidP="00E52949">
      <w:pPr>
        <w:autoSpaceDE w:val="0"/>
        <w:autoSpaceDN w:val="0"/>
        <w:adjustRightInd w:val="0"/>
        <w:contextualSpacing/>
        <w:jc w:val="both"/>
      </w:pPr>
      <w:r>
        <w:t>Praegu on varjupaigamenetluse korraldamine piiril liikmesriikidele vabatahtlik. Eesti on üle võtnud ja kohaldab varjupaiga kiirmenetlust</w:t>
      </w:r>
      <w:r w:rsidR="5B7273DB">
        <w:t>,</w:t>
      </w:r>
      <w:r>
        <w:t xml:space="preserve"> kuid varjupaiga piirimenetlust mitte. Kehtivas õiguses on sätestatud, et kiirmenetlust võib teha ka piiril</w:t>
      </w:r>
      <w:r w:rsidR="5B7273DB">
        <w:t>,</w:t>
      </w:r>
      <w:r w:rsidR="005B73B1">
        <w:t xml:space="preserve"> kuid puudub menetluse kord</w:t>
      </w:r>
      <w:r>
        <w:t xml:space="preserve">. Praktikas varjupaiga kiirmenetlust piiril ei kohaldata. Praegu ei ole </w:t>
      </w:r>
      <w:r w:rsidR="00D5479E">
        <w:t>EL-i</w:t>
      </w:r>
      <w:r>
        <w:t xml:space="preserve"> välispiiridel </w:t>
      </w:r>
      <w:r w:rsidR="004B772D">
        <w:t>sisenemise loata</w:t>
      </w:r>
      <w:r>
        <w:t xml:space="preserve"> välismaalaste suhtes ühetaolist välimaalase tausta</w:t>
      </w:r>
      <w:r w:rsidR="004B772D">
        <w:t xml:space="preserve"> ja võimaliku julgeolekuohu kontrollimise</w:t>
      </w:r>
      <w:r>
        <w:t xml:space="preserve"> toimingute loetelu ning puudub </w:t>
      </w:r>
      <w:r w:rsidR="00B4475D">
        <w:t>ühetaoline</w:t>
      </w:r>
      <w:r w:rsidR="00AA1B15">
        <w:t xml:space="preserve"> suunamine kohasesse menetlusse.</w:t>
      </w:r>
    </w:p>
    <w:p w14:paraId="63DCB42A" w14:textId="77777777" w:rsidR="00C00E6C" w:rsidRDefault="00C00E6C" w:rsidP="00E52949">
      <w:pPr>
        <w:autoSpaceDE w:val="0"/>
        <w:autoSpaceDN w:val="0"/>
        <w:adjustRightInd w:val="0"/>
        <w:contextualSpacing/>
        <w:jc w:val="both"/>
      </w:pPr>
    </w:p>
    <w:p w14:paraId="0C587006" w14:textId="1C6F28F4" w:rsidR="00E25385" w:rsidRPr="00230685" w:rsidRDefault="00E25385" w:rsidP="00E25385">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440390BA" w14:textId="77777777" w:rsidR="001B6A01" w:rsidRDefault="001B6A01" w:rsidP="00E52949">
      <w:pPr>
        <w:autoSpaceDE w:val="0"/>
        <w:autoSpaceDN w:val="0"/>
        <w:adjustRightInd w:val="0"/>
        <w:contextualSpacing/>
        <w:jc w:val="both"/>
      </w:pPr>
    </w:p>
    <w:p w14:paraId="73E50ACF" w14:textId="6D6C74FB" w:rsidR="001E7FC7" w:rsidRDefault="00D56C18" w:rsidP="00E52949">
      <w:pPr>
        <w:autoSpaceDE w:val="0"/>
        <w:autoSpaceDN w:val="0"/>
        <w:adjustRightInd w:val="0"/>
        <w:contextualSpacing/>
        <w:jc w:val="both"/>
      </w:pPr>
      <w:r>
        <w:t xml:space="preserve">Uue süsteemi kohaselt on </w:t>
      </w:r>
      <w:r w:rsidRPr="005F5BDA">
        <w:t>ühetaoline taustakontroll</w:t>
      </w:r>
      <w:r>
        <w:t xml:space="preserve"> ja </w:t>
      </w:r>
      <w:r w:rsidRPr="005F5BDA">
        <w:t xml:space="preserve">piirimenetlused </w:t>
      </w:r>
      <w:r w:rsidR="0051568B" w:rsidRPr="005F5BDA">
        <w:t>kohustuslikud</w:t>
      </w:r>
      <w:r>
        <w:t>.</w:t>
      </w:r>
      <w:r w:rsidR="0051568B">
        <w:t xml:space="preserve"> Täpsemalt</w:t>
      </w:r>
      <w:r w:rsidR="00343AB4">
        <w:t>,</w:t>
      </w:r>
      <w:r w:rsidR="0051568B">
        <w:t xml:space="preserve"> on loodud</w:t>
      </w:r>
      <w:r w:rsidR="00E52949">
        <w:t xml:space="preserve"> </w:t>
      </w:r>
      <w:r w:rsidR="00DD7066">
        <w:t>tõhus,</w:t>
      </w:r>
      <w:r w:rsidR="00B4475D">
        <w:t xml:space="preserve"> kiire,</w:t>
      </w:r>
      <w:r w:rsidR="00DD7066">
        <w:t xml:space="preserve"> </w:t>
      </w:r>
      <w:r w:rsidR="00E52949">
        <w:t xml:space="preserve">sujuv </w:t>
      </w:r>
      <w:r w:rsidR="008E1CB5">
        <w:t xml:space="preserve">ning sidus </w:t>
      </w:r>
      <w:r w:rsidR="00E52949">
        <w:t>lähenemisviis</w:t>
      </w:r>
      <w:r w:rsidR="008E1CB5">
        <w:t xml:space="preserve"> piirikontrolli</w:t>
      </w:r>
      <w:r w:rsidR="00D5479E">
        <w:t>,</w:t>
      </w:r>
      <w:r w:rsidR="008E1CB5">
        <w:t xml:space="preserve"> varjupaigamenetluse</w:t>
      </w:r>
      <w:r w:rsidR="00D5479E">
        <w:t>,</w:t>
      </w:r>
      <w:r w:rsidR="008E1CB5">
        <w:t xml:space="preserve"> ja tagasisaatmise menetluste vahel</w:t>
      </w:r>
      <w:r w:rsidR="00E52949">
        <w:t xml:space="preserve">, et veelgi </w:t>
      </w:r>
      <w:r w:rsidR="008E1CB5">
        <w:t xml:space="preserve">tõhusamalt </w:t>
      </w:r>
      <w:r w:rsidR="00E52949">
        <w:t xml:space="preserve">edendada </w:t>
      </w:r>
      <w:r w:rsidR="00D5479E">
        <w:t>EL-i</w:t>
      </w:r>
      <w:r w:rsidR="00E52949">
        <w:t xml:space="preserve"> välispiiride</w:t>
      </w:r>
      <w:r w:rsidR="008E1CB5">
        <w:t>l sisserände</w:t>
      </w:r>
      <w:r w:rsidR="00E52949">
        <w:t xml:space="preserve"> tulemuslikku haldamist.</w:t>
      </w:r>
      <w:r w:rsidR="00B4475D">
        <w:rPr>
          <w:rStyle w:val="Allmrkuseviide"/>
        </w:rPr>
        <w:footnoteReference w:id="35"/>
      </w:r>
      <w:r w:rsidR="00E52949">
        <w:t xml:space="preserve"> </w:t>
      </w:r>
      <w:r w:rsidR="00F207C5">
        <w:t>Sidusad taustakontrollid ja piirimenetlused on vajalikeks õiguslikeks ja praktilisteks vahenditeks</w:t>
      </w:r>
      <w:r w:rsidR="00E52949">
        <w:t xml:space="preserve">, mis aitavad </w:t>
      </w:r>
      <w:r w:rsidR="00AA6DA5">
        <w:t xml:space="preserve">senisest paremini </w:t>
      </w:r>
      <w:r w:rsidR="00E52949">
        <w:t xml:space="preserve">hallata kolmandate riikide kodanike </w:t>
      </w:r>
      <w:r w:rsidR="00013B94">
        <w:t>EL</w:t>
      </w:r>
      <w:r w:rsidR="00EE2A42">
        <w:t>-</w:t>
      </w:r>
      <w:r w:rsidR="00013B94">
        <w:t>i</w:t>
      </w:r>
      <w:r w:rsidR="00AA6DA5">
        <w:t xml:space="preserve"> sh Eestisse </w:t>
      </w:r>
      <w:r w:rsidR="00E52949">
        <w:t>saabumist</w:t>
      </w:r>
      <w:r w:rsidR="00AA6DA5">
        <w:t xml:space="preserve">. </w:t>
      </w:r>
    </w:p>
    <w:p w14:paraId="05CECCAC" w14:textId="7082F838" w:rsidR="001E7FC7" w:rsidRDefault="001E7FC7" w:rsidP="00E52949">
      <w:pPr>
        <w:autoSpaceDE w:val="0"/>
        <w:autoSpaceDN w:val="0"/>
        <w:adjustRightInd w:val="0"/>
        <w:contextualSpacing/>
        <w:jc w:val="both"/>
        <w:rPr>
          <w:b/>
          <w:bCs/>
        </w:rPr>
      </w:pPr>
    </w:p>
    <w:p w14:paraId="7B06C033" w14:textId="2C354BE8" w:rsidR="00E52949" w:rsidRPr="00E64701" w:rsidRDefault="00E52949" w:rsidP="00E52949">
      <w:pPr>
        <w:autoSpaceDE w:val="0"/>
        <w:autoSpaceDN w:val="0"/>
        <w:adjustRightInd w:val="0"/>
        <w:contextualSpacing/>
        <w:jc w:val="both"/>
      </w:pPr>
      <w:r w:rsidRPr="00E64701">
        <w:t>Kõik ebaseadusliku</w:t>
      </w:r>
      <w:r w:rsidR="001A0372">
        <w:t>lt</w:t>
      </w:r>
      <w:r w:rsidRPr="00E64701">
        <w:t xml:space="preserve"> </w:t>
      </w:r>
      <w:r w:rsidR="00930927" w:rsidRPr="00E64701">
        <w:t>sisse</w:t>
      </w:r>
      <w:r w:rsidRPr="00E64701">
        <w:t xml:space="preserve">rändajad registreeritakse ning neile tehakse </w:t>
      </w:r>
      <w:r w:rsidR="00930927" w:rsidRPr="00E64701">
        <w:t xml:space="preserve">ühetaoline </w:t>
      </w:r>
      <w:r w:rsidRPr="00E64701">
        <w:t>isikutuvastus</w:t>
      </w:r>
      <w:r w:rsidR="00B4475D">
        <w:t>e</w:t>
      </w:r>
      <w:r w:rsidR="00D5479E">
        <w:t>-</w:t>
      </w:r>
      <w:r w:rsidRPr="00E64701">
        <w:t>, julgeolekuriski</w:t>
      </w:r>
      <w:r w:rsidR="00D5479E">
        <w:t>-</w:t>
      </w:r>
      <w:r w:rsidRPr="00E64701">
        <w:t>, haavatavus</w:t>
      </w:r>
      <w:r w:rsidR="00B4475D">
        <w:t>e</w:t>
      </w:r>
      <w:r w:rsidR="00D5479E">
        <w:t>-</w:t>
      </w:r>
      <w:r w:rsidRPr="00E64701">
        <w:t xml:space="preserve"> ja tervisealane taustakontroll. See puudutab ka </w:t>
      </w:r>
      <w:r w:rsidR="0012387C" w:rsidRPr="00E64701">
        <w:t xml:space="preserve">riigi </w:t>
      </w:r>
      <w:r w:rsidRPr="00E64701">
        <w:t xml:space="preserve">territooriumil kinni peetud </w:t>
      </w:r>
      <w:r w:rsidR="5B7273DB">
        <w:t>inimesi</w:t>
      </w:r>
      <w:r w:rsidRPr="00E64701">
        <w:t>, kellele ei ole taustakontrolli ega piirikontrolli veel tehtud. Sama kehtib kõigi i</w:t>
      </w:r>
      <w:r w:rsidR="00F00CF9" w:rsidRPr="00E64701">
        <w:t>nimeste</w:t>
      </w:r>
      <w:r w:rsidRPr="00E64701">
        <w:t xml:space="preserve"> kohta, kes esitavad piiripunktis rahvusvahelise kaitse taotluse. Teises etapis kohaldatakse nende i</w:t>
      </w:r>
      <w:r w:rsidR="00E64701" w:rsidRPr="00E64701">
        <w:t>nimeste</w:t>
      </w:r>
      <w:r w:rsidRPr="00E64701">
        <w:t xml:space="preserve"> suhtes, kes tõenäoliselt rahvusvahelist kaitset ei vaja, kujutavad endast julgeolekuriski või </w:t>
      </w:r>
      <w:r w:rsidR="00E64701" w:rsidRPr="00E64701">
        <w:t xml:space="preserve">tahtlikult </w:t>
      </w:r>
      <w:r w:rsidRPr="00E64701">
        <w:t xml:space="preserve">eksitavad ametiasutusi, kohustuslikku piirimenetlust. </w:t>
      </w:r>
      <w:r w:rsidR="00416132" w:rsidRPr="00416132">
        <w:t xml:space="preserve">Määrus 2024/1356/EL (taustakontrolli kohta) </w:t>
      </w:r>
      <w:r w:rsidRPr="00416132">
        <w:t xml:space="preserve">ja </w:t>
      </w:r>
      <w:r w:rsidRPr="00E64701">
        <w:t xml:space="preserve">määrus </w:t>
      </w:r>
      <w:r w:rsidR="00416132" w:rsidRPr="00416132">
        <w:t>2024/1348/EL (menetluse kohta)</w:t>
      </w:r>
      <w:r w:rsidRPr="00E64701">
        <w:t xml:space="preserve"> sisaldavad ka uusi sätteid, mille eesmärk on parandada kodakondsuseta isikute tuvastamist.</w:t>
      </w:r>
    </w:p>
    <w:p w14:paraId="5BE4474A" w14:textId="77777777" w:rsidR="00180EB7" w:rsidRDefault="00180EB7" w:rsidP="00E52949">
      <w:pPr>
        <w:autoSpaceDE w:val="0"/>
        <w:autoSpaceDN w:val="0"/>
        <w:adjustRightInd w:val="0"/>
        <w:contextualSpacing/>
        <w:jc w:val="both"/>
      </w:pPr>
    </w:p>
    <w:p w14:paraId="5EB06F29" w14:textId="31A5569B" w:rsidR="00FB07C9" w:rsidRPr="00537B46" w:rsidRDefault="00007787" w:rsidP="00E52949">
      <w:pPr>
        <w:autoSpaceDE w:val="0"/>
        <w:autoSpaceDN w:val="0"/>
        <w:adjustRightInd w:val="0"/>
        <w:contextualSpacing/>
        <w:jc w:val="both"/>
      </w:pPr>
      <w:r w:rsidRPr="002E1B8E">
        <w:rPr>
          <w:b/>
        </w:rPr>
        <w:t>Joonis</w:t>
      </w:r>
      <w:r w:rsidR="007664CB" w:rsidRPr="002E1B8E">
        <w:rPr>
          <w:b/>
        </w:rPr>
        <w:t xml:space="preserve"> </w:t>
      </w:r>
      <w:r w:rsidR="002C2D55" w:rsidRPr="002E1B8E">
        <w:rPr>
          <w:b/>
        </w:rPr>
        <w:t>3</w:t>
      </w:r>
      <w:r w:rsidR="00E10F41">
        <w:t>.</w:t>
      </w:r>
      <w:r w:rsidR="007664CB" w:rsidRPr="002E1B8E">
        <w:rPr>
          <w:b/>
        </w:rPr>
        <w:t xml:space="preserve"> </w:t>
      </w:r>
      <w:r w:rsidR="007664CB">
        <w:t>Varjupaiga piirimenetlus ja tagasisaatmise piirimenetlus</w:t>
      </w:r>
      <w:r w:rsidR="00316570">
        <w:t xml:space="preserve"> (</w:t>
      </w:r>
      <w:r w:rsidR="00280091">
        <w:t>autor</w:t>
      </w:r>
      <w:r w:rsidR="00316570">
        <w:t xml:space="preserve">: </w:t>
      </w:r>
      <w:r w:rsidR="00D71719">
        <w:t>SIM</w:t>
      </w:r>
      <w:r w:rsidR="00316570" w:rsidRPr="00537B46">
        <w:t>)</w:t>
      </w:r>
    </w:p>
    <w:p w14:paraId="5E021582" w14:textId="1480D21E" w:rsidR="007664CB" w:rsidRDefault="009B7D7B" w:rsidP="007664CB">
      <w:pPr>
        <w:autoSpaceDE w:val="0"/>
        <w:autoSpaceDN w:val="0"/>
        <w:adjustRightInd w:val="0"/>
        <w:contextualSpacing/>
        <w:jc w:val="both"/>
      </w:pPr>
      <w:r w:rsidRPr="00537B46">
        <w:rPr>
          <w:noProof/>
        </w:rPr>
        <w:lastRenderedPageBreak/>
        <w:drawing>
          <wp:inline distT="0" distB="0" distL="0" distR="0" wp14:anchorId="46DE870F" wp14:editId="0450697C">
            <wp:extent cx="5760084" cy="1757680"/>
            <wp:effectExtent l="0" t="0" r="0" b="0"/>
            <wp:docPr id="9035364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3">
                      <a:extLst>
                        <a:ext uri="{28A0092B-C50C-407E-A947-70E740481C1C}">
                          <a14:useLocalDpi xmlns:a14="http://schemas.microsoft.com/office/drawing/2010/main" val="0"/>
                        </a:ext>
                      </a:extLst>
                    </a:blip>
                    <a:stretch>
                      <a:fillRect/>
                    </a:stretch>
                  </pic:blipFill>
                  <pic:spPr>
                    <a:xfrm>
                      <a:off x="0" y="0"/>
                      <a:ext cx="5760084" cy="1757680"/>
                    </a:xfrm>
                    <a:prstGeom prst="rect">
                      <a:avLst/>
                    </a:prstGeom>
                  </pic:spPr>
                </pic:pic>
              </a:graphicData>
            </a:graphic>
          </wp:inline>
        </w:drawing>
      </w:r>
    </w:p>
    <w:p w14:paraId="3442D7DA" w14:textId="77777777" w:rsidR="007664CB" w:rsidRDefault="007664CB" w:rsidP="004E3DEC">
      <w:pPr>
        <w:autoSpaceDE w:val="0"/>
        <w:autoSpaceDN w:val="0"/>
        <w:adjustRightInd w:val="0"/>
        <w:contextualSpacing/>
        <w:jc w:val="both"/>
      </w:pPr>
    </w:p>
    <w:p w14:paraId="54D097FA" w14:textId="61C8F78A" w:rsidR="004E3DEC" w:rsidRPr="00E974F0" w:rsidRDefault="00E52949" w:rsidP="004E3DEC">
      <w:pPr>
        <w:autoSpaceDE w:val="0"/>
        <w:autoSpaceDN w:val="0"/>
        <w:adjustRightInd w:val="0"/>
        <w:contextualSpacing/>
        <w:jc w:val="both"/>
      </w:pPr>
      <w:r w:rsidRPr="007213C0">
        <w:t xml:space="preserve">Uute kohustuste edukas rakendamine eeldab, et taustakontroll ning piiril toimuv varjupaiga- ja (asjakohasel juhul) </w:t>
      </w:r>
      <w:r>
        <w:t>tagasisaatmis</w:t>
      </w:r>
      <w:r w:rsidR="0087328A">
        <w:t xml:space="preserve">e </w:t>
      </w:r>
      <w:r>
        <w:t>menetlus</w:t>
      </w:r>
      <w:r w:rsidRPr="007213C0">
        <w:t xml:space="preserve"> toimiksid koos sujuvalt ning tagaksid </w:t>
      </w:r>
      <w:r w:rsidR="008A1669" w:rsidRPr="007213C0">
        <w:t xml:space="preserve">tõhusa ja </w:t>
      </w:r>
      <w:r w:rsidRPr="007213C0">
        <w:t>range otsus</w:t>
      </w:r>
      <w:r w:rsidR="001A0372">
        <w:t>tus</w:t>
      </w:r>
      <w:r w:rsidRPr="007213C0">
        <w:t xml:space="preserve">protsessi, austades </w:t>
      </w:r>
      <w:r w:rsidR="008A1669" w:rsidRPr="007213C0">
        <w:t xml:space="preserve">samal ajal </w:t>
      </w:r>
      <w:r w:rsidRPr="007213C0">
        <w:t xml:space="preserve">täielikult kõiki </w:t>
      </w:r>
      <w:r w:rsidR="001A0372">
        <w:t xml:space="preserve">inimeste </w:t>
      </w:r>
      <w:r w:rsidRPr="007213C0">
        <w:t>tagatisi ja õigusi</w:t>
      </w:r>
      <w:r w:rsidRPr="00A664DA">
        <w:t xml:space="preserve">. </w:t>
      </w:r>
      <w:r w:rsidR="00E66E80" w:rsidRPr="00A664DA">
        <w:t xml:space="preserve">Eestil </w:t>
      </w:r>
      <w:r w:rsidRPr="00A664DA">
        <w:t>peab olema suutlikkus teha kõigile ebaseadusli</w:t>
      </w:r>
      <w:r w:rsidR="001A0372">
        <w:t>kult</w:t>
      </w:r>
      <w:r w:rsidRPr="00A664DA">
        <w:t xml:space="preserve"> saabujatele taustakontroll ning luua sobivad tingimused teatava arvu rahvusvahelise kaitse taotlejate (ja tagasisaadetavate) vastuvõtuks piirimenetluse ajaks.</w:t>
      </w:r>
      <w:r w:rsidRPr="00783807">
        <w:rPr>
          <w:color w:val="0070C0"/>
        </w:rPr>
        <w:t xml:space="preserve"> </w:t>
      </w:r>
      <w:r w:rsidRPr="00E974F0">
        <w:t>Piisav suutlikkus</w:t>
      </w:r>
      <w:r w:rsidR="00D021A2" w:rsidRPr="00E974F0">
        <w:rPr>
          <w:rStyle w:val="Allmrkuseviide"/>
        </w:rPr>
        <w:footnoteReference w:id="36"/>
      </w:r>
      <w:r w:rsidRPr="00E974F0">
        <w:t xml:space="preserve"> menetleda piiril varjupaigataotlusi ja tagasisaatmisi on liidu tasandil </w:t>
      </w:r>
      <w:r w:rsidR="00E974F0" w:rsidRPr="00E974F0">
        <w:t xml:space="preserve">kokku vähemalt </w:t>
      </w:r>
      <w:r w:rsidRPr="00E974F0">
        <w:t>30</w:t>
      </w:r>
      <w:r w:rsidR="001A0372">
        <w:t> </w:t>
      </w:r>
      <w:r w:rsidRPr="00E974F0">
        <w:t>000</w:t>
      </w:r>
      <w:r w:rsidR="001A0372">
        <w:t xml:space="preserve"> inimest aastas</w:t>
      </w:r>
      <w:r w:rsidRPr="00E974F0">
        <w:t>, kusjuures komisjon arvutab liikmesriikide individuaalse osa sellest piisavast suutlikkusest iga kolme aasta järel</w:t>
      </w:r>
      <w:r w:rsidR="00026E53" w:rsidRPr="004A7999">
        <w:rPr>
          <w:rStyle w:val="Allmrkuseviide"/>
        </w:rPr>
        <w:footnoteReference w:id="37"/>
      </w:r>
      <w:r w:rsidRPr="00E974F0">
        <w:t xml:space="preserve"> vastavalt määruses </w:t>
      </w:r>
      <w:r w:rsidR="00416132" w:rsidRPr="00416132">
        <w:t xml:space="preserve">2024/1348/EL (menetluse kohta) </w:t>
      </w:r>
      <w:r w:rsidRPr="00E974F0">
        <w:t>sätestatud valemile.</w:t>
      </w:r>
      <w:r w:rsidR="004E3DEC">
        <w:t xml:space="preserve"> </w:t>
      </w:r>
      <w:r w:rsidR="004E3DEC" w:rsidRPr="004E3DEC">
        <w:t>Eesti piirimen</w:t>
      </w:r>
      <w:r w:rsidR="00E534F5">
        <w:t>e</w:t>
      </w:r>
      <w:r w:rsidR="004E3DEC" w:rsidRPr="004E3DEC">
        <w:t xml:space="preserve">tluse suutlikkuse osakaal on 0,9 % </w:t>
      </w:r>
      <w:r w:rsidR="00D5479E">
        <w:t>EL-i</w:t>
      </w:r>
      <w:r w:rsidR="004E3DEC" w:rsidRPr="004E3DEC">
        <w:t xml:space="preserve"> suutlikkusest kokku.</w:t>
      </w:r>
      <w:r w:rsidR="004E3DEC">
        <w:t xml:space="preserve"> Vastav suutlikkuse tase saavutatakse astmeliselt. Komisjoni </w:t>
      </w:r>
      <w:r w:rsidR="004E3DEC" w:rsidRPr="004E3DEC">
        <w:t>05.08.2024</w:t>
      </w:r>
      <w:r w:rsidR="004E3DEC">
        <w:t xml:space="preserve"> rakendusotsuse 2024/2150 alusel on Eesti õiglaseks suutlikkuseks menetleda piirimenetluses 277 inimest igal ajahetkel (päevas) perioodil 12.06.2026–12.06.2027. Eesti aastane võimekus perioodil </w:t>
      </w:r>
      <w:r w:rsidR="004E3DEC" w:rsidRPr="004E3DEC">
        <w:t xml:space="preserve">12. juuni 2026–12. juuni 2027 </w:t>
      </w:r>
      <w:r w:rsidR="004E3DEC">
        <w:t>on 554 inimest (</w:t>
      </w:r>
      <w:r w:rsidR="00A33D3E">
        <w:t>päevane</w:t>
      </w:r>
      <w:r w:rsidR="004E3DEC">
        <w:t xml:space="preserve"> suutlikkus korrutatud </w:t>
      </w:r>
      <w:r w:rsidR="00046083">
        <w:t>kahega</w:t>
      </w:r>
      <w:r w:rsidR="004E3DEC">
        <w:t xml:space="preserve">). perioodil </w:t>
      </w:r>
      <w:r w:rsidR="004E3DEC" w:rsidRPr="004E3DEC">
        <w:t>13. juuni 2027–13. juuni 202</w:t>
      </w:r>
      <w:r w:rsidR="008F2AB7">
        <w:t>8</w:t>
      </w:r>
      <w:r w:rsidR="004E3DEC" w:rsidRPr="004E3DEC">
        <w:t xml:space="preserve"> (</w:t>
      </w:r>
      <w:r w:rsidR="00A33D3E">
        <w:t xml:space="preserve">päevane suutlikus </w:t>
      </w:r>
      <w:r w:rsidR="004E3DEC">
        <w:t xml:space="preserve">korrutatud </w:t>
      </w:r>
      <w:r w:rsidR="00046083">
        <w:t>kolme</w:t>
      </w:r>
      <w:r w:rsidR="004E3DEC">
        <w:t>ga</w:t>
      </w:r>
      <w:r w:rsidR="004E3DEC" w:rsidRPr="004E3DEC">
        <w:t>)</w:t>
      </w:r>
      <w:r w:rsidR="004E3DEC">
        <w:t xml:space="preserve"> on 881 inimest. Maksimaalne aastane suutlikkus on neljakordne päevane suutlikkus, mis sätestatakse uue </w:t>
      </w:r>
      <w:r w:rsidR="00F42309">
        <w:t>EK</w:t>
      </w:r>
      <w:r w:rsidR="004E3DEC">
        <w:t xml:space="preserve"> rakendusaktiga 2027. aastal. </w:t>
      </w:r>
      <w:r w:rsidR="00E8360C">
        <w:t xml:space="preserve">Kui aastane suutlikkus on ületatud, siis liikmesriik teavitab sellest </w:t>
      </w:r>
      <w:r w:rsidR="00F42309">
        <w:t>EK</w:t>
      </w:r>
      <w:r w:rsidR="00E8360C">
        <w:t>, kes võib lubada piirimenetlust mitte kohaldada ning saada abi sh solidaarsuse mehhanismi raames.</w:t>
      </w:r>
      <w:r w:rsidR="001C2778">
        <w:t xml:space="preserve"> </w:t>
      </w:r>
    </w:p>
    <w:p w14:paraId="04E364D5" w14:textId="77777777" w:rsidR="008A59C2" w:rsidRDefault="008A59C2" w:rsidP="00E52949">
      <w:pPr>
        <w:autoSpaceDE w:val="0"/>
        <w:autoSpaceDN w:val="0"/>
        <w:adjustRightInd w:val="0"/>
        <w:contextualSpacing/>
        <w:jc w:val="both"/>
      </w:pPr>
    </w:p>
    <w:p w14:paraId="1A952C3F" w14:textId="5AB6D20B" w:rsidR="00E52949" w:rsidRDefault="008A59C2" w:rsidP="00E52949">
      <w:pPr>
        <w:autoSpaceDE w:val="0"/>
        <w:autoSpaceDN w:val="0"/>
        <w:adjustRightInd w:val="0"/>
        <w:contextualSpacing/>
        <w:jc w:val="both"/>
      </w:pPr>
      <w:r>
        <w:t>Piirimenetlust</w:t>
      </w:r>
      <w:r w:rsidR="000B39A7" w:rsidRPr="00E84A45">
        <w:t xml:space="preserve"> tuleb</w:t>
      </w:r>
      <w:r w:rsidR="00E52949" w:rsidRPr="00E84A45">
        <w:t xml:space="preserve"> kohaldada otsustusprotsessi kvaliteeti ja taotlejate õigusi kahjustamata. Kuigi </w:t>
      </w:r>
      <w:r w:rsidR="000F0722">
        <w:t>välismaalastel</w:t>
      </w:r>
      <w:r w:rsidR="00E52949" w:rsidRPr="00E84A45">
        <w:t xml:space="preserve"> ei ole taustakontrolli ja piirimenetluse ajal luba EL</w:t>
      </w:r>
      <w:r w:rsidR="000F0722">
        <w:t>-</w:t>
      </w:r>
      <w:r w:rsidR="00E52949" w:rsidRPr="00E84A45">
        <w:t xml:space="preserve">i territooriumile </w:t>
      </w:r>
      <w:r w:rsidR="000B39A7" w:rsidRPr="00E84A45">
        <w:t xml:space="preserve">sh Eestisse </w:t>
      </w:r>
      <w:r w:rsidR="00E52949" w:rsidRPr="00E84A45">
        <w:t>siseneda, on n</w:t>
      </w:r>
      <w:r w:rsidR="000F0722">
        <w:t xml:space="preserve">ad riigi territooriumil ning nende taotlusi tuleb </w:t>
      </w:r>
      <w:r w:rsidR="00D81764" w:rsidRPr="00E84A45">
        <w:t>Eesti</w:t>
      </w:r>
      <w:r w:rsidR="000F0722">
        <w:t>s</w:t>
      </w:r>
      <w:r w:rsidR="00D81764" w:rsidRPr="00E84A45">
        <w:t xml:space="preserve"> </w:t>
      </w:r>
      <w:r w:rsidR="00E52949" w:rsidRPr="00E84A45">
        <w:t>menetl</w:t>
      </w:r>
      <w:r w:rsidR="000F0722">
        <w:t xml:space="preserve">eda </w:t>
      </w:r>
      <w:r w:rsidR="00E52949" w:rsidRPr="00E84A45">
        <w:t xml:space="preserve">kooskõlas </w:t>
      </w:r>
      <w:r w:rsidR="00D81764" w:rsidRPr="00E84A45">
        <w:t>varjupaiga</w:t>
      </w:r>
      <w:r w:rsidR="008C34C8">
        <w:t>-</w:t>
      </w:r>
      <w:r w:rsidR="00D81764" w:rsidRPr="00E84A45">
        <w:t xml:space="preserve"> ja rändehalduse </w:t>
      </w:r>
      <w:r w:rsidR="00E52949" w:rsidRPr="00E84A45">
        <w:t xml:space="preserve">õigusaktides sätestatud kaitsemeetmete ja tagatistega ning austades täielikult </w:t>
      </w:r>
      <w:r w:rsidR="00D5479E">
        <w:t>EL-i</w:t>
      </w:r>
      <w:r w:rsidR="00E52949" w:rsidRPr="00E84A45">
        <w:t xml:space="preserve"> põhiõiguste hartas sätestatud põhiõigusi, sealhulgas tagasi- ja väljasaatmise lubamatuse põhimõtet ning õigust tõhusale </w:t>
      </w:r>
      <w:r w:rsidR="00E52949">
        <w:t>õiguskaitse</w:t>
      </w:r>
      <w:r w:rsidR="003D2CFC">
        <w:t xml:space="preserve">le </w:t>
      </w:r>
      <w:r w:rsidR="00E52949" w:rsidRPr="00E84A45">
        <w:t xml:space="preserve">seoses piirimenetluses tehtud otsustega. </w:t>
      </w:r>
    </w:p>
    <w:p w14:paraId="4B090EDA" w14:textId="77777777" w:rsidR="00E64178" w:rsidRDefault="00E64178" w:rsidP="00E52949">
      <w:pPr>
        <w:autoSpaceDE w:val="0"/>
        <w:autoSpaceDN w:val="0"/>
        <w:adjustRightInd w:val="0"/>
        <w:contextualSpacing/>
        <w:jc w:val="both"/>
      </w:pPr>
    </w:p>
    <w:p w14:paraId="2AE41ECD" w14:textId="5B05552A" w:rsidR="00711E6E" w:rsidRDefault="00E25385" w:rsidP="00711E6E">
      <w:pPr>
        <w:autoSpaceDE w:val="0"/>
        <w:autoSpaceDN w:val="0"/>
        <w:adjustRightInd w:val="0"/>
        <w:contextualSpacing/>
        <w:jc w:val="both"/>
        <w:rPr>
          <w:b/>
          <w:color w:val="0070C0"/>
        </w:rPr>
      </w:pPr>
      <w:r>
        <w:rPr>
          <w:b/>
          <w:bCs/>
          <w:color w:val="0070C0"/>
        </w:rPr>
        <w:t>Vajalikud täiendavad õigusaktide muudatused</w:t>
      </w:r>
    </w:p>
    <w:p w14:paraId="5D0F875A" w14:textId="77777777" w:rsidR="00E25385" w:rsidRPr="00E25385" w:rsidRDefault="00E25385" w:rsidP="00711E6E">
      <w:pPr>
        <w:autoSpaceDE w:val="0"/>
        <w:autoSpaceDN w:val="0"/>
        <w:adjustRightInd w:val="0"/>
        <w:contextualSpacing/>
        <w:jc w:val="both"/>
        <w:rPr>
          <w:b/>
          <w:bCs/>
        </w:rPr>
      </w:pPr>
    </w:p>
    <w:p w14:paraId="23282417" w14:textId="40D519F0" w:rsidR="002E6C4F" w:rsidRPr="00D72827" w:rsidRDefault="00362F5B" w:rsidP="00711E6E">
      <w:pPr>
        <w:autoSpaceDE w:val="0"/>
        <w:autoSpaceDN w:val="0"/>
        <w:adjustRightInd w:val="0"/>
        <w:contextualSpacing/>
        <w:jc w:val="both"/>
      </w:pPr>
      <w:r w:rsidRPr="002474F1">
        <w:lastRenderedPageBreak/>
        <w:t xml:space="preserve">Ülaltoodust lähtudes peab Eesti kohandama </w:t>
      </w:r>
      <w:r w:rsidR="00711E6E" w:rsidRPr="002474F1">
        <w:t>õigusraamistik</w:t>
      </w:r>
      <w:r w:rsidR="00B4475D">
        <w:t>k</w:t>
      </w:r>
      <w:r w:rsidR="00711E6E" w:rsidRPr="002474F1">
        <w:t xml:space="preserve">u </w:t>
      </w:r>
      <w:r w:rsidRPr="002474F1">
        <w:t>u</w:t>
      </w:r>
      <w:r w:rsidR="00711E6E" w:rsidRPr="002474F1">
        <w:t>ute sätetega ning tagama piirikontrolli, taustakontrolli ning piiril toimuvate varjupaiga- ja tagasisaatmis</w:t>
      </w:r>
      <w:r w:rsidRPr="002474F1">
        <w:t xml:space="preserve">e </w:t>
      </w:r>
      <w:r w:rsidR="00711E6E" w:rsidRPr="002474F1">
        <w:t xml:space="preserve">menetluste sujuva korraldamise, et </w:t>
      </w:r>
      <w:r w:rsidRPr="002474F1">
        <w:t xml:space="preserve">muuhulgas </w:t>
      </w:r>
      <w:r w:rsidR="00711E6E" w:rsidRPr="002474F1">
        <w:t xml:space="preserve">järgida </w:t>
      </w:r>
      <w:r w:rsidRPr="002474F1">
        <w:t xml:space="preserve">ka </w:t>
      </w:r>
      <w:r w:rsidR="00711E6E" w:rsidRPr="002474F1">
        <w:t>uusi tähtaeg</w:t>
      </w:r>
      <w:r w:rsidRPr="002474F1">
        <w:t xml:space="preserve">. </w:t>
      </w:r>
    </w:p>
    <w:p w14:paraId="7EE4A839" w14:textId="77777777" w:rsidR="00E87FBE" w:rsidRDefault="00E87FBE" w:rsidP="00711E6E">
      <w:pPr>
        <w:autoSpaceDE w:val="0"/>
        <w:autoSpaceDN w:val="0"/>
        <w:adjustRightInd w:val="0"/>
        <w:contextualSpacing/>
        <w:jc w:val="both"/>
      </w:pPr>
    </w:p>
    <w:p w14:paraId="58AB158B" w14:textId="24E9C099" w:rsidR="00E6644C" w:rsidRPr="00537B46" w:rsidRDefault="00AF0638" w:rsidP="00AF0638">
      <w:pPr>
        <w:pStyle w:val="Pealkiri3"/>
        <w:rPr>
          <w:rFonts w:cs="Times New Roman"/>
          <w:color w:val="70AD47" w:themeColor="accent6"/>
        </w:rPr>
      </w:pPr>
      <w:r w:rsidRPr="00537B46">
        <w:rPr>
          <w:rFonts w:cs="Times New Roman"/>
        </w:rPr>
        <w:t>2.</w:t>
      </w:r>
      <w:r w:rsidR="00D73D15" w:rsidRPr="00537B46">
        <w:rPr>
          <w:rFonts w:cs="Times New Roman"/>
        </w:rPr>
        <w:t>2.2</w:t>
      </w:r>
      <w:r w:rsidRPr="00537B46">
        <w:rPr>
          <w:rFonts w:cs="Times New Roman"/>
        </w:rPr>
        <w:t xml:space="preserve">.3 </w:t>
      </w:r>
      <w:r w:rsidR="007F3104" w:rsidRPr="00537B46">
        <w:rPr>
          <w:rFonts w:cs="Times New Roman"/>
        </w:rPr>
        <w:t>Vastuvõtu ümbermõtestamine</w:t>
      </w:r>
      <w:r w:rsidR="00A8069F" w:rsidRPr="00537B46">
        <w:rPr>
          <w:rFonts w:cs="Times New Roman"/>
        </w:rPr>
        <w:t xml:space="preserve"> </w:t>
      </w:r>
      <w:r w:rsidR="00815D05">
        <w:rPr>
          <w:rFonts w:cs="Times New Roman"/>
        </w:rPr>
        <w:t>–</w:t>
      </w:r>
      <w:r w:rsidR="00A8069F" w:rsidRPr="00537B46">
        <w:rPr>
          <w:rFonts w:cs="Times New Roman"/>
        </w:rPr>
        <w:t xml:space="preserve"> </w:t>
      </w:r>
      <w:r w:rsidR="00A7114A" w:rsidRPr="00537B46">
        <w:rPr>
          <w:rFonts w:cs="Times New Roman"/>
        </w:rPr>
        <w:t xml:space="preserve">suurem sotsiaalkaitse, </w:t>
      </w:r>
      <w:r w:rsidR="003D2BC5" w:rsidRPr="00537B46">
        <w:rPr>
          <w:rFonts w:cs="Times New Roman"/>
        </w:rPr>
        <w:t xml:space="preserve">kuritarvituste vältimiseks </w:t>
      </w:r>
      <w:r w:rsidR="002E6544" w:rsidRPr="00537B46">
        <w:rPr>
          <w:rFonts w:cs="Times New Roman"/>
        </w:rPr>
        <w:t xml:space="preserve">majutuse ja </w:t>
      </w:r>
      <w:r w:rsidR="002D4341" w:rsidRPr="00537B46">
        <w:rPr>
          <w:rFonts w:cs="Times New Roman"/>
        </w:rPr>
        <w:t xml:space="preserve">muu </w:t>
      </w:r>
      <w:r w:rsidR="002E6544" w:rsidRPr="00537B46">
        <w:rPr>
          <w:rFonts w:cs="Times New Roman"/>
        </w:rPr>
        <w:t>to</w:t>
      </w:r>
      <w:r w:rsidR="00E976F0" w:rsidRPr="00537B46">
        <w:rPr>
          <w:rFonts w:cs="Times New Roman"/>
        </w:rPr>
        <w:t>e</w:t>
      </w:r>
      <w:r w:rsidR="002E6544" w:rsidRPr="00537B46">
        <w:rPr>
          <w:rFonts w:cs="Times New Roman"/>
        </w:rPr>
        <w:t xml:space="preserve"> piiramine </w:t>
      </w:r>
      <w:r w:rsidR="003947EA" w:rsidRPr="00537B46">
        <w:rPr>
          <w:rFonts w:cs="Times New Roman"/>
        </w:rPr>
        <w:t>ning</w:t>
      </w:r>
      <w:r w:rsidR="00E6644C" w:rsidRPr="00537B46">
        <w:rPr>
          <w:rFonts w:cs="Times New Roman"/>
        </w:rPr>
        <w:t xml:space="preserve"> äravõtmine</w:t>
      </w:r>
      <w:r w:rsidR="00AE6059" w:rsidRPr="00537B46">
        <w:rPr>
          <w:rFonts w:cs="Times New Roman"/>
        </w:rPr>
        <w:t>, liikumisvabaduse piiramine ja kinnipidamine</w:t>
      </w:r>
    </w:p>
    <w:p w14:paraId="35F039F8" w14:textId="77777777" w:rsidR="00F92967" w:rsidRDefault="00F92967" w:rsidP="00D72827"/>
    <w:p w14:paraId="04D099E9" w14:textId="66607BB7" w:rsidR="00F92967" w:rsidRPr="00E25385" w:rsidRDefault="00E25385" w:rsidP="00D72827">
      <w:pPr>
        <w:autoSpaceDE w:val="0"/>
        <w:autoSpaceDN w:val="0"/>
        <w:adjustRightInd w:val="0"/>
        <w:contextualSpacing/>
        <w:jc w:val="both"/>
        <w:rPr>
          <w:b/>
        </w:rPr>
      </w:pPr>
      <w:r w:rsidRPr="00E25385">
        <w:rPr>
          <w:b/>
          <w:bCs/>
          <w:color w:val="0070C0"/>
        </w:rPr>
        <w:t>Ülevaade</w:t>
      </w:r>
    </w:p>
    <w:p w14:paraId="7A2D9959" w14:textId="77777777" w:rsidR="00F92967" w:rsidRDefault="00F92967" w:rsidP="00F92967">
      <w:pPr>
        <w:autoSpaceDE w:val="0"/>
        <w:autoSpaceDN w:val="0"/>
        <w:adjustRightInd w:val="0"/>
        <w:contextualSpacing/>
        <w:jc w:val="both"/>
      </w:pPr>
    </w:p>
    <w:p w14:paraId="6E006EB7" w14:textId="4A50D4CB" w:rsidR="00144DA5" w:rsidRPr="00EC1EBC" w:rsidRDefault="00491362" w:rsidP="00F44A35">
      <w:pPr>
        <w:autoSpaceDE w:val="0"/>
        <w:autoSpaceDN w:val="0"/>
        <w:adjustRightInd w:val="0"/>
        <w:contextualSpacing/>
        <w:jc w:val="both"/>
      </w:pPr>
      <w:r>
        <w:t xml:space="preserve">Rahvusvahelise kaitse taotlejate vastuvõtt </w:t>
      </w:r>
      <w:r w:rsidR="00F44A35" w:rsidRPr="00EC1EBC">
        <w:t xml:space="preserve">tähendab suutlikkust pakkuda </w:t>
      </w:r>
      <w:r w:rsidR="002A2E4B" w:rsidRPr="00EC1EBC">
        <w:t>vajaduse korral</w:t>
      </w:r>
      <w:r w:rsidR="00F44A35" w:rsidRPr="00EC1EBC">
        <w:t xml:space="preserve"> </w:t>
      </w:r>
      <w:r>
        <w:t xml:space="preserve">tagakiusamise ja tõsise ohu eest põgenenud </w:t>
      </w:r>
      <w:r w:rsidR="00F44A35" w:rsidRPr="00EC1EBC">
        <w:t xml:space="preserve">rahvusvahelise kaitse taotlejatele </w:t>
      </w:r>
      <w:r w:rsidR="00144DA5">
        <w:t xml:space="preserve">minimaalseid vajalikke </w:t>
      </w:r>
      <w:r w:rsidR="00F44A35" w:rsidRPr="00EC1EBC">
        <w:t>materiaalseid vastuvõtutingimusi</w:t>
      </w:r>
      <w:r w:rsidR="00480159" w:rsidRPr="003C5329">
        <w:t>, mille osas on liikmesriik sätestatud miinimumnõuded</w:t>
      </w:r>
      <w:r w:rsidR="00144DA5" w:rsidRPr="003C5329">
        <w:t>.</w:t>
      </w:r>
      <w:r w:rsidR="00144DA5">
        <w:t xml:space="preserve"> See </w:t>
      </w:r>
      <w:r w:rsidR="00480159" w:rsidRPr="003C5329">
        <w:t>hõlmab</w:t>
      </w:r>
      <w:r w:rsidR="00144DA5">
        <w:t xml:space="preserve"> </w:t>
      </w:r>
      <w:r w:rsidR="00F44A35" w:rsidRPr="00EC1EBC">
        <w:t>eluase</w:t>
      </w:r>
      <w:r w:rsidR="00622DEB" w:rsidRPr="00EC1EBC">
        <w:t>t</w:t>
      </w:r>
      <w:r w:rsidR="00F44A35" w:rsidRPr="00EC1EBC">
        <w:t>, toit</w:t>
      </w:r>
      <w:r w:rsidR="00622DEB" w:rsidRPr="00EC1EBC">
        <w:t>u</w:t>
      </w:r>
      <w:r w:rsidR="00F44A35" w:rsidRPr="00EC1EBC">
        <w:t>, rõivad, isiklik</w:t>
      </w:r>
      <w:r w:rsidR="00622DEB" w:rsidRPr="00EC1EBC">
        <w:t xml:space="preserve">ke </w:t>
      </w:r>
      <w:r w:rsidR="00F44A35" w:rsidRPr="00EC1EBC">
        <w:t>hügieenitarbe</w:t>
      </w:r>
      <w:r w:rsidR="00622DEB" w:rsidRPr="00EC1EBC">
        <w:t>i</w:t>
      </w:r>
      <w:r w:rsidR="00F44A35" w:rsidRPr="00EC1EBC">
        <w:t>d ja regulaar</w:t>
      </w:r>
      <w:r w:rsidR="00622DEB" w:rsidRPr="00EC1EBC">
        <w:t xml:space="preserve">set </w:t>
      </w:r>
      <w:r w:rsidR="00EF4102">
        <w:t xml:space="preserve">rahalist </w:t>
      </w:r>
      <w:r w:rsidR="00F44A35" w:rsidRPr="00EC1EBC">
        <w:t>toetus</w:t>
      </w:r>
      <w:r w:rsidR="00622DEB" w:rsidRPr="00EC1EBC">
        <w:t>t</w:t>
      </w:r>
      <w:r w:rsidR="00EF4102">
        <w:t xml:space="preserve">. </w:t>
      </w:r>
      <w:r w:rsidR="00835E41" w:rsidRPr="003C5329">
        <w:t>Vastuvõtutingimuste tagamisel</w:t>
      </w:r>
      <w:r w:rsidR="00622DEB" w:rsidRPr="00EC1EBC">
        <w:t xml:space="preserve"> tuleb arvestada taotleja </w:t>
      </w:r>
      <w:r w:rsidR="00F44A35" w:rsidRPr="003C5329">
        <w:t>s</w:t>
      </w:r>
      <w:r w:rsidR="00835E41" w:rsidRPr="003C5329">
        <w:t>oo</w:t>
      </w:r>
      <w:r w:rsidR="00F44A35" w:rsidRPr="003C5329">
        <w:t>, vanu</w:t>
      </w:r>
      <w:r w:rsidR="00835E41" w:rsidRPr="003C5329">
        <w:t>se</w:t>
      </w:r>
      <w:r w:rsidR="00F44A35" w:rsidRPr="00EC1EBC">
        <w:t xml:space="preserve"> ja vastuvõtu </w:t>
      </w:r>
      <w:r w:rsidR="00F44A35" w:rsidRPr="003C5329">
        <w:t>erivajad</w:t>
      </w:r>
      <w:r w:rsidR="00835E41" w:rsidRPr="003C5329">
        <w:t>ustega</w:t>
      </w:r>
      <w:r w:rsidR="00F44A35" w:rsidRPr="003C5329">
        <w:t>.</w:t>
      </w:r>
      <w:r w:rsidR="00F44A35" w:rsidRPr="00EC1EBC">
        <w:t xml:space="preserve"> Samuti tähendab see suutlikkust pakkuda tervishoi</w:t>
      </w:r>
      <w:r w:rsidR="0091693F" w:rsidRPr="00EC1EBC">
        <w:t>u teenuseid</w:t>
      </w:r>
      <w:r w:rsidR="00F44A35" w:rsidRPr="00EC1EBC">
        <w:t xml:space="preserve">, haridust alaealistele, varajasi integratsioonimeetmeid ja teavet ning õiguste kaitset. </w:t>
      </w:r>
      <w:r w:rsidR="00EF4102">
        <w:t xml:space="preserve">Eestis on </w:t>
      </w:r>
      <w:r w:rsidR="00570DA7">
        <w:t>abi</w:t>
      </w:r>
      <w:r w:rsidR="00EF4102">
        <w:t xml:space="preserve"> pakkumine vajaduspõhine ning selle andmisel lähtutakse </w:t>
      </w:r>
      <w:r w:rsidR="00835E41" w:rsidRPr="003C5329">
        <w:t xml:space="preserve">riigis kehtestatud </w:t>
      </w:r>
      <w:r w:rsidR="00EF4102">
        <w:t>toimetulekupiirist</w:t>
      </w:r>
      <w:r w:rsidR="003C6F59">
        <w:t xml:space="preserve"> minimaalsetes</w:t>
      </w:r>
      <w:r w:rsidR="0036421C">
        <w:t>t</w:t>
      </w:r>
      <w:r w:rsidR="003C6F59">
        <w:t xml:space="preserve"> </w:t>
      </w:r>
      <w:r w:rsidR="003C6F59" w:rsidRPr="00936317">
        <w:t>tarbimiskulutustest</w:t>
      </w:r>
      <w:r w:rsidR="003D2BC5" w:rsidRPr="003C5329">
        <w:t xml:space="preserve"> ja võrdsest kohtlemisest teiste </w:t>
      </w:r>
      <w:r w:rsidR="00AE1337">
        <w:t xml:space="preserve">Eesti </w:t>
      </w:r>
      <w:r w:rsidR="003D2BC5" w:rsidRPr="003C5329">
        <w:t>elanikega. Samuti on oluline tagada, et vastuvõtusüsteemi ei kasutataks ära.</w:t>
      </w:r>
      <w:r w:rsidR="003C5329">
        <w:t xml:space="preserve"> </w:t>
      </w:r>
    </w:p>
    <w:p w14:paraId="07CB5545" w14:textId="77777777" w:rsidR="00F92967" w:rsidRDefault="00F92967" w:rsidP="00F44A35">
      <w:pPr>
        <w:autoSpaceDE w:val="0"/>
        <w:autoSpaceDN w:val="0"/>
        <w:adjustRightInd w:val="0"/>
        <w:contextualSpacing/>
        <w:jc w:val="both"/>
        <w:rPr>
          <w:color w:val="4472C4" w:themeColor="accent1"/>
        </w:rPr>
      </w:pPr>
    </w:p>
    <w:p w14:paraId="53BA10D2" w14:textId="01EBC536" w:rsidR="00E25385" w:rsidRPr="00230685" w:rsidRDefault="00E25385" w:rsidP="00E25385">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1DE88A84" w14:textId="77777777" w:rsidR="00F92967" w:rsidRPr="002474F1" w:rsidRDefault="00F92967" w:rsidP="00F44A35">
      <w:pPr>
        <w:autoSpaceDE w:val="0"/>
        <w:autoSpaceDN w:val="0"/>
        <w:adjustRightInd w:val="0"/>
        <w:contextualSpacing/>
        <w:jc w:val="both"/>
        <w:rPr>
          <w:color w:val="4472C4" w:themeColor="accent1"/>
        </w:rPr>
      </w:pPr>
    </w:p>
    <w:p w14:paraId="104E35E1" w14:textId="05BD7A21" w:rsidR="007C3F76" w:rsidRDefault="00366BF7" w:rsidP="00F44A35">
      <w:pPr>
        <w:autoSpaceDE w:val="0"/>
        <w:autoSpaceDN w:val="0"/>
        <w:adjustRightInd w:val="0"/>
        <w:contextualSpacing/>
        <w:jc w:val="both"/>
      </w:pPr>
      <w:r w:rsidRPr="00366BF7">
        <w:t>Varjupaiga</w:t>
      </w:r>
      <w:r w:rsidR="008C34C8">
        <w:t>-</w:t>
      </w:r>
      <w:r w:rsidRPr="00366BF7">
        <w:t xml:space="preserve"> ja rändehalduse süsteemi </w:t>
      </w:r>
      <w:r w:rsidR="00F44A35" w:rsidRPr="00366BF7">
        <w:t xml:space="preserve">toimimiseks, sealhulgas </w:t>
      </w:r>
      <w:r w:rsidRPr="00366BF7">
        <w:t xml:space="preserve">määratud vastutuse alusel üleandmiste tõhustamiseks, </w:t>
      </w:r>
      <w:r w:rsidR="00F44A35" w:rsidRPr="00366BF7">
        <w:t xml:space="preserve">on väga oluline ühtlustada rahvusvahelise kaitse taotlejate vastuvõtule esitatavad nõuded, et </w:t>
      </w:r>
      <w:r w:rsidRPr="00366BF7">
        <w:t xml:space="preserve">seeläbi luua </w:t>
      </w:r>
      <w:r w:rsidR="00F44A35" w:rsidRPr="00366BF7">
        <w:t xml:space="preserve">kõigis liikmesriikides võrreldavad </w:t>
      </w:r>
      <w:r w:rsidRPr="00366BF7">
        <w:t xml:space="preserve">rahvusvahelise kaitse taotlejate </w:t>
      </w:r>
      <w:r w:rsidR="00F44A35" w:rsidRPr="00366BF7">
        <w:t>elamistingimused.</w:t>
      </w:r>
      <w:r>
        <w:t xml:space="preserve"> Ühetaolisus ja võrreldavus aitab vähendada ebaseaduslikku teisest rännet. Samuti on uutel suurema ühtlustamise tasemega vastuvõtu reeglitel oluline roll </w:t>
      </w:r>
      <w:r w:rsidR="003D2BC5" w:rsidRPr="003C5329">
        <w:t xml:space="preserve">teenuse toimepidevuse ja kriisivalmiduse tagamisel. </w:t>
      </w:r>
      <w:r w:rsidR="00F44A35" w:rsidRPr="002F5AB4">
        <w:t>Uuesti sõnastatud vastuvõtutingimuste direktiiviga mitte ainult ei tõhustata praegust süsteemi, vaid antakse ka võimalus ümber mõtestada viis, kuidas vastuvõtusüsteemid on riiklikul tasandil korraldatud.</w:t>
      </w:r>
      <w:r w:rsidR="0092253E">
        <w:t xml:space="preserve"> Muudatused sisaldavad</w:t>
      </w:r>
      <w:r w:rsidR="00F44A35" w:rsidRPr="002F5AB4">
        <w:t xml:space="preserve"> olulisi uusi vastuvõtu haldamise vahendeid, mis tagavad suurema paindlikkuse ja tõhususe ning </w:t>
      </w:r>
      <w:r w:rsidR="0092253E">
        <w:t xml:space="preserve">ebaseadusliku </w:t>
      </w:r>
      <w:r w:rsidR="00F44A35" w:rsidRPr="002F5AB4">
        <w:t xml:space="preserve">teisese rände </w:t>
      </w:r>
      <w:r w:rsidR="003D2BC5" w:rsidRPr="003C5329">
        <w:t xml:space="preserve">ennetamise ja </w:t>
      </w:r>
      <w:r w:rsidR="00F44A35" w:rsidRPr="002F5AB4">
        <w:t xml:space="preserve">tõkestamise. </w:t>
      </w:r>
      <w:r w:rsidR="00F44A35" w:rsidRPr="00317134">
        <w:t xml:space="preserve">Näiteks antakse võimalus paigutada taotlejad </w:t>
      </w:r>
      <w:r w:rsidR="00204CDA">
        <w:t xml:space="preserve">konkreetsetesse </w:t>
      </w:r>
      <w:r w:rsidR="00F44A35" w:rsidRPr="00317134">
        <w:t>majutuskohtadesse ja geograafilistesse piirkondadesse, seades materiaalsete vastuvõtutingimuste pakkumise eeltingimuseks tegeliku elukoha selles majutuskohas</w:t>
      </w:r>
      <w:r w:rsidR="00204CDA">
        <w:t xml:space="preserve"> või konkreetses geograafilises piirkonnas</w:t>
      </w:r>
      <w:r w:rsidR="00F44A35" w:rsidRPr="00317134">
        <w:t>, kuhu taotleja on paigutatud</w:t>
      </w:r>
      <w:r w:rsidR="00204CDA">
        <w:t xml:space="preserve">. </w:t>
      </w:r>
      <w:r w:rsidR="00204CDA" w:rsidRPr="00204CDA">
        <w:t>Samuti täpsustatakse rahvusvahelise kaitse taotleja kinnipidamise aluseid, mille kohaselt on kinnipidamise aluseks ka olukord, kui taotleja on lahkunud loata talle määratud majutuskohast või geograafilisest piirkonnast.</w:t>
      </w:r>
      <w:r w:rsidR="00204CDA">
        <w:t xml:space="preserve"> </w:t>
      </w:r>
      <w:r w:rsidR="00204CDA" w:rsidRPr="00204CDA">
        <w:t>Näiteks sätestatakse, et kinnipidamise kohtulik kontroll peab toimuma 15 päeva jooksul tavakorras ja 21 päeva jooksul erandkorras.</w:t>
      </w:r>
      <w:r w:rsidR="003C5329">
        <w:t xml:space="preserve"> </w:t>
      </w:r>
      <w:r w:rsidR="00204CDA">
        <w:t xml:space="preserve">Materiaalseid vastuvõtutingimusi saab piirata või ära võtta juhul kui inimene lahkub talle määratud elukohast või piirkonnast ja ei täida muid </w:t>
      </w:r>
      <w:proofErr w:type="spellStart"/>
      <w:r w:rsidR="00204CDA">
        <w:t>menetluslikke</w:t>
      </w:r>
      <w:proofErr w:type="spellEnd"/>
      <w:r w:rsidR="00204CDA">
        <w:t xml:space="preserve"> kohustusi</w:t>
      </w:r>
      <w:r w:rsidR="00351B55">
        <w:t>, toime on pandud tõsine või korduv majutuskoha reeglite rikkumine või vägivallaga ähvardamine, kui tegemist on korduva taotlusega, rahaliste vahendite varjamisega või kohustuslikus integratsiooniprogrammis osalemata jätmisega</w:t>
      </w:r>
      <w:r w:rsidR="00204CDA">
        <w:t>.</w:t>
      </w:r>
      <w:r w:rsidR="00351B55">
        <w:t xml:space="preserve"> </w:t>
      </w:r>
      <w:r w:rsidR="00317134">
        <w:t xml:space="preserve">Eesti </w:t>
      </w:r>
      <w:r w:rsidR="00F44A35" w:rsidRPr="00317134">
        <w:t>peaks neid võimalusi täiel määral ära kasutama</w:t>
      </w:r>
      <w:r w:rsidR="00E93BBB" w:rsidRPr="003C5329">
        <w:rPr>
          <w:rFonts w:eastAsia="Times New Roman"/>
        </w:rPr>
        <w:t xml:space="preserve"> tagades seejuures nende meetmete </w:t>
      </w:r>
      <w:r w:rsidR="0092253E">
        <w:rPr>
          <w:rFonts w:eastAsia="Times New Roman"/>
        </w:rPr>
        <w:t xml:space="preserve">kasutamisel </w:t>
      </w:r>
      <w:r w:rsidR="00E93BBB" w:rsidRPr="003C5329">
        <w:rPr>
          <w:rFonts w:eastAsia="Times New Roman"/>
        </w:rPr>
        <w:t>proportsionaalsuse</w:t>
      </w:r>
      <w:r w:rsidR="00E93BBB" w:rsidRPr="003C5329">
        <w:t>.</w:t>
      </w:r>
      <w:r w:rsidR="00F44A35" w:rsidRPr="003C5329">
        <w:t xml:space="preserve"> </w:t>
      </w:r>
      <w:r w:rsidR="00C479FB">
        <w:t>J</w:t>
      </w:r>
      <w:r w:rsidR="00F44A35" w:rsidRPr="00317134">
        <w:t>uhul, kui taotlejad ei viibi liikmesriigis, kus nad pe</w:t>
      </w:r>
      <w:r w:rsidR="0092253E">
        <w:t>avad</w:t>
      </w:r>
      <w:r w:rsidR="00F44A35" w:rsidRPr="00317134">
        <w:t xml:space="preserve"> olema,</w:t>
      </w:r>
      <w:r w:rsidR="00C479FB">
        <w:t xml:space="preserve"> vaid on ebaseaduslikult lahkunud teise liikmesriiki,</w:t>
      </w:r>
      <w:r w:rsidR="00F44A35" w:rsidRPr="00317134">
        <w:t xml:space="preserve"> </w:t>
      </w:r>
      <w:r w:rsidR="0092253E">
        <w:t xml:space="preserve">siis on see riik </w:t>
      </w:r>
      <w:r w:rsidR="00F44A35" w:rsidRPr="00317134">
        <w:t>kohustatud katma üksnes põhivajadused</w:t>
      </w:r>
      <w:r w:rsidR="004C71E6">
        <w:t>, mitte pakkuma kõiki vastuvõtutingimusi</w:t>
      </w:r>
      <w:r w:rsidR="0092253E">
        <w:t xml:space="preserve"> nagu praegu</w:t>
      </w:r>
      <w:r w:rsidR="00F44A35" w:rsidRPr="00317134">
        <w:t>. Uu</w:t>
      </w:r>
      <w:r w:rsidR="004C71E6">
        <w:t xml:space="preserve">te normide kohaselt </w:t>
      </w:r>
      <w:r w:rsidR="00F44A35" w:rsidRPr="00317134">
        <w:t xml:space="preserve">ühtlustatakse </w:t>
      </w:r>
      <w:r w:rsidR="004C71E6">
        <w:t xml:space="preserve">vastuvõtu </w:t>
      </w:r>
      <w:r w:rsidR="00F44A35" w:rsidRPr="00317134">
        <w:t xml:space="preserve">standardeid ja tugevdatakse rahvusvahelise kaitse taotlejate kaitsemeetmeid, sealhulgas </w:t>
      </w:r>
      <w:r w:rsidR="004C71E6">
        <w:t>sätestatakse</w:t>
      </w:r>
      <w:r w:rsidR="00F44A35" w:rsidRPr="00317134">
        <w:t xml:space="preserve"> </w:t>
      </w:r>
      <w:r w:rsidR="00F44A35" w:rsidRPr="004C71E6">
        <w:t xml:space="preserve">varasem </w:t>
      </w:r>
      <w:r w:rsidR="00F44A35" w:rsidRPr="004C71E6">
        <w:lastRenderedPageBreak/>
        <w:t>juurdepääs tööturule</w:t>
      </w:r>
      <w:r w:rsidR="004C71E6" w:rsidRPr="004C71E6">
        <w:rPr>
          <w:rStyle w:val="Allmrkuseviide"/>
        </w:rPr>
        <w:footnoteReference w:id="38"/>
      </w:r>
      <w:r w:rsidR="00F44A35" w:rsidRPr="004C71E6">
        <w:t>, tervis</w:t>
      </w:r>
      <w:r w:rsidR="00A02111">
        <w:t>e</w:t>
      </w:r>
      <w:r w:rsidR="00F44A35" w:rsidRPr="004C71E6">
        <w:t>hoiu</w:t>
      </w:r>
      <w:r w:rsidR="006A1C7C">
        <w:t>le</w:t>
      </w:r>
      <w:r w:rsidR="00F44A35" w:rsidRPr="004C71E6">
        <w:t xml:space="preserve"> ning </w:t>
      </w:r>
      <w:r w:rsidR="006A1C7C">
        <w:t>luuakse</w:t>
      </w:r>
      <w:r w:rsidR="00F44A35" w:rsidRPr="004C71E6">
        <w:t xml:space="preserve"> perekondade, laste ja </w:t>
      </w:r>
      <w:r w:rsidR="00556CD1">
        <w:t>vastuvõtu erivajadusega</w:t>
      </w:r>
      <w:r w:rsidR="00F44A35" w:rsidRPr="004C71E6">
        <w:t xml:space="preserve"> taotlejate suurema kaitse. </w:t>
      </w:r>
      <w:r w:rsidR="007C58C1">
        <w:t xml:space="preserve">Näiteks täpsustatakse, et erivajaduse hindamine sh vanuse määramise tähtajaks on 30 päeva ning kehtestatakse, et kinni ei tohi pidada inimesi, kelle vaimne või füüsiline tervis võib seetõttu halveneda. </w:t>
      </w:r>
      <w:r w:rsidR="002C4DFC">
        <w:t>Samuti täpsustatakse oluliselt laste heaolu kaitsmise meetmeid. Näiteks seatakse tähtajad saatjata lapse esindaja määramisele</w:t>
      </w:r>
      <w:r w:rsidR="00B7444D">
        <w:t xml:space="preserve">, </w:t>
      </w:r>
      <w:r w:rsidR="002C4DFC">
        <w:t>kehtestatakse kompetentsi nõuded, millele lapse esindaja peab vastama</w:t>
      </w:r>
      <w:r w:rsidR="00B7444D">
        <w:t xml:space="preserve"> ning lühendatakse laste kooli saamise tähtaega kolmelt kuult kahele kuule</w:t>
      </w:r>
      <w:r w:rsidR="00E93BBB">
        <w:t xml:space="preserve"> </w:t>
      </w:r>
      <w:r w:rsidR="00E93BBB" w:rsidRPr="003C5329">
        <w:t>ning</w:t>
      </w:r>
      <w:r w:rsidR="00482037" w:rsidRPr="003C5329">
        <w:t xml:space="preserve"> </w:t>
      </w:r>
      <w:r w:rsidR="00E93BBB" w:rsidRPr="003C5329">
        <w:rPr>
          <w:rFonts w:eastAsia="Times New Roman"/>
        </w:rPr>
        <w:t xml:space="preserve">võrdsustatakse taotlejate tervisekaitse kohalikele elanikele seatud tingimustega. </w:t>
      </w:r>
      <w:r w:rsidR="00482037" w:rsidRPr="003C5329">
        <w:t xml:space="preserve">Samuti seatakse </w:t>
      </w:r>
      <w:r w:rsidR="00604F95" w:rsidRPr="003C5329">
        <w:t>tööt</w:t>
      </w:r>
      <w:r w:rsidR="005360D4">
        <w:t>a</w:t>
      </w:r>
      <w:r w:rsidR="00604F95" w:rsidRPr="003C5329">
        <w:t>jate</w:t>
      </w:r>
      <w:r w:rsidR="00482037">
        <w:t xml:space="preserve"> kohustuseks tutvustada </w:t>
      </w:r>
      <w:r w:rsidR="00482037" w:rsidRPr="003C5329">
        <w:t>la</w:t>
      </w:r>
      <w:r w:rsidR="00604F95" w:rsidRPr="003C5329">
        <w:t xml:space="preserve">psele </w:t>
      </w:r>
      <w:r w:rsidR="00482037">
        <w:t>menetluse ja vastuvõtuga seotud õigusi ja kohustusi</w:t>
      </w:r>
      <w:r w:rsidR="00604F95" w:rsidRPr="003C5329">
        <w:t>,</w:t>
      </w:r>
      <w:r w:rsidR="00482037" w:rsidRPr="003C5329">
        <w:t xml:space="preserve"> </w:t>
      </w:r>
      <w:r w:rsidR="00482037">
        <w:t>ka siis kui laps on koos oma vanematega.</w:t>
      </w:r>
      <w:r w:rsidR="00F3309E">
        <w:t xml:space="preserve"> </w:t>
      </w:r>
      <w:r w:rsidR="009847A5">
        <w:t>Uue kohustusena sätestatakse valmisoleku plaanide loomine</w:t>
      </w:r>
      <w:r w:rsidR="007C3F76">
        <w:t>.</w:t>
      </w:r>
    </w:p>
    <w:p w14:paraId="6829DAB1" w14:textId="77777777" w:rsidR="00140D14" w:rsidRPr="002474F1" w:rsidRDefault="00140D14" w:rsidP="00140D14">
      <w:pPr>
        <w:autoSpaceDE w:val="0"/>
        <w:autoSpaceDN w:val="0"/>
        <w:adjustRightInd w:val="0"/>
        <w:contextualSpacing/>
        <w:jc w:val="both"/>
        <w:rPr>
          <w:color w:val="4472C4" w:themeColor="accent1"/>
        </w:rPr>
      </w:pPr>
    </w:p>
    <w:p w14:paraId="5DA61632" w14:textId="0C8A2F28" w:rsidR="00F36394" w:rsidRPr="00E25385" w:rsidRDefault="00E25385" w:rsidP="00F36394">
      <w:pPr>
        <w:autoSpaceDE w:val="0"/>
        <w:autoSpaceDN w:val="0"/>
        <w:adjustRightInd w:val="0"/>
        <w:contextualSpacing/>
        <w:jc w:val="both"/>
        <w:rPr>
          <w:b/>
          <w:color w:val="0070C0"/>
        </w:rPr>
      </w:pPr>
      <w:r w:rsidRPr="00E25385">
        <w:rPr>
          <w:b/>
          <w:bCs/>
          <w:color w:val="0070C0"/>
        </w:rPr>
        <w:t xml:space="preserve">Vajalikud täiendavad </w:t>
      </w:r>
      <w:r>
        <w:rPr>
          <w:b/>
          <w:bCs/>
          <w:color w:val="0070C0"/>
        </w:rPr>
        <w:t xml:space="preserve">õigusaktide </w:t>
      </w:r>
      <w:r w:rsidRPr="00E25385">
        <w:rPr>
          <w:b/>
          <w:bCs/>
          <w:color w:val="0070C0"/>
        </w:rPr>
        <w:t>muudatused</w:t>
      </w:r>
    </w:p>
    <w:p w14:paraId="05582895" w14:textId="77777777" w:rsidR="00F36394" w:rsidRPr="002474F1" w:rsidRDefault="00F36394" w:rsidP="00140D14">
      <w:pPr>
        <w:autoSpaceDE w:val="0"/>
        <w:autoSpaceDN w:val="0"/>
        <w:adjustRightInd w:val="0"/>
        <w:contextualSpacing/>
        <w:jc w:val="both"/>
        <w:rPr>
          <w:color w:val="4472C4" w:themeColor="accent1"/>
        </w:rPr>
      </w:pPr>
    </w:p>
    <w:p w14:paraId="1657C4E0" w14:textId="3DFA7AB7" w:rsidR="006B44D9" w:rsidRPr="00842DAA" w:rsidRDefault="006B44D9" w:rsidP="00140D14">
      <w:pPr>
        <w:autoSpaceDE w:val="0"/>
        <w:autoSpaceDN w:val="0"/>
        <w:adjustRightInd w:val="0"/>
        <w:contextualSpacing/>
        <w:jc w:val="both"/>
      </w:pPr>
      <w:r w:rsidRPr="00842DAA">
        <w:t xml:space="preserve">Eesti peab korrastama õigusakte, et </w:t>
      </w:r>
      <w:r w:rsidR="00140D14" w:rsidRPr="00842DAA">
        <w:t xml:space="preserve">kõik vajalikud </w:t>
      </w:r>
      <w:r w:rsidRPr="00842DAA">
        <w:t xml:space="preserve">õiguslikud </w:t>
      </w:r>
      <w:r w:rsidR="00140D14" w:rsidRPr="00842DAA">
        <w:t>meetmed</w:t>
      </w:r>
      <w:r w:rsidRPr="00842DAA">
        <w:t xml:space="preserve"> sh liikumisvabaduse piirangud, kinnipidamise alused ja kinnipidamise alternatiivid</w:t>
      </w:r>
      <w:r w:rsidR="003234E9" w:rsidRPr="00842DAA">
        <w:t xml:space="preserve"> </w:t>
      </w:r>
      <w:r w:rsidR="00EC756E" w:rsidRPr="00842DAA">
        <w:t>ning</w:t>
      </w:r>
      <w:r w:rsidR="003234E9" w:rsidRPr="00842DAA">
        <w:t xml:space="preserve"> vastuvõtutingimuste piiramine, </w:t>
      </w:r>
      <w:r w:rsidRPr="00842DAA">
        <w:t xml:space="preserve">oleksid tähtaegselt st hiljemalt </w:t>
      </w:r>
      <w:r w:rsidR="00140D14" w:rsidRPr="00842DAA">
        <w:t>12. juuniks 2026</w:t>
      </w:r>
      <w:r w:rsidRPr="00842DAA">
        <w:t>. aastaks</w:t>
      </w:r>
      <w:r w:rsidR="00140D14" w:rsidRPr="00842DAA">
        <w:t xml:space="preserve"> üle</w:t>
      </w:r>
      <w:r w:rsidRPr="00842DAA">
        <w:t xml:space="preserve"> võetud ja </w:t>
      </w:r>
      <w:r w:rsidR="00DA1529">
        <w:t xml:space="preserve">vastavustabel </w:t>
      </w:r>
      <w:proofErr w:type="spellStart"/>
      <w:r w:rsidR="00F42309">
        <w:t>EK</w:t>
      </w:r>
      <w:r w:rsidR="00BE407A">
        <w:t>-</w:t>
      </w:r>
      <w:r w:rsidR="00F42309">
        <w:t>le</w:t>
      </w:r>
      <w:proofErr w:type="spellEnd"/>
      <w:r w:rsidRPr="00842DAA">
        <w:t xml:space="preserve"> edastatud. </w:t>
      </w:r>
    </w:p>
    <w:p w14:paraId="3D96FA48" w14:textId="77777777" w:rsidR="007F3104" w:rsidRDefault="007F3104" w:rsidP="00E52949">
      <w:pPr>
        <w:autoSpaceDE w:val="0"/>
        <w:autoSpaceDN w:val="0"/>
        <w:adjustRightInd w:val="0"/>
        <w:contextualSpacing/>
        <w:jc w:val="both"/>
      </w:pPr>
    </w:p>
    <w:p w14:paraId="0E5630D4" w14:textId="293D1A91" w:rsidR="007F3104" w:rsidRPr="00537B46" w:rsidRDefault="004A119F" w:rsidP="006B44D9">
      <w:pPr>
        <w:pStyle w:val="Pealkiri3"/>
        <w:rPr>
          <w:rFonts w:cs="Times New Roman"/>
        </w:rPr>
      </w:pPr>
      <w:r w:rsidRPr="00537B46">
        <w:rPr>
          <w:rFonts w:cs="Times New Roman"/>
        </w:rPr>
        <w:t>2.</w:t>
      </w:r>
      <w:r w:rsidR="00D73D15" w:rsidRPr="00537B46">
        <w:rPr>
          <w:rFonts w:cs="Times New Roman"/>
        </w:rPr>
        <w:t>2.2</w:t>
      </w:r>
      <w:r w:rsidRPr="00537B46">
        <w:rPr>
          <w:rFonts w:cs="Times New Roman"/>
        </w:rPr>
        <w:t xml:space="preserve">.4 </w:t>
      </w:r>
      <w:r w:rsidR="00E87FBE" w:rsidRPr="00537B46">
        <w:rPr>
          <w:rFonts w:cs="Times New Roman"/>
        </w:rPr>
        <w:t>Õiglased, tõhusad ja ühtsed varjupaigamenetlused</w:t>
      </w:r>
    </w:p>
    <w:p w14:paraId="27D67F38" w14:textId="77777777" w:rsidR="007F3104" w:rsidRDefault="007F3104" w:rsidP="00E52949">
      <w:pPr>
        <w:autoSpaceDE w:val="0"/>
        <w:autoSpaceDN w:val="0"/>
        <w:adjustRightInd w:val="0"/>
        <w:contextualSpacing/>
        <w:jc w:val="both"/>
      </w:pPr>
    </w:p>
    <w:p w14:paraId="6EEB50A8" w14:textId="3E2919DA" w:rsidR="00B3759B" w:rsidRPr="00E25385" w:rsidRDefault="00E25385" w:rsidP="00E37D16">
      <w:pPr>
        <w:autoSpaceDE w:val="0"/>
        <w:autoSpaceDN w:val="0"/>
        <w:adjustRightInd w:val="0"/>
        <w:contextualSpacing/>
        <w:jc w:val="both"/>
        <w:rPr>
          <w:b/>
          <w:color w:val="0070C0"/>
        </w:rPr>
      </w:pPr>
      <w:r w:rsidRPr="00E25385">
        <w:rPr>
          <w:b/>
          <w:bCs/>
          <w:color w:val="0070C0"/>
        </w:rPr>
        <w:t xml:space="preserve">Ülevaade </w:t>
      </w:r>
    </w:p>
    <w:p w14:paraId="71C12D8F" w14:textId="77777777" w:rsidR="00B3759B" w:rsidRDefault="00B3759B" w:rsidP="00E37D16">
      <w:pPr>
        <w:autoSpaceDE w:val="0"/>
        <w:autoSpaceDN w:val="0"/>
        <w:adjustRightInd w:val="0"/>
        <w:contextualSpacing/>
        <w:jc w:val="both"/>
      </w:pPr>
    </w:p>
    <w:p w14:paraId="53C948A4" w14:textId="3EA27B6D" w:rsidR="008210F3" w:rsidRDefault="008210F3" w:rsidP="00E37D16">
      <w:pPr>
        <w:autoSpaceDE w:val="0"/>
        <w:autoSpaceDN w:val="0"/>
        <w:adjustRightInd w:val="0"/>
        <w:contextualSpacing/>
        <w:jc w:val="both"/>
      </w:pPr>
      <w:r>
        <w:t xml:space="preserve">Rahvusvahelise kaitse menetlus on kaitsevajaduse määramise ja selle alusel antava elamisloa </w:t>
      </w:r>
      <w:r w:rsidR="007A675C">
        <w:t>saamise otsustamise</w:t>
      </w:r>
      <w:r>
        <w:t xml:space="preserve"> menetlus. Ühes individuaalses ja konfidentsiaalses menetluses kontrollitakse, kas </w:t>
      </w:r>
      <w:r w:rsidR="007A675C">
        <w:t>välismaalast</w:t>
      </w:r>
      <w:r>
        <w:t xml:space="preserve"> ohustab tagakiusamine või muu tõsine oht ja otsustatakse, kas </w:t>
      </w:r>
      <w:r w:rsidR="007A675C">
        <w:t>välismaalane</w:t>
      </w:r>
      <w:r>
        <w:t xml:space="preserve"> vastab pagulase määratlusele või täiendava kaitse saaja määratlusele</w:t>
      </w:r>
      <w:r w:rsidR="00804B80">
        <w:t xml:space="preserve"> ning kas esinevad </w:t>
      </w:r>
      <w:r w:rsidR="005D3641">
        <w:t>kaitse ja elamisloa andmist välistavad asjaolud.</w:t>
      </w:r>
      <w:r w:rsidR="00804B80">
        <w:t xml:space="preserve"> Selle alusel otsustatakse, </w:t>
      </w:r>
      <w:r>
        <w:t>kas inimesele antakse rahvusvaheline kaitse ja tähtajaline elamisluba või keeldutakse selle andmisest.</w:t>
      </w:r>
      <w:r w:rsidR="002A185D">
        <w:t xml:space="preserve"> </w:t>
      </w:r>
    </w:p>
    <w:p w14:paraId="72E4FC71" w14:textId="77777777" w:rsidR="008210F3" w:rsidRDefault="008210F3" w:rsidP="00E37D16">
      <w:pPr>
        <w:autoSpaceDE w:val="0"/>
        <w:autoSpaceDN w:val="0"/>
        <w:adjustRightInd w:val="0"/>
        <w:contextualSpacing/>
        <w:jc w:val="both"/>
      </w:pPr>
    </w:p>
    <w:p w14:paraId="6E68552A" w14:textId="14C7BC79" w:rsidR="00E25385" w:rsidRPr="00230685" w:rsidRDefault="00E25385" w:rsidP="00E25385">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0A90C5F9" w14:textId="77777777" w:rsidR="00B3759B" w:rsidRDefault="00B3759B" w:rsidP="00E37D16">
      <w:pPr>
        <w:autoSpaceDE w:val="0"/>
        <w:autoSpaceDN w:val="0"/>
        <w:adjustRightInd w:val="0"/>
        <w:contextualSpacing/>
        <w:jc w:val="both"/>
      </w:pPr>
    </w:p>
    <w:p w14:paraId="60DC12E4" w14:textId="5150D2E9" w:rsidR="00E37D16" w:rsidRDefault="00E37D16" w:rsidP="00E37D16">
      <w:pPr>
        <w:autoSpaceDE w:val="0"/>
        <w:autoSpaceDN w:val="0"/>
        <w:adjustRightInd w:val="0"/>
        <w:contextualSpacing/>
        <w:jc w:val="both"/>
      </w:pPr>
      <w:r>
        <w:t>Selleks</w:t>
      </w:r>
      <w:r w:rsidR="007D3786">
        <w:t>,</w:t>
      </w:r>
      <w:r>
        <w:t xml:space="preserve"> et säilitada üldise varjupaigasüsteemi terviklikkus ning vähendada teisest rännet ja vältida kuritarvitusi, on </w:t>
      </w:r>
      <w:r w:rsidR="007D3786">
        <w:t xml:space="preserve">senisest </w:t>
      </w:r>
      <w:r>
        <w:t xml:space="preserve">kiiremad ja ühtlustatumad menetlused äärmiselt olulised. </w:t>
      </w:r>
      <w:r w:rsidR="00416132" w:rsidRPr="00416132">
        <w:t>Määrusega 2024/1348/EL (menetluse kohta</w:t>
      </w:r>
      <w:r w:rsidR="00416132">
        <w:t>)</w:t>
      </w:r>
      <w:r>
        <w:t xml:space="preserve"> ja määrusega</w:t>
      </w:r>
      <w:r w:rsidR="00416132" w:rsidRPr="00416132">
        <w:t xml:space="preserve"> 2024/1347/EL (kvalifikatsioonitingimuste kohta)</w:t>
      </w:r>
      <w:r>
        <w:rPr>
          <w:i/>
        </w:rPr>
        <w:t xml:space="preserve"> </w:t>
      </w:r>
      <w:r>
        <w:t>lihtsustatakse ja soodustatakse üksikute varjupaigataotluste hindamise</w:t>
      </w:r>
      <w:r w:rsidR="008D609A">
        <w:t>-</w:t>
      </w:r>
      <w:r>
        <w:t xml:space="preserve"> ja otsustusprotsessi ühtlustamist kogu Euroopas ning tugevdatakse rahvusvahelise kaitse taotlejate ja saajate õigusi</w:t>
      </w:r>
      <w:r w:rsidR="008D609A">
        <w:t xml:space="preserve"> ja </w:t>
      </w:r>
      <w:r>
        <w:t xml:space="preserve">tagatisi. </w:t>
      </w:r>
      <w:r w:rsidR="00833CB1" w:rsidRPr="00416132">
        <w:t>Määrus 2024/1348/EL (menetluse kohta</w:t>
      </w:r>
      <w:r w:rsidR="00833CB1">
        <w:t>)</w:t>
      </w:r>
      <w:r>
        <w:t xml:space="preserve"> sisaldab ka sätteid, mis peaksid hõlbustama </w:t>
      </w:r>
      <w:proofErr w:type="spellStart"/>
      <w:r>
        <w:t>kodakondsusetuse</w:t>
      </w:r>
      <w:proofErr w:type="spellEnd"/>
      <w:r>
        <w:t xml:space="preserve"> tuvastamist. </w:t>
      </w:r>
    </w:p>
    <w:p w14:paraId="5D0501DE" w14:textId="77777777" w:rsidR="007D3786" w:rsidRDefault="007D3786" w:rsidP="00E37D16">
      <w:pPr>
        <w:autoSpaceDE w:val="0"/>
        <w:autoSpaceDN w:val="0"/>
        <w:adjustRightInd w:val="0"/>
        <w:contextualSpacing/>
        <w:jc w:val="both"/>
      </w:pPr>
    </w:p>
    <w:p w14:paraId="37549A07" w14:textId="6B891C53" w:rsidR="00E37D16" w:rsidRPr="00460642" w:rsidRDefault="00416132" w:rsidP="00E37D16">
      <w:pPr>
        <w:autoSpaceDE w:val="0"/>
        <w:autoSpaceDN w:val="0"/>
        <w:adjustRightInd w:val="0"/>
        <w:contextualSpacing/>
        <w:jc w:val="both"/>
      </w:pPr>
      <w:r w:rsidRPr="00416132">
        <w:t>Määrusega 2024/1348/EL (menetluse kohta</w:t>
      </w:r>
      <w:r>
        <w:t>)</w:t>
      </w:r>
      <w:r w:rsidR="00E37D16">
        <w:t xml:space="preserve"> lihtsustatakse juurdepääsu varjupaigamenetlusele ja ühtlustatakse tähtaegu, </w:t>
      </w:r>
      <w:r w:rsidR="00A63698">
        <w:t>mis aitab kaasa, et menetlused oleksid lüh</w:t>
      </w:r>
      <w:r w:rsidR="00E37D16">
        <w:t>emad ja tõhusamad</w:t>
      </w:r>
      <w:r w:rsidR="00A63698">
        <w:t xml:space="preserve">. </w:t>
      </w:r>
      <w:r w:rsidR="00E37D16">
        <w:t>Näiteks on määruses sätestatud tähtajad</w:t>
      </w:r>
      <w:r w:rsidR="008B6C84">
        <w:rPr>
          <w:rStyle w:val="Allmrkuseviide"/>
        </w:rPr>
        <w:footnoteReference w:id="39"/>
      </w:r>
      <w:r w:rsidR="008B6C84">
        <w:t xml:space="preserve"> </w:t>
      </w:r>
      <w:r w:rsidR="00E37D16">
        <w:t>varjupaiga</w:t>
      </w:r>
      <w:r w:rsidR="008B6C84">
        <w:t>taotluse esitamise</w:t>
      </w:r>
      <w:r w:rsidR="00E37D16">
        <w:t xml:space="preserve"> kolme etapi </w:t>
      </w:r>
      <w:commentRangeStart w:id="70"/>
      <w:r w:rsidR="00E37D16">
        <w:t>jaoks</w:t>
      </w:r>
      <w:commentRangeEnd w:id="70"/>
      <w:r w:rsidR="00C8347E">
        <w:rPr>
          <w:rStyle w:val="Kommentaariviide"/>
          <w:rFonts w:eastAsia="Times New Roman"/>
          <w:kern w:val="0"/>
          <w14:ligatures w14:val="none"/>
        </w:rPr>
        <w:commentReference w:id="70"/>
      </w:r>
      <w:r w:rsidR="00E37D16">
        <w:t>: taotleja väljendab soovi saada rahvusvahelist kaitset („soovi avaldamine“), liikmesriigi ametiasutus võtab soovi vastu ja registreerib taotluse („registreerimine“) ning taotleja esitab taotluse</w:t>
      </w:r>
      <w:r w:rsidR="008B6C84">
        <w:t xml:space="preserve"> koos põhjendustega</w:t>
      </w:r>
      <w:r w:rsidR="00E37D16">
        <w:t xml:space="preserve"> („esitamine“). Määruses täpsustatakse, millised on taotleja ja ametiasutuste</w:t>
      </w:r>
      <w:r w:rsidR="008B6C84">
        <w:t xml:space="preserve"> kohustused iga etapi korral</w:t>
      </w:r>
      <w:r w:rsidR="00E37D16">
        <w:t xml:space="preserve">. </w:t>
      </w:r>
      <w:r w:rsidR="00A6132E">
        <w:t>K</w:t>
      </w:r>
      <w:r w:rsidR="00E37D16">
        <w:t xml:space="preserve">ehtestatakse </w:t>
      </w:r>
      <w:r w:rsidR="00A6132E">
        <w:t xml:space="preserve">täpsemad </w:t>
      </w:r>
      <w:r w:rsidR="00E37D16">
        <w:t>taotluste läbivaatamise tähtajad</w:t>
      </w:r>
      <w:r w:rsidR="00A6132E">
        <w:t>.</w:t>
      </w:r>
      <w:r w:rsidR="00A6132E">
        <w:rPr>
          <w:rStyle w:val="Allmrkuseviide"/>
        </w:rPr>
        <w:footnoteReference w:id="40"/>
      </w:r>
      <w:r w:rsidR="00E37D16">
        <w:t xml:space="preserve"> </w:t>
      </w:r>
      <w:r w:rsidR="00FA49CF">
        <w:lastRenderedPageBreak/>
        <w:t xml:space="preserve">Kehtestatakse </w:t>
      </w:r>
      <w:r w:rsidR="00F01500">
        <w:t>täiendavad</w:t>
      </w:r>
      <w:r w:rsidR="00FA49CF">
        <w:t xml:space="preserve"> varjupaigasüsteemi kuritarvitamist tõkestavad meetmed. Näiteks on kohustus </w:t>
      </w:r>
      <w:r w:rsidR="00E37D16">
        <w:t xml:space="preserve">käsitada taotlust, mis esitatakse pärast teises liikmesriigis taotluse suhtes keelduva otsuse tegemist, </w:t>
      </w:r>
      <w:r w:rsidR="00B23FCB">
        <w:t xml:space="preserve">teises riigis </w:t>
      </w:r>
      <w:r w:rsidR="00E37D16">
        <w:t>korduva taotlusena</w:t>
      </w:r>
      <w:r w:rsidR="00B23FCB">
        <w:t xml:space="preserve"> ning kui uusi asjaolusid ei esine siis jäetakse see uus taotlus läbi vaatamata. Korduva taotluse puhul ei ole enam välismaalasel automaatset õigust riigis viibida</w:t>
      </w:r>
      <w:r w:rsidR="00E37D16">
        <w:t xml:space="preserve">. </w:t>
      </w:r>
      <w:r w:rsidR="0062640C" w:rsidRPr="002E7708">
        <w:t xml:space="preserve">Taotlus on võimalik lugeda kaudselt tagasi võetuks, </w:t>
      </w:r>
      <w:r w:rsidR="00E37D16" w:rsidRPr="002E7708">
        <w:t>kui taotleja ei täida teatavaid kohustusi, näiteks biomeetriliste andmete esitamise nõuet</w:t>
      </w:r>
      <w:r w:rsidR="0062640C" w:rsidRPr="002E7708">
        <w:t xml:space="preserve">. </w:t>
      </w:r>
      <w:r w:rsidR="002E7708">
        <w:t>Lisaks turvalistele päritoluriikidele ja turvalistele kolmandatele riikidele tuleb k</w:t>
      </w:r>
      <w:r w:rsidR="0062640C" w:rsidRPr="002E7708">
        <w:t xml:space="preserve">ohaldada </w:t>
      </w:r>
      <w:r w:rsidR="00E37D16" w:rsidRPr="002E7708">
        <w:t>uut mõistet „tulemuslik kaitse“</w:t>
      </w:r>
      <w:r w:rsidR="002E7708">
        <w:rPr>
          <w:rStyle w:val="Allmrkuseviide"/>
        </w:rPr>
        <w:footnoteReference w:id="41"/>
      </w:r>
      <w:r w:rsidR="00E37D16" w:rsidRPr="002E7708">
        <w:t xml:space="preserve">, et määrata kindlaks turvalised kolmandad riigid, ja </w:t>
      </w:r>
      <w:r w:rsidR="002E7708" w:rsidRPr="002E7708">
        <w:t>kohendatud</w:t>
      </w:r>
      <w:r w:rsidR="00E37D16" w:rsidRPr="002E7708">
        <w:t xml:space="preserve"> esimese varjupaigariigi mõistet</w:t>
      </w:r>
      <w:r w:rsidR="002E7708">
        <w:rPr>
          <w:rStyle w:val="Allmrkuseviide"/>
        </w:rPr>
        <w:footnoteReference w:id="42"/>
      </w:r>
      <w:r w:rsidR="00E37D16" w:rsidRPr="002E7708">
        <w:t xml:space="preserve">. </w:t>
      </w:r>
      <w:r w:rsidR="00E37D16" w:rsidRPr="00460642">
        <w:t>Peale selle ei ole kaebusel enamiku kuritahtlike taotluste ja korduvate taotluste puhul automaatset peatavat mõju, mis tähendab, et kui taotluse suhtes tehakse keelduv otsus ja kohus ei luba isikul riiki jääda, võivad ametiasutused tagasisaatmis</w:t>
      </w:r>
      <w:r w:rsidR="0035125F">
        <w:t xml:space="preserve">e </w:t>
      </w:r>
      <w:r w:rsidR="00E37D16" w:rsidRPr="00460642">
        <w:t xml:space="preserve">otsuse </w:t>
      </w:r>
      <w:r w:rsidR="0035125F">
        <w:t xml:space="preserve">kohe </w:t>
      </w:r>
      <w:r w:rsidR="00E37D16" w:rsidRPr="00460642">
        <w:t>täitmisele pöörata.</w:t>
      </w:r>
    </w:p>
    <w:p w14:paraId="7550A178" w14:textId="77777777" w:rsidR="00F60D9E" w:rsidRDefault="00F60D9E" w:rsidP="00E37D16">
      <w:pPr>
        <w:autoSpaceDE w:val="0"/>
        <w:autoSpaceDN w:val="0"/>
        <w:adjustRightInd w:val="0"/>
        <w:contextualSpacing/>
        <w:jc w:val="both"/>
      </w:pPr>
    </w:p>
    <w:p w14:paraId="3219C376" w14:textId="7A4F5CBA" w:rsidR="007F3104" w:rsidRPr="00B23FCB" w:rsidRDefault="00460642" w:rsidP="00E37D16">
      <w:pPr>
        <w:autoSpaceDE w:val="0"/>
        <w:autoSpaceDN w:val="0"/>
        <w:adjustRightInd w:val="0"/>
        <w:contextualSpacing/>
        <w:jc w:val="both"/>
        <w:rPr>
          <w:color w:val="0070C0"/>
        </w:rPr>
      </w:pPr>
      <w:r>
        <w:t xml:space="preserve">Kohaldama peab </w:t>
      </w:r>
      <w:r w:rsidR="00416132" w:rsidRPr="00416132">
        <w:t>määrusega 2024/1347/EL (</w:t>
      </w:r>
      <w:r>
        <w:t>kvalifikatsiooni</w:t>
      </w:r>
      <w:r w:rsidR="009F6F32">
        <w:t>t</w:t>
      </w:r>
      <w:r>
        <w:t xml:space="preserve">ingimuste </w:t>
      </w:r>
      <w:r w:rsidR="00416132" w:rsidRPr="00416132">
        <w:t>kohta)</w:t>
      </w:r>
      <w:r w:rsidR="00E37D16" w:rsidRPr="00460642">
        <w:t xml:space="preserve"> ette nähtud uusi nõudeid</w:t>
      </w:r>
      <w:r w:rsidR="009F6F32">
        <w:t>. N</w:t>
      </w:r>
      <w:r w:rsidR="00E37D16" w:rsidRPr="00460642">
        <w:t xml:space="preserve">äiteks </w:t>
      </w:r>
      <w:r w:rsidR="009F6F32">
        <w:t xml:space="preserve">on sätestatud </w:t>
      </w:r>
      <w:r w:rsidR="00E37D16" w:rsidRPr="00460642">
        <w:t xml:space="preserve">kohustus hinnata riigisisese kaitse alternatiivi ja kohustus võtta rahvusvaheline kaitse ära, kui on toime pandud teatavad kuriteod või isik kujutab endast muul viisil </w:t>
      </w:r>
      <w:r w:rsidR="00F60D9E">
        <w:t xml:space="preserve">ohtu riigi julgeolekule. </w:t>
      </w:r>
      <w:r w:rsidR="00AA276B">
        <w:t>Nimetatud muudatused</w:t>
      </w:r>
      <w:r w:rsidR="00E37D16" w:rsidRPr="00460642">
        <w:t xml:space="preserve"> annavad võimaluse tegeleda </w:t>
      </w:r>
      <w:r w:rsidR="00F60D9E">
        <w:t>väljakutsetega</w:t>
      </w:r>
      <w:r w:rsidR="00E37D16" w:rsidRPr="00460642">
        <w:t xml:space="preserve">, mis tulenevad liiga pikkadest varjupaigamenetlustest ja juhtumite kuhjumisest. </w:t>
      </w:r>
      <w:r w:rsidR="00AA276B">
        <w:t xml:space="preserve">Neid elemente rakendades tuleb aga samal ajal </w:t>
      </w:r>
      <w:r w:rsidR="00E37D16" w:rsidRPr="00460642">
        <w:t xml:space="preserve">austada rahvusvahelise kaitse taotlejate ja saajate põhiõigusi kooskõlas </w:t>
      </w:r>
      <w:r w:rsidR="00D5479E">
        <w:t>EL-i</w:t>
      </w:r>
      <w:r w:rsidR="00E37D16" w:rsidRPr="00460642">
        <w:t xml:space="preserve"> põhiõiguste hartaga</w:t>
      </w:r>
      <w:r w:rsidR="00AA276B">
        <w:t xml:space="preserve">. </w:t>
      </w:r>
    </w:p>
    <w:p w14:paraId="40532B28" w14:textId="77777777" w:rsidR="00C80C37" w:rsidRDefault="00C80C37" w:rsidP="00C80C37">
      <w:pPr>
        <w:autoSpaceDE w:val="0"/>
        <w:autoSpaceDN w:val="0"/>
        <w:adjustRightInd w:val="0"/>
        <w:contextualSpacing/>
        <w:jc w:val="both"/>
      </w:pPr>
    </w:p>
    <w:p w14:paraId="14328FAF" w14:textId="2DE6D61B" w:rsidR="00E25C6F" w:rsidRPr="00E25385" w:rsidRDefault="00E25385" w:rsidP="00C80C37">
      <w:pPr>
        <w:autoSpaceDE w:val="0"/>
        <w:autoSpaceDN w:val="0"/>
        <w:adjustRightInd w:val="0"/>
        <w:contextualSpacing/>
        <w:jc w:val="both"/>
        <w:rPr>
          <w:b/>
          <w:color w:val="0070C0"/>
        </w:rPr>
      </w:pPr>
      <w:r w:rsidRPr="00E25385">
        <w:rPr>
          <w:b/>
          <w:bCs/>
          <w:color w:val="0070C0"/>
        </w:rPr>
        <w:t xml:space="preserve">Vajalikud täiendavad </w:t>
      </w:r>
      <w:r>
        <w:rPr>
          <w:b/>
          <w:bCs/>
          <w:color w:val="0070C0"/>
        </w:rPr>
        <w:t xml:space="preserve">õigusaktide </w:t>
      </w:r>
      <w:r w:rsidRPr="00E25385">
        <w:rPr>
          <w:b/>
          <w:bCs/>
          <w:color w:val="0070C0"/>
        </w:rPr>
        <w:t>muudatused</w:t>
      </w:r>
    </w:p>
    <w:p w14:paraId="359B927D" w14:textId="77777777" w:rsidR="00E25C6F" w:rsidRDefault="00E25C6F" w:rsidP="00C80C37">
      <w:pPr>
        <w:autoSpaceDE w:val="0"/>
        <w:autoSpaceDN w:val="0"/>
        <w:adjustRightInd w:val="0"/>
        <w:contextualSpacing/>
        <w:jc w:val="both"/>
      </w:pPr>
    </w:p>
    <w:p w14:paraId="0492B4E4" w14:textId="60766D15" w:rsidR="00E37D16" w:rsidRDefault="00396136" w:rsidP="007C4D0E">
      <w:pPr>
        <w:autoSpaceDE w:val="0"/>
        <w:autoSpaceDN w:val="0"/>
        <w:adjustRightInd w:val="0"/>
        <w:contextualSpacing/>
        <w:jc w:val="both"/>
      </w:pPr>
      <w:r>
        <w:t xml:space="preserve">Eesti </w:t>
      </w:r>
      <w:r w:rsidR="00773242">
        <w:t>peab korrastama õigusakte</w:t>
      </w:r>
      <w:r w:rsidR="007C4D0E">
        <w:t xml:space="preserve">, et tagada kõnealuse kahe määruse tulemuslik kohaldamine. </w:t>
      </w:r>
      <w:r w:rsidR="00773242">
        <w:t xml:space="preserve">Muuhulgas tuleb </w:t>
      </w:r>
      <w:r w:rsidR="007C4D0E">
        <w:t xml:space="preserve">tähelepanu pöörata kuidas </w:t>
      </w:r>
      <w:r w:rsidR="00773242">
        <w:t xml:space="preserve">korraldada </w:t>
      </w:r>
      <w:r w:rsidR="007C4D0E">
        <w:t>juurdepääs menetlusele (st etapid, tähtajad, osalevad ametiasutused), mitteautomaatne peatav mõju teatavat liiki otsuste puhul ja lõpliku otsuse määratlemise viis</w:t>
      </w:r>
      <w:r w:rsidR="00E764C2">
        <w:t xml:space="preserve"> ning </w:t>
      </w:r>
      <w:r w:rsidR="007C4D0E">
        <w:t>korduvaid taotlusi käsitlevate normide sujuv kohaldami</w:t>
      </w:r>
      <w:r w:rsidR="00E764C2">
        <w:t>ne</w:t>
      </w:r>
      <w:r w:rsidR="00AD3D00">
        <w:t xml:space="preserve">. </w:t>
      </w:r>
    </w:p>
    <w:p w14:paraId="1602A6D2" w14:textId="77777777" w:rsidR="007C4D0E" w:rsidRDefault="007C4D0E" w:rsidP="007C4D0E">
      <w:pPr>
        <w:autoSpaceDE w:val="0"/>
        <w:autoSpaceDN w:val="0"/>
        <w:adjustRightInd w:val="0"/>
        <w:contextualSpacing/>
        <w:jc w:val="both"/>
      </w:pPr>
    </w:p>
    <w:p w14:paraId="733EDDCE" w14:textId="75384C57" w:rsidR="007C4D0E" w:rsidRPr="00537B46" w:rsidRDefault="00D80914" w:rsidP="0003692C">
      <w:pPr>
        <w:pStyle w:val="Pealkiri3"/>
        <w:rPr>
          <w:rFonts w:cs="Times New Roman"/>
        </w:rPr>
      </w:pPr>
      <w:r w:rsidRPr="00537B46">
        <w:rPr>
          <w:rFonts w:cs="Times New Roman"/>
        </w:rPr>
        <w:t>2.</w:t>
      </w:r>
      <w:r w:rsidR="00D73D15" w:rsidRPr="00537B46">
        <w:rPr>
          <w:rFonts w:cs="Times New Roman"/>
        </w:rPr>
        <w:t>2.2</w:t>
      </w:r>
      <w:r w:rsidRPr="00537B46">
        <w:rPr>
          <w:rFonts w:cs="Times New Roman"/>
        </w:rPr>
        <w:t xml:space="preserve">.5 </w:t>
      </w:r>
      <w:r w:rsidR="00F80213" w:rsidRPr="00537B46">
        <w:rPr>
          <w:rFonts w:cs="Times New Roman"/>
        </w:rPr>
        <w:t xml:space="preserve">Tõhusad ja õiglased </w:t>
      </w:r>
      <w:proofErr w:type="spellStart"/>
      <w:r w:rsidR="00F80213" w:rsidRPr="00537B46">
        <w:rPr>
          <w:rFonts w:cs="Times New Roman"/>
        </w:rPr>
        <w:t>tagasisaatmismenetlused</w:t>
      </w:r>
      <w:proofErr w:type="spellEnd"/>
      <w:r w:rsidR="00F80213" w:rsidRPr="00537B46">
        <w:rPr>
          <w:rFonts w:cs="Times New Roman"/>
        </w:rPr>
        <w:cr/>
      </w:r>
    </w:p>
    <w:p w14:paraId="3AB733EE" w14:textId="59342E77" w:rsidR="00E25C6F" w:rsidRPr="00E25385" w:rsidRDefault="00E25385" w:rsidP="004359C2">
      <w:pPr>
        <w:autoSpaceDE w:val="0"/>
        <w:autoSpaceDN w:val="0"/>
        <w:adjustRightInd w:val="0"/>
        <w:jc w:val="both"/>
        <w:rPr>
          <w:b/>
          <w:color w:val="0070C0"/>
        </w:rPr>
      </w:pPr>
      <w:r w:rsidRPr="00E25385">
        <w:rPr>
          <w:b/>
          <w:bCs/>
          <w:color w:val="0070C0"/>
        </w:rPr>
        <w:t>Ülevaade</w:t>
      </w:r>
    </w:p>
    <w:p w14:paraId="4C826A66" w14:textId="77777777" w:rsidR="00E25C6F" w:rsidRDefault="00E25C6F" w:rsidP="004359C2">
      <w:pPr>
        <w:autoSpaceDE w:val="0"/>
        <w:autoSpaceDN w:val="0"/>
        <w:adjustRightInd w:val="0"/>
        <w:jc w:val="both"/>
      </w:pPr>
    </w:p>
    <w:p w14:paraId="74717346" w14:textId="6762F07F" w:rsidR="7AE7D6E3" w:rsidRDefault="02FA0C06" w:rsidP="7AE7D6E3">
      <w:pPr>
        <w:jc w:val="both"/>
        <w:rPr>
          <w:rFonts w:eastAsia="Times New Roman"/>
          <w:color w:val="000000" w:themeColor="text1"/>
        </w:rPr>
      </w:pPr>
      <w:r w:rsidRPr="02FA0C06">
        <w:rPr>
          <w:rFonts w:eastAsia="Times New Roman"/>
        </w:rPr>
        <w:t xml:space="preserve">EL </w:t>
      </w:r>
      <w:proofErr w:type="spellStart"/>
      <w:r w:rsidRPr="02FA0C06">
        <w:rPr>
          <w:rFonts w:eastAsia="Times New Roman"/>
        </w:rPr>
        <w:t>tagasisaatmispoliitikat</w:t>
      </w:r>
      <w:proofErr w:type="spellEnd"/>
      <w:r w:rsidRPr="02FA0C06">
        <w:rPr>
          <w:rFonts w:eastAsia="Times New Roman"/>
        </w:rPr>
        <w:t xml:space="preserve"> reguleerib direktiiv 2008/115/EÜ</w:t>
      </w:r>
      <w:r w:rsidR="00DC0E14">
        <w:rPr>
          <w:rStyle w:val="Allmrkuseviide"/>
          <w:rFonts w:eastAsia="Times New Roman"/>
        </w:rPr>
        <w:footnoteReference w:id="43"/>
      </w:r>
      <w:r w:rsidRPr="00537B46">
        <w:rPr>
          <w:rFonts w:eastAsia="Times New Roman"/>
        </w:rPr>
        <w:t>,</w:t>
      </w:r>
      <w:r w:rsidRPr="02FA0C06">
        <w:rPr>
          <w:rFonts w:eastAsia="Times New Roman"/>
        </w:rPr>
        <w:t xml:space="preserve"> mis kehtestab ühised nõuded ja korra liikmesriikides ebaseaduslikult viibivate kolmandate riikide kodanike tagasisaatmisel. Euroopa rände- ja varjupaigasüsteemi reformimise raames esitas komisjon juba 2018. aastal </w:t>
      </w:r>
      <w:r w:rsidR="00650E5B">
        <w:rPr>
          <w:rFonts w:eastAsia="Times New Roman"/>
        </w:rPr>
        <w:t xml:space="preserve">selle </w:t>
      </w:r>
      <w:r w:rsidRPr="02FA0C06">
        <w:rPr>
          <w:rFonts w:eastAsia="Times New Roman"/>
        </w:rPr>
        <w:t>direktiivi muutmise ettepanekud</w:t>
      </w:r>
      <w:r w:rsidRPr="00537B46">
        <w:rPr>
          <w:rFonts w:eastAsia="Times New Roman"/>
          <w:color w:val="000000" w:themeColor="text1"/>
        </w:rPr>
        <w:t>,</w:t>
      </w:r>
      <w:r w:rsidRPr="02FA0C06">
        <w:rPr>
          <w:rFonts w:eastAsia="Times New Roman"/>
          <w:color w:val="000000" w:themeColor="text1"/>
        </w:rPr>
        <w:t xml:space="preserve"> et kiirendada </w:t>
      </w:r>
      <w:proofErr w:type="spellStart"/>
      <w:r w:rsidRPr="02FA0C06">
        <w:rPr>
          <w:rFonts w:eastAsia="Times New Roman"/>
          <w:color w:val="000000" w:themeColor="text1"/>
        </w:rPr>
        <w:t>tagasisaatmismenetluste</w:t>
      </w:r>
      <w:proofErr w:type="spellEnd"/>
      <w:r w:rsidRPr="02FA0C06">
        <w:rPr>
          <w:rFonts w:eastAsia="Times New Roman"/>
          <w:color w:val="000000" w:themeColor="text1"/>
        </w:rPr>
        <w:t xml:space="preserve"> läbiviimist ja luua senisest paremad õiguslikud seosed rahvusvahelise kaitse ja tagasisaatmise valdkondade vahel. </w:t>
      </w:r>
      <w:r w:rsidR="00650E5B">
        <w:rPr>
          <w:rFonts w:eastAsia="Times New Roman"/>
          <w:color w:val="000000" w:themeColor="text1"/>
        </w:rPr>
        <w:t>M</w:t>
      </w:r>
      <w:r w:rsidRPr="02FA0C06">
        <w:rPr>
          <w:rFonts w:eastAsia="Times New Roman"/>
          <w:color w:val="000000" w:themeColor="text1"/>
        </w:rPr>
        <w:t xml:space="preserve">uudatuste vastuvõtmiseks ei õnnestunud siiski Euroopa Parlamendiga 2024. </w:t>
      </w:r>
      <w:r w:rsidR="7E8ECAF4" w:rsidRPr="7E8ECAF4">
        <w:rPr>
          <w:rFonts w:eastAsia="Times New Roman"/>
          <w:color w:val="000000" w:themeColor="text1"/>
        </w:rPr>
        <w:t>aastaks</w:t>
      </w:r>
      <w:r w:rsidRPr="02FA0C06">
        <w:rPr>
          <w:rFonts w:eastAsia="Times New Roman"/>
          <w:color w:val="000000" w:themeColor="text1"/>
        </w:rPr>
        <w:t xml:space="preserve"> kokkulepet saavutada. Selle tulemusena jõustusid 11.06.2024. a EL</w:t>
      </w:r>
      <w:r w:rsidR="005F43E4">
        <w:rPr>
          <w:rFonts w:eastAsia="Times New Roman"/>
          <w:color w:val="000000" w:themeColor="text1"/>
        </w:rPr>
        <w:t>-i</w:t>
      </w:r>
      <w:r w:rsidRPr="02FA0C06">
        <w:rPr>
          <w:rFonts w:eastAsia="Times New Roman"/>
          <w:color w:val="000000" w:themeColor="text1"/>
        </w:rPr>
        <w:t xml:space="preserve"> varjupaiga- ja rändehalduse reformi paketti kuuluvad õigusaktid ilma, et </w:t>
      </w:r>
      <w:r w:rsidR="00650E5B">
        <w:rPr>
          <w:rFonts w:eastAsia="Times New Roman"/>
          <w:color w:val="000000" w:themeColor="text1"/>
        </w:rPr>
        <w:t xml:space="preserve">nimetatud </w:t>
      </w:r>
      <w:r w:rsidRPr="02FA0C06">
        <w:rPr>
          <w:rFonts w:eastAsia="Times New Roman"/>
          <w:color w:val="000000" w:themeColor="text1"/>
        </w:rPr>
        <w:t xml:space="preserve">direktiivi oleks uuendatud. </w:t>
      </w:r>
    </w:p>
    <w:p w14:paraId="1D1B3CED" w14:textId="77777777" w:rsidR="00BD0269" w:rsidRDefault="00BD0269" w:rsidP="061023CF">
      <w:pPr>
        <w:jc w:val="both"/>
        <w:rPr>
          <w:rFonts w:eastAsia="Times New Roman"/>
          <w:color w:val="000000" w:themeColor="text1"/>
        </w:rPr>
      </w:pPr>
    </w:p>
    <w:p w14:paraId="0F8049C0" w14:textId="4B92911C" w:rsidR="62FC0A8C" w:rsidRDefault="00771EE2" w:rsidP="62FC0A8C">
      <w:pPr>
        <w:jc w:val="both"/>
        <w:rPr>
          <w:rFonts w:eastAsia="Times New Roman"/>
          <w:color w:val="000000" w:themeColor="text1"/>
        </w:rPr>
      </w:pPr>
      <w:r>
        <w:rPr>
          <w:rFonts w:eastAsia="Times New Roman"/>
          <w:color w:val="000000" w:themeColor="text1"/>
        </w:rPr>
        <w:t>Direktiiv</w:t>
      </w:r>
      <w:r w:rsidR="62FC0A8C" w:rsidRPr="62FC0A8C">
        <w:rPr>
          <w:rFonts w:eastAsia="Times New Roman"/>
          <w:color w:val="000000" w:themeColor="text1"/>
        </w:rPr>
        <w:t xml:space="preserve"> kohustab igale kolmanda riigi kodanikule, kes viibib EL liikmesriigi</w:t>
      </w:r>
      <w:r w:rsidR="7C087F2B" w:rsidRPr="7C087F2B">
        <w:rPr>
          <w:rFonts w:eastAsia="Times New Roman"/>
          <w:color w:val="000000" w:themeColor="text1"/>
        </w:rPr>
        <w:t xml:space="preserve"> territooriumil ebaseaduslikult, väljastama tagasisaatmis</w:t>
      </w:r>
      <w:r w:rsidR="00CE3609">
        <w:rPr>
          <w:rFonts w:eastAsia="Times New Roman"/>
          <w:color w:val="000000" w:themeColor="text1"/>
        </w:rPr>
        <w:t xml:space="preserve">e </w:t>
      </w:r>
      <w:r w:rsidR="7C087F2B" w:rsidRPr="7C087F2B">
        <w:rPr>
          <w:rFonts w:eastAsia="Times New Roman"/>
          <w:color w:val="000000" w:themeColor="text1"/>
        </w:rPr>
        <w:t xml:space="preserve">otsuse. Kui isik ei lahku talle määratud vabatahtliku tähtaja jooksul </w:t>
      </w:r>
      <w:proofErr w:type="spellStart"/>
      <w:r w:rsidR="7C087F2B" w:rsidRPr="7C087F2B">
        <w:rPr>
          <w:rFonts w:eastAsia="Times New Roman"/>
          <w:color w:val="000000" w:themeColor="text1"/>
        </w:rPr>
        <w:t>EL</w:t>
      </w:r>
      <w:r w:rsidR="00526B58">
        <w:rPr>
          <w:rFonts w:eastAsia="Times New Roman"/>
          <w:color w:val="000000" w:themeColor="text1"/>
        </w:rPr>
        <w:t>-</w:t>
      </w:r>
      <w:r w:rsidR="7C087F2B" w:rsidRPr="7C087F2B">
        <w:rPr>
          <w:rFonts w:eastAsia="Times New Roman"/>
          <w:color w:val="000000" w:themeColor="text1"/>
        </w:rPr>
        <w:t>st</w:t>
      </w:r>
      <w:proofErr w:type="spellEnd"/>
      <w:r w:rsidR="7C087F2B" w:rsidRPr="7C087F2B">
        <w:rPr>
          <w:rFonts w:eastAsia="Times New Roman"/>
          <w:color w:val="000000" w:themeColor="text1"/>
        </w:rPr>
        <w:t>, tuleb tagasisaatmis</w:t>
      </w:r>
      <w:r w:rsidR="00CE3609">
        <w:rPr>
          <w:rFonts w:eastAsia="Times New Roman"/>
          <w:color w:val="000000" w:themeColor="text1"/>
        </w:rPr>
        <w:t xml:space="preserve">e </w:t>
      </w:r>
      <w:r w:rsidR="7C087F2B" w:rsidRPr="7C087F2B">
        <w:rPr>
          <w:rFonts w:eastAsia="Times New Roman"/>
          <w:color w:val="000000" w:themeColor="text1"/>
        </w:rPr>
        <w:t xml:space="preserve">otsus sundtäita ja talle kohaldada sissesõidukeeldu. </w:t>
      </w:r>
      <w:r w:rsidR="00EC6A8B">
        <w:rPr>
          <w:rFonts w:eastAsia="Times New Roman"/>
          <w:color w:val="000000" w:themeColor="text1"/>
        </w:rPr>
        <w:t>L</w:t>
      </w:r>
      <w:r w:rsidR="7C087F2B" w:rsidRPr="00537B46">
        <w:rPr>
          <w:rFonts w:eastAsia="Times New Roman"/>
          <w:color w:val="000000" w:themeColor="text1"/>
        </w:rPr>
        <w:t xml:space="preserve">iikmesriik </w:t>
      </w:r>
      <w:r w:rsidR="7C087F2B" w:rsidRPr="7C087F2B">
        <w:rPr>
          <w:rFonts w:eastAsia="Times New Roman"/>
          <w:color w:val="000000" w:themeColor="text1"/>
        </w:rPr>
        <w:t xml:space="preserve">ei pea </w:t>
      </w:r>
      <w:r w:rsidR="00EC6A8B">
        <w:rPr>
          <w:rFonts w:eastAsia="Times New Roman"/>
          <w:color w:val="000000" w:themeColor="text1"/>
        </w:rPr>
        <w:t>nõudeid</w:t>
      </w:r>
      <w:r w:rsidR="7C087F2B" w:rsidRPr="7C087F2B">
        <w:rPr>
          <w:rFonts w:eastAsia="Times New Roman"/>
          <w:color w:val="000000" w:themeColor="text1"/>
        </w:rPr>
        <w:t xml:space="preserve"> kohaldama kolmanda riigi kodaniku suhtes, kellele tehakse sisenemiskeelu otsus</w:t>
      </w:r>
      <w:r w:rsidR="00526B58">
        <w:rPr>
          <w:rFonts w:eastAsia="Times New Roman"/>
          <w:color w:val="000000" w:themeColor="text1"/>
        </w:rPr>
        <w:t>,</w:t>
      </w:r>
      <w:r w:rsidR="7C087F2B" w:rsidRPr="7C087F2B">
        <w:rPr>
          <w:rFonts w:eastAsia="Times New Roman"/>
          <w:color w:val="000000" w:themeColor="text1"/>
        </w:rPr>
        <w:t xml:space="preserve"> või kes on kinni peetud seoses EL välispiiri ebaseadusliku ületamisega. </w:t>
      </w:r>
    </w:p>
    <w:p w14:paraId="25C6A7D9" w14:textId="3F04078A" w:rsidR="00E25C6F" w:rsidRDefault="00E25C6F" w:rsidP="004359C2">
      <w:pPr>
        <w:autoSpaceDE w:val="0"/>
        <w:autoSpaceDN w:val="0"/>
        <w:adjustRightInd w:val="0"/>
        <w:jc w:val="both"/>
        <w:rPr>
          <w:rFonts w:eastAsia="Times New Roman"/>
        </w:rPr>
      </w:pPr>
    </w:p>
    <w:p w14:paraId="42F93497" w14:textId="19E5BCDF" w:rsidR="00E25385" w:rsidRPr="00230685" w:rsidRDefault="00E25385" w:rsidP="00E25385">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4BE9A6A2" w14:textId="77777777" w:rsidR="00E25C6F" w:rsidRDefault="00E25C6F" w:rsidP="004359C2">
      <w:pPr>
        <w:autoSpaceDE w:val="0"/>
        <w:autoSpaceDN w:val="0"/>
        <w:adjustRightInd w:val="0"/>
        <w:jc w:val="both"/>
      </w:pPr>
    </w:p>
    <w:p w14:paraId="04EA54E5" w14:textId="32F95052" w:rsidR="004359C2" w:rsidRDefault="004359C2" w:rsidP="004359C2">
      <w:pPr>
        <w:autoSpaceDE w:val="0"/>
        <w:autoSpaceDN w:val="0"/>
        <w:adjustRightInd w:val="0"/>
        <w:jc w:val="both"/>
      </w:pPr>
      <w:r>
        <w:t>EL</w:t>
      </w:r>
      <w:r w:rsidR="003A2780">
        <w:t>-</w:t>
      </w:r>
      <w:r>
        <w:t>i rändepoliitika saab olla kestlik üksnes juhul, kui need</w:t>
      </w:r>
      <w:r w:rsidR="1724AC62">
        <w:t xml:space="preserve"> kolmanda riigi kodanikud</w:t>
      </w:r>
      <w:r>
        <w:t xml:space="preserve">, </w:t>
      </w:r>
      <w:r w:rsidR="7E8ECAF4">
        <w:t>kes</w:t>
      </w:r>
      <w:r>
        <w:t xml:space="preserve"> ei </w:t>
      </w:r>
      <w:r w:rsidR="7E8ECAF4">
        <w:t>vasta</w:t>
      </w:r>
      <w:r>
        <w:t xml:space="preserve"> EL</w:t>
      </w:r>
      <w:r w:rsidR="003A2780">
        <w:t>-</w:t>
      </w:r>
      <w:r>
        <w:t xml:space="preserve">is </w:t>
      </w:r>
      <w:r w:rsidR="7E8ECAF4">
        <w:t xml:space="preserve">kehtestatud sisenemise, siin </w:t>
      </w:r>
      <w:r>
        <w:t xml:space="preserve">viibimise </w:t>
      </w:r>
      <w:r w:rsidR="7E8ECAF4">
        <w:t>või elamise tingimustele</w:t>
      </w:r>
      <w:r>
        <w:t xml:space="preserve">, </w:t>
      </w:r>
      <w:r w:rsidR="1724AC62">
        <w:t xml:space="preserve">saadetakse </w:t>
      </w:r>
      <w:r>
        <w:t xml:space="preserve">tulemuslikult </w:t>
      </w:r>
      <w:proofErr w:type="spellStart"/>
      <w:r w:rsidR="1724AC62">
        <w:t>EL-st</w:t>
      </w:r>
      <w:proofErr w:type="spellEnd"/>
      <w:r w:rsidR="1724AC62">
        <w:t xml:space="preserve"> </w:t>
      </w:r>
      <w:r>
        <w:t>tagasi</w:t>
      </w:r>
      <w:r w:rsidR="1724AC62">
        <w:t>.</w:t>
      </w:r>
      <w:r>
        <w:t xml:space="preserve"> Varjupaigamenetluse ja tagasisaatmis</w:t>
      </w:r>
      <w:r w:rsidR="00CE3609">
        <w:t xml:space="preserve">e </w:t>
      </w:r>
      <w:r>
        <w:t xml:space="preserve">menetluse vaheliste lünkade kõrvaldamiseks </w:t>
      </w:r>
      <w:r w:rsidR="1724AC62">
        <w:t>seab</w:t>
      </w:r>
      <w:r w:rsidR="1724AC62" w:rsidRPr="00513041">
        <w:rPr>
          <w:i/>
        </w:rPr>
        <w:t xml:space="preserve"> </w:t>
      </w:r>
      <w:r w:rsidR="00416132" w:rsidRPr="00416132">
        <w:t>määrus 2024/1348/EL (menetluse kohta)</w:t>
      </w:r>
      <w:r w:rsidR="1724AC62">
        <w:rPr>
          <w:i/>
        </w:rPr>
        <w:t xml:space="preserve"> </w:t>
      </w:r>
      <w:r w:rsidR="1724AC62">
        <w:t>liikmesriikidele kohustuse tagada, et kolmanda riigi kodanikule tehakse tagasisaatmis</w:t>
      </w:r>
      <w:r w:rsidR="00CE3609">
        <w:t xml:space="preserve">e </w:t>
      </w:r>
      <w:r w:rsidR="1724AC62">
        <w:t xml:space="preserve">otsus samas </w:t>
      </w:r>
      <w:r w:rsidR="003A2780">
        <w:t>haldusaktis</w:t>
      </w:r>
      <w:r w:rsidR="1724AC62">
        <w:t xml:space="preserve">, millega talle jäeti rahvusvaheline kaitse andmata, või tehakse </w:t>
      </w:r>
      <w:r w:rsidR="003A2780">
        <w:t xml:space="preserve">need otsused </w:t>
      </w:r>
      <w:r w:rsidR="1724AC62">
        <w:t>samaaegselt. Selleks</w:t>
      </w:r>
      <w:r w:rsidR="00CE3609">
        <w:t>,</w:t>
      </w:r>
      <w:r w:rsidR="1724AC62">
        <w:t xml:space="preserve"> et isiku kaebusi rahvusvahelise kaitse andmata jätmise otsuse ja tagasisaatmis</w:t>
      </w:r>
      <w:r w:rsidR="00CE3609">
        <w:t xml:space="preserve">e </w:t>
      </w:r>
      <w:r w:rsidR="1724AC62">
        <w:t xml:space="preserve">otsuse peale saaks kohtumenetluses liita ning neid </w:t>
      </w:r>
      <w:r w:rsidR="061023CF">
        <w:t xml:space="preserve">kohtus </w:t>
      </w:r>
      <w:r w:rsidR="1724AC62">
        <w:t>ühiselt menetleda, kohaldatakse tagasisaatmis</w:t>
      </w:r>
      <w:r w:rsidR="00CE3609">
        <w:t xml:space="preserve">e </w:t>
      </w:r>
      <w:r w:rsidR="1724AC62">
        <w:t xml:space="preserve">otsuse vaidlustamisele rahvusvahelise kaitse andmisest keelduva otsuse </w:t>
      </w:r>
      <w:r w:rsidR="4721080C">
        <w:t xml:space="preserve">vaidlustamise tähtaegu. </w:t>
      </w:r>
    </w:p>
    <w:p w14:paraId="09C70C8E" w14:textId="77777777" w:rsidR="00BD0269" w:rsidRDefault="00BD0269" w:rsidP="061023CF">
      <w:pPr>
        <w:autoSpaceDE w:val="0"/>
        <w:autoSpaceDN w:val="0"/>
        <w:adjustRightInd w:val="0"/>
        <w:jc w:val="both"/>
      </w:pPr>
    </w:p>
    <w:p w14:paraId="4A10913A" w14:textId="48061652" w:rsidR="004359C2" w:rsidRDefault="00BD0269" w:rsidP="4721080C">
      <w:pPr>
        <w:autoSpaceDE w:val="0"/>
        <w:autoSpaceDN w:val="0"/>
        <w:adjustRightInd w:val="0"/>
        <w:jc w:val="both"/>
      </w:pPr>
      <w:r>
        <w:t>Reform pöörab s</w:t>
      </w:r>
      <w:r w:rsidR="061023CF">
        <w:t>uuremat tähelepanu</w:t>
      </w:r>
      <w:r w:rsidR="1724AC62">
        <w:t xml:space="preserve"> nendele </w:t>
      </w:r>
      <w:r w:rsidR="001D7C02">
        <w:t>välismaalastele</w:t>
      </w:r>
      <w:r w:rsidR="004359C2">
        <w:t xml:space="preserve">, kes </w:t>
      </w:r>
      <w:r w:rsidR="004841AA">
        <w:t xml:space="preserve">kaitset ei vaja kuid </w:t>
      </w:r>
      <w:r w:rsidR="004359C2">
        <w:t xml:space="preserve">püüavad kaebuste või korduvate varjupaigataotluste abil </w:t>
      </w:r>
      <w:r w:rsidR="3014C685">
        <w:t>tagasisaatmisi</w:t>
      </w:r>
      <w:r w:rsidR="004359C2">
        <w:t xml:space="preserve"> takistada</w:t>
      </w:r>
      <w:r w:rsidR="3014C685">
        <w:t xml:space="preserve">. </w:t>
      </w:r>
      <w:r w:rsidR="3194DF2C">
        <w:t xml:space="preserve">Üldpõhimõttena ei saa taotleja liikmesriigi territooriumile jääda, kui </w:t>
      </w:r>
      <w:r w:rsidR="004841AA">
        <w:t>esimene</w:t>
      </w:r>
      <w:r w:rsidR="3194DF2C">
        <w:t xml:space="preserve"> </w:t>
      </w:r>
      <w:r w:rsidR="3194DF2C" w:rsidRPr="004841AA">
        <w:t>kohtuaste on tema kaebuse rahvusvahelise kaitse andmisest keelduva otsuse peale jätnud rahuldamata</w:t>
      </w:r>
      <w:r w:rsidR="6FDA7E2A" w:rsidRPr="004841AA">
        <w:t xml:space="preserve">. </w:t>
      </w:r>
      <w:r w:rsidR="00FA3DD7" w:rsidRPr="004841AA">
        <w:t>E</w:t>
      </w:r>
      <w:r w:rsidR="00416132" w:rsidRPr="004841AA">
        <w:t>daspidi</w:t>
      </w:r>
      <w:r w:rsidR="4721080C" w:rsidRPr="004841AA">
        <w:t xml:space="preserve"> </w:t>
      </w:r>
      <w:r w:rsidR="000E069C">
        <w:t xml:space="preserve">ei ole </w:t>
      </w:r>
      <w:r w:rsidR="001075CE">
        <w:t>välismaalasel</w:t>
      </w:r>
      <w:r w:rsidR="000E069C">
        <w:t xml:space="preserve"> </w:t>
      </w:r>
      <w:r w:rsidR="6FDA7E2A" w:rsidRPr="004841AA">
        <w:t xml:space="preserve">liikmesriiki </w:t>
      </w:r>
      <w:r w:rsidR="4721080C" w:rsidRPr="004841AA">
        <w:t xml:space="preserve">jäämise </w:t>
      </w:r>
      <w:r w:rsidR="061023CF" w:rsidRPr="004841AA">
        <w:t>õigust</w:t>
      </w:r>
      <w:r w:rsidR="000E069C">
        <w:t xml:space="preserve">, kui ta </w:t>
      </w:r>
      <w:r w:rsidR="6FDA7E2A" w:rsidRPr="004841AA">
        <w:t>esitab</w:t>
      </w:r>
      <w:r w:rsidR="3194DF2C">
        <w:t xml:space="preserve"> </w:t>
      </w:r>
      <w:r w:rsidR="061023CF">
        <w:t xml:space="preserve">peale lõplikku keelduvat otsust </w:t>
      </w:r>
      <w:r w:rsidR="3194DF2C">
        <w:t>korduva taotluse</w:t>
      </w:r>
      <w:r w:rsidR="6FDA7E2A">
        <w:t xml:space="preserve"> oma väljasaatmise takistamiseks või edasilükkamiseks</w:t>
      </w:r>
      <w:r w:rsidR="3194DF2C">
        <w:t>.</w:t>
      </w:r>
    </w:p>
    <w:p w14:paraId="093FA9B1" w14:textId="77777777" w:rsidR="00BD0269" w:rsidRDefault="00BD0269" w:rsidP="6FDA7E2A">
      <w:pPr>
        <w:autoSpaceDE w:val="0"/>
        <w:autoSpaceDN w:val="0"/>
        <w:adjustRightInd w:val="0"/>
        <w:jc w:val="both"/>
      </w:pPr>
    </w:p>
    <w:p w14:paraId="55352C61" w14:textId="234A317D" w:rsidR="00F80213" w:rsidRDefault="38CEE135" w:rsidP="6FDA7E2A">
      <w:pPr>
        <w:autoSpaceDE w:val="0"/>
        <w:autoSpaceDN w:val="0"/>
        <w:adjustRightInd w:val="0"/>
        <w:jc w:val="both"/>
      </w:pPr>
      <w:r>
        <w:t xml:space="preserve">Liikmesriigid on </w:t>
      </w:r>
      <w:r w:rsidR="6FDA7E2A">
        <w:t>juba praegu</w:t>
      </w:r>
      <w:r>
        <w:t xml:space="preserve"> </w:t>
      </w:r>
      <w:r w:rsidR="004D5169">
        <w:t>loonud</w:t>
      </w:r>
      <w:r>
        <w:t xml:space="preserve"> erinevaid mehhanisme, et toetada kolmandate riikide kodanike </w:t>
      </w:r>
      <w:r w:rsidR="4721080C">
        <w:t xml:space="preserve">vabatahtlikku </w:t>
      </w:r>
      <w:r>
        <w:t xml:space="preserve">tagasipöördumist ja </w:t>
      </w:r>
      <w:proofErr w:type="spellStart"/>
      <w:r w:rsidR="6FDA7E2A">
        <w:t>reintegreerumist</w:t>
      </w:r>
      <w:proofErr w:type="spellEnd"/>
      <w:r>
        <w:t xml:space="preserve"> oma koduriigis.</w:t>
      </w:r>
      <w:r w:rsidR="16909BF9">
        <w:t xml:space="preserve"> </w:t>
      </w:r>
      <w:r w:rsidR="6FDA7E2A">
        <w:t>Lisaks on Euroopa Piiri- ja Rannikuvalve Amet (</w:t>
      </w:r>
      <w:proofErr w:type="spellStart"/>
      <w:r w:rsidR="6FDA7E2A">
        <w:t>Frontex</w:t>
      </w:r>
      <w:proofErr w:type="spellEnd"/>
      <w:r w:rsidR="6FDA7E2A">
        <w:t>) loonud EL</w:t>
      </w:r>
      <w:r w:rsidR="004D5169">
        <w:t>-</w:t>
      </w:r>
      <w:r w:rsidR="6FDA7E2A">
        <w:t xml:space="preserve">i </w:t>
      </w:r>
      <w:proofErr w:type="spellStart"/>
      <w:r w:rsidR="6FDA7E2A">
        <w:t>taasintegreerimise</w:t>
      </w:r>
      <w:proofErr w:type="spellEnd"/>
      <w:r w:rsidR="6FDA7E2A">
        <w:t xml:space="preserve"> programmi (EURP). </w:t>
      </w:r>
      <w:r w:rsidR="004D5169">
        <w:t>Lisaks tuleb m</w:t>
      </w:r>
      <w:r w:rsidR="00416132" w:rsidRPr="00416132">
        <w:t>ääruse 2024/1358/EL (</w:t>
      </w:r>
      <w:proofErr w:type="spellStart"/>
      <w:r w:rsidR="6FDA7E2A">
        <w:t>Eurodac</w:t>
      </w:r>
      <w:proofErr w:type="spellEnd"/>
      <w:r w:rsidR="00416132" w:rsidRPr="00416132">
        <w:t>-süsteemi kohta)</w:t>
      </w:r>
      <w:r w:rsidR="6FDA7E2A">
        <w:rPr>
          <w:i/>
        </w:rPr>
        <w:t xml:space="preserve"> </w:t>
      </w:r>
      <w:r w:rsidR="6FDA7E2A">
        <w:t xml:space="preserve">kohaselt </w:t>
      </w:r>
      <w:r w:rsidR="004D5169">
        <w:t>nüüd kanda</w:t>
      </w:r>
      <w:r w:rsidR="6FDA7E2A">
        <w:t xml:space="preserve"> </w:t>
      </w:r>
      <w:proofErr w:type="spellStart"/>
      <w:r w:rsidR="4721080C">
        <w:t>Eurodac</w:t>
      </w:r>
      <w:proofErr w:type="spellEnd"/>
      <w:r w:rsidR="00416132">
        <w:t>-süsteemi</w:t>
      </w:r>
      <w:r w:rsidR="6FDA7E2A">
        <w:t xml:space="preserve"> </w:t>
      </w:r>
      <w:r w:rsidR="004D5169">
        <w:t>ka</w:t>
      </w:r>
      <w:r w:rsidR="6FDA7E2A">
        <w:t xml:space="preserve"> andmed </w:t>
      </w:r>
      <w:r w:rsidR="4721080C">
        <w:t>asjaolu</w:t>
      </w:r>
      <w:r w:rsidR="6FDA7E2A">
        <w:t xml:space="preserve"> kohta, et isikule on antud toetust vabatahtlikuks lahkumiseks ja </w:t>
      </w:r>
      <w:proofErr w:type="spellStart"/>
      <w:r w:rsidR="4721080C">
        <w:t>taasintegreerumiseks</w:t>
      </w:r>
      <w:proofErr w:type="spellEnd"/>
      <w:r w:rsidR="4721080C">
        <w:t>.</w:t>
      </w:r>
      <w:r w:rsidR="6FDA7E2A">
        <w:t xml:space="preserve"> Seeläbi tekib </w:t>
      </w:r>
      <w:r w:rsidR="4721080C">
        <w:t>terviklik EL</w:t>
      </w:r>
      <w:r w:rsidR="00FB0A6C">
        <w:t>-i</w:t>
      </w:r>
      <w:r w:rsidR="4721080C">
        <w:t xml:space="preserve"> ülene vaade tagasisaadetavatele antavatest toetustest ning luuakse meede, mis võimaldab toetuste väärkasutamisi ära hoida.</w:t>
      </w:r>
    </w:p>
    <w:p w14:paraId="1572E632" w14:textId="77777777" w:rsidR="004359C2" w:rsidRDefault="004359C2" w:rsidP="004359C2">
      <w:pPr>
        <w:autoSpaceDE w:val="0"/>
        <w:autoSpaceDN w:val="0"/>
        <w:adjustRightInd w:val="0"/>
      </w:pPr>
    </w:p>
    <w:p w14:paraId="3872D882" w14:textId="55CCC3EA" w:rsidR="00E25C6F" w:rsidRPr="00E25385" w:rsidRDefault="00E25385" w:rsidP="004359C2">
      <w:pPr>
        <w:autoSpaceDE w:val="0"/>
        <w:autoSpaceDN w:val="0"/>
        <w:adjustRightInd w:val="0"/>
        <w:rPr>
          <w:b/>
          <w:color w:val="0070C0"/>
        </w:rPr>
      </w:pPr>
      <w:r w:rsidRPr="00E25385">
        <w:rPr>
          <w:b/>
          <w:bCs/>
          <w:color w:val="0070C0"/>
        </w:rPr>
        <w:t>Täiendavad vajalikud muudatused</w:t>
      </w:r>
      <w:r w:rsidR="00E25C6F" w:rsidRPr="00E25385">
        <w:rPr>
          <w:b/>
          <w:bCs/>
          <w:color w:val="0070C0"/>
        </w:rPr>
        <w:t xml:space="preserve"> õigusaktides</w:t>
      </w:r>
    </w:p>
    <w:p w14:paraId="78CF36D4" w14:textId="77777777" w:rsidR="00E25C6F" w:rsidRDefault="00E25C6F" w:rsidP="004359C2">
      <w:pPr>
        <w:autoSpaceDE w:val="0"/>
        <w:autoSpaceDN w:val="0"/>
        <w:adjustRightInd w:val="0"/>
      </w:pPr>
    </w:p>
    <w:p w14:paraId="4704DDAE" w14:textId="10973A70" w:rsidR="004359C2" w:rsidRDefault="0003692C" w:rsidP="004359C2">
      <w:pPr>
        <w:autoSpaceDE w:val="0"/>
        <w:autoSpaceDN w:val="0"/>
        <w:adjustRightInd w:val="0"/>
        <w:jc w:val="both"/>
      </w:pPr>
      <w:r>
        <w:t xml:space="preserve">Eesti peab õigusakte vastavalt kohandama, </w:t>
      </w:r>
      <w:r w:rsidR="4721080C">
        <w:t xml:space="preserve">sätestades, </w:t>
      </w:r>
      <w:r>
        <w:t xml:space="preserve">et </w:t>
      </w:r>
      <w:r w:rsidR="004359C2">
        <w:t>tagasisaatmis</w:t>
      </w:r>
      <w:r w:rsidR="00FB0A6C">
        <w:t xml:space="preserve">e </w:t>
      </w:r>
      <w:r w:rsidR="004359C2">
        <w:t xml:space="preserve">otsus tehakse </w:t>
      </w:r>
      <w:r w:rsidR="00FB0A6C">
        <w:t>keelduva</w:t>
      </w:r>
      <w:r w:rsidR="004359C2">
        <w:t xml:space="preserve"> varjupaigaotsuse osana</w:t>
      </w:r>
      <w:r>
        <w:t xml:space="preserve"> </w:t>
      </w:r>
      <w:r w:rsidR="00FB0A6C">
        <w:t>ning</w:t>
      </w:r>
      <w:r>
        <w:t xml:space="preserve"> </w:t>
      </w:r>
      <w:r w:rsidR="00FB0A6C">
        <w:t xml:space="preserve">varjupaiga andmisest keelduva otsuse </w:t>
      </w:r>
      <w:r w:rsidR="004359C2">
        <w:t>ja tagasisaatmis</w:t>
      </w:r>
      <w:r w:rsidR="00FB0A6C">
        <w:t xml:space="preserve">e </w:t>
      </w:r>
      <w:r w:rsidR="004359C2">
        <w:t xml:space="preserve">otsuse peale esitatud kaebusi menetletakse </w:t>
      </w:r>
      <w:r w:rsidR="00833CB1">
        <w:t>m</w:t>
      </w:r>
      <w:r w:rsidR="00833CB1" w:rsidRPr="00416132">
        <w:t>ääruse 2024/1348/EL (menetluse kohta</w:t>
      </w:r>
      <w:r w:rsidR="00833CB1">
        <w:t>) alusel</w:t>
      </w:r>
      <w:r w:rsidR="004359C2">
        <w:t xml:space="preserve"> </w:t>
      </w:r>
      <w:r w:rsidR="4721080C">
        <w:t>kehtestatud</w:t>
      </w:r>
      <w:r w:rsidR="004359C2">
        <w:t xml:space="preserve"> tähtaja jooksul. </w:t>
      </w:r>
    </w:p>
    <w:p w14:paraId="08524E83" w14:textId="77777777" w:rsidR="00F31C32" w:rsidRDefault="00F31C32" w:rsidP="004359C2">
      <w:pPr>
        <w:autoSpaceDE w:val="0"/>
        <w:autoSpaceDN w:val="0"/>
        <w:adjustRightInd w:val="0"/>
        <w:jc w:val="both"/>
      </w:pPr>
    </w:p>
    <w:p w14:paraId="14A2542E" w14:textId="6EFDD2B1" w:rsidR="00F31C32" w:rsidRPr="00537B46" w:rsidRDefault="00A26B79" w:rsidP="00D72827">
      <w:pPr>
        <w:pStyle w:val="Pealkiri3"/>
        <w:rPr>
          <w:rFonts w:cs="Times New Roman"/>
        </w:rPr>
      </w:pPr>
      <w:r w:rsidRPr="00537B46">
        <w:rPr>
          <w:rFonts w:cs="Times New Roman"/>
        </w:rPr>
        <w:t>2.</w:t>
      </w:r>
      <w:r w:rsidR="00D73D15" w:rsidRPr="00537B46">
        <w:rPr>
          <w:rFonts w:cs="Times New Roman"/>
        </w:rPr>
        <w:t>2.2</w:t>
      </w:r>
      <w:r w:rsidRPr="00537B46">
        <w:rPr>
          <w:rFonts w:cs="Times New Roman"/>
        </w:rPr>
        <w:t>.6</w:t>
      </w:r>
      <w:r w:rsidR="00653FEA" w:rsidRPr="00537B46">
        <w:rPr>
          <w:rFonts w:cs="Times New Roman"/>
        </w:rPr>
        <w:t>.</w:t>
      </w:r>
      <w:r w:rsidRPr="00537B46">
        <w:rPr>
          <w:rFonts w:cs="Times New Roman"/>
        </w:rPr>
        <w:t xml:space="preserve"> </w:t>
      </w:r>
      <w:r w:rsidR="00B712F2" w:rsidRPr="00537B46">
        <w:rPr>
          <w:rFonts w:cs="Times New Roman"/>
        </w:rPr>
        <w:t xml:space="preserve">Vastutava liikmesriigi määramise tõhustamine </w:t>
      </w:r>
    </w:p>
    <w:p w14:paraId="007BAACE" w14:textId="7BA1A40A" w:rsidR="006C64EC" w:rsidRDefault="006C64EC" w:rsidP="004359C2">
      <w:pPr>
        <w:autoSpaceDE w:val="0"/>
        <w:autoSpaceDN w:val="0"/>
        <w:adjustRightInd w:val="0"/>
        <w:jc w:val="both"/>
      </w:pPr>
    </w:p>
    <w:p w14:paraId="4037A20B" w14:textId="75223119" w:rsidR="005E155D" w:rsidRPr="00E25385" w:rsidRDefault="00E25385" w:rsidP="004359C2">
      <w:pPr>
        <w:autoSpaceDE w:val="0"/>
        <w:autoSpaceDN w:val="0"/>
        <w:adjustRightInd w:val="0"/>
        <w:jc w:val="both"/>
        <w:rPr>
          <w:b/>
          <w:color w:val="0070C0"/>
        </w:rPr>
      </w:pPr>
      <w:r w:rsidRPr="00E25385">
        <w:rPr>
          <w:b/>
          <w:bCs/>
          <w:color w:val="0070C0"/>
        </w:rPr>
        <w:t>Ülevaade</w:t>
      </w:r>
    </w:p>
    <w:p w14:paraId="2141E34E" w14:textId="77777777" w:rsidR="005E155D" w:rsidRDefault="005E155D" w:rsidP="004359C2">
      <w:pPr>
        <w:autoSpaceDE w:val="0"/>
        <w:autoSpaceDN w:val="0"/>
        <w:adjustRightInd w:val="0"/>
        <w:jc w:val="both"/>
      </w:pPr>
    </w:p>
    <w:p w14:paraId="08E92FFE" w14:textId="6C31B2FD" w:rsidR="00984A3A" w:rsidRDefault="00984A3A" w:rsidP="004359C2">
      <w:pPr>
        <w:autoSpaceDE w:val="0"/>
        <w:autoSpaceDN w:val="0"/>
        <w:adjustRightInd w:val="0"/>
        <w:jc w:val="both"/>
      </w:pPr>
      <w:r>
        <w:t xml:space="preserve">Rahvusvahelise kaitse </w:t>
      </w:r>
      <w:r w:rsidR="00AC59DF">
        <w:t xml:space="preserve">taotluse </w:t>
      </w:r>
      <w:r>
        <w:t xml:space="preserve">menetluse lahutamatu osa on taotluse eest vastutava liikmesriigi määramise menetlus. Seda nimetati varasema </w:t>
      </w:r>
      <w:r w:rsidR="00D5479E">
        <w:t>EL-i</w:t>
      </w:r>
      <w:r>
        <w:t xml:space="preserve"> õiguse kohaselt </w:t>
      </w:r>
      <w:r w:rsidR="00AC59DF">
        <w:t>„</w:t>
      </w:r>
      <w:r>
        <w:t>Dublini menetluseks</w:t>
      </w:r>
      <w:r w:rsidR="00AC59DF">
        <w:t>“</w:t>
      </w:r>
      <w:r>
        <w:t xml:space="preserve">, sest vastav menetluse osa oli alguses reguleeritud Dublinis </w:t>
      </w:r>
      <w:r w:rsidR="00841BA3" w:rsidRPr="00841BA3">
        <w:t xml:space="preserve">15. juunil 1990. aastal </w:t>
      </w:r>
      <w:r>
        <w:t xml:space="preserve">sõlmitud </w:t>
      </w:r>
      <w:r w:rsidR="00841BA3">
        <w:t xml:space="preserve">ja </w:t>
      </w:r>
      <w:r w:rsidR="002D153E">
        <w:t>esimesel</w:t>
      </w:r>
      <w:r w:rsidR="00841BA3" w:rsidRPr="00841BA3">
        <w:t xml:space="preserve"> </w:t>
      </w:r>
      <w:r w:rsidR="00841BA3">
        <w:t>s</w:t>
      </w:r>
      <w:r w:rsidR="00841BA3" w:rsidRPr="00841BA3">
        <w:t>eptemb</w:t>
      </w:r>
      <w:r w:rsidR="00841BA3">
        <w:t>ril</w:t>
      </w:r>
      <w:r w:rsidR="00841BA3" w:rsidRPr="00841BA3">
        <w:t xml:space="preserve"> 1997</w:t>
      </w:r>
      <w:r w:rsidR="00841BA3">
        <w:t xml:space="preserve">. aastal jõustunud </w:t>
      </w:r>
      <w:r>
        <w:t xml:space="preserve">rahvusvahelise lepinguga, mis oli avatud </w:t>
      </w:r>
      <w:r>
        <w:lastRenderedPageBreak/>
        <w:t>ratifitseerimiseks ainult liikmesriikidele</w:t>
      </w:r>
      <w:r>
        <w:rPr>
          <w:rStyle w:val="Allmrkuseviide"/>
        </w:rPr>
        <w:footnoteReference w:id="44"/>
      </w:r>
      <w:r>
        <w:t xml:space="preserve">. Hiljem </w:t>
      </w:r>
      <w:r w:rsidR="00371F5D">
        <w:t>2013</w:t>
      </w:r>
      <w:r w:rsidR="00841BA3">
        <w:t>. aastal</w:t>
      </w:r>
      <w:r w:rsidR="00021F2A">
        <w:t xml:space="preserve"> muudeti konventsioon </w:t>
      </w:r>
      <w:r w:rsidR="00D5479E">
        <w:t>EL-i</w:t>
      </w:r>
      <w:r w:rsidR="00021F2A">
        <w:t xml:space="preserve"> määruseks</w:t>
      </w:r>
      <w:r w:rsidR="00396620">
        <w:rPr>
          <w:rStyle w:val="Allmrkuseviide"/>
        </w:rPr>
        <w:footnoteReference w:id="45"/>
      </w:r>
      <w:r w:rsidR="00841BA3">
        <w:t>, mida on</w:t>
      </w:r>
      <w:r w:rsidR="003E4D4F">
        <w:t xml:space="preserve"> mitmel</w:t>
      </w:r>
      <w:r w:rsidR="00841BA3">
        <w:t xml:space="preserve"> korral täiendatud ja mille 2013. aastal vastu võetud </w:t>
      </w:r>
      <w:r w:rsidR="00E140E7">
        <w:t>redaktsiooni</w:t>
      </w:r>
      <w:r w:rsidR="00841BA3">
        <w:t xml:space="preserve"> nimetatakse</w:t>
      </w:r>
      <w:r w:rsidR="00AC59DF">
        <w:t xml:space="preserve"> sageli ka „</w:t>
      </w:r>
      <w:r w:rsidR="00841BA3">
        <w:t>Dublin III regulatsiooniks</w:t>
      </w:r>
      <w:r w:rsidR="00AC59DF">
        <w:t>“</w:t>
      </w:r>
      <w:r w:rsidR="00841BA3">
        <w:t>.</w:t>
      </w:r>
    </w:p>
    <w:p w14:paraId="4043BBEF" w14:textId="77777777" w:rsidR="005E155D" w:rsidRDefault="005E155D" w:rsidP="00F31C32">
      <w:pPr>
        <w:autoSpaceDE w:val="0"/>
        <w:autoSpaceDN w:val="0"/>
        <w:adjustRightInd w:val="0"/>
        <w:jc w:val="both"/>
        <w:rPr>
          <w:color w:val="0070C0"/>
        </w:rPr>
      </w:pPr>
    </w:p>
    <w:p w14:paraId="4F8D9FD4" w14:textId="1831F2DD" w:rsidR="00E25385" w:rsidRPr="00230685" w:rsidRDefault="00E25385" w:rsidP="00E25385">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13410036" w14:textId="77777777" w:rsidR="00021F2A" w:rsidRDefault="00021F2A" w:rsidP="00F31C32">
      <w:pPr>
        <w:autoSpaceDE w:val="0"/>
        <w:autoSpaceDN w:val="0"/>
        <w:adjustRightInd w:val="0"/>
        <w:jc w:val="both"/>
        <w:rPr>
          <w:color w:val="0070C0"/>
        </w:rPr>
      </w:pPr>
    </w:p>
    <w:p w14:paraId="0593FAA9" w14:textId="3B0FBF6B" w:rsidR="00021F2A" w:rsidRPr="00021F2A" w:rsidRDefault="00D5479E" w:rsidP="00F31C32">
      <w:pPr>
        <w:autoSpaceDE w:val="0"/>
        <w:autoSpaceDN w:val="0"/>
        <w:adjustRightInd w:val="0"/>
        <w:jc w:val="both"/>
      </w:pPr>
      <w:r>
        <w:t>EL-i</w:t>
      </w:r>
      <w:r w:rsidR="00021F2A" w:rsidRPr="00021F2A">
        <w:t xml:space="preserve"> varjupaiga- </w:t>
      </w:r>
      <w:r w:rsidR="008F5367">
        <w:t xml:space="preserve">ja </w:t>
      </w:r>
      <w:r w:rsidR="00021F2A" w:rsidRPr="00021F2A">
        <w:t xml:space="preserve">rändehalduse reformi järgselt on endise </w:t>
      </w:r>
      <w:r w:rsidR="008F5367">
        <w:t>„</w:t>
      </w:r>
      <w:r w:rsidR="00021F2A" w:rsidRPr="00021F2A">
        <w:t>Dublini menetluse</w:t>
      </w:r>
      <w:r w:rsidR="008F5367">
        <w:t>“</w:t>
      </w:r>
      <w:r w:rsidR="00021F2A" w:rsidRPr="00021F2A">
        <w:t xml:space="preserve"> sätted liidetud </w:t>
      </w:r>
      <w:r w:rsidR="00416132" w:rsidRPr="00416132">
        <w:t>määruse 2024/1351/EL (</w:t>
      </w:r>
      <w:r w:rsidR="008F6290">
        <w:t xml:space="preserve">rändehalduse </w:t>
      </w:r>
      <w:r w:rsidR="00416132" w:rsidRPr="00416132">
        <w:t>kohta)</w:t>
      </w:r>
      <w:r w:rsidR="008F6290">
        <w:rPr>
          <w:i/>
        </w:rPr>
        <w:t xml:space="preserve"> </w:t>
      </w:r>
      <w:r w:rsidR="008F6290">
        <w:t>III peatükki</w:t>
      </w:r>
      <w:r w:rsidR="00DD0791">
        <w:t>, mis reguleerib</w:t>
      </w:r>
      <w:r w:rsidR="008F6290">
        <w:t xml:space="preserve"> vastutava liikmesriigi kindlaks määramise kriteerium</w:t>
      </w:r>
      <w:r w:rsidR="00DD0791">
        <w:t>e</w:t>
      </w:r>
      <w:r w:rsidR="008F6290">
        <w:t xml:space="preserve"> ja mehhanism</w:t>
      </w:r>
      <w:r w:rsidR="007F12BC">
        <w:t>e</w:t>
      </w:r>
      <w:r w:rsidR="008F6290">
        <w:t xml:space="preserve">. </w:t>
      </w:r>
    </w:p>
    <w:p w14:paraId="75A67982" w14:textId="77777777" w:rsidR="008F6290" w:rsidRDefault="008F6290" w:rsidP="00F31C32">
      <w:pPr>
        <w:autoSpaceDE w:val="0"/>
        <w:autoSpaceDN w:val="0"/>
        <w:adjustRightInd w:val="0"/>
        <w:jc w:val="both"/>
        <w:rPr>
          <w:color w:val="0070C0"/>
        </w:rPr>
      </w:pPr>
    </w:p>
    <w:p w14:paraId="78F4A0BA" w14:textId="6488BD38" w:rsidR="00350F8C" w:rsidRDefault="00F31C32" w:rsidP="00F31C32">
      <w:pPr>
        <w:autoSpaceDE w:val="0"/>
        <w:autoSpaceDN w:val="0"/>
        <w:adjustRightInd w:val="0"/>
        <w:jc w:val="both"/>
      </w:pPr>
      <w:r w:rsidRPr="00396620">
        <w:t xml:space="preserve">Tulemusliku ja stabiilse </w:t>
      </w:r>
      <w:r w:rsidR="00CF4DBA">
        <w:t xml:space="preserve">rahvusvahelise </w:t>
      </w:r>
      <w:r w:rsidR="00350F8C">
        <w:t>kaitse</w:t>
      </w:r>
      <w:r w:rsidR="00CF4DBA">
        <w:t xml:space="preserve"> </w:t>
      </w:r>
      <w:r w:rsidR="00350F8C">
        <w:t xml:space="preserve">taotluse menetlemise </w:t>
      </w:r>
      <w:r w:rsidR="00CF4DBA">
        <w:t xml:space="preserve">eest </w:t>
      </w:r>
      <w:r w:rsidRPr="00396620">
        <w:t xml:space="preserve">vastutuse jagamise kehtestamine kogu </w:t>
      </w:r>
      <w:proofErr w:type="spellStart"/>
      <w:r w:rsidR="00CF4DBA">
        <w:t>EL-s</w:t>
      </w:r>
      <w:proofErr w:type="spellEnd"/>
      <w:r w:rsidR="00CF4DBA">
        <w:t xml:space="preserve"> </w:t>
      </w:r>
      <w:r w:rsidRPr="00396620">
        <w:t xml:space="preserve">ning teisese rände stiimulite vähendamine on </w:t>
      </w:r>
      <w:r w:rsidR="00396620">
        <w:t>reformi ük</w:t>
      </w:r>
      <w:r w:rsidRPr="00396620">
        <w:t>s peamisi prioriteete ning oluline element usalduse suurendamiseks liikmesriikide vahel.</w:t>
      </w:r>
      <w:r w:rsidR="00AC7094">
        <w:t xml:space="preserve"> </w:t>
      </w:r>
      <w:r w:rsidR="00396620" w:rsidRPr="00350F8C">
        <w:t xml:space="preserve">Seni kehtinud </w:t>
      </w:r>
      <w:r w:rsidRPr="00350F8C">
        <w:t>kriteeriumid ja mehhanismid, mis võimaldavad määrata kindlaks, milline liikmesriik vastutab rahvusvahelise kaitse taotluse läbivaatamise eest</w:t>
      </w:r>
      <w:r w:rsidR="00350F8C" w:rsidRPr="00350F8C">
        <w:t xml:space="preserve"> jäävad </w:t>
      </w:r>
      <w:r w:rsidR="00350F8C">
        <w:t>üldiselt samaks kuid kriteeriume on täiendatud ning menetluse etappide tähtaegu on oluliselt lühendatud.</w:t>
      </w:r>
    </w:p>
    <w:p w14:paraId="13047AE4" w14:textId="77777777" w:rsidR="00D07E6C" w:rsidRDefault="00D07E6C" w:rsidP="00F31C32">
      <w:pPr>
        <w:autoSpaceDE w:val="0"/>
        <w:autoSpaceDN w:val="0"/>
        <w:adjustRightInd w:val="0"/>
        <w:jc w:val="both"/>
      </w:pPr>
    </w:p>
    <w:p w14:paraId="5AA2BC27" w14:textId="261F0731" w:rsidR="00F31C32" w:rsidRPr="00DB496C" w:rsidRDefault="00F31C32" w:rsidP="00F31C32">
      <w:pPr>
        <w:autoSpaceDE w:val="0"/>
        <w:autoSpaceDN w:val="0"/>
        <w:adjustRightInd w:val="0"/>
        <w:jc w:val="both"/>
      </w:pPr>
      <w:r w:rsidRPr="00BD6B83">
        <w:t>Kui rahvusvahelise kaitse taotleja ei viibi liikmesriigis, kes vastutab tema taotluse läbivaatamise eest</w:t>
      </w:r>
      <w:r w:rsidR="00BD6B83" w:rsidRPr="00BD6B83">
        <w:t xml:space="preserve">, siis ta on teises riigis ebaseaduslikult ning ta </w:t>
      </w:r>
      <w:r w:rsidRPr="00BD6B83">
        <w:t xml:space="preserve">tuleb </w:t>
      </w:r>
      <w:r w:rsidR="00BD6B83" w:rsidRPr="00BD6B83">
        <w:t>vastutavale</w:t>
      </w:r>
      <w:r w:rsidRPr="00BD6B83">
        <w:t xml:space="preserve"> liikmesriigile üle anda.</w:t>
      </w:r>
      <w:r w:rsidRPr="00EA4924">
        <w:rPr>
          <w:color w:val="0070C0"/>
        </w:rPr>
        <w:t xml:space="preserve"> </w:t>
      </w:r>
      <w:r w:rsidR="00BD6B83" w:rsidRPr="00BD6B83">
        <w:t xml:space="preserve">Just üleandmise täide viimine on olnud </w:t>
      </w:r>
      <w:r w:rsidR="00BD6B83">
        <w:t xml:space="preserve">seni </w:t>
      </w:r>
      <w:r w:rsidR="00BD6B83" w:rsidRPr="00BD6B83">
        <w:t xml:space="preserve">suurimaks </w:t>
      </w:r>
      <w:r w:rsidR="00BD6B83">
        <w:t xml:space="preserve">praktiliseks </w:t>
      </w:r>
      <w:r w:rsidR="00BD6B83" w:rsidRPr="00BD6B83">
        <w:t xml:space="preserve">probleemiks. </w:t>
      </w:r>
      <w:r w:rsidR="00DB496C" w:rsidRPr="00DB496C">
        <w:t>Seetõttu</w:t>
      </w:r>
      <w:r w:rsidRPr="00DB496C">
        <w:t xml:space="preserve"> kehtestatakse õiglasemad ja tõhusamad vastutusnormid. Varjupaiga taotlemiseks kõige soodsama riigi otsimise probleemi aitab lahendada</w:t>
      </w:r>
      <w:r w:rsidR="008371F1" w:rsidRPr="00DB496C">
        <w:t xml:space="preserve"> </w:t>
      </w:r>
      <w:r w:rsidRPr="00DB496C">
        <w:t>vastutavale liikmesriigile süste</w:t>
      </w:r>
      <w:r w:rsidR="00DB496C">
        <w:t xml:space="preserve">emne ja </w:t>
      </w:r>
      <w:r w:rsidRPr="00DB496C">
        <w:t>kiire üleandmi</w:t>
      </w:r>
      <w:r w:rsidR="00DB496C">
        <w:t xml:space="preserve">ne. See </w:t>
      </w:r>
      <w:r w:rsidRPr="00DB496C">
        <w:t>omakorda</w:t>
      </w:r>
      <w:r w:rsidR="008371F1" w:rsidRPr="00DB496C">
        <w:t xml:space="preserve"> </w:t>
      </w:r>
      <w:r w:rsidRPr="00DB496C">
        <w:t xml:space="preserve">heidutab ebaseaduslikke saabujaid ning vähendab </w:t>
      </w:r>
      <w:r w:rsidR="00074214">
        <w:t xml:space="preserve">välismaalaste </w:t>
      </w:r>
      <w:r w:rsidR="00DB496C">
        <w:t xml:space="preserve">motivatsiooni </w:t>
      </w:r>
      <w:r w:rsidRPr="00DB496C">
        <w:t>liikmesriikide vahel ebaseaduslikult liiku</w:t>
      </w:r>
      <w:r w:rsidR="00074214">
        <w:t>d</w:t>
      </w:r>
      <w:r w:rsidRPr="00DB496C">
        <w:t>a.</w:t>
      </w:r>
    </w:p>
    <w:p w14:paraId="31DCA019" w14:textId="77777777" w:rsidR="00D07E6C" w:rsidRDefault="00D07E6C" w:rsidP="00F31C32">
      <w:pPr>
        <w:autoSpaceDE w:val="0"/>
        <w:autoSpaceDN w:val="0"/>
        <w:adjustRightInd w:val="0"/>
        <w:jc w:val="both"/>
      </w:pPr>
    </w:p>
    <w:p w14:paraId="7EAB7241" w14:textId="3C70015D" w:rsidR="00F31C32" w:rsidRPr="00EA4924" w:rsidRDefault="00F31C32" w:rsidP="00F31C32">
      <w:pPr>
        <w:autoSpaceDE w:val="0"/>
        <w:autoSpaceDN w:val="0"/>
        <w:adjustRightInd w:val="0"/>
        <w:jc w:val="both"/>
        <w:rPr>
          <w:color w:val="0070C0"/>
        </w:rPr>
      </w:pPr>
      <w:r w:rsidRPr="00C327C6">
        <w:t>Uu</w:t>
      </w:r>
      <w:r w:rsidR="00074214" w:rsidRPr="00C327C6">
        <w:t xml:space="preserve">te normidega </w:t>
      </w:r>
      <w:r w:rsidRPr="00C327C6">
        <w:t xml:space="preserve">kehtestatakse </w:t>
      </w:r>
      <w:r w:rsidR="00074214" w:rsidRPr="00C327C6">
        <w:t>näiteks u</w:t>
      </w:r>
      <w:r w:rsidRPr="00C327C6">
        <w:t>us</w:t>
      </w:r>
      <w:r w:rsidR="008371F1" w:rsidRPr="00C327C6">
        <w:t xml:space="preserve"> </w:t>
      </w:r>
      <w:r w:rsidRPr="00C327C6">
        <w:t>vastutuse kriteerium, mis põhineb diplomitel ja muudel kvalifikatsiooni tõendavatel</w:t>
      </w:r>
      <w:r w:rsidR="008371F1" w:rsidRPr="00C327C6">
        <w:t xml:space="preserve"> </w:t>
      </w:r>
      <w:r w:rsidRPr="00C327C6">
        <w:t>dokumentidel</w:t>
      </w:r>
      <w:r w:rsidR="007021DB">
        <w:t>.</w:t>
      </w:r>
      <w:r w:rsidR="00074214" w:rsidRPr="00C327C6">
        <w:t xml:space="preserve"> Vastutus </w:t>
      </w:r>
      <w:r w:rsidRPr="00C327C6">
        <w:t>muudetakse stabiilsemaks, pikendades tähtaegu,</w:t>
      </w:r>
      <w:r w:rsidR="008371F1" w:rsidRPr="00C327C6">
        <w:t xml:space="preserve"> </w:t>
      </w:r>
      <w:r w:rsidRPr="00C327C6">
        <w:t xml:space="preserve">mille möödumisel läheb vastutus üle või lõpeb. Samal ajal tugevdatakse </w:t>
      </w:r>
      <w:r w:rsidR="00074214" w:rsidRPr="00C327C6">
        <w:t xml:space="preserve">välismaalase </w:t>
      </w:r>
      <w:r w:rsidRPr="00C327C6">
        <w:t>perekonnaga seotud kriteeriume ja kehtestatakse muu hulgas uus kohustus seada</w:t>
      </w:r>
      <w:r w:rsidR="008371F1" w:rsidRPr="00C327C6">
        <w:t xml:space="preserve"> </w:t>
      </w:r>
      <w:r w:rsidRPr="00C327C6">
        <w:t>perekonnaga seotud juhtumid prioriteediks.</w:t>
      </w:r>
      <w:r w:rsidR="00094F3B">
        <w:t xml:space="preserve"> </w:t>
      </w:r>
      <w:r w:rsidR="00094F3B" w:rsidRPr="00094F3B">
        <w:t>S</w:t>
      </w:r>
      <w:r w:rsidRPr="00094F3B">
        <w:t>uurendatakse menetluste tõhusust: tähtaegu lühendatakse ja</w:t>
      </w:r>
      <w:r w:rsidR="008371F1" w:rsidRPr="00094F3B">
        <w:t xml:space="preserve"> </w:t>
      </w:r>
      <w:proofErr w:type="spellStart"/>
      <w:r w:rsidRPr="00094F3B">
        <w:t>tagasivõtmismenetluse</w:t>
      </w:r>
      <w:proofErr w:type="spellEnd"/>
      <w:r w:rsidRPr="00094F3B">
        <w:t xml:space="preserve"> asemel võetakse kasutusele </w:t>
      </w:r>
      <w:proofErr w:type="spellStart"/>
      <w:r w:rsidRPr="00094F3B">
        <w:t>tagasivõtmisteade</w:t>
      </w:r>
      <w:proofErr w:type="spellEnd"/>
      <w:r w:rsidRPr="00094F3B">
        <w:t>. Samuti</w:t>
      </w:r>
      <w:r w:rsidR="008371F1" w:rsidRPr="00094F3B">
        <w:t xml:space="preserve"> </w:t>
      </w:r>
      <w:r w:rsidRPr="00094F3B">
        <w:t xml:space="preserve">kehtestatakse taotlejatele </w:t>
      </w:r>
      <w:r w:rsidR="006B2197">
        <w:t>selgemad</w:t>
      </w:r>
      <w:r w:rsidRPr="00094F3B">
        <w:t xml:space="preserve"> kohustused, et vähendada süsteemi kuritarvitamist</w:t>
      </w:r>
      <w:r w:rsidR="006B2197">
        <w:rPr>
          <w:rStyle w:val="Allmrkuseviide"/>
        </w:rPr>
        <w:footnoteReference w:id="46"/>
      </w:r>
      <w:r w:rsidRPr="00094F3B">
        <w:t xml:space="preserve"> ja liikmesriigile</w:t>
      </w:r>
      <w:r w:rsidR="008371F1" w:rsidRPr="00094F3B">
        <w:t xml:space="preserve"> </w:t>
      </w:r>
      <w:r w:rsidRPr="00094F3B">
        <w:t>kehtestatakse kohustus reageerida teisese rände korral</w:t>
      </w:r>
      <w:r w:rsidR="00573912">
        <w:rPr>
          <w:rStyle w:val="Allmrkuseviide"/>
        </w:rPr>
        <w:footnoteReference w:id="47"/>
      </w:r>
      <w:r w:rsidRPr="00094F3B">
        <w:t xml:space="preserve"> või kui taotleja kujutab endast julgeolekuohtu.</w:t>
      </w:r>
      <w:r w:rsidR="008371F1" w:rsidRPr="00094F3B">
        <w:t xml:space="preserve"> </w:t>
      </w:r>
      <w:r w:rsidRPr="00094F3B">
        <w:t>Vastukaaluks nendele kehtestatakse taotlejate suhtes uued tagatised</w:t>
      </w:r>
      <w:r w:rsidR="008371F1" w:rsidRPr="00094F3B">
        <w:t xml:space="preserve">. </w:t>
      </w:r>
    </w:p>
    <w:p w14:paraId="124B1B61" w14:textId="0B48711D" w:rsidR="00F31C32" w:rsidRDefault="00F31C32" w:rsidP="00F31C32">
      <w:pPr>
        <w:autoSpaceDE w:val="0"/>
        <w:autoSpaceDN w:val="0"/>
        <w:adjustRightInd w:val="0"/>
        <w:jc w:val="both"/>
      </w:pPr>
    </w:p>
    <w:p w14:paraId="27DF9D31" w14:textId="55D514C3" w:rsidR="00A973AA" w:rsidRPr="00E25385" w:rsidRDefault="00E25385" w:rsidP="00F31C32">
      <w:pPr>
        <w:autoSpaceDE w:val="0"/>
        <w:autoSpaceDN w:val="0"/>
        <w:adjustRightInd w:val="0"/>
        <w:jc w:val="both"/>
        <w:rPr>
          <w:b/>
          <w:color w:val="0070C0"/>
        </w:rPr>
      </w:pPr>
      <w:r w:rsidRPr="00E25385">
        <w:rPr>
          <w:b/>
          <w:bCs/>
          <w:color w:val="0070C0"/>
        </w:rPr>
        <w:t>Täiendavad vajalikud muudatused</w:t>
      </w:r>
      <w:r w:rsidR="009072C6" w:rsidRPr="00E25385">
        <w:rPr>
          <w:b/>
          <w:bCs/>
          <w:color w:val="0070C0"/>
        </w:rPr>
        <w:t xml:space="preserve"> õigusaktides</w:t>
      </w:r>
    </w:p>
    <w:p w14:paraId="66C93C92" w14:textId="77777777" w:rsidR="009072C6" w:rsidRPr="00410C0B" w:rsidRDefault="009072C6" w:rsidP="00F31C32">
      <w:pPr>
        <w:autoSpaceDE w:val="0"/>
        <w:autoSpaceDN w:val="0"/>
        <w:adjustRightInd w:val="0"/>
        <w:jc w:val="both"/>
        <w:rPr>
          <w:color w:val="0070C0"/>
        </w:rPr>
      </w:pPr>
    </w:p>
    <w:p w14:paraId="100C6A14" w14:textId="539CF0DF" w:rsidR="00A973AA" w:rsidRPr="00410C0B" w:rsidRDefault="00A973AA" w:rsidP="00F31C32">
      <w:pPr>
        <w:autoSpaceDE w:val="0"/>
        <w:autoSpaceDN w:val="0"/>
        <w:adjustRightInd w:val="0"/>
        <w:jc w:val="both"/>
        <w:rPr>
          <w:color w:val="0070C0"/>
        </w:rPr>
      </w:pPr>
      <w:r w:rsidRPr="006B6147">
        <w:t xml:space="preserve">Komisjon </w:t>
      </w:r>
      <w:r w:rsidR="009072C6" w:rsidRPr="006B6147">
        <w:t xml:space="preserve">kutsus </w:t>
      </w:r>
      <w:r w:rsidRPr="006B6147">
        <w:t>2024. aasta</w:t>
      </w:r>
      <w:r w:rsidR="009072C6" w:rsidRPr="006B6147">
        <w:t xml:space="preserve">l </w:t>
      </w:r>
      <w:r w:rsidRPr="006B6147">
        <w:t xml:space="preserve">kokku </w:t>
      </w:r>
      <w:r w:rsidR="00833CB1" w:rsidRPr="00833CB1">
        <w:t>määruse 2024/1351/EL (</w:t>
      </w:r>
      <w:r w:rsidRPr="006B6147">
        <w:t xml:space="preserve">rändehalduse </w:t>
      </w:r>
      <w:r w:rsidR="00833CB1" w:rsidRPr="00833CB1">
        <w:t>kohta)</w:t>
      </w:r>
      <w:r w:rsidR="00833CB1">
        <w:rPr>
          <w:i/>
          <w:iCs/>
        </w:rPr>
        <w:t xml:space="preserve"> </w:t>
      </w:r>
      <w:r w:rsidRPr="006B6147">
        <w:t xml:space="preserve">kohase regulatiivkomitee, et võtta vastu määruses nõutud rakendusaktid. Komisjon võtab vastu </w:t>
      </w:r>
      <w:r w:rsidRPr="006B6147">
        <w:lastRenderedPageBreak/>
        <w:t>varjupaiga- ja rändehalduse määruse toimimiseks vajalikud rakenduseeskirjad, millega asendatakse komisjoni määrus (EÜ) nr 1560/2003</w:t>
      </w:r>
      <w:r w:rsidR="009072C6" w:rsidRPr="006B6147">
        <w:rPr>
          <w:rStyle w:val="Allmrkuseviide"/>
        </w:rPr>
        <w:footnoteReference w:id="48"/>
      </w:r>
      <w:r w:rsidR="00833CB1">
        <w:t>.</w:t>
      </w:r>
      <w:r w:rsidR="006B6147">
        <w:rPr>
          <w:color w:val="0070C0"/>
        </w:rPr>
        <w:t xml:space="preserve"> </w:t>
      </w:r>
    </w:p>
    <w:p w14:paraId="00A93AF1" w14:textId="77777777" w:rsidR="00A973AA" w:rsidRPr="00410C0B" w:rsidRDefault="00A973AA" w:rsidP="00F31C32">
      <w:pPr>
        <w:autoSpaceDE w:val="0"/>
        <w:autoSpaceDN w:val="0"/>
        <w:adjustRightInd w:val="0"/>
        <w:jc w:val="both"/>
        <w:rPr>
          <w:color w:val="0070C0"/>
        </w:rPr>
      </w:pPr>
    </w:p>
    <w:p w14:paraId="5478040E" w14:textId="22711737" w:rsidR="00A973AA" w:rsidRPr="007950E3" w:rsidRDefault="006B6147" w:rsidP="00A973AA">
      <w:pPr>
        <w:autoSpaceDE w:val="0"/>
        <w:autoSpaceDN w:val="0"/>
        <w:adjustRightInd w:val="0"/>
        <w:jc w:val="both"/>
      </w:pPr>
      <w:r w:rsidRPr="007950E3">
        <w:t>Eesti peab korrastama õigusakte</w:t>
      </w:r>
      <w:r w:rsidR="00A973AA" w:rsidRPr="007950E3">
        <w:t xml:space="preserve">, et tagada </w:t>
      </w:r>
      <w:r w:rsidR="00833CB1" w:rsidRPr="00833CB1">
        <w:t>määruse 2024/1351/EL (</w:t>
      </w:r>
      <w:r w:rsidR="00A973AA" w:rsidRPr="007950E3">
        <w:t xml:space="preserve">rändehalduse </w:t>
      </w:r>
      <w:r w:rsidR="00833CB1" w:rsidRPr="00833CB1">
        <w:t>kohta)</w:t>
      </w:r>
      <w:r w:rsidR="00833CB1">
        <w:rPr>
          <w:i/>
          <w:iCs/>
        </w:rPr>
        <w:t xml:space="preserve"> </w:t>
      </w:r>
      <w:r w:rsidR="00A973AA" w:rsidRPr="007950E3">
        <w:t xml:space="preserve">tõhus kohaldamine. Muu hulgas </w:t>
      </w:r>
      <w:r w:rsidRPr="007950E3">
        <w:t xml:space="preserve">tuleb pöörata </w:t>
      </w:r>
      <w:r w:rsidR="00A973AA" w:rsidRPr="007950E3">
        <w:t>tähelepanu tõhusatele õiguskaitsevahenditele</w:t>
      </w:r>
      <w:r w:rsidRPr="007950E3">
        <w:t xml:space="preserve"> ja </w:t>
      </w:r>
      <w:r w:rsidR="00A973AA" w:rsidRPr="007950E3">
        <w:t xml:space="preserve">sellele, et põgenemise korral puudub </w:t>
      </w:r>
      <w:r w:rsidRPr="007950E3">
        <w:t xml:space="preserve">välismaalasel </w:t>
      </w:r>
      <w:r w:rsidR="00A973AA" w:rsidRPr="007950E3">
        <w:t>õigus vastuvõtutingimustele, ja eri menetluste uute tähtaegade järgimisele.</w:t>
      </w:r>
    </w:p>
    <w:p w14:paraId="58FC230B" w14:textId="77777777" w:rsidR="00A973AA" w:rsidRDefault="00A973AA" w:rsidP="00A973AA">
      <w:pPr>
        <w:autoSpaceDE w:val="0"/>
        <w:autoSpaceDN w:val="0"/>
        <w:adjustRightInd w:val="0"/>
        <w:jc w:val="both"/>
      </w:pPr>
    </w:p>
    <w:p w14:paraId="25521D6D" w14:textId="056B7E25" w:rsidR="00A973AA" w:rsidRPr="00537B46" w:rsidRDefault="00A84C07" w:rsidP="00A84C07">
      <w:pPr>
        <w:pStyle w:val="Pealkiri3"/>
        <w:rPr>
          <w:rFonts w:cs="Times New Roman"/>
        </w:rPr>
      </w:pPr>
      <w:r w:rsidRPr="00537B46">
        <w:rPr>
          <w:rFonts w:cs="Times New Roman"/>
        </w:rPr>
        <w:t>2.</w:t>
      </w:r>
      <w:r w:rsidR="00D73D15" w:rsidRPr="00537B46">
        <w:rPr>
          <w:rFonts w:cs="Times New Roman"/>
        </w:rPr>
        <w:t>2.2</w:t>
      </w:r>
      <w:r w:rsidRPr="00537B46">
        <w:rPr>
          <w:rFonts w:cs="Times New Roman"/>
        </w:rPr>
        <w:t xml:space="preserve">.7 </w:t>
      </w:r>
      <w:r w:rsidR="0066437B" w:rsidRPr="00537B46">
        <w:rPr>
          <w:rFonts w:cs="Times New Roman"/>
        </w:rPr>
        <w:t>Liikmesriikide vaheli</w:t>
      </w:r>
      <w:r w:rsidR="00DC3840" w:rsidRPr="00537B46">
        <w:rPr>
          <w:rFonts w:cs="Times New Roman"/>
        </w:rPr>
        <w:t>ne toimiv</w:t>
      </w:r>
      <w:r w:rsidR="0066437B" w:rsidRPr="00537B46">
        <w:rPr>
          <w:rFonts w:cs="Times New Roman"/>
        </w:rPr>
        <w:t xml:space="preserve"> solidaarsus</w:t>
      </w:r>
      <w:r w:rsidR="00F40811" w:rsidRPr="00537B46">
        <w:rPr>
          <w:rFonts w:cs="Times New Roman"/>
        </w:rPr>
        <w:t>mehhanism</w:t>
      </w:r>
      <w:r w:rsidR="0066437B" w:rsidRPr="00537B46">
        <w:rPr>
          <w:rFonts w:cs="Times New Roman"/>
        </w:rPr>
        <w:t xml:space="preserve"> </w:t>
      </w:r>
    </w:p>
    <w:p w14:paraId="26423988" w14:textId="77777777" w:rsidR="00A84C07" w:rsidRPr="00D72827" w:rsidRDefault="00A84C07" w:rsidP="00D72827"/>
    <w:p w14:paraId="4CD19192" w14:textId="3D0FAAEE" w:rsidR="00F33904" w:rsidRPr="00E25385" w:rsidRDefault="00E25385" w:rsidP="00F33904">
      <w:pPr>
        <w:autoSpaceDE w:val="0"/>
        <w:autoSpaceDN w:val="0"/>
        <w:adjustRightInd w:val="0"/>
        <w:contextualSpacing/>
        <w:jc w:val="both"/>
        <w:rPr>
          <w:b/>
          <w:color w:val="0070C0"/>
        </w:rPr>
      </w:pPr>
      <w:r w:rsidRPr="00E25385">
        <w:rPr>
          <w:b/>
          <w:bCs/>
          <w:color w:val="0070C0"/>
        </w:rPr>
        <w:t xml:space="preserve">Ülevaade </w:t>
      </w:r>
    </w:p>
    <w:p w14:paraId="3547118A" w14:textId="77777777" w:rsidR="00F33904" w:rsidRDefault="00F33904" w:rsidP="00F33904">
      <w:pPr>
        <w:autoSpaceDE w:val="0"/>
        <w:autoSpaceDN w:val="0"/>
        <w:adjustRightInd w:val="0"/>
        <w:contextualSpacing/>
        <w:jc w:val="both"/>
        <w:rPr>
          <w:b/>
          <w:bCs/>
        </w:rPr>
      </w:pPr>
    </w:p>
    <w:p w14:paraId="5AA1429B" w14:textId="698E3F9A" w:rsidR="00F33904" w:rsidRPr="0051254A" w:rsidRDefault="00207409" w:rsidP="00F33904">
      <w:pPr>
        <w:autoSpaceDE w:val="0"/>
        <w:autoSpaceDN w:val="0"/>
        <w:adjustRightInd w:val="0"/>
        <w:jc w:val="both"/>
        <w:rPr>
          <w:b/>
          <w:bCs/>
        </w:rPr>
      </w:pPr>
      <w:r w:rsidRPr="00207409">
        <w:t xml:space="preserve">Solidaarsus on </w:t>
      </w:r>
      <w:r w:rsidR="00D5479E">
        <w:t>EL-i</w:t>
      </w:r>
      <w:r w:rsidRPr="00207409">
        <w:t xml:space="preserve"> toimimise lepingu artiklis 80 sätestatud EL</w:t>
      </w:r>
      <w:r w:rsidR="00EE2A42">
        <w:t>-</w:t>
      </w:r>
      <w:r w:rsidRPr="00207409">
        <w:t xml:space="preserve">i aluspõhimõte. Liidul on esimest korda alaline, õiguslikult siduv, kuid </w:t>
      </w:r>
      <w:r>
        <w:t xml:space="preserve">nii abi andja kui saaja jaoks </w:t>
      </w:r>
      <w:r w:rsidRPr="00207409">
        <w:t xml:space="preserve">paindlik solidaarsusmehhanism, millega tagatakse, et ükski liikmesriik ei jää rändesurve korral üksi. </w:t>
      </w:r>
      <w:r w:rsidR="00175695">
        <w:t xml:space="preserve">Solidaarsusmehhanism tasakaalustab tõhustatud vastutust. </w:t>
      </w:r>
    </w:p>
    <w:p w14:paraId="72EFDA0E" w14:textId="77777777" w:rsidR="00F33904" w:rsidRDefault="00F33904" w:rsidP="00700BF9">
      <w:pPr>
        <w:autoSpaceDE w:val="0"/>
        <w:autoSpaceDN w:val="0"/>
        <w:adjustRightInd w:val="0"/>
        <w:jc w:val="both"/>
      </w:pPr>
    </w:p>
    <w:p w14:paraId="5DC3FA99" w14:textId="111A2B45" w:rsidR="00E25385" w:rsidRPr="00230685" w:rsidRDefault="00E25385" w:rsidP="00E25385">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1DCBBF07" w14:textId="77777777" w:rsidR="00F33904" w:rsidRDefault="00F33904" w:rsidP="00700BF9">
      <w:pPr>
        <w:autoSpaceDE w:val="0"/>
        <w:autoSpaceDN w:val="0"/>
        <w:adjustRightInd w:val="0"/>
        <w:jc w:val="both"/>
      </w:pPr>
    </w:p>
    <w:p w14:paraId="7DDAC371" w14:textId="435EF187" w:rsidR="00967ED7" w:rsidRDefault="00833CB1" w:rsidP="00700BF9">
      <w:pPr>
        <w:autoSpaceDE w:val="0"/>
        <w:autoSpaceDN w:val="0"/>
        <w:adjustRightInd w:val="0"/>
        <w:jc w:val="both"/>
      </w:pPr>
      <w:r w:rsidRPr="00833CB1">
        <w:t>Määrusega 2024/1351/EL (</w:t>
      </w:r>
      <w:r w:rsidR="00700BF9" w:rsidRPr="0096416D">
        <w:t xml:space="preserve">rändehalduse </w:t>
      </w:r>
      <w:r w:rsidRPr="00833CB1">
        <w:t>kohta)</w:t>
      </w:r>
      <w:r w:rsidR="00700BF9">
        <w:rPr>
          <w:i/>
        </w:rPr>
        <w:t xml:space="preserve"> </w:t>
      </w:r>
      <w:r w:rsidR="00700BF9" w:rsidRPr="0096416D">
        <w:t>kehtestatakse solidaarsusmehhanism, mille</w:t>
      </w:r>
      <w:r w:rsidR="00334174" w:rsidRPr="0096416D">
        <w:t xml:space="preserve"> </w:t>
      </w:r>
      <w:r w:rsidR="00700BF9" w:rsidRPr="0096416D">
        <w:t xml:space="preserve">miinimumkünnis </w:t>
      </w:r>
      <w:r w:rsidR="000614A6" w:rsidRPr="0096416D">
        <w:t xml:space="preserve">aastas </w:t>
      </w:r>
      <w:r w:rsidR="00700BF9" w:rsidRPr="0096416D">
        <w:t>on 30 000 ümberpaigutamist ja 600 miljonit eurot rahalist toetust</w:t>
      </w:r>
      <w:r w:rsidR="00334174" w:rsidRPr="0096416D">
        <w:t xml:space="preserve"> </w:t>
      </w:r>
      <w:r w:rsidR="00700BF9" w:rsidRPr="0096416D">
        <w:t xml:space="preserve">liidu tasandil, mida </w:t>
      </w:r>
      <w:r w:rsidR="00A13C40">
        <w:t>EK</w:t>
      </w:r>
      <w:r w:rsidR="00700BF9" w:rsidRPr="0096416D">
        <w:t xml:space="preserve"> peab aasta vajaduste arvutamisel järgima. </w:t>
      </w:r>
      <w:r w:rsidR="00967ED7">
        <w:t>Õigusaktis on sätestatud valem, mille alusel arvutatakse iga liikmesriigi õiglane määr</w:t>
      </w:r>
      <w:r w:rsidR="001E1468" w:rsidRPr="001E1468">
        <w:rPr>
          <w:vertAlign w:val="superscript"/>
        </w:rPr>
        <w:footnoteReference w:id="49"/>
      </w:r>
      <w:r w:rsidR="00967ED7">
        <w:t xml:space="preserve"> rändesurve olukorras, rändesurve ohu olukorras või märkimisväärses rändeolukorras oleva liikmesriigi abistamiseks. </w:t>
      </w:r>
      <w:r w:rsidR="00967ED7" w:rsidRPr="00967ED7">
        <w:t xml:space="preserve">Arvutamine põhineb </w:t>
      </w:r>
      <w:proofErr w:type="spellStart"/>
      <w:r w:rsidR="00967ED7" w:rsidRPr="00967ED7">
        <w:t>Eurostat</w:t>
      </w:r>
      <w:proofErr w:type="spellEnd"/>
      <w:r w:rsidR="00967ED7" w:rsidRPr="00967ED7">
        <w:t xml:space="preserve"> andmetel</w:t>
      </w:r>
      <w:r w:rsidR="00967ED7">
        <w:t xml:space="preserve"> ning </w:t>
      </w:r>
      <w:r w:rsidR="00967ED7" w:rsidRPr="00967ED7">
        <w:t>50% osakaal on SKP ja 50% rahvaarv.</w:t>
      </w:r>
    </w:p>
    <w:p w14:paraId="37B0B8D3" w14:textId="77777777" w:rsidR="00D66D13" w:rsidRDefault="00D66D13" w:rsidP="00700BF9">
      <w:pPr>
        <w:autoSpaceDE w:val="0"/>
        <w:autoSpaceDN w:val="0"/>
        <w:adjustRightInd w:val="0"/>
        <w:jc w:val="both"/>
      </w:pPr>
    </w:p>
    <w:p w14:paraId="0EC3B709" w14:textId="77D1C732" w:rsidR="002E1B8E" w:rsidRPr="00537B46" w:rsidRDefault="00D66D13" w:rsidP="00700BF9">
      <w:pPr>
        <w:autoSpaceDE w:val="0"/>
        <w:autoSpaceDN w:val="0"/>
        <w:adjustRightInd w:val="0"/>
        <w:jc w:val="both"/>
      </w:pPr>
      <w:r w:rsidRPr="002E1B8E">
        <w:rPr>
          <w:b/>
        </w:rPr>
        <w:t>Joonis 4</w:t>
      </w:r>
      <w:r w:rsidR="00E10F41" w:rsidRPr="00E538C5">
        <w:t>.</w:t>
      </w:r>
      <w:r w:rsidRPr="002E1B8E">
        <w:rPr>
          <w:b/>
        </w:rPr>
        <w:t xml:space="preserve"> </w:t>
      </w:r>
      <w:r w:rsidRPr="00E538C5">
        <w:t>Õiglase määra arvutamise valem</w:t>
      </w:r>
      <w:r w:rsidR="00E10F41" w:rsidRPr="00E538C5">
        <w:rPr>
          <w:rStyle w:val="Allmrkuseviide"/>
        </w:rPr>
        <w:footnoteReference w:id="50"/>
      </w:r>
      <w:r w:rsidR="002E1B8E">
        <w:t xml:space="preserve"> (autor: EK)</w:t>
      </w:r>
    </w:p>
    <w:p w14:paraId="453D9323" w14:textId="4E1761DB" w:rsidR="00D66D13" w:rsidRPr="00E538C5" w:rsidRDefault="00087901" w:rsidP="002E1B8E">
      <w:pPr>
        <w:autoSpaceDE w:val="0"/>
        <w:autoSpaceDN w:val="0"/>
        <w:adjustRightInd w:val="0"/>
        <w:jc w:val="center"/>
      </w:pPr>
      <w:r w:rsidRPr="00537B46">
        <w:rPr>
          <w:noProof/>
        </w:rPr>
        <w:drawing>
          <wp:inline distT="0" distB="0" distL="0" distR="0" wp14:anchorId="52343ABA" wp14:editId="2CFAF09F">
            <wp:extent cx="2990928" cy="1185539"/>
            <wp:effectExtent l="0" t="0" r="0" b="0"/>
            <wp:docPr id="3136185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4">
                      <a:extLst>
                        <a:ext uri="{28A0092B-C50C-407E-A947-70E740481C1C}">
                          <a14:useLocalDpi xmlns:a14="http://schemas.microsoft.com/office/drawing/2010/main" val="0"/>
                        </a:ext>
                      </a:extLst>
                    </a:blip>
                    <a:stretch>
                      <a:fillRect/>
                    </a:stretch>
                  </pic:blipFill>
                  <pic:spPr>
                    <a:xfrm>
                      <a:off x="0" y="0"/>
                      <a:ext cx="2990928" cy="1185539"/>
                    </a:xfrm>
                    <a:prstGeom prst="rect">
                      <a:avLst/>
                    </a:prstGeom>
                  </pic:spPr>
                </pic:pic>
              </a:graphicData>
            </a:graphic>
          </wp:inline>
        </w:drawing>
      </w:r>
    </w:p>
    <w:p w14:paraId="7671DCD7" w14:textId="77777777" w:rsidR="00246914" w:rsidRPr="00E10F41" w:rsidRDefault="00246914" w:rsidP="00700BF9">
      <w:pPr>
        <w:autoSpaceDE w:val="0"/>
        <w:autoSpaceDN w:val="0"/>
        <w:adjustRightInd w:val="0"/>
        <w:jc w:val="both"/>
        <w:rPr>
          <w:highlight w:val="yellow"/>
        </w:rPr>
      </w:pPr>
    </w:p>
    <w:p w14:paraId="7BC0490D" w14:textId="112AED43" w:rsidR="00F31C32" w:rsidRPr="003F398C" w:rsidRDefault="00700BF9" w:rsidP="00700BF9">
      <w:pPr>
        <w:autoSpaceDE w:val="0"/>
        <w:autoSpaceDN w:val="0"/>
        <w:adjustRightInd w:val="0"/>
        <w:jc w:val="both"/>
      </w:pPr>
      <w:r w:rsidRPr="0096416D">
        <w:t>Kõik</w:t>
      </w:r>
      <w:r w:rsidR="00334174" w:rsidRPr="0096416D">
        <w:t xml:space="preserve"> </w:t>
      </w:r>
      <w:r w:rsidRPr="0096416D">
        <w:t xml:space="preserve">liikmesriigid peavad solidaarsusmehhanismis osalema, kuid neil on võimalik teha </w:t>
      </w:r>
      <w:r w:rsidRPr="003F398C">
        <w:t>valik</w:t>
      </w:r>
      <w:r w:rsidR="00A13C40">
        <w:t>, kas abistada</w:t>
      </w:r>
      <w:r w:rsidRPr="003F398C">
        <w:t xml:space="preserve"> ümberpaigutamise, </w:t>
      </w:r>
      <w:r w:rsidR="00D1415F">
        <w:t>raha</w:t>
      </w:r>
      <w:r w:rsidRPr="003F398C">
        <w:t xml:space="preserve"> või</w:t>
      </w:r>
      <w:r w:rsidR="00334174" w:rsidRPr="003F398C">
        <w:t xml:space="preserve"> </w:t>
      </w:r>
      <w:r w:rsidRPr="003F398C">
        <w:t>alternatiivsete meetmete (töötajad</w:t>
      </w:r>
      <w:r w:rsidR="001D725B">
        <w:t>, tehnika vms</w:t>
      </w:r>
      <w:r w:rsidRPr="003F398C">
        <w:t xml:space="preserve">) </w:t>
      </w:r>
      <w:r w:rsidR="00D1415F">
        <w:t xml:space="preserve">pakkumise </w:t>
      </w:r>
      <w:r w:rsidRPr="003F398C">
        <w:t>v</w:t>
      </w:r>
      <w:r w:rsidR="00D1415F">
        <w:t>iisil</w:t>
      </w:r>
      <w:r w:rsidRPr="003F398C">
        <w:t xml:space="preserve">. </w:t>
      </w:r>
      <w:r w:rsidR="0096416D" w:rsidRPr="003F398C">
        <w:t xml:space="preserve">Sätestatud on </w:t>
      </w:r>
      <w:r w:rsidR="00D5479E">
        <w:t>EL-i</w:t>
      </w:r>
      <w:r w:rsidR="0096416D" w:rsidRPr="003F398C">
        <w:t xml:space="preserve"> </w:t>
      </w:r>
      <w:r w:rsidRPr="003F398C">
        <w:t>kõrgetasemelise solidaarsusfoorumi loomine,</w:t>
      </w:r>
      <w:r w:rsidR="00334174" w:rsidRPr="003F398C">
        <w:t xml:space="preserve"> </w:t>
      </w:r>
      <w:r w:rsidRPr="003F398C">
        <w:t xml:space="preserve">mida juhib </w:t>
      </w:r>
      <w:r w:rsidR="00911CDF">
        <w:t xml:space="preserve">EL-i </w:t>
      </w:r>
      <w:r w:rsidRPr="003F398C">
        <w:t xml:space="preserve">nõukogu eesistujariigina tegutsev liikmesriik ja mille raames </w:t>
      </w:r>
      <w:r w:rsidR="003F398C" w:rsidRPr="003F398C">
        <w:t>toimub</w:t>
      </w:r>
      <w:r w:rsidRPr="003F398C">
        <w:t xml:space="preserve"> kohustuste võtmine, ning EL</w:t>
      </w:r>
      <w:r w:rsidR="00EE2A42">
        <w:t>-</w:t>
      </w:r>
      <w:r w:rsidRPr="003F398C">
        <w:t>i tehnilise tasandi solidaarsusfoorumi loomine, mida juhib</w:t>
      </w:r>
      <w:r w:rsidR="00334174" w:rsidRPr="003F398C">
        <w:t xml:space="preserve"> </w:t>
      </w:r>
      <w:r w:rsidRPr="003F398C">
        <w:t xml:space="preserve">solidaarsuskoordinaator ja mis vastutab iga-aastases </w:t>
      </w:r>
      <w:r w:rsidR="00C5266E">
        <w:t xml:space="preserve">EL-i </w:t>
      </w:r>
      <w:r w:rsidRPr="003F398C">
        <w:t>nõukogu rakendusaktis sätestatud</w:t>
      </w:r>
      <w:r w:rsidR="00334174" w:rsidRPr="003F398C">
        <w:t xml:space="preserve"> </w:t>
      </w:r>
      <w:r w:rsidRPr="003F398C">
        <w:t>iga-aastase solidaarsusreservi rakendamise eest.</w:t>
      </w:r>
    </w:p>
    <w:p w14:paraId="7FCE7566" w14:textId="3A1253AA" w:rsidR="00316513" w:rsidRDefault="00D83C3B" w:rsidP="004B5DE3">
      <w:pPr>
        <w:autoSpaceDE w:val="0"/>
        <w:autoSpaceDN w:val="0"/>
        <w:adjustRightInd w:val="0"/>
        <w:jc w:val="both"/>
      </w:pPr>
      <w:r w:rsidRPr="00796D24">
        <w:lastRenderedPageBreak/>
        <w:t xml:space="preserve">Paljud iga-aastase solidaarsustsükli rakendamiseks vajalikud meetmed tuleb kehtestada </w:t>
      </w:r>
      <w:r w:rsidR="0004655B">
        <w:t>EL-i</w:t>
      </w:r>
      <w:r w:rsidRPr="00796D24">
        <w:t xml:space="preserve"> tasandil. Komisjon astub esimese iga-aastase rändehalduse tsükli jaoks vajalikud sammud ning </w:t>
      </w:r>
      <w:r w:rsidR="00217ACE">
        <w:t>võtab</w:t>
      </w:r>
      <w:r w:rsidRPr="00796D24">
        <w:t xml:space="preserve"> kõik vajalikud õigus-, haldus- ja operatiivmeetmed, et tagada iga</w:t>
      </w:r>
      <w:r w:rsidR="006D175C">
        <w:t>-</w:t>
      </w:r>
      <w:r w:rsidRPr="00796D24">
        <w:t xml:space="preserve">aastase tsükli iga etapi sujuv toimimine, sealhulgas rakendades esimese iga-aastase solidaarsusreservi, mille </w:t>
      </w:r>
      <w:r w:rsidR="00217ACE">
        <w:t xml:space="preserve">EL-i </w:t>
      </w:r>
      <w:r w:rsidRPr="00796D24">
        <w:t>nõukogu peab 2025. aasta lõpus vastu võtma.</w:t>
      </w:r>
      <w:r w:rsidR="002A3228">
        <w:t xml:space="preserve"> </w:t>
      </w:r>
    </w:p>
    <w:p w14:paraId="40B07F70" w14:textId="77777777" w:rsidR="00502DB3" w:rsidRDefault="00502DB3" w:rsidP="004B5DE3">
      <w:pPr>
        <w:autoSpaceDE w:val="0"/>
        <w:autoSpaceDN w:val="0"/>
        <w:adjustRightInd w:val="0"/>
        <w:jc w:val="both"/>
      </w:pPr>
    </w:p>
    <w:p w14:paraId="33D1C305" w14:textId="6281BFD9" w:rsidR="00502DB3" w:rsidRDefault="00502DB3" w:rsidP="004B5DE3">
      <w:pPr>
        <w:autoSpaceDE w:val="0"/>
        <w:autoSpaceDN w:val="0"/>
        <w:adjustRightInd w:val="0"/>
        <w:contextualSpacing/>
        <w:jc w:val="both"/>
      </w:pPr>
      <w:r w:rsidRPr="00502DB3">
        <w:rPr>
          <w:b/>
          <w:bCs/>
        </w:rPr>
        <w:t>Joonis 5</w:t>
      </w:r>
      <w:r w:rsidRPr="002E1B8E">
        <w:t>.</w:t>
      </w:r>
      <w:r w:rsidRPr="00502DB3">
        <w:rPr>
          <w:b/>
          <w:bCs/>
        </w:rPr>
        <w:t xml:space="preserve"> </w:t>
      </w:r>
      <w:r w:rsidRPr="002E1B8E">
        <w:t>Iga-aastase solidaarsusreservi rakendamise tsükkel</w:t>
      </w:r>
      <w:r>
        <w:t xml:space="preserve"> (autor: SIM</w:t>
      </w:r>
      <w:r w:rsidRPr="00537B46">
        <w:t xml:space="preserve">) </w:t>
      </w:r>
    </w:p>
    <w:p w14:paraId="45AB6F06" w14:textId="0FA65228" w:rsidR="00E25034" w:rsidRDefault="0013752C" w:rsidP="00E25034">
      <w:pPr>
        <w:autoSpaceDE w:val="0"/>
        <w:autoSpaceDN w:val="0"/>
        <w:adjustRightInd w:val="0"/>
        <w:jc w:val="center"/>
      </w:pPr>
      <w:r>
        <w:rPr>
          <w:noProof/>
        </w:rPr>
        <w:drawing>
          <wp:inline distT="0" distB="0" distL="0" distR="0" wp14:anchorId="7AAA7170" wp14:editId="34606A17">
            <wp:extent cx="4370448" cy="3441855"/>
            <wp:effectExtent l="0" t="0" r="0" b="6350"/>
            <wp:docPr id="12066528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370448" cy="3441855"/>
                    </a:xfrm>
                    <a:prstGeom prst="rect">
                      <a:avLst/>
                    </a:prstGeom>
                  </pic:spPr>
                </pic:pic>
              </a:graphicData>
            </a:graphic>
          </wp:inline>
        </w:drawing>
      </w:r>
    </w:p>
    <w:p w14:paraId="014F652A" w14:textId="77777777" w:rsidR="00E10F41" w:rsidRDefault="00E10F41" w:rsidP="00E25034">
      <w:pPr>
        <w:autoSpaceDE w:val="0"/>
        <w:autoSpaceDN w:val="0"/>
        <w:adjustRightInd w:val="0"/>
        <w:jc w:val="center"/>
      </w:pPr>
    </w:p>
    <w:p w14:paraId="4775656D" w14:textId="77777777" w:rsidR="0013752C" w:rsidRDefault="0013752C" w:rsidP="00D83C3B">
      <w:pPr>
        <w:autoSpaceDE w:val="0"/>
        <w:autoSpaceDN w:val="0"/>
        <w:adjustRightInd w:val="0"/>
        <w:jc w:val="both"/>
      </w:pPr>
    </w:p>
    <w:p w14:paraId="318DE600" w14:textId="20DB1D42" w:rsidR="0096416D" w:rsidRPr="009F335D" w:rsidRDefault="00744F51" w:rsidP="00D83C3B">
      <w:pPr>
        <w:autoSpaceDE w:val="0"/>
        <w:autoSpaceDN w:val="0"/>
        <w:adjustRightInd w:val="0"/>
        <w:jc w:val="both"/>
      </w:pPr>
      <w:r>
        <w:t>EK</w:t>
      </w:r>
      <w:r w:rsidR="00D83C3B" w:rsidRPr="005F23DF">
        <w:t xml:space="preserve"> ja liikmesriigid saavad nii rahvusvahelise kaitse taotlejate ümberpaigutamise kui ka finantssolidaarsuse puhul </w:t>
      </w:r>
      <w:r w:rsidR="00F7084A">
        <w:t xml:space="preserve">tugineda eelkõige </w:t>
      </w:r>
      <w:r w:rsidR="00D83C3B" w:rsidRPr="005F23DF">
        <w:t>vabatahtliku solidaarsusmehhanismi rakendamise</w:t>
      </w:r>
      <w:r w:rsidR="00F7084A">
        <w:t>le</w:t>
      </w:r>
      <w:r w:rsidR="00D83C3B" w:rsidRPr="005F23DF">
        <w:t xml:space="preserve"> alates 2022. aastast</w:t>
      </w:r>
      <w:r w:rsidR="00F7084A">
        <w:t xml:space="preserve"> sh </w:t>
      </w:r>
      <w:r w:rsidR="00D83C3B" w:rsidRPr="005F23DF">
        <w:t xml:space="preserve">solidaarsuse põhimõtte rakendamise tavadele, praktilistele kogemustele ja saadud õppetundidele. </w:t>
      </w:r>
    </w:p>
    <w:p w14:paraId="04772110" w14:textId="77777777" w:rsidR="00F7084A" w:rsidRDefault="00F7084A" w:rsidP="0096416D">
      <w:pPr>
        <w:autoSpaceDE w:val="0"/>
        <w:autoSpaceDN w:val="0"/>
        <w:adjustRightInd w:val="0"/>
        <w:contextualSpacing/>
        <w:jc w:val="both"/>
        <w:rPr>
          <w:i/>
          <w:iCs/>
          <w:color w:val="0070C0"/>
        </w:rPr>
      </w:pPr>
    </w:p>
    <w:p w14:paraId="5272D953" w14:textId="1FF77016" w:rsidR="0096416D" w:rsidRPr="00E25385" w:rsidRDefault="00E25385" w:rsidP="0096416D">
      <w:pPr>
        <w:autoSpaceDE w:val="0"/>
        <w:autoSpaceDN w:val="0"/>
        <w:adjustRightInd w:val="0"/>
        <w:contextualSpacing/>
        <w:jc w:val="both"/>
        <w:rPr>
          <w:b/>
          <w:color w:val="0070C0"/>
        </w:rPr>
      </w:pPr>
      <w:r w:rsidRPr="00E25385">
        <w:rPr>
          <w:b/>
          <w:bCs/>
          <w:color w:val="0070C0"/>
        </w:rPr>
        <w:t xml:space="preserve">Täiendavad vajalikud muudatused õigusaktides </w:t>
      </w:r>
    </w:p>
    <w:p w14:paraId="684998CB" w14:textId="77777777" w:rsidR="0096416D" w:rsidRDefault="0096416D" w:rsidP="00D83C3B">
      <w:pPr>
        <w:autoSpaceDE w:val="0"/>
        <w:autoSpaceDN w:val="0"/>
        <w:adjustRightInd w:val="0"/>
        <w:jc w:val="both"/>
        <w:rPr>
          <w:color w:val="0070C0"/>
        </w:rPr>
      </w:pPr>
    </w:p>
    <w:p w14:paraId="1FA653D4" w14:textId="4DEE41A1" w:rsidR="00241295" w:rsidRDefault="00694112" w:rsidP="00427406">
      <w:pPr>
        <w:autoSpaceDE w:val="0"/>
        <w:autoSpaceDN w:val="0"/>
        <w:adjustRightInd w:val="0"/>
        <w:jc w:val="both"/>
      </w:pPr>
      <w:r>
        <w:t>EK</w:t>
      </w:r>
      <w:r w:rsidR="00427406" w:rsidRPr="00F7084A">
        <w:t xml:space="preserve"> võtab 15. oktoobriks 2025</w:t>
      </w:r>
      <w:r w:rsidR="00241295">
        <w:t>. aastal</w:t>
      </w:r>
      <w:r w:rsidR="00427406" w:rsidRPr="00F7084A">
        <w:t xml:space="preserve"> vastu esimese Euroopa iga-aastase varjupaiga- ja rändearuande, mis põhineb liikmesriikide ja liidu asutuste esitatud kvantitatiivsetel ja kvalitatiivsetel andmetel ning teabel. Aruandes antakse </w:t>
      </w:r>
      <w:r w:rsidR="009D476E">
        <w:t>varjupaiga</w:t>
      </w:r>
      <w:r w:rsidR="0027425C">
        <w:t>-</w:t>
      </w:r>
      <w:r w:rsidR="00427406" w:rsidRPr="00F7084A">
        <w:t xml:space="preserve"> ja </w:t>
      </w:r>
      <w:r w:rsidR="009D476E">
        <w:t xml:space="preserve">rändevaldkonna </w:t>
      </w:r>
      <w:r w:rsidR="00427406" w:rsidRPr="00F7084A">
        <w:t xml:space="preserve">olukorrast ülevaade ning see toimib liidu varajase hoiatamise ja teadlikkuse suurendamise vahendina. </w:t>
      </w:r>
    </w:p>
    <w:p w14:paraId="72614498" w14:textId="77777777" w:rsidR="004800CC" w:rsidRDefault="004800CC" w:rsidP="00427406">
      <w:pPr>
        <w:autoSpaceDE w:val="0"/>
        <w:autoSpaceDN w:val="0"/>
        <w:adjustRightInd w:val="0"/>
        <w:jc w:val="both"/>
      </w:pPr>
    </w:p>
    <w:p w14:paraId="4D04ECDC" w14:textId="0A1F7E47" w:rsidR="00241295" w:rsidRDefault="00694112" w:rsidP="00427406">
      <w:pPr>
        <w:autoSpaceDE w:val="0"/>
        <w:autoSpaceDN w:val="0"/>
        <w:adjustRightInd w:val="0"/>
        <w:jc w:val="both"/>
      </w:pPr>
      <w:r>
        <w:t>EK</w:t>
      </w:r>
      <w:r w:rsidR="00427406" w:rsidRPr="00F7084A">
        <w:t xml:space="preserve"> võtab 15. oktoobriks 2025 vastu ka esimese rakendusakti, millega määratakse kindlaks, millised liikmesriigid on rändesurve all, rändesurve ohus või märkimisväärses rändeolukorras, ning </w:t>
      </w:r>
      <w:r w:rsidR="004800CC">
        <w:t xml:space="preserve">teeb </w:t>
      </w:r>
      <w:r w:rsidR="00427406" w:rsidRPr="00F7084A">
        <w:t xml:space="preserve">esimese ettepaneku </w:t>
      </w:r>
      <w:r w:rsidR="00B31AB5">
        <w:t xml:space="preserve">EL-i </w:t>
      </w:r>
      <w:r w:rsidR="00427406" w:rsidRPr="00F7084A">
        <w:t>nõukogu rakendusakti kohta, millega luuakse iga</w:t>
      </w:r>
      <w:r w:rsidR="00176622">
        <w:t>-</w:t>
      </w:r>
      <w:r w:rsidR="00427406" w:rsidRPr="00F7084A">
        <w:t xml:space="preserve">aastane solidaarsusreserv. </w:t>
      </w:r>
      <w:r w:rsidR="00B31AB5">
        <w:t>EK</w:t>
      </w:r>
      <w:r w:rsidR="00427406" w:rsidRPr="00F7084A">
        <w:t xml:space="preserve"> nimetab ametisse esimese solidaarsuskoordinaatori, kes loob EL</w:t>
      </w:r>
      <w:r w:rsidR="00B31AB5">
        <w:t>-</w:t>
      </w:r>
      <w:r w:rsidR="00427406" w:rsidRPr="00F7084A">
        <w:t xml:space="preserve">i tehnilise tasandi solidaarsusfoorumi ja kutsub selle kokku. Olemasolev solidaarsusplatvorm muutub tehnilise tasandi solidaarsusfoorumiks. </w:t>
      </w:r>
      <w:r>
        <w:t>EK</w:t>
      </w:r>
      <w:r w:rsidR="00427406" w:rsidRPr="00F7084A">
        <w:t xml:space="preserve"> kutsu</w:t>
      </w:r>
      <w:r w:rsidR="00757373">
        <w:t xml:space="preserve">s </w:t>
      </w:r>
      <w:r w:rsidR="00E25385" w:rsidRPr="004800CC">
        <w:t>15.10.2024</w:t>
      </w:r>
      <w:r w:rsidR="00427406" w:rsidRPr="00F7084A">
        <w:t xml:space="preserve"> kokku </w:t>
      </w:r>
      <w:r w:rsidR="00833CB1" w:rsidRPr="00833CB1">
        <w:t>määrus</w:t>
      </w:r>
      <w:r w:rsidR="00833CB1">
        <w:t>e</w:t>
      </w:r>
      <w:r w:rsidR="00833CB1" w:rsidRPr="00833CB1">
        <w:t xml:space="preserve"> 2024/1351/EL (</w:t>
      </w:r>
      <w:r w:rsidR="00427406" w:rsidRPr="00F7084A">
        <w:t xml:space="preserve">rändehalduse </w:t>
      </w:r>
      <w:r w:rsidR="00833CB1" w:rsidRPr="00833CB1">
        <w:t>kohta)</w:t>
      </w:r>
      <w:r w:rsidR="00427406" w:rsidRPr="00F7084A">
        <w:t xml:space="preserve"> kohase regulatiivkomitee</w:t>
      </w:r>
      <w:r w:rsidR="00757373">
        <w:t>,</w:t>
      </w:r>
      <w:r w:rsidR="00427406" w:rsidRPr="00F7084A">
        <w:t xml:space="preserve"> </w:t>
      </w:r>
      <w:r w:rsidR="00757373">
        <w:t>mis</w:t>
      </w:r>
      <w:r w:rsidR="00427406" w:rsidRPr="00F7084A">
        <w:t xml:space="preserve"> võtab vastu kaks solidaarsuse toimimisega seotud rakendusakti. Esimene rakendusakt käsitleb ühtseid tingimusi teabe ja dokumentide koostamiseks ja esitamiseks ümberpaigutamise eesmärgil, sealhulgas seoses julgeolekukontrolliga. Teises rakendusaktis esitatakse rahaliste toetuste toimimise eeskirjad. </w:t>
      </w:r>
    </w:p>
    <w:p w14:paraId="4A2FECC1" w14:textId="77777777" w:rsidR="004800CC" w:rsidRDefault="004800CC" w:rsidP="00427406">
      <w:pPr>
        <w:autoSpaceDE w:val="0"/>
        <w:autoSpaceDN w:val="0"/>
        <w:adjustRightInd w:val="0"/>
        <w:jc w:val="both"/>
      </w:pPr>
    </w:p>
    <w:p w14:paraId="63556B22" w14:textId="327F25A2" w:rsidR="00423EE3" w:rsidRPr="00B5068A" w:rsidRDefault="00694112" w:rsidP="00423EE3">
      <w:pPr>
        <w:autoSpaceDE w:val="0"/>
        <w:autoSpaceDN w:val="0"/>
        <w:adjustRightInd w:val="0"/>
        <w:jc w:val="both"/>
      </w:pPr>
      <w:r>
        <w:t>EK</w:t>
      </w:r>
      <w:r w:rsidR="00427406" w:rsidRPr="00F7084A">
        <w:t xml:space="preserve"> loob koostöös </w:t>
      </w:r>
      <w:r w:rsidR="00427406">
        <w:t>EUAA</w:t>
      </w:r>
      <w:r w:rsidR="00BB709B">
        <w:t>-</w:t>
      </w:r>
      <w:proofErr w:type="spellStart"/>
      <w:r w:rsidR="00BB709B">
        <w:t>ga</w:t>
      </w:r>
      <w:proofErr w:type="spellEnd"/>
      <w:r w:rsidR="00427406" w:rsidRPr="00F7084A">
        <w:t xml:space="preserve"> ka </w:t>
      </w:r>
      <w:r w:rsidR="00B5068A">
        <w:t>töö</w:t>
      </w:r>
      <w:r w:rsidR="00427406" w:rsidRPr="00F7084A">
        <w:t>vahendid ümberpaigutatavate i</w:t>
      </w:r>
      <w:r w:rsidR="00B5068A">
        <w:t>nimeste</w:t>
      </w:r>
      <w:r w:rsidR="00427406" w:rsidRPr="00F7084A">
        <w:t xml:space="preserve"> kindlakstegemiseks ja nende sobitamiseks toetava liikmesriigiga, et tagada toetatava liikmesriigi vastavus kohustusele võtta arvesse olulisi sidemeid asjaomase </w:t>
      </w:r>
      <w:r w:rsidR="00B5068A">
        <w:t>inimese</w:t>
      </w:r>
      <w:r w:rsidR="00427406" w:rsidRPr="00F7084A">
        <w:t xml:space="preserve"> ja ümberpaigutamise sihtliikmesriigi vahel, pidades silmas ka selle liikmesriigi väljendatud mõistlikke eelistusi.</w:t>
      </w:r>
      <w:r w:rsidR="00724548">
        <w:t xml:space="preserve"> </w:t>
      </w:r>
      <w:r w:rsidR="00423EE3" w:rsidRPr="00B5068A">
        <w:t xml:space="preserve">EUAA, </w:t>
      </w:r>
      <w:proofErr w:type="spellStart"/>
      <w:r w:rsidR="00423EE3" w:rsidRPr="00B5068A">
        <w:t>Frontex</w:t>
      </w:r>
      <w:proofErr w:type="spellEnd"/>
      <w:r w:rsidR="00423EE3" w:rsidRPr="00B5068A">
        <w:t xml:space="preserve">, Europol ja FRA peavad koguma liikmesriikidelt asjakohaseid andmeid ja teavet ning esitama </w:t>
      </w:r>
      <w:proofErr w:type="spellStart"/>
      <w:r w:rsidR="00F42309">
        <w:t>EK</w:t>
      </w:r>
      <w:r w:rsidR="00724548">
        <w:t>-</w:t>
      </w:r>
      <w:r w:rsidR="00F42309">
        <w:t>le</w:t>
      </w:r>
      <w:proofErr w:type="spellEnd"/>
      <w:r w:rsidR="00423EE3" w:rsidRPr="00B5068A">
        <w:t xml:space="preserve"> Euroopa iga-aastase varjupaiga- ja rändearuande koostamiseks vajaliku teabe määruses ette nähtud tähtaja jooksul.</w:t>
      </w:r>
    </w:p>
    <w:p w14:paraId="7A7EF739" w14:textId="77777777" w:rsidR="00423EE3" w:rsidRPr="00B5068A" w:rsidRDefault="00423EE3" w:rsidP="00D83C3B">
      <w:pPr>
        <w:autoSpaceDE w:val="0"/>
        <w:autoSpaceDN w:val="0"/>
        <w:adjustRightInd w:val="0"/>
        <w:jc w:val="both"/>
      </w:pPr>
    </w:p>
    <w:p w14:paraId="19C0ECFA" w14:textId="447EBA22" w:rsidR="00334174" w:rsidRPr="00B5068A" w:rsidRDefault="00F7084A" w:rsidP="00FE6529">
      <w:pPr>
        <w:autoSpaceDE w:val="0"/>
        <w:autoSpaceDN w:val="0"/>
        <w:adjustRightInd w:val="0"/>
        <w:jc w:val="both"/>
      </w:pPr>
      <w:r w:rsidRPr="00B5068A">
        <w:t xml:space="preserve">Eesti peab korrastama õigusakte, et </w:t>
      </w:r>
      <w:r w:rsidR="00FE6529" w:rsidRPr="00B5068A">
        <w:t xml:space="preserve">tagada </w:t>
      </w:r>
      <w:r w:rsidR="00833CB1" w:rsidRPr="00833CB1">
        <w:t>määruse</w:t>
      </w:r>
      <w:r w:rsidR="001752C8">
        <w:t>ga</w:t>
      </w:r>
      <w:r w:rsidR="00833CB1" w:rsidRPr="00833CB1">
        <w:t xml:space="preserve"> 2024/1351/EL (</w:t>
      </w:r>
      <w:r w:rsidR="00FE6529" w:rsidRPr="00B5068A">
        <w:t xml:space="preserve">rändehalduse </w:t>
      </w:r>
      <w:r w:rsidR="00833CB1" w:rsidRPr="00833CB1">
        <w:t>kohta)</w:t>
      </w:r>
      <w:r w:rsidR="00833CB1">
        <w:t xml:space="preserve"> </w:t>
      </w:r>
      <w:r w:rsidR="001752C8">
        <w:t xml:space="preserve">ettenähtud </w:t>
      </w:r>
      <w:r w:rsidRPr="00B5068A">
        <w:t xml:space="preserve">mehhanismi </w:t>
      </w:r>
      <w:r w:rsidR="001B1333">
        <w:t>läbipaistev ja tõhus</w:t>
      </w:r>
      <w:r w:rsidR="00FE6529" w:rsidRPr="00B5068A">
        <w:t xml:space="preserve"> kohaldamine.</w:t>
      </w:r>
    </w:p>
    <w:p w14:paraId="6EB59147" w14:textId="77777777" w:rsidR="006F4148" w:rsidRDefault="006F4148" w:rsidP="00FE6529">
      <w:pPr>
        <w:autoSpaceDE w:val="0"/>
        <w:autoSpaceDN w:val="0"/>
        <w:adjustRightInd w:val="0"/>
        <w:jc w:val="both"/>
      </w:pPr>
    </w:p>
    <w:p w14:paraId="6FE2C414" w14:textId="0F4B089F" w:rsidR="00334174" w:rsidRPr="00537B46" w:rsidRDefault="002C52AB" w:rsidP="0011664F">
      <w:pPr>
        <w:pStyle w:val="Pealkiri3"/>
        <w:rPr>
          <w:rFonts w:cs="Times New Roman"/>
        </w:rPr>
      </w:pPr>
      <w:r w:rsidRPr="00537B46">
        <w:rPr>
          <w:rFonts w:cs="Times New Roman"/>
        </w:rPr>
        <w:t>2.</w:t>
      </w:r>
      <w:r w:rsidR="00D73D15" w:rsidRPr="00537B46">
        <w:rPr>
          <w:rFonts w:cs="Times New Roman"/>
        </w:rPr>
        <w:t>2.2</w:t>
      </w:r>
      <w:r w:rsidRPr="00537B46">
        <w:rPr>
          <w:rFonts w:cs="Times New Roman"/>
        </w:rPr>
        <w:t xml:space="preserve">.8 </w:t>
      </w:r>
      <w:r w:rsidR="009A6172" w:rsidRPr="00537B46">
        <w:rPr>
          <w:rFonts w:cs="Times New Roman"/>
        </w:rPr>
        <w:t xml:space="preserve">Valmisolek, valmisoleku planeerimine ja </w:t>
      </w:r>
      <w:r w:rsidR="00F0701D" w:rsidRPr="00537B46">
        <w:rPr>
          <w:rFonts w:cs="Times New Roman"/>
        </w:rPr>
        <w:t xml:space="preserve">massilisest sisserändest põhjustatud </w:t>
      </w:r>
      <w:r w:rsidR="009A6172" w:rsidRPr="00537B46">
        <w:rPr>
          <w:rFonts w:cs="Times New Roman"/>
        </w:rPr>
        <w:t>kriisidele reageerimine</w:t>
      </w:r>
    </w:p>
    <w:p w14:paraId="47E1A171" w14:textId="77777777" w:rsidR="006F4148" w:rsidRDefault="006F4148" w:rsidP="00700BF9">
      <w:pPr>
        <w:autoSpaceDE w:val="0"/>
        <w:autoSpaceDN w:val="0"/>
        <w:adjustRightInd w:val="0"/>
        <w:jc w:val="both"/>
      </w:pPr>
    </w:p>
    <w:p w14:paraId="2C27E610" w14:textId="707EA55F" w:rsidR="005B33C7" w:rsidRPr="00077713" w:rsidRDefault="00077713" w:rsidP="005B33C7">
      <w:pPr>
        <w:autoSpaceDE w:val="0"/>
        <w:autoSpaceDN w:val="0"/>
        <w:adjustRightInd w:val="0"/>
        <w:contextualSpacing/>
        <w:jc w:val="both"/>
        <w:rPr>
          <w:b/>
          <w:color w:val="4472C4" w:themeColor="accent1"/>
        </w:rPr>
      </w:pPr>
      <w:r w:rsidRPr="00077713">
        <w:rPr>
          <w:b/>
          <w:color w:val="4472C4" w:themeColor="accent1"/>
        </w:rPr>
        <w:t>Ülevaade</w:t>
      </w:r>
    </w:p>
    <w:p w14:paraId="5F802155" w14:textId="77777777" w:rsidR="005B33C7" w:rsidRDefault="005B33C7" w:rsidP="006842E9">
      <w:pPr>
        <w:autoSpaceDE w:val="0"/>
        <w:autoSpaceDN w:val="0"/>
        <w:adjustRightInd w:val="0"/>
        <w:jc w:val="both"/>
      </w:pPr>
    </w:p>
    <w:p w14:paraId="5599618C" w14:textId="05980FA1" w:rsidR="00A5329D" w:rsidRDefault="00061355" w:rsidP="006842E9">
      <w:pPr>
        <w:autoSpaceDE w:val="0"/>
        <w:autoSpaceDN w:val="0"/>
        <w:adjustRightInd w:val="0"/>
        <w:jc w:val="both"/>
        <w:rPr>
          <w:b/>
          <w:bCs/>
        </w:rPr>
      </w:pPr>
      <w:r w:rsidRPr="007A59EB">
        <w:t>Valmisoleku planeerimise eesmärk on luua ja säilitada kogu liidus vastupidavamad vastuvõtusüsteemid, mis suudavad tõhusalt toimida, sealhulgas kriisiolukordades.</w:t>
      </w:r>
    </w:p>
    <w:p w14:paraId="32E77E86" w14:textId="77777777" w:rsidR="00A5329D" w:rsidRDefault="00A5329D" w:rsidP="006842E9">
      <w:pPr>
        <w:autoSpaceDE w:val="0"/>
        <w:autoSpaceDN w:val="0"/>
        <w:adjustRightInd w:val="0"/>
        <w:jc w:val="both"/>
        <w:rPr>
          <w:b/>
          <w:bCs/>
        </w:rPr>
      </w:pPr>
    </w:p>
    <w:p w14:paraId="3861B357" w14:textId="510460B1" w:rsidR="00077713" w:rsidRPr="00230685" w:rsidRDefault="00077713" w:rsidP="00077713">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6CA77AA9" w14:textId="77777777" w:rsidR="00C93E0B" w:rsidRDefault="00C93E0B" w:rsidP="00C93E0B">
      <w:pPr>
        <w:autoSpaceDE w:val="0"/>
        <w:autoSpaceDN w:val="0"/>
        <w:adjustRightInd w:val="0"/>
        <w:contextualSpacing/>
        <w:jc w:val="both"/>
        <w:rPr>
          <w:b/>
          <w:bCs/>
        </w:rPr>
      </w:pPr>
    </w:p>
    <w:p w14:paraId="7E173F4F" w14:textId="640E8926" w:rsidR="00BE7A54" w:rsidRDefault="006842E9" w:rsidP="006842E9">
      <w:pPr>
        <w:autoSpaceDE w:val="0"/>
        <w:autoSpaceDN w:val="0"/>
        <w:adjustRightInd w:val="0"/>
        <w:jc w:val="both"/>
      </w:pPr>
      <w:r w:rsidRPr="00DE5E2E">
        <w:t xml:space="preserve">Selleks et paremini reageerida tulevikus tekkivatele </w:t>
      </w:r>
      <w:r w:rsidR="00097F4B">
        <w:t>rändeolukordadele</w:t>
      </w:r>
      <w:r w:rsidRPr="00DE5E2E">
        <w:t>, sisaldab uus</w:t>
      </w:r>
      <w:r w:rsidR="0011664F" w:rsidRPr="00DE5E2E">
        <w:t xml:space="preserve"> </w:t>
      </w:r>
      <w:r w:rsidRPr="00DE5E2E">
        <w:t>õigusraamistik mitut uut ja täiendavat meedet, millega tagatakse kogu liidus valmisolek,</w:t>
      </w:r>
      <w:r w:rsidR="0011664F" w:rsidRPr="00DE5E2E">
        <w:t xml:space="preserve"> </w:t>
      </w:r>
      <w:r w:rsidRPr="00DE5E2E">
        <w:t xml:space="preserve">valmisoleku planeerimine ja </w:t>
      </w:r>
      <w:r w:rsidR="0090455B">
        <w:t xml:space="preserve">kohane </w:t>
      </w:r>
      <w:r w:rsidRPr="00DE5E2E">
        <w:t xml:space="preserve">kriisidele reageerimine. See </w:t>
      </w:r>
      <w:r w:rsidR="00097F4B">
        <w:t xml:space="preserve">aitab </w:t>
      </w:r>
      <w:r w:rsidRPr="00DE5E2E">
        <w:t>suurendada</w:t>
      </w:r>
      <w:r w:rsidR="0011664F" w:rsidRPr="00DE5E2E">
        <w:t xml:space="preserve"> </w:t>
      </w:r>
      <w:r w:rsidRPr="00DE5E2E">
        <w:t>vastupanuvõimet tekkivatele rändeolukordadele ja vähendada kriisiolukordade ohtu.</w:t>
      </w:r>
      <w:r w:rsidR="00BE7A54">
        <w:t xml:space="preserve"> </w:t>
      </w:r>
      <w:r w:rsidRPr="00CE3FEA">
        <w:t>Selleks</w:t>
      </w:r>
      <w:r w:rsidR="005F0329">
        <w:t>,</w:t>
      </w:r>
      <w:r w:rsidRPr="00CE3FEA">
        <w:t xml:space="preserve"> et liikmesriiki saaks pidada hästi ettevalmistatud liikmesriigiks, on </w:t>
      </w:r>
      <w:r w:rsidR="0090455B">
        <w:t xml:space="preserve">teatav </w:t>
      </w:r>
      <w:r w:rsidRPr="00CE3FEA">
        <w:t>valmisoleku</w:t>
      </w:r>
      <w:r w:rsidR="0011664F" w:rsidRPr="00CE3FEA">
        <w:t xml:space="preserve"> </w:t>
      </w:r>
      <w:r w:rsidRPr="00CE3FEA">
        <w:t>tase ja valmisoleku planeerimine olulised elemendid. Need on tihedalt seotud piisavate</w:t>
      </w:r>
      <w:r w:rsidR="0011664F" w:rsidRPr="00CE3FEA">
        <w:t xml:space="preserve"> </w:t>
      </w:r>
      <w:r w:rsidRPr="00CE3FEA">
        <w:t xml:space="preserve">vastuvõtusüsteemide tagamisega kogu </w:t>
      </w:r>
      <w:r w:rsidR="00D5479E">
        <w:t>EL-i</w:t>
      </w:r>
      <w:r w:rsidR="00CE3FEA">
        <w:t xml:space="preserve">s. </w:t>
      </w:r>
      <w:r w:rsidRPr="004F1475">
        <w:t>Kui</w:t>
      </w:r>
      <w:r w:rsidR="0011664F" w:rsidRPr="004F1475">
        <w:t xml:space="preserve"> </w:t>
      </w:r>
      <w:r w:rsidRPr="004F1475">
        <w:t xml:space="preserve">valmisoleku planeerimist ei </w:t>
      </w:r>
      <w:r w:rsidR="00CE3FEA" w:rsidRPr="004F1475">
        <w:t>toimu</w:t>
      </w:r>
      <w:r w:rsidRPr="004F1475">
        <w:t>, ei saa liikmesriiki pidada hästi</w:t>
      </w:r>
      <w:r w:rsidR="0011664F" w:rsidRPr="004F1475">
        <w:t xml:space="preserve"> </w:t>
      </w:r>
      <w:r w:rsidRPr="004F1475">
        <w:t xml:space="preserve">ettevalmistatuks, mis omakorda </w:t>
      </w:r>
      <w:r w:rsidR="00CE3FEA" w:rsidRPr="004F1475">
        <w:t xml:space="preserve">mõjutab </w:t>
      </w:r>
      <w:r w:rsidRPr="004F1475">
        <w:t xml:space="preserve">liikmesriigi võimalust saada </w:t>
      </w:r>
      <w:r w:rsidR="00CE3FEA" w:rsidRPr="004F1475">
        <w:t>abi</w:t>
      </w:r>
      <w:r w:rsidR="0011664F" w:rsidRPr="004F1475">
        <w:t xml:space="preserve"> </w:t>
      </w:r>
      <w:r w:rsidRPr="004F1475">
        <w:t>solidaarsusmeetmetest või vabastuse solidaarsuspanustes osalemisest</w:t>
      </w:r>
      <w:r w:rsidR="004F1475" w:rsidRPr="004F1475">
        <w:t xml:space="preserve">. </w:t>
      </w:r>
      <w:r w:rsidRPr="005F562A">
        <w:t>Sellega seoses peab Euroopa iga-aastane varjupaiga- ja rändearuanne, mis on iga-aastase</w:t>
      </w:r>
      <w:r w:rsidR="0011664F" w:rsidRPr="005F562A">
        <w:t xml:space="preserve"> </w:t>
      </w:r>
      <w:r w:rsidRPr="005F562A">
        <w:t>rändehalduse tsükli esimene etapp, sisaldama teavet valmisoleku taseme kohta liidus ja</w:t>
      </w:r>
      <w:r w:rsidR="0011664F" w:rsidRPr="005F562A">
        <w:t xml:space="preserve"> </w:t>
      </w:r>
      <w:r w:rsidRPr="005F562A">
        <w:t xml:space="preserve">liikmesriikides. </w:t>
      </w:r>
    </w:p>
    <w:p w14:paraId="56FF49D0" w14:textId="77777777" w:rsidR="00BE7A54" w:rsidRDefault="00BE7A54" w:rsidP="006842E9">
      <w:pPr>
        <w:autoSpaceDE w:val="0"/>
        <w:autoSpaceDN w:val="0"/>
        <w:adjustRightInd w:val="0"/>
        <w:jc w:val="both"/>
      </w:pPr>
    </w:p>
    <w:p w14:paraId="48BE8888" w14:textId="5E1BFE8C" w:rsidR="006842E9" w:rsidRPr="005F562A" w:rsidRDefault="006842E9" w:rsidP="006842E9">
      <w:pPr>
        <w:autoSpaceDE w:val="0"/>
        <w:autoSpaceDN w:val="0"/>
        <w:adjustRightInd w:val="0"/>
        <w:jc w:val="both"/>
      </w:pPr>
      <w:r w:rsidRPr="005F562A">
        <w:t>Valmisolek ja valmisoleku planeerimine toetavad ka rändekriisi korral</w:t>
      </w:r>
      <w:r w:rsidR="0011664F" w:rsidRPr="005F562A">
        <w:t xml:space="preserve"> </w:t>
      </w:r>
      <w:r w:rsidRPr="005F562A">
        <w:t>kiiret, tõhusat ja koordineeritud reageerimist, milles võetakse arvesse geograafilisi</w:t>
      </w:r>
      <w:r w:rsidR="0011664F" w:rsidRPr="005F562A">
        <w:t xml:space="preserve"> </w:t>
      </w:r>
      <w:r w:rsidRPr="005F562A">
        <w:t>eripärasid, sealhulgas piirialadel.</w:t>
      </w:r>
      <w:r w:rsidR="00BE7A54">
        <w:t xml:space="preserve"> </w:t>
      </w:r>
      <w:r w:rsidRPr="005F562A">
        <w:t>Valmisolek hõlmab vajalike inimressursside, materiaalsete ja rahaliste vahendite ning</w:t>
      </w:r>
      <w:r w:rsidR="0011664F" w:rsidRPr="005F562A">
        <w:t xml:space="preserve"> </w:t>
      </w:r>
      <w:r w:rsidRPr="005F562A">
        <w:t xml:space="preserve">taristu </w:t>
      </w:r>
      <w:r w:rsidR="00BE7A54">
        <w:t>olemasolu</w:t>
      </w:r>
      <w:r w:rsidRPr="005F562A">
        <w:t xml:space="preserve"> et tagada varjupaiga</w:t>
      </w:r>
      <w:r w:rsidR="00137363">
        <w:t>-</w:t>
      </w:r>
      <w:r w:rsidRPr="005F562A">
        <w:t xml:space="preserve"> ja rände</w:t>
      </w:r>
      <w:r w:rsidR="008D7866">
        <w:t>halduse sü</w:t>
      </w:r>
      <w:r w:rsidRPr="005F562A">
        <w:t>steemide toimimine</w:t>
      </w:r>
      <w:r w:rsidR="008D7866">
        <w:t>. Samuti hõlmab valmisolek efektiivset</w:t>
      </w:r>
      <w:r w:rsidR="0011664F" w:rsidRPr="005F562A">
        <w:t xml:space="preserve"> </w:t>
      </w:r>
      <w:r w:rsidRPr="005F562A">
        <w:t xml:space="preserve">koordineerimist </w:t>
      </w:r>
      <w:r w:rsidR="008D7866">
        <w:t>seotud</w:t>
      </w:r>
      <w:r w:rsidRPr="005F562A">
        <w:t xml:space="preserve"> ametiasutuste vahel </w:t>
      </w:r>
      <w:r w:rsidR="008D7866">
        <w:t xml:space="preserve">nii </w:t>
      </w:r>
      <w:r w:rsidRPr="005F562A">
        <w:t xml:space="preserve">riigi ja </w:t>
      </w:r>
      <w:r w:rsidR="00D5479E">
        <w:t>EL-i</w:t>
      </w:r>
      <w:r w:rsidRPr="005F562A">
        <w:t xml:space="preserve"> tasandil.</w:t>
      </w:r>
    </w:p>
    <w:p w14:paraId="4E672740" w14:textId="77777777" w:rsidR="008D7866" w:rsidRDefault="008D7866" w:rsidP="006842E9">
      <w:pPr>
        <w:autoSpaceDE w:val="0"/>
        <w:autoSpaceDN w:val="0"/>
        <w:adjustRightInd w:val="0"/>
        <w:jc w:val="both"/>
      </w:pPr>
    </w:p>
    <w:p w14:paraId="50985B02" w14:textId="4B763A65" w:rsidR="006842E9" w:rsidRPr="00095DB3" w:rsidRDefault="006842E9" w:rsidP="006842E9">
      <w:pPr>
        <w:autoSpaceDE w:val="0"/>
        <w:autoSpaceDN w:val="0"/>
        <w:adjustRightInd w:val="0"/>
        <w:jc w:val="both"/>
      </w:pPr>
      <w:r w:rsidRPr="007A59EB">
        <w:t>Valmisoleku pla</w:t>
      </w:r>
      <w:r w:rsidR="003D63AD">
        <w:t>anide tegemine</w:t>
      </w:r>
      <w:r w:rsidRPr="007A59EB">
        <w:t xml:space="preserve"> on </w:t>
      </w:r>
      <w:r w:rsidR="00611AE2">
        <w:t xml:space="preserve">rahvusvahelise kaitse süsteemi </w:t>
      </w:r>
      <w:r w:rsidR="000238C3">
        <w:t>toimepidevuse</w:t>
      </w:r>
      <w:r w:rsidR="0011664F" w:rsidRPr="007A59EB">
        <w:t xml:space="preserve"> </w:t>
      </w:r>
      <w:r w:rsidR="00246A56">
        <w:t xml:space="preserve">oluline </w:t>
      </w:r>
      <w:r w:rsidRPr="007A59EB">
        <w:t>os</w:t>
      </w:r>
      <w:r w:rsidR="00061355">
        <w:t xml:space="preserve">a. </w:t>
      </w:r>
      <w:r w:rsidR="00061355" w:rsidRPr="00246A56">
        <w:t xml:space="preserve">Seetõttu on äärmiselt </w:t>
      </w:r>
      <w:r w:rsidR="00611AE2">
        <w:t>tähtis</w:t>
      </w:r>
      <w:r w:rsidR="00061355" w:rsidRPr="00246A56">
        <w:t>, et</w:t>
      </w:r>
      <w:r w:rsidR="00061355" w:rsidRPr="00061355">
        <w:rPr>
          <w:b/>
          <w:bCs/>
        </w:rPr>
        <w:t xml:space="preserve"> </w:t>
      </w:r>
      <w:r w:rsidRPr="00246A56">
        <w:rPr>
          <w:b/>
          <w:color w:val="4472C4" w:themeColor="accent1"/>
        </w:rPr>
        <w:t>valmisoleku plaanid hõlmaksid ka</w:t>
      </w:r>
      <w:r w:rsidR="0011664F" w:rsidRPr="00246A56">
        <w:rPr>
          <w:b/>
          <w:color w:val="4472C4" w:themeColor="accent1"/>
        </w:rPr>
        <w:t xml:space="preserve"> </w:t>
      </w:r>
      <w:r w:rsidRPr="00246A56">
        <w:rPr>
          <w:b/>
          <w:color w:val="4472C4" w:themeColor="accent1"/>
        </w:rPr>
        <w:t>varjupaigamenetlusi</w:t>
      </w:r>
      <w:r w:rsidR="00061355" w:rsidRPr="00246A56">
        <w:rPr>
          <w:color w:val="4472C4" w:themeColor="accent1"/>
        </w:rPr>
        <w:t>.</w:t>
      </w:r>
      <w:r w:rsidR="00061355">
        <w:t xml:space="preserve"> </w:t>
      </w:r>
      <w:r w:rsidRPr="007A59EB">
        <w:t>Kui valmisolekumeetmed varjupaigataotluste</w:t>
      </w:r>
      <w:r w:rsidR="0011664F" w:rsidRPr="007A59EB">
        <w:t xml:space="preserve"> </w:t>
      </w:r>
      <w:r w:rsidRPr="007A59EB">
        <w:t>menetlemiseks puuduvad, siis rändesurve korral või kriisiolukordades</w:t>
      </w:r>
      <w:r w:rsidR="0011664F" w:rsidRPr="007A59EB">
        <w:t xml:space="preserve"> </w:t>
      </w:r>
      <w:r w:rsidRPr="007A59EB">
        <w:t>vastuvõtusüsteemidele avaldatav surve ainult suureneks. Varjupaigamenetluste lisamine</w:t>
      </w:r>
      <w:r w:rsidR="0011664F" w:rsidRPr="007A59EB">
        <w:t xml:space="preserve"> </w:t>
      </w:r>
      <w:r w:rsidRPr="007A59EB">
        <w:t>nõutavatesse vastuvõtualastesse</w:t>
      </w:r>
      <w:r w:rsidR="0011664F" w:rsidRPr="007A59EB">
        <w:t xml:space="preserve"> </w:t>
      </w:r>
      <w:r w:rsidRPr="007A59EB">
        <w:t>valmisoleku plaanidesse hõlbustab ka osalejate</w:t>
      </w:r>
      <w:r w:rsidR="0043210E">
        <w:t xml:space="preserve"> </w:t>
      </w:r>
      <w:r w:rsidRPr="007A59EB">
        <w:t>vahelist sünergiat ning tagab protsesside</w:t>
      </w:r>
      <w:r w:rsidR="0011664F" w:rsidRPr="007A59EB">
        <w:t xml:space="preserve"> </w:t>
      </w:r>
      <w:r w:rsidRPr="007A59EB">
        <w:t xml:space="preserve">ühtlustamise ja vajalike meetmete </w:t>
      </w:r>
      <w:r w:rsidR="00C93307">
        <w:t>rakendamise</w:t>
      </w:r>
      <w:r w:rsidRPr="007A59EB">
        <w:t>. Neid valmisoleku plaane tuleb</w:t>
      </w:r>
      <w:r w:rsidR="0011664F" w:rsidRPr="007A59EB">
        <w:t xml:space="preserve"> </w:t>
      </w:r>
      <w:r w:rsidRPr="007A59EB">
        <w:t>korrapäraselt</w:t>
      </w:r>
      <w:r w:rsidR="0043210E">
        <w:t>,</w:t>
      </w:r>
      <w:r w:rsidRPr="007A59EB">
        <w:t xml:space="preserve"> </w:t>
      </w:r>
      <w:r w:rsidR="0043210E" w:rsidRPr="0043210E">
        <w:t>vähemalt iga kolme aasta järel</w:t>
      </w:r>
      <w:r w:rsidR="00C93307">
        <w:t>,</w:t>
      </w:r>
      <w:r w:rsidR="0043210E" w:rsidRPr="0043210E">
        <w:t xml:space="preserve"> </w:t>
      </w:r>
      <w:r w:rsidRPr="007A59EB">
        <w:t>hinnata ja läbi vaadata</w:t>
      </w:r>
      <w:r w:rsidR="0043210E">
        <w:t xml:space="preserve">. </w:t>
      </w:r>
      <w:r w:rsidRPr="00095DB3">
        <w:t>Samal ajal pe</w:t>
      </w:r>
      <w:r w:rsidR="00C93307">
        <w:t>avad</w:t>
      </w:r>
      <w:r w:rsidRPr="00095DB3">
        <w:t xml:space="preserve"> </w:t>
      </w:r>
      <w:r w:rsidR="00833CB1" w:rsidRPr="00833CB1">
        <w:t>määruse 2024/1351/EL (</w:t>
      </w:r>
      <w:r w:rsidRPr="00095DB3">
        <w:t xml:space="preserve">rändehalduse </w:t>
      </w:r>
      <w:r w:rsidR="00833CB1" w:rsidRPr="00833CB1">
        <w:t>kohta)</w:t>
      </w:r>
      <w:r w:rsidRPr="00095DB3">
        <w:t xml:space="preserve"> kohaselt koostatavad </w:t>
      </w:r>
      <w:r w:rsidRPr="00C93307">
        <w:rPr>
          <w:b/>
          <w:color w:val="4472C4" w:themeColor="accent1"/>
        </w:rPr>
        <w:t>riiklikud</w:t>
      </w:r>
      <w:r w:rsidR="0011664F" w:rsidRPr="00C93307">
        <w:rPr>
          <w:b/>
          <w:color w:val="4472C4" w:themeColor="accent1"/>
        </w:rPr>
        <w:t xml:space="preserve"> </w:t>
      </w:r>
      <w:r w:rsidRPr="00C93307">
        <w:rPr>
          <w:b/>
          <w:color w:val="4472C4" w:themeColor="accent1"/>
        </w:rPr>
        <w:t>strateegiad</w:t>
      </w:r>
      <w:r w:rsidRPr="00095DB3">
        <w:t xml:space="preserve">, mis on laiema </w:t>
      </w:r>
      <w:r w:rsidR="00C93307">
        <w:t xml:space="preserve">kõikehõlmava </w:t>
      </w:r>
      <w:r w:rsidRPr="00095DB3">
        <w:t xml:space="preserve">ulatusega, </w:t>
      </w:r>
      <w:r w:rsidR="00C93307">
        <w:t>katma</w:t>
      </w:r>
      <w:r w:rsidRPr="00095DB3">
        <w:t xml:space="preserve"> valmisoleku</w:t>
      </w:r>
      <w:r w:rsidR="0011664F" w:rsidRPr="00095DB3">
        <w:t xml:space="preserve"> </w:t>
      </w:r>
      <w:r w:rsidRPr="00095DB3">
        <w:t>planeerimis</w:t>
      </w:r>
      <w:r w:rsidR="00C93307">
        <w:t>t</w:t>
      </w:r>
      <w:r w:rsidRPr="00095DB3">
        <w:t xml:space="preserve"> järjepideval viisil ning </w:t>
      </w:r>
      <w:r w:rsidR="00C93307">
        <w:t xml:space="preserve">sealhulgas </w:t>
      </w:r>
      <w:r w:rsidRPr="00095DB3">
        <w:t>täiendama piirihalduse ja tagasisaatmisega</w:t>
      </w:r>
      <w:r w:rsidR="0011664F" w:rsidRPr="00095DB3">
        <w:t xml:space="preserve"> </w:t>
      </w:r>
      <w:r w:rsidRPr="00095DB3">
        <w:t>seotud olemasolevaid kohustusi</w:t>
      </w:r>
      <w:r w:rsidR="00826529">
        <w:t xml:space="preserve">. </w:t>
      </w:r>
    </w:p>
    <w:p w14:paraId="09AB3947" w14:textId="77777777" w:rsidR="009A6172" w:rsidRPr="0011664F" w:rsidRDefault="009A6172" w:rsidP="00700BF9">
      <w:pPr>
        <w:autoSpaceDE w:val="0"/>
        <w:autoSpaceDN w:val="0"/>
        <w:adjustRightInd w:val="0"/>
        <w:jc w:val="both"/>
        <w:rPr>
          <w:color w:val="0070C0"/>
        </w:rPr>
      </w:pPr>
    </w:p>
    <w:p w14:paraId="430DF16E" w14:textId="381210A9" w:rsidR="00E837A4" w:rsidRPr="00077713" w:rsidRDefault="00077713" w:rsidP="006842E9">
      <w:pPr>
        <w:autoSpaceDE w:val="0"/>
        <w:autoSpaceDN w:val="0"/>
        <w:adjustRightInd w:val="0"/>
        <w:jc w:val="both"/>
        <w:rPr>
          <w:b/>
          <w:color w:val="0070C0"/>
        </w:rPr>
      </w:pPr>
      <w:r w:rsidRPr="00077713">
        <w:rPr>
          <w:b/>
          <w:bCs/>
          <w:color w:val="0070C0"/>
        </w:rPr>
        <w:t>Täiendavad vajalikud muudatused õigusaktides</w:t>
      </w:r>
    </w:p>
    <w:p w14:paraId="18658845" w14:textId="77777777" w:rsidR="00E837A4" w:rsidRDefault="00E837A4" w:rsidP="006842E9">
      <w:pPr>
        <w:autoSpaceDE w:val="0"/>
        <w:autoSpaceDN w:val="0"/>
        <w:adjustRightInd w:val="0"/>
        <w:jc w:val="both"/>
        <w:rPr>
          <w:color w:val="0070C0"/>
        </w:rPr>
      </w:pPr>
    </w:p>
    <w:p w14:paraId="5B345888" w14:textId="11BD2282" w:rsidR="006842E9" w:rsidRPr="0099541C" w:rsidRDefault="006842E9" w:rsidP="006842E9">
      <w:pPr>
        <w:autoSpaceDE w:val="0"/>
        <w:autoSpaceDN w:val="0"/>
        <w:adjustRightInd w:val="0"/>
        <w:jc w:val="both"/>
      </w:pPr>
      <w:r w:rsidRPr="0099541C">
        <w:t>EUAA tööta</w:t>
      </w:r>
      <w:r w:rsidR="000E4B2D" w:rsidRPr="0099541C">
        <w:t>s</w:t>
      </w:r>
      <w:r w:rsidRPr="0099541C">
        <w:t xml:space="preserve"> </w:t>
      </w:r>
      <w:r w:rsidR="000E4B2D" w:rsidRPr="0099541C">
        <w:t xml:space="preserve">2024. aastal </w:t>
      </w:r>
      <w:r w:rsidRPr="0099541C">
        <w:t>välja vastuvõtu- ja varjupaigaalaste riiklike valmisoleku</w:t>
      </w:r>
      <w:r w:rsidR="0011664F" w:rsidRPr="0099541C">
        <w:t xml:space="preserve"> </w:t>
      </w:r>
      <w:r w:rsidRPr="0099541C">
        <w:t xml:space="preserve">plaanide </w:t>
      </w:r>
      <w:r w:rsidR="000E4B2D" w:rsidRPr="0099541C">
        <w:t>koostamise juhise</w:t>
      </w:r>
      <w:r w:rsidR="00BA4750">
        <w:rPr>
          <w:rStyle w:val="Allmrkuseviide"/>
        </w:rPr>
        <w:footnoteReference w:id="51"/>
      </w:r>
      <w:r w:rsidR="000E4B2D" w:rsidRPr="0099541C">
        <w:t xml:space="preserve"> ja </w:t>
      </w:r>
      <w:r w:rsidRPr="0099541C">
        <w:t>vormi</w:t>
      </w:r>
      <w:r w:rsidR="000E4B2D" w:rsidRPr="0099541C">
        <w:t xml:space="preserve">. </w:t>
      </w:r>
      <w:r w:rsidR="0099541C" w:rsidRPr="0099541C">
        <w:t>PPA p</w:t>
      </w:r>
      <w:r w:rsidR="00CD767A">
        <w:t>idi</w:t>
      </w:r>
      <w:r w:rsidR="0099541C" w:rsidRPr="0099541C">
        <w:t xml:space="preserve"> hiljemalt 12. aprilliks 2025. aastal ajakohastama massilise sisserände valmisoleku plaani vastavalt EL</w:t>
      </w:r>
      <w:r w:rsidR="008365F0">
        <w:t>-i</w:t>
      </w:r>
      <w:r w:rsidR="0099541C" w:rsidRPr="0099541C">
        <w:t xml:space="preserve"> õigustikule ning EUAA ja </w:t>
      </w:r>
      <w:proofErr w:type="spellStart"/>
      <w:r w:rsidR="0099541C" w:rsidRPr="0099541C">
        <w:t>Frontexi</w:t>
      </w:r>
      <w:proofErr w:type="spellEnd"/>
      <w:r w:rsidR="0099541C" w:rsidRPr="0099541C">
        <w:t xml:space="preserve"> juhistele</w:t>
      </w:r>
      <w:r w:rsidR="0099541C">
        <w:t xml:space="preserve"> ning edastama plaani ühisel vormil EUAA-</w:t>
      </w:r>
      <w:proofErr w:type="spellStart"/>
      <w:r w:rsidR="0099541C">
        <w:t>le</w:t>
      </w:r>
      <w:proofErr w:type="spellEnd"/>
      <w:r w:rsidR="0099541C" w:rsidRPr="0099541C">
        <w:t>.</w:t>
      </w:r>
      <w:r w:rsidR="00CD767A">
        <w:t xml:space="preserve"> </w:t>
      </w:r>
      <w:r w:rsidR="006A3946">
        <w:t xml:space="preserve">PPA on massilisest sisserändest põhjustatud hädaolukorra lahendamise plaani </w:t>
      </w:r>
      <w:r w:rsidR="007F56E0">
        <w:t xml:space="preserve">uuendatud versiooni </w:t>
      </w:r>
      <w:r w:rsidR="006A3946">
        <w:t xml:space="preserve">tähtaegselt </w:t>
      </w:r>
      <w:r w:rsidR="00DF7E00">
        <w:t>EUAA-</w:t>
      </w:r>
      <w:proofErr w:type="spellStart"/>
      <w:r w:rsidR="00DF7E00">
        <w:t>le</w:t>
      </w:r>
      <w:proofErr w:type="spellEnd"/>
      <w:r w:rsidR="006A3946">
        <w:t xml:space="preserve"> edastanud. </w:t>
      </w:r>
    </w:p>
    <w:p w14:paraId="54F06D1F" w14:textId="77777777" w:rsidR="009A6172" w:rsidRPr="0011664F" w:rsidRDefault="009A6172" w:rsidP="00700BF9">
      <w:pPr>
        <w:autoSpaceDE w:val="0"/>
        <w:autoSpaceDN w:val="0"/>
        <w:adjustRightInd w:val="0"/>
        <w:jc w:val="both"/>
        <w:rPr>
          <w:color w:val="0070C0"/>
        </w:rPr>
      </w:pPr>
    </w:p>
    <w:p w14:paraId="3182D71C" w14:textId="240787FF" w:rsidR="009A6172" w:rsidRPr="000B19A9" w:rsidRDefault="0099541C" w:rsidP="006842E9">
      <w:pPr>
        <w:autoSpaceDE w:val="0"/>
        <w:autoSpaceDN w:val="0"/>
        <w:adjustRightInd w:val="0"/>
        <w:jc w:val="both"/>
      </w:pPr>
      <w:r w:rsidRPr="000B19A9">
        <w:t>Eesti peab korrastama õigusakte, et võtt</w:t>
      </w:r>
      <w:r w:rsidR="00396B7C">
        <w:t>a</w:t>
      </w:r>
      <w:r w:rsidRPr="000B19A9">
        <w:t xml:space="preserve"> </w:t>
      </w:r>
      <w:r w:rsidR="006842E9" w:rsidRPr="000B19A9">
        <w:t xml:space="preserve">üle direktiivi asjakohased sätted, </w:t>
      </w:r>
      <w:r w:rsidRPr="000B19A9">
        <w:t xml:space="preserve">eelkõige ulatuses, </w:t>
      </w:r>
      <w:r w:rsidR="006842E9" w:rsidRPr="000B19A9">
        <w:t>mis on seotud valmisoleku</w:t>
      </w:r>
      <w:r w:rsidR="0011664F" w:rsidRPr="000B19A9">
        <w:t xml:space="preserve"> </w:t>
      </w:r>
      <w:r w:rsidR="006842E9" w:rsidRPr="000B19A9">
        <w:t>planeerimisega.</w:t>
      </w:r>
      <w:r w:rsidR="006842E9" w:rsidRPr="000B19A9">
        <w:cr/>
      </w:r>
    </w:p>
    <w:p w14:paraId="388250F4" w14:textId="1A88C0D8" w:rsidR="006842E9" w:rsidRPr="00537B46" w:rsidRDefault="00D261C9" w:rsidP="00D72827">
      <w:pPr>
        <w:pStyle w:val="Pealkiri3"/>
        <w:rPr>
          <w:rFonts w:cs="Times New Roman"/>
        </w:rPr>
      </w:pPr>
      <w:r w:rsidRPr="00537B46">
        <w:rPr>
          <w:rFonts w:cs="Times New Roman"/>
        </w:rPr>
        <w:t>2.</w:t>
      </w:r>
      <w:r w:rsidR="00D73D15" w:rsidRPr="00537B46">
        <w:rPr>
          <w:rFonts w:cs="Times New Roman"/>
        </w:rPr>
        <w:t>2.2</w:t>
      </w:r>
      <w:r w:rsidRPr="00537B46">
        <w:rPr>
          <w:rFonts w:cs="Times New Roman"/>
        </w:rPr>
        <w:t>.9</w:t>
      </w:r>
      <w:r w:rsidR="00653FEA" w:rsidRPr="00537B46">
        <w:rPr>
          <w:rFonts w:cs="Times New Roman"/>
        </w:rPr>
        <w:t>.</w:t>
      </w:r>
      <w:r w:rsidRPr="00537B46">
        <w:rPr>
          <w:rFonts w:cs="Times New Roman"/>
        </w:rPr>
        <w:t xml:space="preserve"> </w:t>
      </w:r>
      <w:r w:rsidR="00C85936" w:rsidRPr="00537B46">
        <w:rPr>
          <w:rFonts w:cs="Times New Roman"/>
        </w:rPr>
        <w:t>Põhiõiguste kaitse</w:t>
      </w:r>
      <w:r w:rsidR="00D538ED" w:rsidRPr="00537B46">
        <w:rPr>
          <w:rFonts w:cs="Times New Roman"/>
        </w:rPr>
        <w:t xml:space="preserve"> ja järelevalve</w:t>
      </w:r>
      <w:r w:rsidR="00C85936" w:rsidRPr="00537B46">
        <w:rPr>
          <w:rFonts w:cs="Times New Roman"/>
        </w:rPr>
        <w:t xml:space="preserve"> </w:t>
      </w:r>
    </w:p>
    <w:p w14:paraId="6E8E284C" w14:textId="77777777" w:rsidR="006842E9" w:rsidRDefault="006842E9" w:rsidP="00700BF9">
      <w:pPr>
        <w:autoSpaceDE w:val="0"/>
        <w:autoSpaceDN w:val="0"/>
        <w:adjustRightInd w:val="0"/>
        <w:jc w:val="both"/>
      </w:pPr>
    </w:p>
    <w:p w14:paraId="3FB8CF6E" w14:textId="5B3A3AD0" w:rsidR="005B33C7" w:rsidRPr="00077713" w:rsidRDefault="00077713" w:rsidP="005B33C7">
      <w:pPr>
        <w:autoSpaceDE w:val="0"/>
        <w:autoSpaceDN w:val="0"/>
        <w:adjustRightInd w:val="0"/>
        <w:contextualSpacing/>
        <w:jc w:val="both"/>
        <w:rPr>
          <w:b/>
          <w:color w:val="0070C0"/>
        </w:rPr>
      </w:pPr>
      <w:r w:rsidRPr="00077713">
        <w:rPr>
          <w:b/>
          <w:color w:val="0070C0"/>
        </w:rPr>
        <w:t xml:space="preserve">Ülevaade </w:t>
      </w:r>
    </w:p>
    <w:p w14:paraId="2FFA8D4C" w14:textId="77777777" w:rsidR="005B33C7" w:rsidRDefault="005B33C7" w:rsidP="005B33C7">
      <w:pPr>
        <w:autoSpaceDE w:val="0"/>
        <w:autoSpaceDN w:val="0"/>
        <w:adjustRightInd w:val="0"/>
        <w:jc w:val="both"/>
        <w:rPr>
          <w:bCs/>
          <w:i/>
          <w:iCs/>
          <w:color w:val="0070C0"/>
        </w:rPr>
      </w:pPr>
    </w:p>
    <w:p w14:paraId="4B503849" w14:textId="3F442872" w:rsidR="00782D56" w:rsidRPr="00782D56" w:rsidRDefault="00782D56" w:rsidP="00117ECE">
      <w:pPr>
        <w:autoSpaceDE w:val="0"/>
        <w:autoSpaceDN w:val="0"/>
        <w:adjustRightInd w:val="0"/>
        <w:jc w:val="both"/>
        <w:rPr>
          <w:bCs/>
        </w:rPr>
      </w:pPr>
      <w:r>
        <w:t>Varjupaiga</w:t>
      </w:r>
      <w:r w:rsidR="008C34C8">
        <w:t>-</w:t>
      </w:r>
      <w:r>
        <w:t xml:space="preserve"> ja rändehalduse õigustikus </w:t>
      </w:r>
      <w:r w:rsidRPr="00782D56">
        <w:t>on sätestatud rahvusvahelise kaitse taotlejate ja erivajadustega inimeste, eelkõige alaealiste ja lastega perede ning vallaliste naiste ja emade suhtes kaitsemeetmed ja tagatised</w:t>
      </w:r>
      <w:r w:rsidR="00735687">
        <w:t xml:space="preserve">. </w:t>
      </w:r>
      <w:r w:rsidR="00117ECE">
        <w:t xml:space="preserve">Nende õiguste, kaitsemeetmete ja tagatiste rakendamise eesmärk </w:t>
      </w:r>
      <w:r w:rsidR="00117ECE" w:rsidRPr="00107FA8">
        <w:t xml:space="preserve">on kaitsta </w:t>
      </w:r>
      <w:proofErr w:type="spellStart"/>
      <w:r w:rsidR="00117ECE" w:rsidRPr="00107FA8">
        <w:t>inimväärikust</w:t>
      </w:r>
      <w:proofErr w:type="spellEnd"/>
      <w:r w:rsidR="00117ECE" w:rsidRPr="00107FA8">
        <w:t xml:space="preserve"> ning tagada tegelik ja tulemuslik varjupaigaõigus, sealhulgas kõige haavatavamate i</w:t>
      </w:r>
      <w:r w:rsidR="00C51E93" w:rsidRPr="00107FA8">
        <w:t>nimeste</w:t>
      </w:r>
      <w:r w:rsidR="00117ECE" w:rsidRPr="00107FA8">
        <w:t xml:space="preserve"> jaoks, ning juurdepääs tõhusatele õiguskaitsevahenditele. </w:t>
      </w:r>
      <w:r w:rsidR="00C51E93" w:rsidRPr="00107FA8">
        <w:t xml:space="preserve">Nimetatud </w:t>
      </w:r>
      <w:r w:rsidR="00C51E93">
        <w:t>k</w:t>
      </w:r>
      <w:r w:rsidR="00117ECE">
        <w:t xml:space="preserve">aitsemeetmete ja tagatiste eesmärk on kaitsta põhiõigusi kooskõlas </w:t>
      </w:r>
      <w:r w:rsidR="00D5479E">
        <w:t>EL-i</w:t>
      </w:r>
      <w:r w:rsidR="00C51E93" w:rsidRPr="004B4DAF">
        <w:t xml:space="preserve"> </w:t>
      </w:r>
      <w:r w:rsidR="00117ECE" w:rsidRPr="004B4DAF">
        <w:t>põhiõiguste hartaga</w:t>
      </w:r>
      <w:r w:rsidR="00117ECE">
        <w:t>. Ühtlasi aitavad need kaitsta menetluste terviklikkust kõigi põhielementide raames.</w:t>
      </w:r>
    </w:p>
    <w:p w14:paraId="3D653CED" w14:textId="77777777" w:rsidR="00782D56" w:rsidRPr="000B19A9" w:rsidRDefault="00782D56" w:rsidP="005B33C7">
      <w:pPr>
        <w:autoSpaceDE w:val="0"/>
        <w:autoSpaceDN w:val="0"/>
        <w:adjustRightInd w:val="0"/>
        <w:jc w:val="both"/>
        <w:rPr>
          <w:bCs/>
          <w:i/>
          <w:iCs/>
          <w:color w:val="0070C0"/>
        </w:rPr>
      </w:pPr>
    </w:p>
    <w:p w14:paraId="66BC4462" w14:textId="7DEA04F8" w:rsidR="00077713" w:rsidRPr="00230685" w:rsidRDefault="00077713" w:rsidP="00077713">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223AB89C" w14:textId="77777777" w:rsidR="00C93E0B" w:rsidRPr="000B19A9" w:rsidRDefault="00C93E0B" w:rsidP="005B33C7">
      <w:pPr>
        <w:autoSpaceDE w:val="0"/>
        <w:autoSpaceDN w:val="0"/>
        <w:adjustRightInd w:val="0"/>
        <w:jc w:val="both"/>
        <w:rPr>
          <w:bCs/>
          <w:i/>
          <w:iCs/>
          <w:color w:val="0070C0"/>
        </w:rPr>
      </w:pPr>
    </w:p>
    <w:p w14:paraId="6547C646" w14:textId="50083851" w:rsidR="00106701" w:rsidRPr="00F30F66" w:rsidRDefault="00AA4FCE" w:rsidP="006842E9">
      <w:pPr>
        <w:autoSpaceDE w:val="0"/>
        <w:autoSpaceDN w:val="0"/>
        <w:adjustRightInd w:val="0"/>
        <w:jc w:val="both"/>
      </w:pPr>
      <w:r w:rsidRPr="00F30F66">
        <w:t>U</w:t>
      </w:r>
      <w:r w:rsidR="006842E9" w:rsidRPr="00F30F66">
        <w:t xml:space="preserve">ute õigusaktidega </w:t>
      </w:r>
      <w:r w:rsidRPr="00F30F66">
        <w:t xml:space="preserve">sätestatakse laiemad </w:t>
      </w:r>
      <w:r w:rsidR="006842E9" w:rsidRPr="00F30F66">
        <w:t>õigused</w:t>
      </w:r>
      <w:r w:rsidR="00F30F66" w:rsidRPr="00F30F66">
        <w:t xml:space="preserve">, </w:t>
      </w:r>
      <w:proofErr w:type="spellStart"/>
      <w:r w:rsidR="00F30F66" w:rsidRPr="00F30F66">
        <w:t>ka</w:t>
      </w:r>
      <w:r w:rsidR="008F3ECC">
        <w:t>itse</w:t>
      </w:r>
      <w:r w:rsidR="00F30F66" w:rsidRPr="00F30F66">
        <w:t>emeetmed</w:t>
      </w:r>
      <w:proofErr w:type="spellEnd"/>
      <w:r w:rsidR="00F30F66" w:rsidRPr="00F30F66">
        <w:t xml:space="preserve"> ja tagatised, mis on kokkuvõtlikult </w:t>
      </w:r>
      <w:r w:rsidR="006842E9" w:rsidRPr="00F30F66">
        <w:t>järgmiselt.</w:t>
      </w:r>
      <w:r w:rsidR="00106701" w:rsidRPr="00F30F66">
        <w:t xml:space="preserve"> </w:t>
      </w:r>
    </w:p>
    <w:p w14:paraId="040EB1B2" w14:textId="1B82C977" w:rsidR="006842E9" w:rsidRPr="00F30F66" w:rsidRDefault="006842E9" w:rsidP="006842E9">
      <w:pPr>
        <w:autoSpaceDE w:val="0"/>
        <w:autoSpaceDN w:val="0"/>
        <w:adjustRightInd w:val="0"/>
        <w:jc w:val="both"/>
      </w:pPr>
      <w:r w:rsidRPr="00F30F66">
        <w:t>–</w:t>
      </w:r>
      <w:r w:rsidR="00F30F66" w:rsidRPr="00F30F66">
        <w:t xml:space="preserve"> </w:t>
      </w:r>
      <w:r w:rsidRPr="00F30F66">
        <w:t xml:space="preserve">rahvusvahelise kaitse taotleja tugevdatud </w:t>
      </w:r>
      <w:r w:rsidRPr="00646F57">
        <w:rPr>
          <w:b/>
          <w:color w:val="4472C4" w:themeColor="accent1"/>
        </w:rPr>
        <w:t>õigused teabele</w:t>
      </w:r>
      <w:r w:rsidRPr="00F30F66">
        <w:t>, et taotlejad mõistaksid oma õigusi ja kohustusi ning</w:t>
      </w:r>
      <w:r w:rsidR="00106701" w:rsidRPr="00F30F66">
        <w:t xml:space="preserve"> </w:t>
      </w:r>
      <w:r w:rsidRPr="00F30F66">
        <w:t>kohustuste õigel ajal täitmata jätmise tagajärgi. Teabe esitamine on vajalik normide</w:t>
      </w:r>
      <w:r w:rsidR="00106701" w:rsidRPr="00F30F66">
        <w:t xml:space="preserve"> </w:t>
      </w:r>
      <w:r w:rsidRPr="00F30F66">
        <w:t xml:space="preserve">kohaldamiseks, et võidelda </w:t>
      </w:r>
      <w:r w:rsidR="00F30F66">
        <w:t>süsteemi</w:t>
      </w:r>
      <w:r w:rsidRPr="00F30F66">
        <w:t xml:space="preserve"> kuritarvitamise vastu. Teabe esitamisel tuleb</w:t>
      </w:r>
      <w:r w:rsidR="00106701" w:rsidRPr="00F30F66">
        <w:t xml:space="preserve"> </w:t>
      </w:r>
      <w:r w:rsidRPr="00F30F66">
        <w:t>arvesse võtta taotleja profiili eripära.</w:t>
      </w:r>
    </w:p>
    <w:p w14:paraId="2495A377" w14:textId="1D87D287" w:rsidR="006842E9" w:rsidRPr="00F30F66" w:rsidRDefault="006842E9" w:rsidP="006842E9">
      <w:pPr>
        <w:autoSpaceDE w:val="0"/>
        <w:autoSpaceDN w:val="0"/>
        <w:adjustRightInd w:val="0"/>
        <w:jc w:val="both"/>
      </w:pPr>
      <w:r w:rsidRPr="00F30F66">
        <w:t>–</w:t>
      </w:r>
      <w:r w:rsidR="00F30F66">
        <w:t xml:space="preserve"> </w:t>
      </w:r>
      <w:r w:rsidRPr="00F30F66">
        <w:t xml:space="preserve">taotleja uus </w:t>
      </w:r>
      <w:r w:rsidRPr="00646F57">
        <w:rPr>
          <w:b/>
          <w:color w:val="4472C4" w:themeColor="accent1"/>
        </w:rPr>
        <w:t>õigus tasuta õigusnõustamisele menetluse</w:t>
      </w:r>
      <w:r w:rsidR="00106701" w:rsidRPr="00646F57">
        <w:rPr>
          <w:b/>
          <w:color w:val="4472C4" w:themeColor="accent1"/>
        </w:rPr>
        <w:t xml:space="preserve"> </w:t>
      </w:r>
      <w:r w:rsidRPr="00646F57">
        <w:rPr>
          <w:b/>
          <w:color w:val="4472C4" w:themeColor="accent1"/>
        </w:rPr>
        <w:t>haldusetapis</w:t>
      </w:r>
      <w:r w:rsidRPr="00F30F66">
        <w:t>. See kehtib kõigi haldusmenetluste, sealhulgas piirimenetluste ja</w:t>
      </w:r>
      <w:r w:rsidR="00106701" w:rsidRPr="00F30F66">
        <w:t xml:space="preserve"> </w:t>
      </w:r>
      <w:r w:rsidRPr="00F30F66">
        <w:t>rahvusvahelise kaitse taotluse läbivaatamise eest vastutava liikmesriigi</w:t>
      </w:r>
      <w:r w:rsidR="00106701" w:rsidRPr="00F30F66">
        <w:t xml:space="preserve"> </w:t>
      </w:r>
      <w:r w:rsidRPr="00F30F66">
        <w:t xml:space="preserve">kindlaksmääramise menetluse </w:t>
      </w:r>
      <w:r w:rsidR="00006835">
        <w:t xml:space="preserve">ja kaitse ära võtmise menetluse </w:t>
      </w:r>
      <w:r w:rsidRPr="00F30F66">
        <w:t>kohta. Kaebuse esitamise etapis on kõigil taotlejatel</w:t>
      </w:r>
      <w:r w:rsidR="00106701" w:rsidRPr="00F30F66">
        <w:t xml:space="preserve"> </w:t>
      </w:r>
      <w:r w:rsidRPr="00F30F66">
        <w:t>jätkuvalt õigus advokaadi abile ja esindamisele.</w:t>
      </w:r>
    </w:p>
    <w:p w14:paraId="0AC9BD5E" w14:textId="072065B0" w:rsidR="006842E9" w:rsidRPr="00F30F66" w:rsidRDefault="006842E9" w:rsidP="006842E9">
      <w:pPr>
        <w:autoSpaceDE w:val="0"/>
        <w:autoSpaceDN w:val="0"/>
        <w:adjustRightInd w:val="0"/>
        <w:jc w:val="both"/>
      </w:pPr>
      <w:r w:rsidRPr="00F30F66">
        <w:t xml:space="preserve">– </w:t>
      </w:r>
      <w:r w:rsidRPr="00646F57">
        <w:rPr>
          <w:b/>
          <w:color w:val="4472C4" w:themeColor="accent1"/>
        </w:rPr>
        <w:t>menetluslike ja vastuvõtu erivajaduste varasem kindlakstegemine</w:t>
      </w:r>
      <w:r w:rsidR="00106701" w:rsidRPr="00646F57">
        <w:rPr>
          <w:color w:val="4472C4" w:themeColor="accent1"/>
        </w:rPr>
        <w:t xml:space="preserve"> </w:t>
      </w:r>
      <w:r w:rsidRPr="00F30F66">
        <w:t>ja selgemad tähtajad esmase individuaalse hindamise tegemiseks ning kiirelt</w:t>
      </w:r>
      <w:r w:rsidR="00106701" w:rsidRPr="00F30F66">
        <w:t xml:space="preserve"> </w:t>
      </w:r>
      <w:r w:rsidRPr="00F30F66">
        <w:t>järelmeetmete võtmiseks piinamise ja vägivalla ohvrite puhul.</w:t>
      </w:r>
    </w:p>
    <w:p w14:paraId="65DB0E4A" w14:textId="5AF22BBD" w:rsidR="006842E9" w:rsidRPr="007303B8" w:rsidRDefault="006842E9" w:rsidP="006842E9">
      <w:pPr>
        <w:autoSpaceDE w:val="0"/>
        <w:autoSpaceDN w:val="0"/>
        <w:adjustRightInd w:val="0"/>
        <w:jc w:val="both"/>
      </w:pPr>
      <w:r w:rsidRPr="00F30F66">
        <w:t xml:space="preserve">– </w:t>
      </w:r>
      <w:r w:rsidR="00C30D02">
        <w:t>t</w:t>
      </w:r>
      <w:r w:rsidRPr="00F30F66">
        <w:t xml:space="preserve">ugevamad tagatised, et </w:t>
      </w:r>
      <w:r w:rsidRPr="00646F57">
        <w:rPr>
          <w:b/>
          <w:color w:val="4472C4" w:themeColor="accent1"/>
        </w:rPr>
        <w:t>kinnipidamist kasutatakse viimase abinõuna</w:t>
      </w:r>
      <w:r w:rsidRPr="00646F57">
        <w:rPr>
          <w:color w:val="4472C4" w:themeColor="accent1"/>
        </w:rPr>
        <w:t xml:space="preserve"> </w:t>
      </w:r>
      <w:r w:rsidRPr="00F30F66">
        <w:t>pärast</w:t>
      </w:r>
      <w:r w:rsidR="00106701" w:rsidRPr="00F30F66">
        <w:t xml:space="preserve"> </w:t>
      </w:r>
      <w:r w:rsidRPr="00F30F66">
        <w:t>individuaalset hindamist, ning kaitsemeetmed juhuks, kui taotleja füüsiline või vaimne</w:t>
      </w:r>
      <w:r w:rsidR="00106701" w:rsidRPr="00F30F66">
        <w:t xml:space="preserve"> </w:t>
      </w:r>
      <w:r w:rsidRPr="00F30F66">
        <w:t>tervis on tõsises ohus</w:t>
      </w:r>
      <w:r w:rsidR="007303B8">
        <w:t>,</w:t>
      </w:r>
      <w:r w:rsidRPr="00F30F66">
        <w:t xml:space="preserve"> </w:t>
      </w:r>
      <w:r w:rsidR="00041FB7">
        <w:t xml:space="preserve">mis tähendab, et </w:t>
      </w:r>
      <w:r w:rsidRPr="00646F57">
        <w:rPr>
          <w:b/>
          <w:color w:val="4472C4" w:themeColor="accent1"/>
        </w:rPr>
        <w:t>vastuvõtu erivajadustega</w:t>
      </w:r>
      <w:r w:rsidRPr="00646F57">
        <w:rPr>
          <w:color w:val="4472C4" w:themeColor="accent1"/>
        </w:rPr>
        <w:t xml:space="preserve"> </w:t>
      </w:r>
      <w:r w:rsidRPr="00F30F66">
        <w:t>taotlejaid ei saa kinni pidada, kui nende</w:t>
      </w:r>
      <w:r w:rsidR="00106701" w:rsidRPr="00F30F66">
        <w:t xml:space="preserve"> </w:t>
      </w:r>
      <w:r w:rsidRPr="007303B8">
        <w:t>kinnipidamine ohustaks tõsiselt nende füüsilist ja vaimset tervist.</w:t>
      </w:r>
    </w:p>
    <w:p w14:paraId="24463F58" w14:textId="5B24D31B" w:rsidR="006842E9" w:rsidRPr="00AB5A02" w:rsidRDefault="006842E9" w:rsidP="006842E9">
      <w:pPr>
        <w:autoSpaceDE w:val="0"/>
        <w:autoSpaceDN w:val="0"/>
        <w:adjustRightInd w:val="0"/>
        <w:jc w:val="both"/>
      </w:pPr>
      <w:r w:rsidRPr="00F30F66">
        <w:t>–</w:t>
      </w:r>
      <w:r w:rsidR="001625D2">
        <w:t xml:space="preserve"> </w:t>
      </w:r>
      <w:r w:rsidR="007303B8">
        <w:t>a</w:t>
      </w:r>
      <w:r w:rsidR="009C390A">
        <w:t xml:space="preserve">laealise </w:t>
      </w:r>
      <w:r w:rsidRPr="00F30F66">
        <w:t>suhtes kehtivad uued tagatised: lastekaitse kesk</w:t>
      </w:r>
      <w:r w:rsidR="006D71AE">
        <w:t xml:space="preserve">ne roll, </w:t>
      </w:r>
      <w:r w:rsidRPr="00F30F66">
        <w:t xml:space="preserve">eelkõige </w:t>
      </w:r>
      <w:r w:rsidR="006D71AE" w:rsidRPr="009C390A">
        <w:rPr>
          <w:bCs/>
        </w:rPr>
        <w:t xml:space="preserve">lapse parimate huvide esikohale seadmine. </w:t>
      </w:r>
      <w:r w:rsidRPr="009C390A">
        <w:rPr>
          <w:bCs/>
        </w:rPr>
        <w:t>Lisaks</w:t>
      </w:r>
      <w:r w:rsidRPr="00AB5A02">
        <w:t xml:space="preserve"> kehtestatakse</w:t>
      </w:r>
      <w:r w:rsidR="00F75977" w:rsidRPr="00AB5A02">
        <w:t xml:space="preserve">, et </w:t>
      </w:r>
      <w:r w:rsidRPr="00AB5A02">
        <w:t xml:space="preserve">saatjata alaealistele tuleks </w:t>
      </w:r>
      <w:r w:rsidRPr="00CD42A8">
        <w:rPr>
          <w:b/>
          <w:color w:val="4472C4" w:themeColor="accent1"/>
        </w:rPr>
        <w:t xml:space="preserve">kiiresti </w:t>
      </w:r>
      <w:r w:rsidR="00AB5A02" w:rsidRPr="00CD42A8">
        <w:rPr>
          <w:b/>
          <w:color w:val="4472C4" w:themeColor="accent1"/>
        </w:rPr>
        <w:t>määrata esindaja sh ajutine esindaja viivitamata</w:t>
      </w:r>
      <w:r w:rsidR="00AB5A02" w:rsidRPr="00CD42A8">
        <w:t>,</w:t>
      </w:r>
      <w:r w:rsidR="00AB5A02">
        <w:rPr>
          <w:b/>
          <w:bCs/>
        </w:rPr>
        <w:t xml:space="preserve"> </w:t>
      </w:r>
      <w:r w:rsidRPr="00AB5A02">
        <w:t>kes vastab rangematele</w:t>
      </w:r>
      <w:r w:rsidR="00106701" w:rsidRPr="00AB5A02">
        <w:t xml:space="preserve"> </w:t>
      </w:r>
      <w:r w:rsidRPr="00AB5A02">
        <w:t xml:space="preserve">koolitusnõuetele, et tagada </w:t>
      </w:r>
      <w:r w:rsidRPr="00AB5A02">
        <w:lastRenderedPageBreak/>
        <w:t>lapse huvide, sealhulgas tema heaolu täielik austamine, sealhulgas sõrmejälgede võtmiseks</w:t>
      </w:r>
      <w:r w:rsidR="0093260C">
        <w:rPr>
          <w:rStyle w:val="Allmrkuseviide"/>
        </w:rPr>
        <w:footnoteReference w:id="52"/>
      </w:r>
      <w:r w:rsidR="0093260C">
        <w:t>. Alaline es</w:t>
      </w:r>
      <w:r w:rsidRPr="00AB5A02">
        <w:t>indaja määratakse 15 päeva jooksul alates taotluse esitamisest, kusjuures 30 saatjata</w:t>
      </w:r>
      <w:r w:rsidR="00106701" w:rsidRPr="00AB5A02">
        <w:t xml:space="preserve"> </w:t>
      </w:r>
      <w:r w:rsidRPr="00AB5A02">
        <w:t xml:space="preserve">alaealise kohta </w:t>
      </w:r>
      <w:r w:rsidR="009C390A">
        <w:t>võib olla</w:t>
      </w:r>
      <w:r w:rsidRPr="00AB5A02">
        <w:t xml:space="preserve"> üks esindaja. Kui saatjata alaealisest saab rahvusvahelise kaitse saaja,</w:t>
      </w:r>
      <w:r w:rsidR="00106701" w:rsidRPr="00AB5A02">
        <w:t xml:space="preserve"> </w:t>
      </w:r>
      <w:r w:rsidRPr="00AB5A02">
        <w:t>kohaldatakse eestkostjatega seoses täiendavaid kaitsemeetmeid</w:t>
      </w:r>
      <w:r w:rsidR="009E1B0A">
        <w:t>.</w:t>
      </w:r>
      <w:r w:rsidR="009E1B0A">
        <w:rPr>
          <w:rStyle w:val="Allmrkuseviide"/>
        </w:rPr>
        <w:footnoteReference w:id="53"/>
      </w:r>
      <w:r w:rsidRPr="00AB5A02">
        <w:t xml:space="preserve"> </w:t>
      </w:r>
    </w:p>
    <w:p w14:paraId="3BABDDC7" w14:textId="691C8FA5" w:rsidR="006842E9" w:rsidRPr="007D71F3" w:rsidRDefault="00AB7C56" w:rsidP="006842E9">
      <w:pPr>
        <w:autoSpaceDE w:val="0"/>
        <w:autoSpaceDN w:val="0"/>
        <w:adjustRightInd w:val="0"/>
        <w:jc w:val="both"/>
      </w:pPr>
      <w:r>
        <w:t xml:space="preserve">Sätestatakse </w:t>
      </w:r>
      <w:r w:rsidR="006842E9" w:rsidRPr="00AB5A02">
        <w:t>ka saatjata alaealiste suhtes suuremai</w:t>
      </w:r>
      <w:r w:rsidR="0075194B">
        <w:t>d</w:t>
      </w:r>
      <w:r w:rsidR="00106701" w:rsidRPr="00AB5A02">
        <w:t xml:space="preserve"> </w:t>
      </w:r>
      <w:r w:rsidR="006842E9" w:rsidRPr="00AB5A02">
        <w:t>tagatis</w:t>
      </w:r>
      <w:r>
        <w:t>ed</w:t>
      </w:r>
      <w:r w:rsidR="006842E9" w:rsidRPr="00AB5A02">
        <w:t xml:space="preserve"> seoses piirimenetlusega. Nende suhtes ei kohaldata automaatselt piirimenetlust,</w:t>
      </w:r>
      <w:r w:rsidR="00106701" w:rsidRPr="00AB5A02">
        <w:t xml:space="preserve"> </w:t>
      </w:r>
      <w:r w:rsidR="006842E9" w:rsidRPr="00AB5A02">
        <w:t>välja arvatud juhul, kui nad kujutavad endast mõjuvatel põhjustel ohtu riigi julgeolekule</w:t>
      </w:r>
      <w:r w:rsidR="00106701" w:rsidRPr="00AB5A02">
        <w:t xml:space="preserve"> </w:t>
      </w:r>
      <w:r w:rsidR="006842E9" w:rsidRPr="00AB5A02">
        <w:t>või avalikule korrale. Sellisel juhul tuleb aga kohaldada kõiki saatjata alaealiste</w:t>
      </w:r>
      <w:r w:rsidR="00106701" w:rsidRPr="00AB5A02">
        <w:t xml:space="preserve"> </w:t>
      </w:r>
      <w:r w:rsidR="006842E9" w:rsidRPr="00AB5A02">
        <w:t>menetlus- ja vastuvõtuõigusi, sealhulgas kaebuse automaatset peatavat toimet</w:t>
      </w:r>
      <w:r w:rsidR="00106701" w:rsidRPr="00AB5A02">
        <w:t xml:space="preserve"> </w:t>
      </w:r>
      <w:r w:rsidR="006842E9" w:rsidRPr="00AB5A02">
        <w:t>varjupaigataotluse suhtes keelduva otsuse tegemise korral.</w:t>
      </w:r>
      <w:r w:rsidR="00AD5C26">
        <w:t xml:space="preserve"> </w:t>
      </w:r>
      <w:r w:rsidR="006842E9" w:rsidRPr="005C5E59">
        <w:t xml:space="preserve">Kõigi alaealiste puhul on kehtestatud uued sätted </w:t>
      </w:r>
      <w:r w:rsidR="006842E9" w:rsidRPr="00CD42A8">
        <w:rPr>
          <w:b/>
          <w:color w:val="4472C4" w:themeColor="accent1"/>
        </w:rPr>
        <w:t>laste kadumise vältimiseks</w:t>
      </w:r>
      <w:r w:rsidR="005C5E59">
        <w:t xml:space="preserve">. Näiteks toimub </w:t>
      </w:r>
      <w:r w:rsidR="006842E9" w:rsidRPr="005C5E59">
        <w:t xml:space="preserve">sõrmejälgede võtmine alates </w:t>
      </w:r>
      <w:r w:rsidR="00AD5C26">
        <w:t>kuuendast</w:t>
      </w:r>
      <w:r w:rsidR="006842E9" w:rsidRPr="005C5E59">
        <w:t xml:space="preserve"> eluaastast</w:t>
      </w:r>
      <w:r w:rsidR="005C5E59">
        <w:t xml:space="preserve"> varasema 14. aasta asemel. Samuti tuleb tagada </w:t>
      </w:r>
      <w:r w:rsidR="006842E9" w:rsidRPr="005C5E59">
        <w:t>kinnipidamise alternatiivid</w:t>
      </w:r>
      <w:r w:rsidR="005C5E59">
        <w:t xml:space="preserve">, sest </w:t>
      </w:r>
      <w:r w:rsidR="006842E9" w:rsidRPr="005C5E59">
        <w:t>lapsi ei tohi</w:t>
      </w:r>
      <w:r w:rsidR="005C5E59">
        <w:t xml:space="preserve"> </w:t>
      </w:r>
      <w:r w:rsidR="006842E9" w:rsidRPr="005C5E59">
        <w:t>reeglina kinni pidada</w:t>
      </w:r>
      <w:r w:rsidR="005C5E59">
        <w:t xml:space="preserve"> ja arvesse tuleb võtta </w:t>
      </w:r>
      <w:r w:rsidR="006842E9" w:rsidRPr="005C5E59">
        <w:t>laste</w:t>
      </w:r>
      <w:r w:rsidR="00106701" w:rsidRPr="005C5E59">
        <w:t xml:space="preserve"> </w:t>
      </w:r>
      <w:r w:rsidR="006842E9" w:rsidRPr="005C5E59">
        <w:t xml:space="preserve">seisukohti ja </w:t>
      </w:r>
      <w:r w:rsidR="004A1157">
        <w:t xml:space="preserve">lapsele tuleb anda teavet lapsesõbralikul viisil. </w:t>
      </w:r>
      <w:r w:rsidR="006842E9" w:rsidRPr="007D71F3">
        <w:t xml:space="preserve">Kehtestatud on kohustus rakendada </w:t>
      </w:r>
      <w:r w:rsidR="006842E9" w:rsidRPr="00CD42A8">
        <w:rPr>
          <w:b/>
          <w:color w:val="4472C4" w:themeColor="accent1"/>
        </w:rPr>
        <w:t>vanuse hindamisel valdkonnaülest lähenemisviisi</w:t>
      </w:r>
      <w:r w:rsidR="006842E9" w:rsidRPr="007D71F3">
        <w:t>, et</w:t>
      </w:r>
      <w:r w:rsidR="00106701" w:rsidRPr="007D71F3">
        <w:t xml:space="preserve"> </w:t>
      </w:r>
      <w:r w:rsidR="006842E9" w:rsidRPr="007D71F3">
        <w:t>vähem kasutataks sekkuvat meditsiinilist läbivaatust, mida tuleb kasutada ainult siis, kui</w:t>
      </w:r>
      <w:r w:rsidR="00106701" w:rsidRPr="007D71F3">
        <w:t xml:space="preserve"> </w:t>
      </w:r>
      <w:r w:rsidR="006842E9" w:rsidRPr="007D71F3">
        <w:t>esimene valdkonnaülene hindamine ei ole tulemuslik. Kõigile lastele tuleb tagada</w:t>
      </w:r>
      <w:r w:rsidR="00106701" w:rsidRPr="007D71F3">
        <w:t xml:space="preserve"> </w:t>
      </w:r>
      <w:r w:rsidR="006842E9" w:rsidRPr="00CD42A8">
        <w:rPr>
          <w:b/>
          <w:color w:val="4472C4" w:themeColor="accent1"/>
        </w:rPr>
        <w:t>juurdepääs haridusele võimalikult kiiresti ja kahe kuu jooksul</w:t>
      </w:r>
      <w:r w:rsidR="006842E9" w:rsidRPr="00CD42A8">
        <w:rPr>
          <w:color w:val="4472C4" w:themeColor="accent1"/>
        </w:rPr>
        <w:t xml:space="preserve"> </w:t>
      </w:r>
      <w:r w:rsidR="006842E9" w:rsidRPr="007D71F3">
        <w:t>alates varjupaigataotluse</w:t>
      </w:r>
      <w:r w:rsidR="00106701" w:rsidRPr="007D71F3">
        <w:t xml:space="preserve"> </w:t>
      </w:r>
      <w:r w:rsidR="006842E9" w:rsidRPr="007D71F3">
        <w:t>esitamisest, samal ajal kui juurdepääs tervishoiuteenustele peab olema võrdne nende</w:t>
      </w:r>
      <w:r w:rsidR="00106701" w:rsidRPr="007D71F3">
        <w:t xml:space="preserve"> </w:t>
      </w:r>
      <w:r w:rsidR="006842E9" w:rsidRPr="007D71F3">
        <w:t>alaealiste juurdepääsuga, kes on riigi kodanikud.</w:t>
      </w:r>
    </w:p>
    <w:p w14:paraId="73B82247" w14:textId="29807E38" w:rsidR="006842E9" w:rsidRPr="00544A01" w:rsidRDefault="006842E9" w:rsidP="006842E9">
      <w:pPr>
        <w:autoSpaceDE w:val="0"/>
        <w:autoSpaceDN w:val="0"/>
        <w:adjustRightInd w:val="0"/>
        <w:jc w:val="both"/>
      </w:pPr>
      <w:r w:rsidRPr="00544A01">
        <w:t>Kui lastega perede suhtes kohaldatakse piirimenetlust, tuleb alaealiste ja nende</w:t>
      </w:r>
      <w:r w:rsidR="00106701" w:rsidRPr="00544A01">
        <w:t xml:space="preserve"> </w:t>
      </w:r>
      <w:r w:rsidRPr="00544A01">
        <w:t>pereliikmete taotluste läbivaatamist pidada prioriteetseks ning alaealistele ja nende</w:t>
      </w:r>
      <w:r w:rsidR="00106701" w:rsidRPr="00544A01">
        <w:t xml:space="preserve"> </w:t>
      </w:r>
      <w:r w:rsidRPr="00544A01">
        <w:t>pereliikmetele mõeldud vastuvõturajatised peavad vastama nende vajadustele</w:t>
      </w:r>
      <w:r w:rsidR="008E2D2C">
        <w:t xml:space="preserve">. </w:t>
      </w:r>
    </w:p>
    <w:p w14:paraId="0F1C3F9F" w14:textId="4D42F7A3" w:rsidR="006842E9" w:rsidRPr="00680F31" w:rsidRDefault="006842E9" w:rsidP="006842E9">
      <w:pPr>
        <w:autoSpaceDE w:val="0"/>
        <w:autoSpaceDN w:val="0"/>
        <w:adjustRightInd w:val="0"/>
        <w:jc w:val="both"/>
      </w:pPr>
      <w:r w:rsidRPr="00680F31">
        <w:t xml:space="preserve">– </w:t>
      </w:r>
      <w:r w:rsidRPr="00CD42A8">
        <w:rPr>
          <w:b/>
          <w:color w:val="4472C4" w:themeColor="accent1"/>
        </w:rPr>
        <w:t>Riigis viibimise õigus ja õigus tõhusale õiguskaitsevahendile</w:t>
      </w:r>
      <w:r w:rsidRPr="00680F31">
        <w:t xml:space="preserve">: </w:t>
      </w:r>
      <w:r w:rsidR="00680F31" w:rsidRPr="00680F31">
        <w:t xml:space="preserve">inimesel </w:t>
      </w:r>
      <w:r w:rsidRPr="00680F31">
        <w:t>on õigus viibida</w:t>
      </w:r>
      <w:r w:rsidR="00106701" w:rsidRPr="00680F31">
        <w:t xml:space="preserve"> </w:t>
      </w:r>
      <w:r w:rsidRPr="00680F31">
        <w:t>selles liikmesriigis, kus taotlust menetluse haldusetapis läbi vaadatakse. Erandid sellest</w:t>
      </w:r>
      <w:r w:rsidR="00106701" w:rsidRPr="00680F31">
        <w:t xml:space="preserve"> </w:t>
      </w:r>
      <w:r w:rsidRPr="00680F31">
        <w:t xml:space="preserve">õigusest on </w:t>
      </w:r>
      <w:r w:rsidR="00680F31" w:rsidRPr="00680F31">
        <w:t xml:space="preserve">nüüd </w:t>
      </w:r>
      <w:r w:rsidRPr="00680F31">
        <w:t xml:space="preserve">selgelt piiritletud. </w:t>
      </w:r>
      <w:r w:rsidR="00686347">
        <w:t>Rahvusvahelise kaitse andmisest keelduva</w:t>
      </w:r>
      <w:r w:rsidRPr="00680F31">
        <w:t xml:space="preserve"> otsuse korral on </w:t>
      </w:r>
      <w:r w:rsidR="00680F31" w:rsidRPr="00680F31">
        <w:t xml:space="preserve">inimesel </w:t>
      </w:r>
      <w:r w:rsidRPr="00680F31">
        <w:t>õigus tõhusale</w:t>
      </w:r>
      <w:r w:rsidR="00106701" w:rsidRPr="00680F31">
        <w:t xml:space="preserve"> </w:t>
      </w:r>
      <w:r w:rsidRPr="00680F31">
        <w:t xml:space="preserve">õiguskaitsevahendile </w:t>
      </w:r>
      <w:r w:rsidR="00680F31" w:rsidRPr="00680F31">
        <w:t>st keelduva otsuse vaidlustamisele</w:t>
      </w:r>
      <w:r w:rsidRPr="00680F31">
        <w:t>, mis tähenda</w:t>
      </w:r>
      <w:r w:rsidR="00680F31" w:rsidRPr="00680F31">
        <w:t>b</w:t>
      </w:r>
      <w:r w:rsidRPr="00680F31">
        <w:t xml:space="preserve"> nii faktiliste kui ka õiguslike asjaolude</w:t>
      </w:r>
      <w:r w:rsidR="00106701" w:rsidRPr="00680F31">
        <w:t xml:space="preserve"> </w:t>
      </w:r>
      <w:r w:rsidRPr="00680F31">
        <w:t xml:space="preserve">täielikku ja </w:t>
      </w:r>
      <w:proofErr w:type="spellStart"/>
      <w:r w:rsidRPr="00394ABB">
        <w:rPr>
          <w:i/>
        </w:rPr>
        <w:t>ex</w:t>
      </w:r>
      <w:proofErr w:type="spellEnd"/>
      <w:r w:rsidRPr="00394ABB">
        <w:rPr>
          <w:i/>
        </w:rPr>
        <w:t xml:space="preserve"> </w:t>
      </w:r>
      <w:proofErr w:type="spellStart"/>
      <w:r w:rsidRPr="00394ABB">
        <w:rPr>
          <w:i/>
        </w:rPr>
        <w:t>nunc</w:t>
      </w:r>
      <w:proofErr w:type="spellEnd"/>
      <w:r w:rsidRPr="00680F31">
        <w:t xml:space="preserve"> läbivaatamist vähemalt esimese astme kohtus. Kaebusel võib olla</w:t>
      </w:r>
      <w:r w:rsidR="00106701" w:rsidRPr="00680F31">
        <w:t xml:space="preserve"> </w:t>
      </w:r>
      <w:r w:rsidRPr="00680F31">
        <w:t>automaatne peatav toime, mis tähendab, et i</w:t>
      </w:r>
      <w:r w:rsidR="00680F31" w:rsidRPr="00680F31">
        <w:t>nimesel</w:t>
      </w:r>
      <w:r w:rsidRPr="00680F31">
        <w:t xml:space="preserve"> on kaebuse menetlemise ajal riigis</w:t>
      </w:r>
      <w:r w:rsidR="00106701" w:rsidRPr="00680F31">
        <w:t xml:space="preserve"> </w:t>
      </w:r>
      <w:r w:rsidRPr="00680F31">
        <w:t xml:space="preserve">viibimise õigus, välja arvatud selgelt sätestatud erandid. Üks </w:t>
      </w:r>
      <w:r w:rsidR="00680F31" w:rsidRPr="00680F31">
        <w:t xml:space="preserve">nimetatud </w:t>
      </w:r>
      <w:r w:rsidRPr="00680F31">
        <w:t>erandeid on piirimenetlus,</w:t>
      </w:r>
      <w:r w:rsidR="00106701" w:rsidRPr="00680F31">
        <w:t xml:space="preserve"> </w:t>
      </w:r>
      <w:r w:rsidRPr="00680F31">
        <w:t>mille puhul ei ole kaebusel üldjuhul automaatset peatavat toimet, ent isikul on õigus</w:t>
      </w:r>
      <w:r w:rsidR="00106701" w:rsidRPr="00680F31">
        <w:t xml:space="preserve"> </w:t>
      </w:r>
      <w:r w:rsidRPr="00680F31">
        <w:t>taotleda kohtult kaebuse menetlemise ajaks riigis viibimise õigust.</w:t>
      </w:r>
    </w:p>
    <w:p w14:paraId="5796252B" w14:textId="6C03FCD4" w:rsidR="006842E9" w:rsidRPr="00DF6D40" w:rsidRDefault="006842E9" w:rsidP="006842E9">
      <w:pPr>
        <w:autoSpaceDE w:val="0"/>
        <w:autoSpaceDN w:val="0"/>
        <w:adjustRightInd w:val="0"/>
        <w:jc w:val="both"/>
      </w:pPr>
      <w:r w:rsidRPr="00DF6D40">
        <w:t xml:space="preserve">– </w:t>
      </w:r>
      <w:r w:rsidRPr="00CD42A8">
        <w:rPr>
          <w:b/>
          <w:color w:val="4472C4" w:themeColor="accent1"/>
        </w:rPr>
        <w:t>Sõltumatu mehhanism põhiõiguste järelevalveks</w:t>
      </w:r>
      <w:r w:rsidRPr="00CD42A8">
        <w:rPr>
          <w:color w:val="4472C4" w:themeColor="accent1"/>
        </w:rPr>
        <w:t xml:space="preserve"> </w:t>
      </w:r>
      <w:r w:rsidRPr="00DF6D40">
        <w:t>taustakontrolli etapis ja piiril</w:t>
      </w:r>
      <w:r w:rsidR="00106701" w:rsidRPr="00DF6D40">
        <w:t xml:space="preserve"> </w:t>
      </w:r>
      <w:r w:rsidRPr="00DF6D40">
        <w:t xml:space="preserve">toimuva varjupaigamenetluse ajal. </w:t>
      </w:r>
      <w:r w:rsidR="00A07DAB">
        <w:t>L</w:t>
      </w:r>
      <w:r w:rsidRPr="00DF6D40">
        <w:t xml:space="preserve">iikmesriigid </w:t>
      </w:r>
      <w:r w:rsidR="00A07DAB">
        <w:t xml:space="preserve">peavad </w:t>
      </w:r>
      <w:r w:rsidRPr="00DF6D40">
        <w:t>looma tulemusliku</w:t>
      </w:r>
      <w:r w:rsidR="00106701" w:rsidRPr="00DF6D40">
        <w:t xml:space="preserve"> </w:t>
      </w:r>
      <w:r w:rsidRPr="00DF6D40">
        <w:t>mehhanismi põhiõiguste väidetavate rikkumiste uurimiseks, et võimaldada ohvritele</w:t>
      </w:r>
      <w:r w:rsidR="00106701" w:rsidRPr="00DF6D40">
        <w:t xml:space="preserve"> </w:t>
      </w:r>
      <w:r w:rsidRPr="00DF6D40">
        <w:t>juurdepääs õigusemõistmisele tsiviil- ja kriminaalasjades.</w:t>
      </w:r>
      <w:r w:rsidR="00106701" w:rsidRPr="00DF6D40">
        <w:t xml:space="preserve"> </w:t>
      </w:r>
      <w:r w:rsidRPr="00DF6D40">
        <w:t>Riiklik sõltumatu seiremehhanism peab jälgima taustakontrolli ja piiril toimuva</w:t>
      </w:r>
      <w:r w:rsidR="00106701" w:rsidRPr="00DF6D40">
        <w:t xml:space="preserve"> </w:t>
      </w:r>
      <w:r w:rsidRPr="00DF6D40">
        <w:t xml:space="preserve">varjupaigamenetluse käigus vastavust </w:t>
      </w:r>
      <w:r w:rsidR="00A07DAB">
        <w:t>EL-i</w:t>
      </w:r>
      <w:r w:rsidRPr="00DF6D40">
        <w:t xml:space="preserve"> ja rahvusvahelisele õigusele seoses</w:t>
      </w:r>
      <w:r w:rsidR="00106701" w:rsidRPr="00DF6D40">
        <w:t xml:space="preserve"> </w:t>
      </w:r>
      <w:r w:rsidRPr="00DF6D40">
        <w:t>juurdepääsuga varjupaigamenetlusele, tagasi- ja väljasaatmise lubamatuse põhimõttega,</w:t>
      </w:r>
      <w:r w:rsidR="00106701" w:rsidRPr="00DF6D40">
        <w:t xml:space="preserve"> </w:t>
      </w:r>
      <w:r w:rsidRPr="00DF6D40">
        <w:t>lapse parimate huvidega ning asjakohaste kinnipidamise normidega. See peab tagama, et</w:t>
      </w:r>
      <w:r w:rsidR="00106701" w:rsidRPr="00DF6D40">
        <w:t xml:space="preserve"> </w:t>
      </w:r>
      <w:r w:rsidRPr="00DF6D40">
        <w:t>põhjendatud väiteid põhiõiguste rikkumise kohta käsitletakse tulemuslikult ning et neid</w:t>
      </w:r>
      <w:r w:rsidR="00106701" w:rsidRPr="00DF6D40">
        <w:t xml:space="preserve"> </w:t>
      </w:r>
      <w:r w:rsidRPr="00DF6D40">
        <w:t>väiteid vajaduse korral uuritakse.</w:t>
      </w:r>
      <w:r w:rsidR="00DF6D40">
        <w:t xml:space="preserve"> </w:t>
      </w:r>
      <w:r w:rsidRPr="00DF6D40">
        <w:t>Sõltumatu seiremehhanism peab täitma oma ülesandeid, tehes kohapealseid kontrolle</w:t>
      </w:r>
      <w:r w:rsidR="00106701" w:rsidRPr="00DF6D40">
        <w:t xml:space="preserve"> </w:t>
      </w:r>
      <w:r w:rsidRPr="00DF6D40">
        <w:t>ning pistelisi ja etteteatamata kontrolle, ning tal peab olema juurdepääs kõigile</w:t>
      </w:r>
      <w:r w:rsidR="00106701" w:rsidRPr="00DF6D40">
        <w:t xml:space="preserve"> </w:t>
      </w:r>
      <w:r w:rsidRPr="00DF6D40">
        <w:t>asjakohastele kohtadele, sealhulgas vastuvõtu- ja kinnipidamisrajatistele.</w:t>
      </w:r>
      <w:r w:rsidR="00106701" w:rsidRPr="00DF6D40">
        <w:t xml:space="preserve"> </w:t>
      </w:r>
    </w:p>
    <w:p w14:paraId="6CA9A629" w14:textId="77777777" w:rsidR="00735687" w:rsidRDefault="00735687" w:rsidP="00735687">
      <w:pPr>
        <w:autoSpaceDE w:val="0"/>
        <w:autoSpaceDN w:val="0"/>
        <w:adjustRightInd w:val="0"/>
        <w:contextualSpacing/>
        <w:jc w:val="both"/>
        <w:rPr>
          <w:b/>
          <w:color w:val="0070C0"/>
        </w:rPr>
      </w:pPr>
    </w:p>
    <w:p w14:paraId="30D55611" w14:textId="7CA1F7BA" w:rsidR="00735687" w:rsidRPr="007C065F" w:rsidRDefault="00077713" w:rsidP="00735687">
      <w:pPr>
        <w:autoSpaceDE w:val="0"/>
        <w:autoSpaceDN w:val="0"/>
        <w:adjustRightInd w:val="0"/>
        <w:contextualSpacing/>
        <w:jc w:val="both"/>
        <w:rPr>
          <w:b/>
          <w:color w:val="0070C0"/>
        </w:rPr>
      </w:pPr>
      <w:r w:rsidRPr="007C065F">
        <w:rPr>
          <w:b/>
          <w:color w:val="0070C0"/>
        </w:rPr>
        <w:t>Täiendavad vajalikud muudatused õigusaktides</w:t>
      </w:r>
    </w:p>
    <w:p w14:paraId="6336C980" w14:textId="77777777" w:rsidR="00A07DAB" w:rsidRDefault="00A07DAB" w:rsidP="006B15B8">
      <w:pPr>
        <w:autoSpaceDE w:val="0"/>
        <w:autoSpaceDN w:val="0"/>
        <w:adjustRightInd w:val="0"/>
        <w:jc w:val="both"/>
      </w:pPr>
    </w:p>
    <w:p w14:paraId="08A62EB3" w14:textId="3809923E" w:rsidR="006B15B8" w:rsidRPr="007B33B7" w:rsidRDefault="006B15B8" w:rsidP="006B15B8">
      <w:pPr>
        <w:autoSpaceDE w:val="0"/>
        <w:autoSpaceDN w:val="0"/>
        <w:adjustRightInd w:val="0"/>
        <w:jc w:val="both"/>
      </w:pPr>
      <w:r w:rsidRPr="007B33B7">
        <w:t xml:space="preserve">EUAA </w:t>
      </w:r>
      <w:r w:rsidR="00201810">
        <w:t>on koostanud</w:t>
      </w:r>
      <w:r w:rsidRPr="007B33B7">
        <w:t xml:space="preserve"> juhendi kinnipidamise alternatiivide kohta</w:t>
      </w:r>
      <w:r w:rsidR="007B33B7">
        <w:rPr>
          <w:rStyle w:val="Allmrkuseviide"/>
        </w:rPr>
        <w:footnoteReference w:id="54"/>
      </w:r>
      <w:r w:rsidRPr="007B33B7">
        <w:t xml:space="preserve"> ja </w:t>
      </w:r>
      <w:r w:rsidR="00201810">
        <w:t>on koostamas</w:t>
      </w:r>
      <w:r w:rsidRPr="007B33B7">
        <w:t xml:space="preserve"> </w:t>
      </w:r>
      <w:r w:rsidR="00201810">
        <w:t xml:space="preserve">eraldi </w:t>
      </w:r>
      <w:r w:rsidRPr="007B33B7">
        <w:t>teabe esitamise</w:t>
      </w:r>
      <w:r w:rsidR="0036768A" w:rsidRPr="007B33B7">
        <w:t xml:space="preserve"> </w:t>
      </w:r>
      <w:r w:rsidRPr="007B33B7">
        <w:t>vormi</w:t>
      </w:r>
      <w:r w:rsidR="00201810">
        <w:t xml:space="preserve">. </w:t>
      </w:r>
      <w:r w:rsidRPr="007B33B7">
        <w:t xml:space="preserve">Osalemine Euroopa eestkostevõrgustiku tegevuses võib aidata jagada </w:t>
      </w:r>
      <w:r w:rsidRPr="007B33B7">
        <w:lastRenderedPageBreak/>
        <w:t>eksperditeadmisi ja teha</w:t>
      </w:r>
      <w:r w:rsidR="0036768A" w:rsidRPr="007B33B7">
        <w:t xml:space="preserve"> </w:t>
      </w:r>
      <w:r w:rsidRPr="007B33B7">
        <w:t>kindlaks head tavad.</w:t>
      </w:r>
      <w:r w:rsidR="0036768A" w:rsidRPr="007B33B7">
        <w:t xml:space="preserve"> </w:t>
      </w:r>
      <w:r w:rsidR="00D5479E">
        <w:t>EL-i</w:t>
      </w:r>
      <w:r w:rsidRPr="007B33B7">
        <w:t xml:space="preserve"> Põhiõiguste Amet (FRA) koosta</w:t>
      </w:r>
      <w:r w:rsidR="007B33B7" w:rsidRPr="007B33B7">
        <w:t>s</w:t>
      </w:r>
      <w:r w:rsidRPr="007B33B7">
        <w:t xml:space="preserve"> suunised põhiõiguste järelevalve</w:t>
      </w:r>
      <w:r w:rsidR="004D4B4E">
        <w:t xml:space="preserve"> </w:t>
      </w:r>
      <w:r w:rsidRPr="007B33B7">
        <w:t>kohta</w:t>
      </w:r>
      <w:r w:rsidR="007B33B7" w:rsidRPr="007B33B7">
        <w:rPr>
          <w:rStyle w:val="Allmrkuseviide"/>
        </w:rPr>
        <w:footnoteReference w:id="55"/>
      </w:r>
      <w:r w:rsidR="007B33B7">
        <w:t>.</w:t>
      </w:r>
      <w:r w:rsidRPr="007B33B7">
        <w:t xml:space="preserve"> </w:t>
      </w:r>
    </w:p>
    <w:p w14:paraId="455940B1" w14:textId="77777777" w:rsidR="006B15B8" w:rsidRPr="002D2863" w:rsidRDefault="006B15B8" w:rsidP="006842E9">
      <w:pPr>
        <w:autoSpaceDE w:val="0"/>
        <w:autoSpaceDN w:val="0"/>
        <w:adjustRightInd w:val="0"/>
        <w:jc w:val="both"/>
        <w:rPr>
          <w:color w:val="0070C0"/>
        </w:rPr>
      </w:pPr>
    </w:p>
    <w:p w14:paraId="192E738F" w14:textId="146CB1BB" w:rsidR="00750B85" w:rsidRDefault="00D738BB" w:rsidP="006B15B8">
      <w:pPr>
        <w:autoSpaceDE w:val="0"/>
        <w:autoSpaceDN w:val="0"/>
        <w:adjustRightInd w:val="0"/>
        <w:jc w:val="both"/>
      </w:pPr>
      <w:r w:rsidRPr="003058AE">
        <w:t xml:space="preserve">Eesti peab </w:t>
      </w:r>
      <w:r w:rsidR="00750B85">
        <w:t xml:space="preserve">kohandama </w:t>
      </w:r>
      <w:r w:rsidRPr="003058AE">
        <w:t>õigusakte</w:t>
      </w:r>
      <w:r w:rsidR="006B15B8" w:rsidRPr="003058AE">
        <w:t xml:space="preserve">, et tagada </w:t>
      </w:r>
      <w:r w:rsidR="0093272C">
        <w:t xml:space="preserve">rahvusvahelise kaitse taotlejate </w:t>
      </w:r>
      <w:r w:rsidR="006B15B8" w:rsidRPr="003058AE">
        <w:t>uute õiguste ja tagatiste tulemuslik</w:t>
      </w:r>
      <w:r w:rsidR="002D2863" w:rsidRPr="003058AE">
        <w:t xml:space="preserve"> </w:t>
      </w:r>
      <w:r w:rsidR="006B15B8" w:rsidRPr="003058AE">
        <w:t>kohaldamine</w:t>
      </w:r>
      <w:r w:rsidR="003058AE" w:rsidRPr="003058AE">
        <w:t xml:space="preserve">, Muuhulgas ning eelkõige tuleb Eestil </w:t>
      </w:r>
      <w:r w:rsidR="006B15B8" w:rsidRPr="003058AE">
        <w:t xml:space="preserve">tagada taotlejatele antud uue õiguse </w:t>
      </w:r>
      <w:r w:rsidR="00815D05">
        <w:t>–</w:t>
      </w:r>
      <w:r w:rsidR="006B15B8" w:rsidRPr="003058AE">
        <w:t xml:space="preserve"> </w:t>
      </w:r>
      <w:r w:rsidR="006B15B8" w:rsidRPr="00CD42A8">
        <w:rPr>
          <w:b/>
          <w:color w:val="4472C4" w:themeColor="accent1"/>
        </w:rPr>
        <w:t>saada</w:t>
      </w:r>
      <w:r w:rsidR="002D2863" w:rsidRPr="00CD42A8">
        <w:rPr>
          <w:b/>
          <w:color w:val="4472C4" w:themeColor="accent1"/>
        </w:rPr>
        <w:t xml:space="preserve"> </w:t>
      </w:r>
      <w:r w:rsidR="009E0858">
        <w:rPr>
          <w:b/>
          <w:color w:val="4472C4" w:themeColor="accent1"/>
        </w:rPr>
        <w:t xml:space="preserve">alates taotluse registreerimisest </w:t>
      </w:r>
      <w:r w:rsidR="006B15B8" w:rsidRPr="00CD42A8">
        <w:rPr>
          <w:b/>
          <w:color w:val="4472C4" w:themeColor="accent1"/>
        </w:rPr>
        <w:t>tasuta õigusnõustamist</w:t>
      </w:r>
      <w:r w:rsidR="006B2558" w:rsidRPr="006B2558">
        <w:rPr>
          <w:bCs/>
        </w:rPr>
        <w:t>,</w:t>
      </w:r>
      <w:r w:rsidR="006B15B8" w:rsidRPr="00CD42A8">
        <w:rPr>
          <w:color w:val="4472C4" w:themeColor="accent1"/>
        </w:rPr>
        <w:t xml:space="preserve"> </w:t>
      </w:r>
      <w:r w:rsidR="006B15B8" w:rsidRPr="003058AE">
        <w:t>tulemuslik kohaldamine</w:t>
      </w:r>
      <w:r w:rsidR="003058AE" w:rsidRPr="003058AE">
        <w:t>. Uute normide kohaselt tuleb tasuta õigusnõustamist ja esindamist pakkuda</w:t>
      </w:r>
      <w:r w:rsidR="006B15B8" w:rsidRPr="003058AE">
        <w:t xml:space="preserve"> kõigis menetlustes</w:t>
      </w:r>
      <w:r w:rsidR="00833CB1" w:rsidRPr="00833CB1">
        <w:t>,</w:t>
      </w:r>
      <w:r w:rsidR="006B15B8" w:rsidRPr="003058AE">
        <w:t xml:space="preserve"> </w:t>
      </w:r>
      <w:r w:rsidRPr="003058AE">
        <w:t xml:space="preserve">st </w:t>
      </w:r>
      <w:r w:rsidR="00833CB1" w:rsidRPr="00833CB1">
        <w:t>määruse 2024/1351/EL (</w:t>
      </w:r>
      <w:r w:rsidR="006B15B8" w:rsidRPr="003058AE">
        <w:t xml:space="preserve">rändehalduse </w:t>
      </w:r>
      <w:r w:rsidR="00833CB1" w:rsidRPr="00833CB1">
        <w:t xml:space="preserve">kohta) </w:t>
      </w:r>
      <w:r w:rsidR="006B15B8" w:rsidRPr="003058AE">
        <w:t xml:space="preserve">ning </w:t>
      </w:r>
      <w:r w:rsidR="00833CB1" w:rsidRPr="00833CB1">
        <w:t>määruse 2024/1348/EL (menetluse kohta)</w:t>
      </w:r>
      <w:r w:rsidR="006B15B8" w:rsidRPr="003058AE">
        <w:t xml:space="preserve"> kohaldamisalas ja</w:t>
      </w:r>
      <w:r w:rsidR="002D2863" w:rsidRPr="003058AE">
        <w:t xml:space="preserve"> </w:t>
      </w:r>
      <w:r w:rsidR="006B15B8" w:rsidRPr="003058AE">
        <w:t>tingimustel, sealhulgas piirimenetluses ja varjupaigataotluse läbivaatamise eest</w:t>
      </w:r>
      <w:r w:rsidR="002D2863" w:rsidRPr="003058AE">
        <w:t xml:space="preserve"> </w:t>
      </w:r>
      <w:r w:rsidR="006B15B8" w:rsidRPr="003058AE">
        <w:t xml:space="preserve">vastutava liikmesriigi kindlaksmääramise menetluses. </w:t>
      </w:r>
    </w:p>
    <w:p w14:paraId="3284C2A1" w14:textId="77777777" w:rsidR="000254F2" w:rsidRDefault="000254F2" w:rsidP="006B15B8">
      <w:pPr>
        <w:autoSpaceDE w:val="0"/>
        <w:autoSpaceDN w:val="0"/>
        <w:adjustRightInd w:val="0"/>
        <w:jc w:val="both"/>
      </w:pPr>
    </w:p>
    <w:p w14:paraId="7A874995" w14:textId="54CD6BF5" w:rsidR="006B15B8" w:rsidRPr="00707DA2" w:rsidRDefault="00750B85" w:rsidP="006B15B8">
      <w:pPr>
        <w:autoSpaceDE w:val="0"/>
        <w:autoSpaceDN w:val="0"/>
        <w:adjustRightInd w:val="0"/>
        <w:jc w:val="both"/>
      </w:pPr>
      <w:r w:rsidRPr="00750B85">
        <w:t xml:space="preserve">Eesti peab samuti </w:t>
      </w:r>
      <w:r w:rsidR="006B15B8" w:rsidRPr="00750B85">
        <w:t xml:space="preserve">tagama, et </w:t>
      </w:r>
      <w:r w:rsidRPr="00750B85">
        <w:t xml:space="preserve">õigusaktides on sätestatud </w:t>
      </w:r>
      <w:r w:rsidR="006B15B8" w:rsidRPr="00CD42A8">
        <w:rPr>
          <w:b/>
          <w:color w:val="4472C4" w:themeColor="accent1"/>
        </w:rPr>
        <w:t>kinnipidamise alternatiivid</w:t>
      </w:r>
      <w:r w:rsidR="00206514" w:rsidRPr="00CD42A8">
        <w:rPr>
          <w:b/>
          <w:color w:val="4472C4" w:themeColor="accent1"/>
        </w:rPr>
        <w:t xml:space="preserve"> </w:t>
      </w:r>
      <w:r w:rsidR="00206514" w:rsidRPr="00206514">
        <w:t xml:space="preserve">sh kohustus kohaldada </w:t>
      </w:r>
      <w:r w:rsidR="00880713" w:rsidRPr="00CF53D1">
        <w:rPr>
          <w:b/>
          <w:bCs/>
          <w:color w:val="4472C4" w:themeColor="accent1"/>
        </w:rPr>
        <w:t>liikumisvabaduse piiramist</w:t>
      </w:r>
      <w:r w:rsidR="00206514" w:rsidRPr="00206514">
        <w:t xml:space="preserve"> nii taustakontrolli kui piirimenetluse ajal kui kinnipidamine ei kohaldu</w:t>
      </w:r>
      <w:r w:rsidR="006B15B8" w:rsidRPr="00206514">
        <w:t>,</w:t>
      </w:r>
      <w:r w:rsidR="006B15B8" w:rsidRPr="00750B85">
        <w:t xml:space="preserve"> asjakohased </w:t>
      </w:r>
      <w:r w:rsidR="006B15B8" w:rsidRPr="00CD42A8">
        <w:rPr>
          <w:b/>
          <w:color w:val="4472C4" w:themeColor="accent1"/>
        </w:rPr>
        <w:t>lastekaitsemeetmed</w:t>
      </w:r>
      <w:r w:rsidR="006B15B8" w:rsidRPr="00750B85">
        <w:t>, sealhulgas</w:t>
      </w:r>
      <w:r w:rsidR="002D2863" w:rsidRPr="00750B85">
        <w:t xml:space="preserve"> </w:t>
      </w:r>
      <w:r w:rsidR="006B15B8" w:rsidRPr="00750B85">
        <w:t xml:space="preserve">sätted, millega </w:t>
      </w:r>
      <w:r w:rsidR="006B15B8" w:rsidRPr="00173B8E">
        <w:t>tagatakse uue</w:t>
      </w:r>
      <w:r w:rsidR="006B15B8" w:rsidRPr="00173B8E">
        <w:rPr>
          <w:b/>
        </w:rPr>
        <w:t xml:space="preserve"> </w:t>
      </w:r>
      <w:r w:rsidR="006B15B8" w:rsidRPr="00CD42A8">
        <w:rPr>
          <w:b/>
          <w:color w:val="4472C4" w:themeColor="accent1"/>
        </w:rPr>
        <w:t>valdkonnaülese vanuse hindamise</w:t>
      </w:r>
      <w:r w:rsidR="006B15B8" w:rsidRPr="00CD42A8">
        <w:rPr>
          <w:color w:val="4472C4" w:themeColor="accent1"/>
        </w:rPr>
        <w:t xml:space="preserve"> </w:t>
      </w:r>
      <w:r w:rsidR="006B15B8" w:rsidRPr="00750B85">
        <w:t>tulemuslik</w:t>
      </w:r>
      <w:r w:rsidR="002D2863" w:rsidRPr="00750B85">
        <w:t xml:space="preserve"> </w:t>
      </w:r>
      <w:r w:rsidR="006B15B8" w:rsidRPr="00750B85">
        <w:t>kohaldamine</w:t>
      </w:r>
      <w:r w:rsidR="000A7491">
        <w:rPr>
          <w:rStyle w:val="Allmrkuseviide"/>
        </w:rPr>
        <w:footnoteReference w:id="56"/>
      </w:r>
      <w:r w:rsidR="006B15B8" w:rsidRPr="00750B85">
        <w:t xml:space="preserve"> ning </w:t>
      </w:r>
      <w:r w:rsidR="006B15B8" w:rsidRPr="00CD42A8">
        <w:rPr>
          <w:b/>
          <w:color w:val="4472C4" w:themeColor="accent1"/>
        </w:rPr>
        <w:t>suuremad tagatised saatjata alaealiste esindamise ja</w:t>
      </w:r>
      <w:r w:rsidR="002D2863" w:rsidRPr="00CD42A8">
        <w:rPr>
          <w:b/>
          <w:color w:val="4472C4" w:themeColor="accent1"/>
        </w:rPr>
        <w:t xml:space="preserve"> </w:t>
      </w:r>
      <w:r w:rsidR="006B15B8" w:rsidRPr="00CD42A8">
        <w:rPr>
          <w:b/>
          <w:color w:val="4472C4" w:themeColor="accent1"/>
        </w:rPr>
        <w:t>eestkoste kohta</w:t>
      </w:r>
      <w:r w:rsidR="006B15B8" w:rsidRPr="00750B85">
        <w:t>.</w:t>
      </w:r>
      <w:r w:rsidR="00206514">
        <w:t xml:space="preserve"> </w:t>
      </w:r>
      <w:r w:rsidR="008972C5" w:rsidRPr="00707DA2">
        <w:t xml:space="preserve">Eesti peab </w:t>
      </w:r>
      <w:r w:rsidR="006B15B8" w:rsidRPr="00707DA2">
        <w:t>kehtestama taustakontrolli ja piirimenetluse jaoks</w:t>
      </w:r>
      <w:r w:rsidR="002D2863" w:rsidRPr="00707DA2">
        <w:t xml:space="preserve"> </w:t>
      </w:r>
      <w:r w:rsidR="006B15B8" w:rsidRPr="00CD42A8">
        <w:rPr>
          <w:b/>
          <w:color w:val="4472C4" w:themeColor="accent1"/>
        </w:rPr>
        <w:t>põhiõiguste sõltumatut järelevalvemehhanismi</w:t>
      </w:r>
      <w:r w:rsidR="006B15B8" w:rsidRPr="00707DA2">
        <w:t xml:space="preserve"> </w:t>
      </w:r>
      <w:r w:rsidR="00267D5F" w:rsidRPr="00707DA2">
        <w:t>volitu</w:t>
      </w:r>
      <w:r w:rsidR="004F196D">
        <w:t>st</w:t>
      </w:r>
      <w:r w:rsidR="00267D5F" w:rsidRPr="00707DA2">
        <w:t xml:space="preserve"> </w:t>
      </w:r>
      <w:r w:rsidR="006C1E38">
        <w:t xml:space="preserve">ning korda </w:t>
      </w:r>
      <w:r w:rsidR="006B15B8" w:rsidRPr="00707DA2">
        <w:t>käsitleva</w:t>
      </w:r>
      <w:r w:rsidR="00267D5F" w:rsidRPr="00707DA2">
        <w:t xml:space="preserve">d sätted, mis vastavad </w:t>
      </w:r>
      <w:r w:rsidR="0009699E" w:rsidRPr="003B0801">
        <w:t>määruses</w:t>
      </w:r>
      <w:r w:rsidR="00325D3F" w:rsidRPr="003B0801">
        <w:t xml:space="preserve"> 2024/1356/EL (</w:t>
      </w:r>
      <w:r w:rsidR="006B15B8" w:rsidRPr="00707DA2">
        <w:t xml:space="preserve">taustakontrolli </w:t>
      </w:r>
      <w:r w:rsidR="00325D3F" w:rsidRPr="003B0801">
        <w:t xml:space="preserve">kohta) </w:t>
      </w:r>
      <w:r w:rsidR="006B15B8" w:rsidRPr="003B0801">
        <w:t xml:space="preserve">ja </w:t>
      </w:r>
      <w:r w:rsidR="006B15B8" w:rsidRPr="00707DA2">
        <w:t xml:space="preserve">määruses </w:t>
      </w:r>
      <w:r w:rsidR="003B0801" w:rsidRPr="003B0801">
        <w:t>2024/1348/EL (menetluse kohta)</w:t>
      </w:r>
      <w:r w:rsidR="006B15B8" w:rsidRPr="00707DA2">
        <w:t xml:space="preserve"> sätestatud</w:t>
      </w:r>
      <w:r w:rsidR="002D2863" w:rsidRPr="00707DA2">
        <w:t xml:space="preserve"> </w:t>
      </w:r>
      <w:r w:rsidR="006B15B8" w:rsidRPr="00707DA2">
        <w:t xml:space="preserve">nõuetele. </w:t>
      </w:r>
    </w:p>
    <w:p w14:paraId="5FF9C19A" w14:textId="77777777" w:rsidR="006842E9" w:rsidRDefault="006842E9" w:rsidP="00700BF9">
      <w:pPr>
        <w:autoSpaceDE w:val="0"/>
        <w:autoSpaceDN w:val="0"/>
        <w:adjustRightInd w:val="0"/>
        <w:jc w:val="both"/>
      </w:pPr>
    </w:p>
    <w:p w14:paraId="066CF44D" w14:textId="0B5AF1B8" w:rsidR="006842E9" w:rsidRPr="00537B46" w:rsidRDefault="0060196E" w:rsidP="00F41F42">
      <w:pPr>
        <w:pStyle w:val="Pealkiri3"/>
        <w:rPr>
          <w:rFonts w:cs="Times New Roman"/>
        </w:rPr>
      </w:pPr>
      <w:r w:rsidRPr="00537B46">
        <w:rPr>
          <w:rFonts w:cs="Times New Roman"/>
        </w:rPr>
        <w:t>2.</w:t>
      </w:r>
      <w:r w:rsidR="00D73D15" w:rsidRPr="00537B46">
        <w:rPr>
          <w:rFonts w:cs="Times New Roman"/>
        </w:rPr>
        <w:t>2.2</w:t>
      </w:r>
      <w:r w:rsidRPr="00537B46">
        <w:rPr>
          <w:rFonts w:cs="Times New Roman"/>
        </w:rPr>
        <w:t>.10</w:t>
      </w:r>
      <w:r w:rsidR="00653FEA" w:rsidRPr="00537B46">
        <w:rPr>
          <w:rFonts w:cs="Times New Roman"/>
        </w:rPr>
        <w:t>.</w:t>
      </w:r>
      <w:r w:rsidRPr="00537B46">
        <w:rPr>
          <w:rFonts w:cs="Times New Roman"/>
        </w:rPr>
        <w:t xml:space="preserve"> </w:t>
      </w:r>
      <w:r w:rsidR="00B4249A" w:rsidRPr="00537B46">
        <w:rPr>
          <w:rFonts w:cs="Times New Roman"/>
        </w:rPr>
        <w:t>Ümberasustamine, integratsioon</w:t>
      </w:r>
      <w:r w:rsidR="00123467" w:rsidRPr="00537B46">
        <w:rPr>
          <w:rFonts w:cs="Times New Roman"/>
        </w:rPr>
        <w:t xml:space="preserve"> ja kaasamine</w:t>
      </w:r>
    </w:p>
    <w:p w14:paraId="0C27685A" w14:textId="77777777" w:rsidR="00166ECB" w:rsidRDefault="00166ECB" w:rsidP="004359C2">
      <w:pPr>
        <w:autoSpaceDE w:val="0"/>
        <w:autoSpaceDN w:val="0"/>
        <w:adjustRightInd w:val="0"/>
        <w:contextualSpacing/>
        <w:jc w:val="both"/>
      </w:pPr>
    </w:p>
    <w:p w14:paraId="3241E6CE" w14:textId="520FA8EC" w:rsidR="00E01612" w:rsidRPr="007C065F" w:rsidRDefault="007C065F" w:rsidP="00E01612">
      <w:pPr>
        <w:autoSpaceDE w:val="0"/>
        <w:autoSpaceDN w:val="0"/>
        <w:adjustRightInd w:val="0"/>
        <w:jc w:val="both"/>
        <w:rPr>
          <w:b/>
          <w:color w:val="4472C4" w:themeColor="accent1"/>
        </w:rPr>
      </w:pPr>
      <w:r w:rsidRPr="007C065F">
        <w:rPr>
          <w:b/>
          <w:color w:val="4472C4" w:themeColor="accent1"/>
        </w:rPr>
        <w:t>Ülevaade</w:t>
      </w:r>
    </w:p>
    <w:p w14:paraId="4EAC882F" w14:textId="77777777" w:rsidR="007C065F" w:rsidRDefault="007C065F" w:rsidP="00E01612">
      <w:pPr>
        <w:autoSpaceDE w:val="0"/>
        <w:autoSpaceDN w:val="0"/>
        <w:adjustRightInd w:val="0"/>
        <w:jc w:val="both"/>
        <w:rPr>
          <w:bCs/>
          <w:i/>
          <w:iCs/>
          <w:color w:val="4472C4" w:themeColor="accent1"/>
        </w:rPr>
      </w:pPr>
    </w:p>
    <w:p w14:paraId="05B0B7E7" w14:textId="0CD4F1A9" w:rsidR="007E4F46" w:rsidRPr="007E4F46" w:rsidRDefault="007E4F46" w:rsidP="007E4F46">
      <w:pPr>
        <w:autoSpaceDE w:val="0"/>
        <w:autoSpaceDN w:val="0"/>
        <w:adjustRightInd w:val="0"/>
        <w:jc w:val="both"/>
        <w:rPr>
          <w:bCs/>
        </w:rPr>
      </w:pPr>
      <w:r>
        <w:rPr>
          <w:bCs/>
        </w:rPr>
        <w:t>Varjupaiga</w:t>
      </w:r>
      <w:r w:rsidR="008C34C8">
        <w:rPr>
          <w:bCs/>
        </w:rPr>
        <w:t>-</w:t>
      </w:r>
      <w:r>
        <w:rPr>
          <w:bCs/>
        </w:rPr>
        <w:t xml:space="preserve"> ja </w:t>
      </w:r>
      <w:r w:rsidR="00FF7450">
        <w:rPr>
          <w:bCs/>
        </w:rPr>
        <w:t xml:space="preserve">rändehalduse uue õigustikuga </w:t>
      </w:r>
      <w:r w:rsidRPr="007E4F46">
        <w:rPr>
          <w:bCs/>
        </w:rPr>
        <w:t>kinnitatakse taas E</w:t>
      </w:r>
      <w:r w:rsidR="00E36109">
        <w:rPr>
          <w:bCs/>
        </w:rPr>
        <w:t>L-i</w:t>
      </w:r>
      <w:r w:rsidR="003C4C58">
        <w:rPr>
          <w:bCs/>
        </w:rPr>
        <w:t xml:space="preserve"> </w:t>
      </w:r>
      <w:r w:rsidRPr="007E4F46">
        <w:rPr>
          <w:bCs/>
        </w:rPr>
        <w:t>kohustust parandada kaitset vajavate inimeste jaoks turvalisi ja seaduslikke rändevõimalusi. Selleks</w:t>
      </w:r>
      <w:r w:rsidR="00EE4B95">
        <w:rPr>
          <w:bCs/>
        </w:rPr>
        <w:t>,</w:t>
      </w:r>
      <w:r w:rsidRPr="007E4F46">
        <w:rPr>
          <w:bCs/>
        </w:rPr>
        <w:t xml:space="preserve"> et pakkuda elujõulist alternatiivi ebaseaduslikele ja ohtlikele rändemarsruutidele ning tugevdada partnerlust kolmandate riikidega, kes võtavad vastu suure arvu pagulasi, aitab </w:t>
      </w:r>
      <w:r w:rsidR="00013B94">
        <w:rPr>
          <w:bCs/>
        </w:rPr>
        <w:t>EL</w:t>
      </w:r>
      <w:r w:rsidRPr="007E4F46">
        <w:rPr>
          <w:bCs/>
        </w:rPr>
        <w:t xml:space="preserve"> jätkuvalt </w:t>
      </w:r>
      <w:r w:rsidR="003C4C58">
        <w:rPr>
          <w:bCs/>
        </w:rPr>
        <w:t>täita</w:t>
      </w:r>
      <w:r w:rsidRPr="007E4F46">
        <w:rPr>
          <w:bCs/>
        </w:rPr>
        <w:t xml:space="preserve"> kasvavaid ülemaailmseid </w:t>
      </w:r>
      <w:proofErr w:type="spellStart"/>
      <w:r w:rsidRPr="00CD42A8">
        <w:rPr>
          <w:b/>
          <w:color w:val="4472C4" w:themeColor="accent1"/>
        </w:rPr>
        <w:t>ümberasustamisvajadusi</w:t>
      </w:r>
      <w:proofErr w:type="spellEnd"/>
      <w:r w:rsidRPr="007E4F46">
        <w:rPr>
          <w:bCs/>
        </w:rPr>
        <w:t xml:space="preserve"> ning parandada </w:t>
      </w:r>
      <w:r w:rsidRPr="00A72370">
        <w:rPr>
          <w:bCs/>
        </w:rPr>
        <w:t>ümberasustamise ja humanitaarsetel põhjustel vastuvõtmise protsesside kvaliteeti.</w:t>
      </w:r>
      <w:r w:rsidR="003C4C58" w:rsidRPr="00A72370">
        <w:rPr>
          <w:bCs/>
        </w:rPr>
        <w:t xml:space="preserve"> </w:t>
      </w:r>
      <w:r w:rsidRPr="007E4F46">
        <w:rPr>
          <w:bCs/>
        </w:rPr>
        <w:t xml:space="preserve">Eduka </w:t>
      </w:r>
      <w:r w:rsidR="00D5479E">
        <w:rPr>
          <w:bCs/>
        </w:rPr>
        <w:t>EL-i</w:t>
      </w:r>
      <w:r w:rsidR="003C4C58">
        <w:rPr>
          <w:bCs/>
        </w:rPr>
        <w:t xml:space="preserve"> ühise </w:t>
      </w:r>
      <w:r w:rsidR="00C46D42">
        <w:rPr>
          <w:bCs/>
        </w:rPr>
        <w:t>varjupaiga</w:t>
      </w:r>
      <w:r w:rsidR="00EF5C53">
        <w:rPr>
          <w:bCs/>
        </w:rPr>
        <w:t>-</w:t>
      </w:r>
      <w:r w:rsidR="00C46D42">
        <w:rPr>
          <w:bCs/>
        </w:rPr>
        <w:t xml:space="preserve"> ja rände</w:t>
      </w:r>
      <w:r w:rsidRPr="007E4F46">
        <w:rPr>
          <w:bCs/>
        </w:rPr>
        <w:t xml:space="preserve">poliitika jaoks on endiselt hädavajalikud ka liikmesriikide jõupingutused </w:t>
      </w:r>
      <w:r w:rsidR="003C4C58">
        <w:rPr>
          <w:bCs/>
        </w:rPr>
        <w:t>sisse</w:t>
      </w:r>
      <w:r w:rsidRPr="007E4F46">
        <w:rPr>
          <w:bCs/>
        </w:rPr>
        <w:t xml:space="preserve">rändajate </w:t>
      </w:r>
      <w:r w:rsidRPr="00CD42A8">
        <w:rPr>
          <w:b/>
          <w:color w:val="4472C4" w:themeColor="accent1"/>
        </w:rPr>
        <w:t>integreerimiseks ja kaasamiseks</w:t>
      </w:r>
      <w:r w:rsidRPr="007E4F46">
        <w:rPr>
          <w:bCs/>
        </w:rPr>
        <w:t xml:space="preserve">. Nende näol on tegemist investeeringuga ühiskonna pikaajalisse ühtekuuluvusse ja majanduslikku heaolusse. </w:t>
      </w:r>
      <w:r w:rsidRPr="003C4C58">
        <w:rPr>
          <w:bCs/>
        </w:rPr>
        <w:t>Integratsiooni toe</w:t>
      </w:r>
      <w:r w:rsidRPr="007E4F46">
        <w:rPr>
          <w:bCs/>
        </w:rPr>
        <w:t xml:space="preserve">tamine on kõige tulemuslikum, kui see algab varakult. Rahvusvahelise kaitse saajate tööturule integreerimise edendamisel on sageli osutunud väga oluliseks koostöö sotsiaal- ja majanduspartneritega. Kolmandate riikide kodanike integreerimist hõlbustaks nende kvalifikatsioonide tunnustamise ja oskuste valideerimise lihtsustamine ja kiirendamine, nagu </w:t>
      </w:r>
      <w:r w:rsidR="000519C0">
        <w:rPr>
          <w:bCs/>
        </w:rPr>
        <w:t xml:space="preserve">EK </w:t>
      </w:r>
      <w:r w:rsidRPr="007E4F46">
        <w:rPr>
          <w:bCs/>
        </w:rPr>
        <w:t>soovitas 2023. aasta novembris</w:t>
      </w:r>
      <w:r w:rsidR="003C4C58">
        <w:rPr>
          <w:rStyle w:val="Allmrkuseviide"/>
          <w:bCs/>
        </w:rPr>
        <w:footnoteReference w:id="57"/>
      </w:r>
      <w:r w:rsidRPr="007E4F46">
        <w:rPr>
          <w:bCs/>
        </w:rPr>
        <w:t>.</w:t>
      </w:r>
    </w:p>
    <w:p w14:paraId="3F19F1A6" w14:textId="77777777" w:rsidR="007E4F46" w:rsidRPr="007E4F46" w:rsidRDefault="007E4F46" w:rsidP="00E01612">
      <w:pPr>
        <w:autoSpaceDE w:val="0"/>
        <w:autoSpaceDN w:val="0"/>
        <w:adjustRightInd w:val="0"/>
        <w:jc w:val="both"/>
        <w:rPr>
          <w:bCs/>
          <w:i/>
          <w:iCs/>
          <w:color w:val="4472C4" w:themeColor="accent1"/>
        </w:rPr>
      </w:pPr>
    </w:p>
    <w:p w14:paraId="79CDE38A" w14:textId="5C0B4B9C" w:rsidR="007C065F" w:rsidRPr="00230685" w:rsidRDefault="007C065F" w:rsidP="007C065F">
      <w:pPr>
        <w:autoSpaceDE w:val="0"/>
        <w:autoSpaceDN w:val="0"/>
        <w:adjustRightInd w:val="0"/>
        <w:contextualSpacing/>
        <w:jc w:val="both"/>
        <w:rPr>
          <w:b/>
          <w:bCs/>
          <w:color w:val="4472C4" w:themeColor="accent1"/>
        </w:rPr>
      </w:pPr>
      <w:r>
        <w:rPr>
          <w:b/>
          <w:bCs/>
          <w:color w:val="4472C4" w:themeColor="accent1"/>
        </w:rPr>
        <w:t>Jõustunud m</w:t>
      </w:r>
      <w:r w:rsidRPr="00230685">
        <w:rPr>
          <w:b/>
          <w:bCs/>
          <w:color w:val="4472C4" w:themeColor="accent1"/>
        </w:rPr>
        <w:t>uudatused</w:t>
      </w:r>
      <w:r>
        <w:rPr>
          <w:b/>
          <w:bCs/>
          <w:color w:val="4472C4" w:themeColor="accent1"/>
        </w:rPr>
        <w:t xml:space="preserve"> </w:t>
      </w:r>
      <w:r w:rsidR="00D5479E">
        <w:rPr>
          <w:b/>
          <w:bCs/>
          <w:color w:val="4472C4" w:themeColor="accent1"/>
        </w:rPr>
        <w:t>EL-i</w:t>
      </w:r>
      <w:r>
        <w:rPr>
          <w:b/>
          <w:bCs/>
          <w:color w:val="4472C4" w:themeColor="accent1"/>
        </w:rPr>
        <w:t xml:space="preserve"> õigustikus</w:t>
      </w:r>
    </w:p>
    <w:p w14:paraId="4F03BA28" w14:textId="77777777" w:rsidR="00E01612" w:rsidRDefault="00E01612" w:rsidP="00956A28">
      <w:pPr>
        <w:autoSpaceDE w:val="0"/>
        <w:autoSpaceDN w:val="0"/>
        <w:adjustRightInd w:val="0"/>
        <w:contextualSpacing/>
        <w:jc w:val="both"/>
      </w:pPr>
    </w:p>
    <w:p w14:paraId="5E56E44B" w14:textId="5A48CED8" w:rsidR="00956A28" w:rsidRPr="00A57F85" w:rsidRDefault="00833CB1" w:rsidP="00956A28">
      <w:pPr>
        <w:autoSpaceDE w:val="0"/>
        <w:autoSpaceDN w:val="0"/>
        <w:adjustRightInd w:val="0"/>
        <w:contextualSpacing/>
        <w:jc w:val="both"/>
      </w:pPr>
      <w:r w:rsidRPr="00833CB1">
        <w:t>Määrusega 2024/1350/EL (</w:t>
      </w:r>
      <w:r w:rsidR="00956A28" w:rsidRPr="00A57F85">
        <w:t xml:space="preserve">ümberasustamise </w:t>
      </w:r>
      <w:r w:rsidRPr="00833CB1">
        <w:t>kohta)</w:t>
      </w:r>
      <w:r w:rsidR="00956A28">
        <w:rPr>
          <w:i/>
        </w:rPr>
        <w:t xml:space="preserve"> </w:t>
      </w:r>
      <w:r w:rsidR="00956A28" w:rsidRPr="00A57F85">
        <w:t xml:space="preserve">luuakse </w:t>
      </w:r>
      <w:r w:rsidR="00D5479E">
        <w:t>EL-i</w:t>
      </w:r>
      <w:r w:rsidR="00956A28" w:rsidRPr="00A57F85">
        <w:t xml:space="preserve"> tööks ohutute ja seaduslike rändevõimaluste</w:t>
      </w:r>
      <w:r w:rsidR="00DB7791" w:rsidRPr="00A57F85">
        <w:t xml:space="preserve"> </w:t>
      </w:r>
      <w:r w:rsidR="00956A28" w:rsidRPr="00A57F85">
        <w:t xml:space="preserve">vallas </w:t>
      </w:r>
      <w:r w:rsidR="00956A28" w:rsidRPr="00CD42A8">
        <w:rPr>
          <w:b/>
          <w:color w:val="4472C4" w:themeColor="accent1"/>
        </w:rPr>
        <w:t>püsiv</w:t>
      </w:r>
      <w:r w:rsidR="00EC27E6" w:rsidRPr="00CD42A8">
        <w:rPr>
          <w:b/>
          <w:color w:val="4472C4" w:themeColor="accent1"/>
        </w:rPr>
        <w:t xml:space="preserve"> õiguslik</w:t>
      </w:r>
      <w:r w:rsidR="00956A28" w:rsidRPr="00CD42A8">
        <w:rPr>
          <w:b/>
          <w:color w:val="4472C4" w:themeColor="accent1"/>
        </w:rPr>
        <w:t xml:space="preserve"> alus</w:t>
      </w:r>
      <w:r w:rsidR="00956A28" w:rsidRPr="00A57F85">
        <w:t>, austades samal ajal täielikult liikmesriikide jõupingutuste</w:t>
      </w:r>
      <w:r w:rsidR="00DB7791" w:rsidRPr="00A57F85">
        <w:t xml:space="preserve"> </w:t>
      </w:r>
      <w:r w:rsidR="00956A28" w:rsidRPr="00CD42A8">
        <w:rPr>
          <w:b/>
          <w:color w:val="4472C4" w:themeColor="accent1"/>
        </w:rPr>
        <w:t>vabatahtlikkust</w:t>
      </w:r>
      <w:r w:rsidR="00956A28" w:rsidRPr="00A57F85">
        <w:t>.</w:t>
      </w:r>
      <w:r w:rsidR="00CD42A8">
        <w:t xml:space="preserve"> </w:t>
      </w:r>
      <w:r w:rsidR="00EC27E6" w:rsidRPr="00A57F85">
        <w:t>Nimetatud m</w:t>
      </w:r>
      <w:r w:rsidR="00956A28" w:rsidRPr="00A57F85">
        <w:t>ääruses on sätestatud ühtlustatud lähenemisviis kaitset</w:t>
      </w:r>
      <w:r w:rsidR="00DB7791" w:rsidRPr="00A57F85">
        <w:t xml:space="preserve"> </w:t>
      </w:r>
      <w:r w:rsidR="00956A28" w:rsidRPr="00A57F85">
        <w:t>vajavate i</w:t>
      </w:r>
      <w:r w:rsidR="00EC27E6" w:rsidRPr="00A57F85">
        <w:t>nimeste</w:t>
      </w:r>
      <w:r w:rsidR="00956A28" w:rsidRPr="00A57F85">
        <w:t xml:space="preserve"> vastuvõtmiseks, sealhulgas ühised vastuvõtmise kriteeriumid ja</w:t>
      </w:r>
      <w:r w:rsidR="00DB7791" w:rsidRPr="00A57F85">
        <w:t xml:space="preserve"> </w:t>
      </w:r>
      <w:r w:rsidR="00956A28" w:rsidRPr="00A57F85">
        <w:t>keeldumise põhjused, ning selle eesmärk on edendada kaitse seisundi ühtlustamist.</w:t>
      </w:r>
      <w:r w:rsidR="00A57F85" w:rsidRPr="00A57F85">
        <w:t xml:space="preserve"> Samuti </w:t>
      </w:r>
      <w:r w:rsidR="00A57F85" w:rsidRPr="00A57F85">
        <w:lastRenderedPageBreak/>
        <w:t xml:space="preserve">luuakse kaheaastane kava, milles </w:t>
      </w:r>
      <w:r w:rsidR="00956A28" w:rsidRPr="00A57F85">
        <w:t>täpsustatakse riiki lubatavate i</w:t>
      </w:r>
      <w:r w:rsidR="00A57F85" w:rsidRPr="00A57F85">
        <w:t>nimeste</w:t>
      </w:r>
      <w:r w:rsidR="00956A28" w:rsidRPr="00A57F85">
        <w:t xml:space="preserve"> arv ja sellise vastuvõtmise geograafilised</w:t>
      </w:r>
      <w:r w:rsidR="00DB7791" w:rsidRPr="00A57F85">
        <w:t xml:space="preserve"> </w:t>
      </w:r>
      <w:r w:rsidR="00956A28" w:rsidRPr="00A57F85">
        <w:t>prioriteedid</w:t>
      </w:r>
      <w:r w:rsidR="00A57F85" w:rsidRPr="00A57F85">
        <w:t xml:space="preserve">, </w:t>
      </w:r>
      <w:r w:rsidR="00956A28" w:rsidRPr="00A57F85">
        <w:t>millega suurendatakse protsessi prognoositavust ja</w:t>
      </w:r>
      <w:r w:rsidR="00DB7791" w:rsidRPr="00A57F85">
        <w:t xml:space="preserve"> </w:t>
      </w:r>
      <w:r w:rsidR="00956A28" w:rsidRPr="00A57F85">
        <w:t>usaldusväärsust.</w:t>
      </w:r>
    </w:p>
    <w:p w14:paraId="477395DF" w14:textId="77777777" w:rsidR="00B738A2" w:rsidRDefault="00B738A2" w:rsidP="00956A28">
      <w:pPr>
        <w:autoSpaceDE w:val="0"/>
        <w:autoSpaceDN w:val="0"/>
        <w:adjustRightInd w:val="0"/>
        <w:contextualSpacing/>
        <w:jc w:val="both"/>
        <w:rPr>
          <w:color w:val="0070C0"/>
        </w:rPr>
      </w:pPr>
    </w:p>
    <w:p w14:paraId="7453FD94" w14:textId="5835BEA0" w:rsidR="00956A28" w:rsidRPr="00DB5231" w:rsidRDefault="00833CB1" w:rsidP="00956A28">
      <w:pPr>
        <w:autoSpaceDE w:val="0"/>
        <w:autoSpaceDN w:val="0"/>
        <w:adjustRightInd w:val="0"/>
        <w:contextualSpacing/>
        <w:jc w:val="both"/>
      </w:pPr>
      <w:r w:rsidRPr="00833CB1">
        <w:t>Määrusega 2024/1347/EL (kvalifikatsioonitingimuste kohta)</w:t>
      </w:r>
      <w:r w:rsidR="00B738A2">
        <w:rPr>
          <w:i/>
        </w:rPr>
        <w:t xml:space="preserve"> </w:t>
      </w:r>
      <w:r w:rsidR="00956A28" w:rsidRPr="00CD42A8">
        <w:t>ühtlustatakse ja täpsustatakse rahvusvahelise</w:t>
      </w:r>
      <w:r w:rsidR="00956A28" w:rsidRPr="00FA701C">
        <w:t xml:space="preserve"> </w:t>
      </w:r>
      <w:r w:rsidR="00956A28" w:rsidRPr="00CD42A8">
        <w:t>kaitse saajate</w:t>
      </w:r>
      <w:r w:rsidR="00DB7791" w:rsidRPr="00CD42A8">
        <w:t xml:space="preserve"> </w:t>
      </w:r>
      <w:r w:rsidR="00956A28" w:rsidRPr="00CD42A8">
        <w:t>õigusi</w:t>
      </w:r>
      <w:r w:rsidR="00956A28" w:rsidRPr="00FA701C">
        <w:t xml:space="preserve">, mis annab liikmesriikidele uued võimalused </w:t>
      </w:r>
      <w:r w:rsidR="00956A28" w:rsidRPr="00CD42A8">
        <w:t>integratsiooni optimeerimiseks ja</w:t>
      </w:r>
      <w:r w:rsidR="00DB7791" w:rsidRPr="00CD42A8">
        <w:t xml:space="preserve"> </w:t>
      </w:r>
      <w:r w:rsidR="00956A28" w:rsidRPr="00CD42A8">
        <w:t>edendamiseks</w:t>
      </w:r>
      <w:r w:rsidR="00956A28" w:rsidRPr="00FA701C">
        <w:t xml:space="preserve">. Taotlejate vastuvõtusüsteemide ülekoormamise vältimiseks </w:t>
      </w:r>
      <w:r w:rsidR="00B738A2" w:rsidRPr="00FA701C">
        <w:t>ja vastutava liikmesriigi määramise menetluse</w:t>
      </w:r>
      <w:r w:rsidR="005F0FD9" w:rsidRPr="00FA701C">
        <w:t xml:space="preserve"> sh üleandmise</w:t>
      </w:r>
      <w:r w:rsidR="00B738A2" w:rsidRPr="00FA701C">
        <w:t xml:space="preserve"> tõhustamiseks </w:t>
      </w:r>
      <w:r w:rsidR="00956A28" w:rsidRPr="00FA701C">
        <w:t>on tulemuslik</w:t>
      </w:r>
      <w:r w:rsidR="00DB7791" w:rsidRPr="00FA701C">
        <w:t xml:space="preserve"> </w:t>
      </w:r>
      <w:r w:rsidR="00956A28" w:rsidRPr="00FA701C">
        <w:t xml:space="preserve">ja kiire </w:t>
      </w:r>
      <w:r w:rsidR="00956A28" w:rsidRPr="00DB5231">
        <w:t xml:space="preserve">juurdepääs nendele õigustele äärmiselt oluline. </w:t>
      </w:r>
    </w:p>
    <w:p w14:paraId="69191068" w14:textId="1C1831B1" w:rsidR="00956A28" w:rsidRPr="00253EDA" w:rsidRDefault="00956A28" w:rsidP="00956A28">
      <w:pPr>
        <w:autoSpaceDE w:val="0"/>
        <w:autoSpaceDN w:val="0"/>
        <w:adjustRightInd w:val="0"/>
        <w:contextualSpacing/>
        <w:jc w:val="both"/>
      </w:pPr>
      <w:r w:rsidRPr="00DB5231">
        <w:t xml:space="preserve">Kaitse saajate </w:t>
      </w:r>
      <w:r w:rsidRPr="00CD42A8">
        <w:rPr>
          <w:b/>
          <w:color w:val="4472C4" w:themeColor="accent1"/>
        </w:rPr>
        <w:t>varajane iseseisev toimetulek</w:t>
      </w:r>
      <w:r w:rsidRPr="00CD42A8">
        <w:rPr>
          <w:color w:val="4472C4" w:themeColor="accent1"/>
        </w:rPr>
        <w:t xml:space="preserve"> </w:t>
      </w:r>
      <w:r w:rsidRPr="00DB5231">
        <w:t>on oluline tegur, mis aitab parandada kaitse</w:t>
      </w:r>
      <w:r w:rsidR="00DB7791" w:rsidRPr="00DB5231">
        <w:t xml:space="preserve"> </w:t>
      </w:r>
      <w:r w:rsidRPr="00DB5231">
        <w:t xml:space="preserve">saajate üldisi integreeritust kogukondadesse, kus nad elavad, ning </w:t>
      </w:r>
      <w:r w:rsidRPr="00CD42A8">
        <w:rPr>
          <w:b/>
          <w:color w:val="4472C4" w:themeColor="accent1"/>
        </w:rPr>
        <w:t>vähendab</w:t>
      </w:r>
      <w:r w:rsidR="00DB7791" w:rsidRPr="00CD42A8">
        <w:rPr>
          <w:b/>
          <w:color w:val="4472C4" w:themeColor="accent1"/>
        </w:rPr>
        <w:t xml:space="preserve"> </w:t>
      </w:r>
      <w:r w:rsidRPr="00CD42A8">
        <w:rPr>
          <w:b/>
          <w:color w:val="4472C4" w:themeColor="accent1"/>
        </w:rPr>
        <w:t>liikmesriikide finantskoormust</w:t>
      </w:r>
      <w:r w:rsidRPr="00DB5231">
        <w:t>.</w:t>
      </w:r>
      <w:r w:rsidRPr="00916C92">
        <w:rPr>
          <w:color w:val="0070C0"/>
        </w:rPr>
        <w:t xml:space="preserve"> </w:t>
      </w:r>
      <w:r w:rsidR="00DB5231" w:rsidRPr="00253EDA">
        <w:t>Varjupaiga</w:t>
      </w:r>
      <w:r w:rsidR="008C34C8">
        <w:t>-</w:t>
      </w:r>
      <w:r w:rsidR="00DB5231" w:rsidRPr="00253EDA">
        <w:t xml:space="preserve"> ja rändehalduse õigusakte saab kasutada </w:t>
      </w:r>
      <w:r w:rsidRPr="00253EDA">
        <w:t>võimalusena teha kindlaks ja kõrvaldada lüngad integratsioonistrateegiates ning</w:t>
      </w:r>
      <w:r w:rsidR="00DB7791" w:rsidRPr="00253EDA">
        <w:t xml:space="preserve"> </w:t>
      </w:r>
      <w:r w:rsidRPr="00253EDA">
        <w:t>tagada õiguste tulemuslik andmine rahvusvahelise kaitse saajatele, pidades silmas ka</w:t>
      </w:r>
      <w:r w:rsidR="00DB7791" w:rsidRPr="00253EDA">
        <w:t xml:space="preserve"> </w:t>
      </w:r>
      <w:bookmarkStart w:id="71" w:name="_Hlk192514570"/>
      <w:r w:rsidRPr="00253EDA">
        <w:t xml:space="preserve">2021.–2027. </w:t>
      </w:r>
      <w:r w:rsidRPr="00106A21">
        <w:t>aasta integratsiooni ja kaasamise tegevuskav</w:t>
      </w:r>
      <w:bookmarkEnd w:id="71"/>
      <w:r w:rsidRPr="00106A21">
        <w:t>as</w:t>
      </w:r>
      <w:r w:rsidR="00484CDE" w:rsidRPr="00106A21">
        <w:rPr>
          <w:rStyle w:val="Allmrkuseviide"/>
        </w:rPr>
        <w:footnoteReference w:id="58"/>
      </w:r>
      <w:r w:rsidRPr="00106A21">
        <w:t xml:space="preserve"> sätestatud eesmärkide ja</w:t>
      </w:r>
      <w:r w:rsidR="00DB7791" w:rsidRPr="00106A21">
        <w:t xml:space="preserve"> </w:t>
      </w:r>
      <w:r w:rsidRPr="00106A21">
        <w:t>soovituste rakendamist. Lisaks tööturule integreerimise toetamisele on selle oluliseks</w:t>
      </w:r>
      <w:r w:rsidR="00DB7791" w:rsidRPr="00106A21">
        <w:t xml:space="preserve"> </w:t>
      </w:r>
      <w:r w:rsidRPr="00106A21">
        <w:t>osaks juurdepääsu ta</w:t>
      </w:r>
      <w:r w:rsidRPr="00253EDA">
        <w:t>gamine haridusele ja koolitusele, keeleõppele, tervishoiule ja</w:t>
      </w:r>
      <w:r w:rsidR="00DB7791" w:rsidRPr="00253EDA">
        <w:t xml:space="preserve"> </w:t>
      </w:r>
      <w:r w:rsidRPr="00253EDA">
        <w:t>eluasemele</w:t>
      </w:r>
      <w:r w:rsidR="00253EDA" w:rsidRPr="00253EDA">
        <w:rPr>
          <w:rStyle w:val="Allmrkuseviide"/>
        </w:rPr>
        <w:footnoteReference w:id="59"/>
      </w:r>
      <w:r w:rsidRPr="00253EDA">
        <w:t>.</w:t>
      </w:r>
      <w:r w:rsidR="00106A21">
        <w:t xml:space="preserve"> </w:t>
      </w:r>
    </w:p>
    <w:p w14:paraId="47D1D205" w14:textId="77777777" w:rsidR="00106A21" w:rsidRDefault="00106A21" w:rsidP="00956A28">
      <w:pPr>
        <w:autoSpaceDE w:val="0"/>
        <w:autoSpaceDN w:val="0"/>
        <w:adjustRightInd w:val="0"/>
        <w:contextualSpacing/>
        <w:jc w:val="both"/>
      </w:pPr>
    </w:p>
    <w:p w14:paraId="229ACFBE" w14:textId="57B7D084" w:rsidR="00B4249A" w:rsidRPr="000A62DA" w:rsidRDefault="00833CB1" w:rsidP="00956A28">
      <w:pPr>
        <w:autoSpaceDE w:val="0"/>
        <w:autoSpaceDN w:val="0"/>
        <w:adjustRightInd w:val="0"/>
        <w:contextualSpacing/>
        <w:jc w:val="both"/>
      </w:pPr>
      <w:r>
        <w:t>M</w:t>
      </w:r>
      <w:r w:rsidRPr="00F252A2">
        <w:t>äärus</w:t>
      </w:r>
      <w:r>
        <w:t>ega</w:t>
      </w:r>
      <w:r w:rsidRPr="00F252A2">
        <w:t xml:space="preserve"> 2024/1347/EL (kvalifikatsioonitingimuste kohta)</w:t>
      </w:r>
      <w:r w:rsidR="00956A28" w:rsidRPr="000A62DA">
        <w:t xml:space="preserve"> pakutakse </w:t>
      </w:r>
      <w:r w:rsidR="000A62DA" w:rsidRPr="000A62DA">
        <w:t>uusi</w:t>
      </w:r>
      <w:r w:rsidR="00956A28" w:rsidRPr="000A62DA">
        <w:t xml:space="preserve"> võimalusi </w:t>
      </w:r>
      <w:r w:rsidR="000A62DA" w:rsidRPr="00CD42A8">
        <w:rPr>
          <w:b/>
          <w:color w:val="4472C4" w:themeColor="accent1"/>
        </w:rPr>
        <w:t>tõkestada</w:t>
      </w:r>
      <w:r w:rsidR="00956A28" w:rsidRPr="00CD42A8">
        <w:rPr>
          <w:b/>
          <w:color w:val="4472C4" w:themeColor="accent1"/>
        </w:rPr>
        <w:t xml:space="preserve"> rahvusvahelise kaitse</w:t>
      </w:r>
      <w:r w:rsidR="00DB7791" w:rsidRPr="00CD42A8">
        <w:rPr>
          <w:b/>
          <w:color w:val="4472C4" w:themeColor="accent1"/>
        </w:rPr>
        <w:t xml:space="preserve"> </w:t>
      </w:r>
      <w:r w:rsidR="00956A28" w:rsidRPr="00CD42A8">
        <w:rPr>
          <w:b/>
          <w:color w:val="4472C4" w:themeColor="accent1"/>
        </w:rPr>
        <w:t>saajate ebaseadusliku liikumis</w:t>
      </w:r>
      <w:r w:rsidR="00106A21">
        <w:rPr>
          <w:b/>
          <w:color w:val="4472C4" w:themeColor="accent1"/>
        </w:rPr>
        <w:t xml:space="preserve">t </w:t>
      </w:r>
      <w:r w:rsidR="00956A28" w:rsidRPr="00106A21">
        <w:rPr>
          <w:bCs/>
        </w:rPr>
        <w:t>liikmesriikide vahel</w:t>
      </w:r>
      <w:r w:rsidR="00956A28" w:rsidRPr="000A62DA">
        <w:t>. Uute normidega on ette nähtud, et</w:t>
      </w:r>
      <w:r w:rsidR="00DB7791" w:rsidRPr="000A62DA">
        <w:t xml:space="preserve"> </w:t>
      </w:r>
      <w:r w:rsidR="00956A28" w:rsidRPr="000A62DA">
        <w:t>kui kaitse saaja tabatakse muus kui talle rahvusvahelise kaitse andnud liikmesriigis ja tal</w:t>
      </w:r>
      <w:r w:rsidR="00DB7791" w:rsidRPr="000A62DA">
        <w:t xml:space="preserve"> </w:t>
      </w:r>
      <w:r w:rsidR="00956A28" w:rsidRPr="000A62DA">
        <w:t>ei ole õigust seal viibida ega elada, alustatakse pikaajalise elaniku staatuse saamiseks</w:t>
      </w:r>
      <w:r w:rsidR="00DB7791" w:rsidRPr="000A62DA">
        <w:t xml:space="preserve"> </w:t>
      </w:r>
      <w:r w:rsidR="00956A28" w:rsidRPr="000A62DA">
        <w:t>nõutava viieaastase elamisperioodi arvutamist algusest peale.</w:t>
      </w:r>
    </w:p>
    <w:p w14:paraId="49F3A490" w14:textId="77777777" w:rsidR="00B4249A" w:rsidRPr="00916C92" w:rsidRDefault="00B4249A" w:rsidP="004359C2">
      <w:pPr>
        <w:autoSpaceDE w:val="0"/>
        <w:autoSpaceDN w:val="0"/>
        <w:adjustRightInd w:val="0"/>
        <w:contextualSpacing/>
        <w:jc w:val="both"/>
        <w:rPr>
          <w:color w:val="0070C0"/>
        </w:rPr>
      </w:pPr>
    </w:p>
    <w:p w14:paraId="531F0E1F" w14:textId="70AA0365" w:rsidR="007C065F" w:rsidRPr="007C065F" w:rsidRDefault="007C065F" w:rsidP="004359C2">
      <w:pPr>
        <w:autoSpaceDE w:val="0"/>
        <w:autoSpaceDN w:val="0"/>
        <w:adjustRightInd w:val="0"/>
        <w:contextualSpacing/>
        <w:jc w:val="both"/>
        <w:rPr>
          <w:b/>
          <w:bCs/>
          <w:color w:val="0070C0"/>
        </w:rPr>
      </w:pPr>
      <w:r w:rsidRPr="007C065F">
        <w:rPr>
          <w:b/>
          <w:bCs/>
          <w:color w:val="0070C0"/>
        </w:rPr>
        <w:t>Täiendavad vajalikud muudatused õigusaktides</w:t>
      </w:r>
    </w:p>
    <w:p w14:paraId="6376BBF2" w14:textId="77777777" w:rsidR="007C065F" w:rsidRPr="00916C92" w:rsidRDefault="007C065F" w:rsidP="004359C2">
      <w:pPr>
        <w:autoSpaceDE w:val="0"/>
        <w:autoSpaceDN w:val="0"/>
        <w:adjustRightInd w:val="0"/>
        <w:contextualSpacing/>
        <w:jc w:val="both"/>
        <w:rPr>
          <w:color w:val="0070C0"/>
        </w:rPr>
      </w:pPr>
    </w:p>
    <w:p w14:paraId="19AAC2D4" w14:textId="567BA340" w:rsidR="00FB3441" w:rsidRPr="0058080F" w:rsidRDefault="00D15075" w:rsidP="00FB3441">
      <w:pPr>
        <w:autoSpaceDE w:val="0"/>
        <w:autoSpaceDN w:val="0"/>
        <w:adjustRightInd w:val="0"/>
        <w:contextualSpacing/>
        <w:jc w:val="both"/>
      </w:pPr>
      <w:r>
        <w:t>EK</w:t>
      </w:r>
      <w:r w:rsidR="00FB3441" w:rsidRPr="0058080F">
        <w:t xml:space="preserve"> kutsu</w:t>
      </w:r>
      <w:r w:rsidR="0058080F" w:rsidRPr="0058080F">
        <w:t xml:space="preserve">s </w:t>
      </w:r>
      <w:r w:rsidR="007C065F" w:rsidRPr="000B2131">
        <w:t>07.11.2024</w:t>
      </w:r>
      <w:r w:rsidR="00FB3441" w:rsidRPr="0058080F">
        <w:t xml:space="preserve"> kokku kõrgetasemelise ümberasustamise ja humanitaarsetel</w:t>
      </w:r>
      <w:r w:rsidR="00DB7791" w:rsidRPr="0058080F">
        <w:t xml:space="preserve"> </w:t>
      </w:r>
      <w:r w:rsidR="00FB3441" w:rsidRPr="0058080F">
        <w:t xml:space="preserve">põhjustel vastuvõtmise komitee, mis arutab </w:t>
      </w:r>
      <w:r w:rsidR="000B2131">
        <w:t>regulaarselt</w:t>
      </w:r>
      <w:r w:rsidR="00FB3441" w:rsidRPr="0058080F">
        <w:t xml:space="preserve"> </w:t>
      </w:r>
      <w:r w:rsidR="00833CB1" w:rsidRPr="00833CB1">
        <w:t>määruse 2024/1350/EL (ümberasustamise kohta)</w:t>
      </w:r>
      <w:r w:rsidR="00DB7791">
        <w:rPr>
          <w:i/>
        </w:rPr>
        <w:t xml:space="preserve"> </w:t>
      </w:r>
      <w:r w:rsidR="00FB3441" w:rsidRPr="0058080F">
        <w:t xml:space="preserve">rakendamist ja nõustab selles küsimuses </w:t>
      </w:r>
      <w:proofErr w:type="spellStart"/>
      <w:r w:rsidR="00E14CAE">
        <w:t>EK-i</w:t>
      </w:r>
      <w:proofErr w:type="spellEnd"/>
      <w:r w:rsidR="00FB3441" w:rsidRPr="0058080F">
        <w:t>. Kõrgetasemeline komitee</w:t>
      </w:r>
      <w:r w:rsidR="00DB7791" w:rsidRPr="0058080F">
        <w:t xml:space="preserve"> </w:t>
      </w:r>
      <w:r w:rsidR="00FB3441" w:rsidRPr="0058080F">
        <w:t>annab ka strateegilisi juhtnööre selliste prioriteetsete geograafiliste piirkondade</w:t>
      </w:r>
      <w:r w:rsidR="00DB7791" w:rsidRPr="0058080F">
        <w:t xml:space="preserve"> </w:t>
      </w:r>
      <w:r w:rsidR="00FB3441" w:rsidRPr="0058080F">
        <w:t>kindlaksmääramiseks, kust pärit isikud tuleks vastu võtta.</w:t>
      </w:r>
    </w:p>
    <w:p w14:paraId="56606066" w14:textId="77777777" w:rsidR="00833CB1" w:rsidRPr="0058080F" w:rsidRDefault="00833CB1" w:rsidP="00FB3441">
      <w:pPr>
        <w:autoSpaceDE w:val="0"/>
        <w:autoSpaceDN w:val="0"/>
        <w:adjustRightInd w:val="0"/>
        <w:contextualSpacing/>
        <w:jc w:val="both"/>
      </w:pPr>
    </w:p>
    <w:p w14:paraId="5E1D1741" w14:textId="79491187" w:rsidR="00FB3441" w:rsidRPr="00FD00AD" w:rsidRDefault="00E14CAE" w:rsidP="00FB3441">
      <w:pPr>
        <w:autoSpaceDE w:val="0"/>
        <w:autoSpaceDN w:val="0"/>
        <w:adjustRightInd w:val="0"/>
        <w:contextualSpacing/>
        <w:jc w:val="both"/>
      </w:pPr>
      <w:r>
        <w:t>EK</w:t>
      </w:r>
      <w:r w:rsidR="00FB3441" w:rsidRPr="00FD00AD">
        <w:t xml:space="preserve"> teeb ettepaneku kaheaastase </w:t>
      </w:r>
      <w:r w:rsidR="00696C1E">
        <w:t>EL-i</w:t>
      </w:r>
      <w:r w:rsidR="00FB3441" w:rsidRPr="00FD00AD">
        <w:t xml:space="preserve"> ümberasustamise ja</w:t>
      </w:r>
      <w:r w:rsidR="00DB7791" w:rsidRPr="00FD00AD">
        <w:t xml:space="preserve"> </w:t>
      </w:r>
      <w:r w:rsidR="00FB3441" w:rsidRPr="00FD00AD">
        <w:t>humanitaarsetel põhjustel vastuvõtmise kava kohta, tuginedes kõrgetasemelise</w:t>
      </w:r>
      <w:r w:rsidR="00DB7791" w:rsidRPr="00FD00AD">
        <w:t xml:space="preserve"> </w:t>
      </w:r>
      <w:r w:rsidR="00FB3441" w:rsidRPr="00FD00AD">
        <w:t xml:space="preserve">komitee arutelu tulemustele ja </w:t>
      </w:r>
      <w:r w:rsidR="00696C1E">
        <w:t>UNHCR-i ülei</w:t>
      </w:r>
      <w:r w:rsidR="00FB3441" w:rsidRPr="00FD00AD">
        <w:t>lmsete</w:t>
      </w:r>
      <w:r w:rsidR="00DB7791" w:rsidRPr="00FD00AD">
        <w:t xml:space="preserve"> </w:t>
      </w:r>
      <w:proofErr w:type="spellStart"/>
      <w:r w:rsidR="00FB3441" w:rsidRPr="00FD00AD">
        <w:t>ümberasustamisvajaduste</w:t>
      </w:r>
      <w:proofErr w:type="spellEnd"/>
      <w:r w:rsidR="00FB3441" w:rsidRPr="00FD00AD">
        <w:t xml:space="preserve"> prognoosile. Kavas esitatakse teave määruse kohase</w:t>
      </w:r>
      <w:r w:rsidR="00DB7791" w:rsidRPr="00FD00AD">
        <w:t xml:space="preserve"> </w:t>
      </w:r>
      <w:r w:rsidR="00FB3441" w:rsidRPr="00CD42A8">
        <w:rPr>
          <w:b/>
          <w:color w:val="4472C4" w:themeColor="accent1"/>
        </w:rPr>
        <w:t>liikmesriikide vabatahtliku panuse kohta</w:t>
      </w:r>
      <w:r w:rsidR="00FB3441" w:rsidRPr="00CD42A8">
        <w:rPr>
          <w:color w:val="4472C4" w:themeColor="accent1"/>
        </w:rPr>
        <w:t xml:space="preserve"> </w:t>
      </w:r>
      <w:r w:rsidR="00FB3441" w:rsidRPr="00FD00AD">
        <w:t>ja täpsustatakse piirkonnad, kust</w:t>
      </w:r>
      <w:r w:rsidR="00DB7791" w:rsidRPr="00FD00AD">
        <w:t xml:space="preserve"> </w:t>
      </w:r>
      <w:r w:rsidR="00FB3441" w:rsidRPr="00FD00AD">
        <w:t xml:space="preserve">pärit isikud tuleks vastu võtta. </w:t>
      </w:r>
      <w:r w:rsidR="00696C1E">
        <w:t>EL-i N</w:t>
      </w:r>
      <w:r w:rsidR="00FB3441" w:rsidRPr="00FD00AD">
        <w:t>õukogu võtab selle liidu kava vastu</w:t>
      </w:r>
      <w:r w:rsidR="00DB7791" w:rsidRPr="00FD00AD">
        <w:t xml:space="preserve"> </w:t>
      </w:r>
      <w:r w:rsidR="00FB3441" w:rsidRPr="00FD00AD">
        <w:t>rakendusaktina.</w:t>
      </w:r>
    </w:p>
    <w:p w14:paraId="167A9C03" w14:textId="77777777" w:rsidR="00FB3441" w:rsidRPr="00916C92" w:rsidRDefault="00FB3441" w:rsidP="004359C2">
      <w:pPr>
        <w:autoSpaceDE w:val="0"/>
        <w:autoSpaceDN w:val="0"/>
        <w:adjustRightInd w:val="0"/>
        <w:contextualSpacing/>
        <w:jc w:val="both"/>
        <w:rPr>
          <w:color w:val="0070C0"/>
        </w:rPr>
      </w:pPr>
    </w:p>
    <w:p w14:paraId="77B6A536" w14:textId="77972D97" w:rsidR="00FB3441" w:rsidRPr="006402C5" w:rsidRDefault="006402C5" w:rsidP="00FB3441">
      <w:pPr>
        <w:autoSpaceDE w:val="0"/>
        <w:autoSpaceDN w:val="0"/>
        <w:adjustRightInd w:val="0"/>
        <w:contextualSpacing/>
        <w:jc w:val="both"/>
      </w:pPr>
      <w:r w:rsidRPr="006402C5">
        <w:t>Eesti peab kohandama õigusakte</w:t>
      </w:r>
      <w:r w:rsidR="00FB3441" w:rsidRPr="006402C5">
        <w:t>, et tagada määruse</w:t>
      </w:r>
      <w:r w:rsidR="00DB7791" w:rsidRPr="006402C5">
        <w:t xml:space="preserve"> </w:t>
      </w:r>
      <w:r w:rsidR="00833CB1" w:rsidRPr="00F252A2">
        <w:t>2024/1350/EL (ümberasustamise kohta)</w:t>
      </w:r>
      <w:r w:rsidR="00833CB1">
        <w:t xml:space="preserve"> </w:t>
      </w:r>
      <w:r w:rsidR="00FB3441" w:rsidRPr="006402C5">
        <w:t>tulemuslik kohaldamine.</w:t>
      </w:r>
      <w:r w:rsidRPr="006402C5">
        <w:t xml:space="preserve"> Samuti tuleb korrastada õigusakte, et </w:t>
      </w:r>
      <w:r w:rsidR="00FB3441" w:rsidRPr="006402C5">
        <w:t xml:space="preserve">tagada riigi tasandil </w:t>
      </w:r>
      <w:r w:rsidR="00833CB1" w:rsidRPr="00F252A2">
        <w:t>määrus</w:t>
      </w:r>
      <w:r w:rsidR="00833CB1">
        <w:t>e</w:t>
      </w:r>
      <w:r w:rsidR="00833CB1" w:rsidRPr="00F252A2">
        <w:t xml:space="preserve"> 2024/1347/EL (</w:t>
      </w:r>
      <w:r w:rsidRPr="006402C5">
        <w:t xml:space="preserve">kvalifikatsioonitingimuste </w:t>
      </w:r>
      <w:r w:rsidR="00833CB1" w:rsidRPr="00F252A2">
        <w:t>kohta)</w:t>
      </w:r>
      <w:r w:rsidR="00FB3441" w:rsidRPr="006402C5">
        <w:t xml:space="preserve"> uute</w:t>
      </w:r>
      <w:r w:rsidR="00DB7791" w:rsidRPr="006402C5">
        <w:t xml:space="preserve"> </w:t>
      </w:r>
      <w:r w:rsidR="00FB3441" w:rsidRPr="006402C5">
        <w:t>elementide tulemuslik kohaldamine, eriti järgmistes valdkondades: elamisload ja</w:t>
      </w:r>
      <w:r w:rsidR="00DB7791" w:rsidRPr="006402C5">
        <w:t xml:space="preserve"> </w:t>
      </w:r>
      <w:r w:rsidR="00FB3441" w:rsidRPr="006402C5">
        <w:t>reisidokumendid, rahvusvahelise kaitse saajate liikumisvabadus, täiskasvanute</w:t>
      </w:r>
      <w:r w:rsidR="00DB7791" w:rsidRPr="006402C5">
        <w:t xml:space="preserve"> </w:t>
      </w:r>
      <w:r w:rsidR="00FB3441" w:rsidRPr="006402C5">
        <w:t>juurdepääs haridusele, võrdne kohtlemine töötamise tingimuste puhul,</w:t>
      </w:r>
      <w:r w:rsidR="00DB7791" w:rsidRPr="006402C5">
        <w:t xml:space="preserve"> </w:t>
      </w:r>
      <w:r w:rsidR="00FB3441" w:rsidRPr="006402C5">
        <w:t>ühinemisvabadus ja organisatsioonidega liitumise õigus ning töötamisega seotud</w:t>
      </w:r>
      <w:r w:rsidR="00DB7791" w:rsidRPr="006402C5">
        <w:t xml:space="preserve"> </w:t>
      </w:r>
      <w:r w:rsidR="00FB3441" w:rsidRPr="006402C5">
        <w:t>koolitusvõimalused täiskasvanutele, oskuste valideerimine, põhitoetused ja</w:t>
      </w:r>
      <w:r w:rsidR="00DB7791" w:rsidRPr="006402C5">
        <w:t xml:space="preserve"> </w:t>
      </w:r>
      <w:r w:rsidR="00FB3441" w:rsidRPr="006402C5">
        <w:t>teatavate sotsiaalabivormide võimalik sõltuvus tulemuslikust</w:t>
      </w:r>
      <w:r w:rsidR="00DB7791" w:rsidRPr="006402C5">
        <w:t xml:space="preserve"> </w:t>
      </w:r>
      <w:r w:rsidR="00FB3441" w:rsidRPr="006402C5">
        <w:t>integratsioonimeetmetes osalemisest.</w:t>
      </w:r>
    </w:p>
    <w:p w14:paraId="4F506F86" w14:textId="77777777" w:rsidR="004E2C82" w:rsidRDefault="004E2C82" w:rsidP="00FB3441">
      <w:pPr>
        <w:autoSpaceDE w:val="0"/>
        <w:autoSpaceDN w:val="0"/>
        <w:adjustRightInd w:val="0"/>
        <w:contextualSpacing/>
        <w:jc w:val="both"/>
      </w:pPr>
    </w:p>
    <w:p w14:paraId="01112A87" w14:textId="37F4C909" w:rsidR="00502DB3" w:rsidRPr="00502DB3" w:rsidRDefault="00502DB3" w:rsidP="00502DB3">
      <w:r w:rsidRPr="00502DB3">
        <w:lastRenderedPageBreak/>
        <w:t>Peamiste Euroopa Liidu varjupaiga</w:t>
      </w:r>
      <w:r>
        <w:t>-</w:t>
      </w:r>
      <w:r w:rsidRPr="00502DB3">
        <w:t xml:space="preserve"> ja rändehalduse õigustiku reformis kajastatud sätete temaatiline kaardistus on esitatud eelnõu seletuskirja lisas 5.</w:t>
      </w:r>
    </w:p>
    <w:p w14:paraId="7054D235" w14:textId="77777777" w:rsidR="00502DB3" w:rsidRDefault="00502DB3" w:rsidP="00E60E09"/>
    <w:p w14:paraId="2078DA60" w14:textId="77777777" w:rsidR="00653FEA" w:rsidRPr="00537B46" w:rsidRDefault="00653FEA" w:rsidP="00653FEA">
      <w:pPr>
        <w:pStyle w:val="Pealkiri2"/>
        <w:rPr>
          <w:rFonts w:eastAsia="Calibri" w:cs="Times New Roman"/>
        </w:rPr>
      </w:pPr>
      <w:r w:rsidRPr="00537B46">
        <w:rPr>
          <w:rFonts w:eastAsia="Calibri" w:cs="Times New Roman"/>
        </w:rPr>
        <w:t>2.3. Eelnõu väljatöötamise kavatsus</w:t>
      </w:r>
    </w:p>
    <w:p w14:paraId="575E6A5E" w14:textId="77777777" w:rsidR="00653FEA" w:rsidRPr="009C7B40" w:rsidRDefault="00653FEA" w:rsidP="00653FEA">
      <w:pPr>
        <w:keepNext/>
        <w:autoSpaceDE w:val="0"/>
        <w:autoSpaceDN w:val="0"/>
        <w:adjustRightInd w:val="0"/>
        <w:jc w:val="both"/>
        <w:rPr>
          <w:rFonts w:eastAsia="Calibri"/>
          <w:kern w:val="0"/>
          <w14:ligatures w14:val="none"/>
        </w:rPr>
      </w:pPr>
    </w:p>
    <w:p w14:paraId="5C237BA7" w14:textId="4E415B2A" w:rsidR="00653FEA" w:rsidRDefault="00653FEA" w:rsidP="00653FEA">
      <w:pPr>
        <w:pStyle w:val="Default"/>
        <w:jc w:val="both"/>
      </w:pPr>
      <w:r w:rsidRPr="009122EF">
        <w:rPr>
          <w:color w:val="000000" w:themeColor="text1"/>
        </w:rPr>
        <w:t xml:space="preserve">Vabariigi Valitsuse 22. detsembri 2011. aasta määruse nr 180 „Hea </w:t>
      </w:r>
      <w:proofErr w:type="spellStart"/>
      <w:r w:rsidRPr="009122EF">
        <w:rPr>
          <w:color w:val="000000" w:themeColor="text1"/>
        </w:rPr>
        <w:t>õigusloome</w:t>
      </w:r>
      <w:proofErr w:type="spellEnd"/>
      <w:r w:rsidRPr="009122EF">
        <w:rPr>
          <w:color w:val="000000" w:themeColor="text1"/>
        </w:rPr>
        <w:t xml:space="preserve"> ja normitehnika eeskiri“ (edaspidi </w:t>
      </w:r>
      <w:r w:rsidRPr="00833CB1">
        <w:rPr>
          <w:i/>
          <w:color w:val="000000" w:themeColor="text1"/>
        </w:rPr>
        <w:t>HÕNTE</w:t>
      </w:r>
      <w:r w:rsidRPr="009122EF">
        <w:rPr>
          <w:color w:val="000000" w:themeColor="text1"/>
        </w:rPr>
        <w:t xml:space="preserve">) § 1 lõike 2 punkti 2 kohaselt ei pea eelnõu väljatöötamise kavatsust koostama, kui eelnõu käsitleb </w:t>
      </w:r>
      <w:r w:rsidR="00D5479E">
        <w:rPr>
          <w:color w:val="000000" w:themeColor="text1"/>
        </w:rPr>
        <w:t>EL-i</w:t>
      </w:r>
      <w:r w:rsidRPr="009122EF">
        <w:rPr>
          <w:color w:val="000000" w:themeColor="text1"/>
        </w:rPr>
        <w:t xml:space="preserve"> õiguse rakendamist ja eelnõu aluseks oleva </w:t>
      </w:r>
      <w:r w:rsidR="00D5479E">
        <w:rPr>
          <w:color w:val="000000" w:themeColor="text1"/>
        </w:rPr>
        <w:t>EL-i</w:t>
      </w:r>
      <w:r w:rsidRPr="009122EF">
        <w:rPr>
          <w:color w:val="000000" w:themeColor="text1"/>
        </w:rPr>
        <w:t xml:space="preserve"> õigusakti eelnõu menetlemisel on sisuliselt lähtutud sama </w:t>
      </w:r>
      <w:r w:rsidR="009B1F56" w:rsidRPr="00537B46">
        <w:rPr>
          <w:rFonts w:eastAsia="Calibri"/>
        </w:rPr>
        <w:t>§</w:t>
      </w:r>
      <w:r w:rsidRPr="009122EF">
        <w:rPr>
          <w:color w:val="000000" w:themeColor="text1"/>
        </w:rPr>
        <w:t xml:space="preserve"> lõike 1 nõuetest. Seetõttu väljatöötamiskavatsust enne eelnõu ei koostatud, sest eelnõus rakendatakse EL</w:t>
      </w:r>
      <w:r w:rsidR="00CE2F35">
        <w:rPr>
          <w:color w:val="000000" w:themeColor="text1"/>
        </w:rPr>
        <w:t>-i</w:t>
      </w:r>
      <w:r w:rsidRPr="009122EF">
        <w:rPr>
          <w:color w:val="000000" w:themeColor="text1"/>
        </w:rPr>
        <w:t xml:space="preserve"> õigust ja eelnõu aluseks oleva EL</w:t>
      </w:r>
      <w:r w:rsidR="00CE2F35">
        <w:rPr>
          <w:color w:val="000000" w:themeColor="text1"/>
        </w:rPr>
        <w:t>-i</w:t>
      </w:r>
      <w:r w:rsidRPr="009122EF">
        <w:rPr>
          <w:color w:val="000000" w:themeColor="text1"/>
        </w:rPr>
        <w:t xml:space="preserve"> õigusaktide eelnõu menetlemisel on sisuliselt lähtutud väljatöötamiskavatsusele sätestatud nõuetest</w:t>
      </w:r>
      <w:r>
        <w:rPr>
          <w:color w:val="000000" w:themeColor="text1"/>
        </w:rPr>
        <w:t>.</w:t>
      </w:r>
      <w:r>
        <w:rPr>
          <w:color w:val="FF0000"/>
        </w:rPr>
        <w:t xml:space="preserve"> </w:t>
      </w:r>
      <w:r w:rsidRPr="00AF1307">
        <w:rPr>
          <w:color w:val="auto"/>
        </w:rPr>
        <w:t>Kõik Vabariigi Valit</w:t>
      </w:r>
      <w:r w:rsidR="009B59EB">
        <w:rPr>
          <w:color w:val="auto"/>
        </w:rPr>
        <w:t>s</w:t>
      </w:r>
      <w:r w:rsidRPr="00AF1307">
        <w:rPr>
          <w:color w:val="auto"/>
        </w:rPr>
        <w:t>use seisukohad eelnõu aluseks olevate EL õigusaktide kohta on saavutatud</w:t>
      </w:r>
      <w:r w:rsidRPr="00BC2BC7">
        <w:t>.</w:t>
      </w:r>
      <w:r>
        <w:t xml:space="preserve"> Meetmete puhul, milles on Eestile jäetud kaalutlusruum esitatakse kaalutlused käesolevas seletuskirjas ning seetõttu ei oleks väljatöötamiskavatsuse tegemine mõjutanud tehtud valikuid.</w:t>
      </w:r>
    </w:p>
    <w:p w14:paraId="5C6F7669" w14:textId="77777777" w:rsidR="00500ACE" w:rsidRDefault="00500ACE" w:rsidP="000611F8">
      <w:pPr>
        <w:jc w:val="both"/>
      </w:pPr>
    </w:p>
    <w:p w14:paraId="3D1C1997" w14:textId="51CC8DE0" w:rsidR="00500ACE" w:rsidRPr="00537B46" w:rsidRDefault="00500ACE" w:rsidP="003E19FA">
      <w:pPr>
        <w:pStyle w:val="Pealkiri2"/>
        <w:rPr>
          <w:rFonts w:cs="Times New Roman"/>
        </w:rPr>
      </w:pPr>
      <w:r w:rsidRPr="00537B46">
        <w:rPr>
          <w:rFonts w:cs="Times New Roman"/>
        </w:rPr>
        <w:t>2.</w:t>
      </w:r>
      <w:r w:rsidR="00653FEA" w:rsidRPr="00537B46">
        <w:rPr>
          <w:rFonts w:cs="Times New Roman"/>
        </w:rPr>
        <w:t>4.</w:t>
      </w:r>
      <w:r w:rsidRPr="00537B46">
        <w:rPr>
          <w:rFonts w:cs="Times New Roman"/>
        </w:rPr>
        <w:t xml:space="preserve"> Vabariigi Valitsuse seisukohad</w:t>
      </w:r>
    </w:p>
    <w:p w14:paraId="5B6A1270" w14:textId="77777777" w:rsidR="00783BA4" w:rsidRDefault="00783BA4" w:rsidP="00500ACE">
      <w:pPr>
        <w:rPr>
          <w:color w:val="FF0000"/>
        </w:rPr>
      </w:pPr>
    </w:p>
    <w:p w14:paraId="4ABAE987" w14:textId="55F3A15B" w:rsidR="00F91B60" w:rsidRDefault="00F91B60" w:rsidP="00F91B60">
      <w:pPr>
        <w:autoSpaceDE w:val="0"/>
        <w:autoSpaceDN w:val="0"/>
        <w:adjustRightInd w:val="0"/>
        <w:contextualSpacing/>
        <w:jc w:val="both"/>
        <w:rPr>
          <w:rFonts w:eastAsia="Calibri"/>
          <w:kern w:val="0"/>
          <w:lang w:eastAsia="et-EE"/>
          <w14:ligatures w14:val="none"/>
        </w:rPr>
      </w:pPr>
      <w:r>
        <w:rPr>
          <w:rFonts w:eastAsia="Calibri"/>
          <w:kern w:val="0"/>
          <w:lang w:eastAsia="et-EE"/>
          <w14:ligatures w14:val="none"/>
        </w:rPr>
        <w:t xml:space="preserve">Kõik Eesti Vabariigi Valitsuse kinnitatud seisukohad reformi eelnõude suhtes on </w:t>
      </w:r>
      <w:r w:rsidR="00D5479E">
        <w:rPr>
          <w:rFonts w:eastAsia="Calibri"/>
          <w:kern w:val="0"/>
          <w:lang w:eastAsia="et-EE"/>
          <w14:ligatures w14:val="none"/>
        </w:rPr>
        <w:t>EL-i</w:t>
      </w:r>
      <w:r w:rsidR="00F457BC">
        <w:rPr>
          <w:rFonts w:eastAsia="Calibri"/>
          <w:kern w:val="0"/>
          <w:lang w:eastAsia="et-EE"/>
          <w14:ligatures w14:val="none"/>
        </w:rPr>
        <w:t xml:space="preserve"> legislatiivprotsessi </w:t>
      </w:r>
      <w:r>
        <w:rPr>
          <w:rFonts w:eastAsia="Calibri"/>
          <w:kern w:val="0"/>
          <w:lang w:eastAsia="et-EE"/>
          <w14:ligatures w14:val="none"/>
        </w:rPr>
        <w:t xml:space="preserve">läbirääkimiste käigus saavutatud. </w:t>
      </w:r>
      <w:r w:rsidR="007D1102">
        <w:rPr>
          <w:rFonts w:eastAsia="Calibri"/>
          <w:kern w:val="0"/>
          <w:lang w:eastAsia="et-EE"/>
          <w14:ligatures w14:val="none"/>
        </w:rPr>
        <w:t xml:space="preserve">Eesti seisukohad ja nende võrdlev analüüs Euroopa ühise varjupaigasüsteemi õigusaktidega on esitatud </w:t>
      </w:r>
      <w:r w:rsidR="00FC24E0">
        <w:rPr>
          <w:rFonts w:eastAsia="Calibri"/>
          <w:kern w:val="0"/>
          <w:lang w:eastAsia="et-EE"/>
          <w14:ligatures w14:val="none"/>
        </w:rPr>
        <w:t>eelnõu</w:t>
      </w:r>
      <w:r w:rsidR="007D1102">
        <w:rPr>
          <w:rFonts w:eastAsia="Calibri"/>
          <w:kern w:val="0"/>
          <w:lang w:eastAsia="et-EE"/>
          <w14:ligatures w14:val="none"/>
        </w:rPr>
        <w:t xml:space="preserve"> </w:t>
      </w:r>
      <w:r w:rsidR="007D1102" w:rsidRPr="00EF22BA">
        <w:rPr>
          <w:rFonts w:eastAsia="Calibri"/>
          <w:kern w:val="0"/>
          <w:lang w:eastAsia="et-EE"/>
          <w14:ligatures w14:val="none"/>
        </w:rPr>
        <w:t xml:space="preserve">seletuskirja </w:t>
      </w:r>
      <w:r w:rsidR="007D1102" w:rsidRPr="00EA07F6">
        <w:rPr>
          <w:rFonts w:eastAsia="Calibri"/>
          <w:kern w:val="0"/>
          <w:lang w:eastAsia="et-EE"/>
          <w14:ligatures w14:val="none"/>
        </w:rPr>
        <w:t xml:space="preserve">lisas </w:t>
      </w:r>
      <w:r w:rsidR="00E2031B" w:rsidRPr="00EA07F6">
        <w:rPr>
          <w:rFonts w:eastAsia="Calibri"/>
          <w:kern w:val="0"/>
          <w:lang w:eastAsia="et-EE"/>
          <w14:ligatures w14:val="none"/>
        </w:rPr>
        <w:t>2</w:t>
      </w:r>
      <w:r w:rsidR="007D1102" w:rsidRPr="00EA07F6">
        <w:rPr>
          <w:rFonts w:eastAsia="Calibri"/>
          <w:kern w:val="0"/>
          <w:lang w:eastAsia="et-EE"/>
          <w14:ligatures w14:val="none"/>
        </w:rPr>
        <w:t>.</w:t>
      </w:r>
    </w:p>
    <w:p w14:paraId="0B69ABD5" w14:textId="77777777" w:rsidR="001E41CA" w:rsidRPr="00B240D0" w:rsidRDefault="001E41CA" w:rsidP="00B240D0">
      <w:pPr>
        <w:autoSpaceDE w:val="0"/>
        <w:autoSpaceDN w:val="0"/>
        <w:adjustRightInd w:val="0"/>
        <w:contextualSpacing/>
        <w:jc w:val="both"/>
        <w:rPr>
          <w:rFonts w:eastAsia="Calibri"/>
          <w:kern w:val="0"/>
          <w:lang w:eastAsia="et-EE"/>
          <w14:ligatures w14:val="none"/>
        </w:rPr>
      </w:pPr>
    </w:p>
    <w:p w14:paraId="54F8FB8D" w14:textId="38EF2DC0" w:rsidR="00754998" w:rsidRPr="00984576" w:rsidRDefault="00754998" w:rsidP="00D72827">
      <w:pPr>
        <w:pStyle w:val="Pealkiri1"/>
      </w:pPr>
      <w:bookmarkStart w:id="72" w:name="_Toc179987919"/>
      <w:bookmarkStart w:id="73" w:name="_Toc143167896"/>
      <w:bookmarkStart w:id="74" w:name="_Toc157769549"/>
      <w:bookmarkStart w:id="75" w:name="_Toc143167900"/>
      <w:bookmarkStart w:id="76" w:name="_Toc157769553"/>
      <w:r w:rsidRPr="00984576">
        <w:t>3. Eelnõu sisu ja võrdlev analüüs</w:t>
      </w:r>
      <w:bookmarkEnd w:id="72"/>
    </w:p>
    <w:bookmarkEnd w:id="0"/>
    <w:bookmarkEnd w:id="1"/>
    <w:bookmarkEnd w:id="2"/>
    <w:bookmarkEnd w:id="3"/>
    <w:bookmarkEnd w:id="4"/>
    <w:bookmarkEnd w:id="73"/>
    <w:bookmarkEnd w:id="74"/>
    <w:bookmarkEnd w:id="75"/>
    <w:bookmarkEnd w:id="76"/>
    <w:p w14:paraId="3C0CCBDF" w14:textId="77777777" w:rsidR="00D03A59" w:rsidRPr="00D03A59" w:rsidRDefault="00D03A59" w:rsidP="00A40DD6">
      <w:pPr>
        <w:keepNext/>
        <w:autoSpaceDE w:val="0"/>
        <w:autoSpaceDN w:val="0"/>
        <w:adjustRightInd w:val="0"/>
        <w:jc w:val="both"/>
        <w:rPr>
          <w:rFonts w:eastAsia="Times New Roman"/>
          <w:color w:val="FF0000"/>
          <w:kern w:val="0"/>
          <w14:ligatures w14:val="none"/>
        </w:rPr>
      </w:pPr>
    </w:p>
    <w:p w14:paraId="08B670C6" w14:textId="5CF46C6B" w:rsidR="00914D25" w:rsidRDefault="00914D25" w:rsidP="00914D25">
      <w:pPr>
        <w:keepNext/>
        <w:autoSpaceDE w:val="0"/>
        <w:autoSpaceDN w:val="0"/>
        <w:adjustRightInd w:val="0"/>
        <w:jc w:val="both"/>
        <w:rPr>
          <w:rFonts w:eastAsia="Times New Roman"/>
          <w:color w:val="000000"/>
          <w:kern w:val="0"/>
          <w14:ligatures w14:val="none"/>
        </w:rPr>
      </w:pPr>
      <w:r>
        <w:rPr>
          <w:rFonts w:eastAsia="Times New Roman"/>
          <w:color w:val="000000"/>
          <w:kern w:val="0"/>
          <w14:ligatures w14:val="none"/>
        </w:rPr>
        <w:t xml:space="preserve">Eelnõu koosneb </w:t>
      </w:r>
      <w:r w:rsidR="000908E4" w:rsidRPr="00502DB3">
        <w:rPr>
          <w:rFonts w:eastAsia="Times New Roman"/>
          <w:color w:val="000000"/>
          <w:kern w:val="0"/>
          <w14:ligatures w14:val="none"/>
        </w:rPr>
        <w:t>103</w:t>
      </w:r>
      <w:r w:rsidR="000762A0">
        <w:rPr>
          <w:rFonts w:eastAsia="Times New Roman"/>
          <w:color w:val="000000"/>
          <w:kern w:val="0"/>
          <w14:ligatures w14:val="none"/>
        </w:rPr>
        <w:t>-st</w:t>
      </w:r>
      <w:r>
        <w:rPr>
          <w:rFonts w:eastAsia="Times New Roman"/>
          <w:color w:val="000000"/>
          <w:kern w:val="0"/>
          <w14:ligatures w14:val="none"/>
        </w:rPr>
        <w:t xml:space="preserve"> </w:t>
      </w:r>
      <w:r w:rsidR="009B1F56" w:rsidRPr="00537B46">
        <w:rPr>
          <w:rFonts w:eastAsia="Calibri"/>
          <w:kern w:val="0"/>
          <w14:ligatures w14:val="none"/>
        </w:rPr>
        <w:t>§</w:t>
      </w:r>
      <w:r w:rsidRPr="00537B46">
        <w:rPr>
          <w:rFonts w:eastAsia="Times New Roman"/>
          <w:color w:val="000000"/>
          <w:kern w:val="0"/>
          <w14:ligatures w14:val="none"/>
        </w:rPr>
        <w:t>,</w:t>
      </w:r>
      <w:r>
        <w:rPr>
          <w:rFonts w:eastAsia="Times New Roman"/>
          <w:color w:val="000000"/>
          <w:kern w:val="0"/>
          <w14:ligatures w14:val="none"/>
        </w:rPr>
        <w:t xml:space="preserve"> sisu on jaotatud kümneks peatükiks ja peatükid on jaotatud jagudeks. Viimasesse peatükki on kavandatud rakendussätted, milles on kavandatud </w:t>
      </w:r>
      <w:r w:rsidR="00BF0C91" w:rsidRPr="00502DB3">
        <w:rPr>
          <w:rFonts w:eastAsia="Times New Roman"/>
          <w:color w:val="000000"/>
          <w:kern w:val="0"/>
          <w14:ligatures w14:val="none"/>
        </w:rPr>
        <w:t>13</w:t>
      </w:r>
      <w:r>
        <w:rPr>
          <w:rFonts w:eastAsia="Times New Roman"/>
          <w:color w:val="000000"/>
          <w:kern w:val="0"/>
          <w14:ligatures w14:val="none"/>
        </w:rPr>
        <w:t xml:space="preserve"> seaduse muutmine, kehtiva VRKS-i kehtetuks tunnistamine ning eelnõu jõustumissäte, </w:t>
      </w:r>
      <w:r w:rsidR="00BF0C91">
        <w:rPr>
          <w:rFonts w:eastAsia="Times New Roman"/>
          <w:color w:val="000000"/>
          <w:kern w:val="0"/>
          <w14:ligatures w14:val="none"/>
        </w:rPr>
        <w:t>mille</w:t>
      </w:r>
      <w:r w:rsidR="004B7789">
        <w:rPr>
          <w:rFonts w:eastAsia="Times New Roman"/>
          <w:color w:val="000000"/>
          <w:kern w:val="0"/>
          <w14:ligatures w14:val="none"/>
        </w:rPr>
        <w:t xml:space="preserve"> kohaselt</w:t>
      </w:r>
      <w:r w:rsidR="00BF0C91">
        <w:rPr>
          <w:rFonts w:eastAsia="Times New Roman"/>
          <w:color w:val="000000"/>
          <w:kern w:val="0"/>
          <w14:ligatures w14:val="none"/>
        </w:rPr>
        <w:t xml:space="preserve"> on </w:t>
      </w:r>
      <w:r w:rsidR="004B7789">
        <w:rPr>
          <w:rFonts w:eastAsia="Times New Roman"/>
          <w:color w:val="000000"/>
          <w:kern w:val="0"/>
          <w14:ligatures w14:val="none"/>
        </w:rPr>
        <w:t xml:space="preserve">jõustumise </w:t>
      </w:r>
      <w:r w:rsidR="004B7789" w:rsidRPr="004B7789">
        <w:rPr>
          <w:rFonts w:eastAsia="Times New Roman"/>
          <w:color w:val="000000"/>
          <w:kern w:val="0"/>
          <w14:ligatures w14:val="none"/>
        </w:rPr>
        <w:t>ajaks</w:t>
      </w:r>
      <w:r>
        <w:rPr>
          <w:rFonts w:eastAsia="Times New Roman"/>
          <w:color w:val="000000"/>
          <w:kern w:val="0"/>
          <w14:ligatures w14:val="none"/>
        </w:rPr>
        <w:t xml:space="preserve"> </w:t>
      </w:r>
      <w:r w:rsidRPr="004B7789">
        <w:rPr>
          <w:rFonts w:eastAsia="Times New Roman"/>
          <w:color w:val="000000"/>
          <w:kern w:val="0"/>
          <w14:ligatures w14:val="none"/>
        </w:rPr>
        <w:t>2026. aasta 12. juuni</w:t>
      </w:r>
      <w:r>
        <w:rPr>
          <w:rFonts w:eastAsia="Times New Roman"/>
          <w:color w:val="000000"/>
          <w:kern w:val="0"/>
          <w14:ligatures w14:val="none"/>
        </w:rPr>
        <w:t>.</w:t>
      </w:r>
    </w:p>
    <w:p w14:paraId="2619656A" w14:textId="77777777" w:rsidR="005325B8" w:rsidRDefault="005325B8" w:rsidP="005325B8"/>
    <w:p w14:paraId="51552D33" w14:textId="1460A3B9" w:rsidR="00914D25" w:rsidRDefault="00914D25" w:rsidP="00914D25">
      <w:pPr>
        <w:keepNext/>
        <w:autoSpaceDE w:val="0"/>
        <w:autoSpaceDN w:val="0"/>
        <w:adjustRightInd w:val="0"/>
        <w:jc w:val="both"/>
        <w:rPr>
          <w:rFonts w:eastAsia="Times New Roman"/>
          <w:b/>
          <w:bCs/>
          <w:color w:val="000000"/>
          <w:kern w:val="0"/>
          <w:sz w:val="26"/>
          <w:szCs w:val="26"/>
          <w14:ligatures w14:val="none"/>
        </w:rPr>
      </w:pPr>
      <w:r w:rsidRPr="00914D25">
        <w:rPr>
          <w:rFonts w:eastAsia="Times New Roman"/>
          <w:b/>
          <w:bCs/>
          <w:color w:val="000000"/>
          <w:kern w:val="0"/>
          <w:sz w:val="26"/>
          <w:szCs w:val="26"/>
          <w14:ligatures w14:val="none"/>
        </w:rPr>
        <w:t xml:space="preserve">1. peatükk </w:t>
      </w:r>
      <w:r>
        <w:rPr>
          <w:rFonts w:eastAsia="Times New Roman"/>
          <w:b/>
          <w:bCs/>
          <w:color w:val="000000"/>
          <w:kern w:val="0"/>
          <w:sz w:val="26"/>
          <w:szCs w:val="26"/>
          <w14:ligatures w14:val="none"/>
        </w:rPr>
        <w:t>„Ü</w:t>
      </w:r>
      <w:r w:rsidRPr="00914D25">
        <w:rPr>
          <w:rFonts w:eastAsia="Times New Roman"/>
          <w:b/>
          <w:bCs/>
          <w:color w:val="000000"/>
          <w:kern w:val="0"/>
          <w:sz w:val="26"/>
          <w:szCs w:val="26"/>
          <w14:ligatures w14:val="none"/>
        </w:rPr>
        <w:t>ldsätted</w:t>
      </w:r>
      <w:r>
        <w:rPr>
          <w:rFonts w:eastAsia="Times New Roman"/>
          <w:b/>
          <w:bCs/>
          <w:color w:val="000000"/>
          <w:kern w:val="0"/>
          <w:sz w:val="26"/>
          <w:szCs w:val="26"/>
          <w14:ligatures w14:val="none"/>
        </w:rPr>
        <w:t>“</w:t>
      </w:r>
    </w:p>
    <w:p w14:paraId="0818DD39" w14:textId="77777777" w:rsidR="005B43A1" w:rsidRDefault="005B43A1" w:rsidP="00914D25">
      <w:pPr>
        <w:keepNext/>
        <w:autoSpaceDE w:val="0"/>
        <w:autoSpaceDN w:val="0"/>
        <w:adjustRightInd w:val="0"/>
        <w:jc w:val="both"/>
        <w:rPr>
          <w:rFonts w:eastAsia="Times New Roman"/>
          <w:b/>
          <w:bCs/>
          <w:color w:val="000000"/>
          <w:kern w:val="0"/>
          <w:sz w:val="26"/>
          <w:szCs w:val="26"/>
          <w14:ligatures w14:val="none"/>
        </w:rPr>
      </w:pPr>
    </w:p>
    <w:p w14:paraId="19880F76" w14:textId="33869CED" w:rsidR="00914D25" w:rsidRDefault="00914D25" w:rsidP="00914D25">
      <w:pPr>
        <w:keepNext/>
        <w:autoSpaceDE w:val="0"/>
        <w:autoSpaceDN w:val="0"/>
        <w:adjustRightInd w:val="0"/>
        <w:jc w:val="both"/>
        <w:rPr>
          <w:rFonts w:eastAsia="Times New Roman"/>
          <w:b/>
          <w:bCs/>
          <w:color w:val="000000"/>
          <w:kern w:val="0"/>
          <w14:ligatures w14:val="none"/>
        </w:rPr>
      </w:pPr>
      <w:r w:rsidRPr="00914D25">
        <w:rPr>
          <w:rFonts w:eastAsia="Times New Roman"/>
          <w:b/>
          <w:bCs/>
          <w:color w:val="000000"/>
          <w:kern w:val="0"/>
          <w14:ligatures w14:val="none"/>
        </w:rPr>
        <w:t>1. jagu</w:t>
      </w:r>
      <w:r w:rsidR="002B529A">
        <w:rPr>
          <w:rFonts w:eastAsia="Times New Roman"/>
          <w:b/>
          <w:bCs/>
          <w:color w:val="000000"/>
          <w:kern w:val="0"/>
          <w14:ligatures w14:val="none"/>
        </w:rPr>
        <w:t xml:space="preserve"> „Seaduse reguleerimisala“</w:t>
      </w:r>
    </w:p>
    <w:p w14:paraId="3202CAB9" w14:textId="77777777" w:rsidR="005B43A1" w:rsidRPr="00914D25" w:rsidRDefault="005B43A1" w:rsidP="00914D25">
      <w:pPr>
        <w:keepNext/>
        <w:autoSpaceDE w:val="0"/>
        <w:autoSpaceDN w:val="0"/>
        <w:adjustRightInd w:val="0"/>
        <w:jc w:val="both"/>
        <w:rPr>
          <w:rFonts w:eastAsia="Times New Roman"/>
          <w:b/>
          <w:bCs/>
          <w:color w:val="000000"/>
          <w:kern w:val="0"/>
          <w14:ligatures w14:val="none"/>
        </w:rPr>
      </w:pPr>
    </w:p>
    <w:p w14:paraId="68A755DF" w14:textId="77777777" w:rsidR="00914D25" w:rsidRPr="001E23F0" w:rsidRDefault="00914D25" w:rsidP="00914D25">
      <w:pPr>
        <w:rPr>
          <w:b/>
          <w:bCs/>
        </w:rPr>
      </w:pPr>
      <w:r w:rsidRPr="001E23F0">
        <w:rPr>
          <w:b/>
          <w:bCs/>
        </w:rPr>
        <w:t>§ 1.</w:t>
      </w:r>
      <w:bookmarkStart w:id="77" w:name="para1"/>
      <w:r w:rsidRPr="001E23F0">
        <w:rPr>
          <w:b/>
          <w:bCs/>
        </w:rPr>
        <w:t> </w:t>
      </w:r>
      <w:bookmarkEnd w:id="77"/>
      <w:r w:rsidRPr="001E23F0">
        <w:rPr>
          <w:b/>
          <w:bCs/>
        </w:rPr>
        <w:t>Seaduse reguleerimisala</w:t>
      </w:r>
    </w:p>
    <w:p w14:paraId="7D2AC057" w14:textId="77777777" w:rsidR="00914D25" w:rsidRDefault="00914D25" w:rsidP="005325B8">
      <w:pPr>
        <w:rPr>
          <w:b/>
        </w:rPr>
      </w:pPr>
    </w:p>
    <w:p w14:paraId="65BA4335" w14:textId="3951A927" w:rsidR="00914D25" w:rsidRDefault="00914D25" w:rsidP="007D274B">
      <w:pPr>
        <w:jc w:val="both"/>
        <w:rPr>
          <w:b/>
        </w:rPr>
      </w:pPr>
      <w:r w:rsidRPr="003C28AA">
        <w:rPr>
          <w:rFonts w:eastAsia="Times New Roman"/>
          <w:b/>
          <w:color w:val="4472C4" w:themeColor="accent1"/>
          <w:kern w:val="0"/>
          <w14:ligatures w14:val="none"/>
        </w:rPr>
        <w:t>Paragrahv 1</w:t>
      </w:r>
      <w:r>
        <w:rPr>
          <w:rFonts w:eastAsia="Times New Roman"/>
          <w:color w:val="000000"/>
          <w:kern w:val="0"/>
          <w14:ligatures w14:val="none"/>
        </w:rPr>
        <w:t xml:space="preserve"> sätestab seaduse reguleerimisala. Seadus reguleerib </w:t>
      </w:r>
      <w:r w:rsidRPr="003C28AA">
        <w:rPr>
          <w:rFonts w:eastAsia="Times New Roman"/>
          <w:b/>
          <w:bCs/>
          <w:color w:val="4472C4" w:themeColor="accent1"/>
          <w:kern w:val="0"/>
          <w14:ligatures w14:val="none"/>
        </w:rPr>
        <w:t>lõike 1</w:t>
      </w:r>
      <w:r>
        <w:rPr>
          <w:rFonts w:eastAsia="Times New Roman"/>
          <w:color w:val="000000"/>
          <w:kern w:val="0"/>
          <w14:ligatures w14:val="none"/>
        </w:rPr>
        <w:t xml:space="preserve"> </w:t>
      </w:r>
      <w:r w:rsidR="003235B6">
        <w:rPr>
          <w:rFonts w:eastAsia="Times New Roman"/>
          <w:color w:val="000000"/>
          <w:kern w:val="0"/>
          <w14:ligatures w14:val="none"/>
        </w:rPr>
        <w:t xml:space="preserve">kohaselt </w:t>
      </w:r>
      <w:r w:rsidR="007D274B">
        <w:rPr>
          <w:rFonts w:eastAsia="Times New Roman"/>
          <w:color w:val="000000"/>
          <w:kern w:val="0"/>
          <w14:ligatures w14:val="none"/>
        </w:rPr>
        <w:t xml:space="preserve">ning ulatuses, mis ei ole reguleeritud </w:t>
      </w:r>
      <w:r w:rsidR="00D5479E">
        <w:rPr>
          <w:rFonts w:eastAsia="Times New Roman"/>
          <w:color w:val="000000"/>
          <w:kern w:val="0"/>
          <w14:ligatures w14:val="none"/>
        </w:rPr>
        <w:t>EL-i</w:t>
      </w:r>
      <w:r w:rsidR="007D274B">
        <w:rPr>
          <w:rFonts w:eastAsia="Times New Roman"/>
          <w:color w:val="000000"/>
          <w:kern w:val="0"/>
          <w14:ligatures w14:val="none"/>
        </w:rPr>
        <w:t xml:space="preserve"> ühise varjupaigaõiguse õigusaktidega, </w:t>
      </w:r>
      <w:r>
        <w:rPr>
          <w:rFonts w:eastAsia="Times New Roman"/>
          <w:color w:val="000000"/>
          <w:kern w:val="0"/>
          <w14:ligatures w14:val="none"/>
        </w:rPr>
        <w:t>järgmis</w:t>
      </w:r>
      <w:r w:rsidR="007D274B">
        <w:rPr>
          <w:rFonts w:eastAsia="Times New Roman"/>
          <w:color w:val="000000"/>
          <w:kern w:val="0"/>
          <w14:ligatures w14:val="none"/>
        </w:rPr>
        <w:t>i rahvusvahelise kaitse süsteemi valdkondi</w:t>
      </w:r>
      <w:r>
        <w:rPr>
          <w:rFonts w:eastAsia="Times New Roman"/>
          <w:color w:val="000000"/>
          <w:kern w:val="0"/>
          <w14:ligatures w14:val="none"/>
        </w:rPr>
        <w:t>:</w:t>
      </w:r>
    </w:p>
    <w:p w14:paraId="596B4A6B" w14:textId="77777777" w:rsidR="00914D25" w:rsidRDefault="00914D25" w:rsidP="004F31B1">
      <w:pPr>
        <w:rPr>
          <w:b/>
        </w:rPr>
      </w:pPr>
      <w:r>
        <w:rPr>
          <w:rFonts w:eastAsia="Times New Roman"/>
          <w:color w:val="000000"/>
          <w:kern w:val="0"/>
          <w14:ligatures w14:val="none"/>
        </w:rPr>
        <w:t xml:space="preserve">1) </w:t>
      </w:r>
      <w:r w:rsidRPr="001E23F0">
        <w:t>välismaalasele rahvusvahelise kaitse andmise aluseid</w:t>
      </w:r>
      <w:r>
        <w:t>;</w:t>
      </w:r>
    </w:p>
    <w:p w14:paraId="3115F9E3" w14:textId="05AF76F7" w:rsidR="00914D25" w:rsidRDefault="00914D25" w:rsidP="004F31B1">
      <w:pPr>
        <w:rPr>
          <w:b/>
        </w:rPr>
      </w:pPr>
      <w:r>
        <w:t>2)</w:t>
      </w:r>
      <w:r w:rsidRPr="001E23F0">
        <w:t xml:space="preserve"> rahvusvahelist kaitset taotleva välismaalase ja rahvusvahelise kaitse saanud välismaalase õiguslikku seisundit</w:t>
      </w:r>
      <w:r>
        <w:t>;</w:t>
      </w:r>
    </w:p>
    <w:p w14:paraId="15B6D7C7" w14:textId="77777777" w:rsidR="00914D25" w:rsidRDefault="00914D25" w:rsidP="004F31B1">
      <w:pPr>
        <w:rPr>
          <w:b/>
        </w:rPr>
      </w:pPr>
      <w:r>
        <w:t>3)</w:t>
      </w:r>
      <w:r w:rsidRPr="001E23F0">
        <w:t xml:space="preserve"> rahvusvahelist kaitset taotlenud välismaalasele taustakontrolli tegemist</w:t>
      </w:r>
      <w:r>
        <w:t>;</w:t>
      </w:r>
    </w:p>
    <w:p w14:paraId="75946084" w14:textId="77777777" w:rsidR="00914D25" w:rsidRDefault="00914D25" w:rsidP="004F31B1">
      <w:pPr>
        <w:rPr>
          <w:b/>
        </w:rPr>
      </w:pPr>
      <w:r>
        <w:t>4)</w:t>
      </w:r>
      <w:r w:rsidRPr="001E23F0">
        <w:t xml:space="preserve"> välismaalasele ajutise kaitse andmise aluseid</w:t>
      </w:r>
      <w:r>
        <w:t>;</w:t>
      </w:r>
    </w:p>
    <w:p w14:paraId="202E33AA" w14:textId="77777777" w:rsidR="00914D25" w:rsidRDefault="00914D25" w:rsidP="004F31B1">
      <w:pPr>
        <w:rPr>
          <w:b/>
        </w:rPr>
      </w:pPr>
      <w:r>
        <w:t>5)</w:t>
      </w:r>
      <w:r w:rsidRPr="001E23F0">
        <w:t xml:space="preserve"> rahvusvahelise kaitse taotleja ja saaja ning ajutise kaitse saaja Eestisse vastuvõtmist</w:t>
      </w:r>
      <w:r>
        <w:t>;</w:t>
      </w:r>
    </w:p>
    <w:p w14:paraId="670D1E87" w14:textId="183AC402" w:rsidR="00914D25" w:rsidRDefault="00914D25" w:rsidP="004F31B1">
      <w:pPr>
        <w:rPr>
          <w:b/>
        </w:rPr>
      </w:pPr>
      <w:r>
        <w:t>6)</w:t>
      </w:r>
      <w:r w:rsidRPr="001E23F0">
        <w:t xml:space="preserve"> välismaalase vastutavale </w:t>
      </w:r>
      <w:r w:rsidR="00D5479E">
        <w:t>EL-i</w:t>
      </w:r>
      <w:r w:rsidRPr="001E23F0">
        <w:t xml:space="preserve"> liikmesriigile üleandmist</w:t>
      </w:r>
      <w:r>
        <w:t>;</w:t>
      </w:r>
    </w:p>
    <w:p w14:paraId="7294FC66" w14:textId="007A8E04" w:rsidR="00914D25" w:rsidRDefault="00914D25" w:rsidP="004F31B1">
      <w:pPr>
        <w:rPr>
          <w:b/>
        </w:rPr>
      </w:pPr>
      <w:r>
        <w:t>7)</w:t>
      </w:r>
      <w:r w:rsidRPr="001E23F0">
        <w:t xml:space="preserve"> Eesti osalemist </w:t>
      </w:r>
      <w:r w:rsidR="00D5479E">
        <w:t>EL-i</w:t>
      </w:r>
      <w:r w:rsidRPr="001E23F0">
        <w:t xml:space="preserve"> solidaarsusmehhanismis</w:t>
      </w:r>
      <w:r>
        <w:t>;</w:t>
      </w:r>
    </w:p>
    <w:p w14:paraId="6F64270F" w14:textId="77777777" w:rsidR="007B651B" w:rsidRDefault="00914D25" w:rsidP="004F31B1">
      <w:r>
        <w:t>8)</w:t>
      </w:r>
      <w:r w:rsidRPr="001E23F0">
        <w:t xml:space="preserve"> rahvusvahelise kaitse saanud välismaalase Eestisse ümberasustamise aluseid ning </w:t>
      </w:r>
    </w:p>
    <w:p w14:paraId="6F89FD3B" w14:textId="531D76BA" w:rsidR="00914D25" w:rsidRPr="004F31B1" w:rsidRDefault="007B651B" w:rsidP="004F31B1">
      <w:pPr>
        <w:rPr>
          <w:b/>
        </w:rPr>
      </w:pPr>
      <w:r>
        <w:t xml:space="preserve">9) </w:t>
      </w:r>
      <w:r w:rsidR="00914D25" w:rsidRPr="001E23F0">
        <w:t>Eestis ajutise viibimise, elamise ja töötamise õiguslikke aluseid</w:t>
      </w:r>
      <w:r w:rsidR="00914D25">
        <w:t>.</w:t>
      </w:r>
    </w:p>
    <w:p w14:paraId="1BC4BA1F" w14:textId="77777777" w:rsidR="00914D25" w:rsidRDefault="00914D25" w:rsidP="00914D25">
      <w:pPr>
        <w:keepNext/>
        <w:autoSpaceDE w:val="0"/>
        <w:autoSpaceDN w:val="0"/>
        <w:adjustRightInd w:val="0"/>
        <w:jc w:val="both"/>
        <w:rPr>
          <w:rFonts w:eastAsia="Times New Roman"/>
          <w:color w:val="000000"/>
          <w:kern w:val="0"/>
          <w14:ligatures w14:val="none"/>
        </w:rPr>
      </w:pPr>
    </w:p>
    <w:p w14:paraId="6524EA23" w14:textId="41ECA937" w:rsidR="00914D25" w:rsidRDefault="00914D25" w:rsidP="00914D25">
      <w:pPr>
        <w:keepNext/>
        <w:autoSpaceDE w:val="0"/>
        <w:autoSpaceDN w:val="0"/>
        <w:adjustRightInd w:val="0"/>
        <w:jc w:val="both"/>
        <w:rPr>
          <w:rFonts w:eastAsia="Times New Roman"/>
          <w:color w:val="000000" w:themeColor="text1"/>
        </w:rPr>
      </w:pPr>
      <w:r>
        <w:rPr>
          <w:rFonts w:eastAsia="Times New Roman"/>
          <w:color w:val="000000"/>
          <w:kern w:val="0"/>
          <w14:ligatures w14:val="none"/>
        </w:rPr>
        <w:t xml:space="preserve">Euroopa varjupaigasüsteemi õigusakte tuleb vahetult rakendada, kuid need ei ole igas valdkonnas piisavalt selgelt sõnastatud ja liikmesriikidele on </w:t>
      </w:r>
      <w:r w:rsidR="00586DB8">
        <w:rPr>
          <w:rFonts w:eastAsia="Times New Roman"/>
          <w:color w:val="000000"/>
          <w:kern w:val="0"/>
          <w14:ligatures w14:val="none"/>
        </w:rPr>
        <w:t xml:space="preserve">teatud küsimustes </w:t>
      </w:r>
      <w:r>
        <w:rPr>
          <w:rFonts w:eastAsia="Times New Roman"/>
          <w:color w:val="000000"/>
          <w:kern w:val="0"/>
          <w14:ligatures w14:val="none"/>
        </w:rPr>
        <w:t xml:space="preserve">antud </w:t>
      </w:r>
      <w:r w:rsidR="00586DB8">
        <w:rPr>
          <w:rFonts w:eastAsia="Times New Roman"/>
          <w:color w:val="000000"/>
          <w:kern w:val="0"/>
          <w14:ligatures w14:val="none"/>
        </w:rPr>
        <w:t xml:space="preserve">ka </w:t>
      </w:r>
      <w:r>
        <w:rPr>
          <w:rFonts w:eastAsia="Times New Roman"/>
          <w:color w:val="000000"/>
          <w:kern w:val="0"/>
          <w14:ligatures w14:val="none"/>
        </w:rPr>
        <w:t>kaalutlus</w:t>
      </w:r>
      <w:r w:rsidR="003C28AA">
        <w:rPr>
          <w:rFonts w:eastAsia="Times New Roman"/>
          <w:color w:val="000000"/>
          <w:kern w:val="0"/>
          <w14:ligatures w14:val="none"/>
        </w:rPr>
        <w:t>õigus</w:t>
      </w:r>
      <w:r>
        <w:rPr>
          <w:rFonts w:eastAsia="Times New Roman"/>
          <w:color w:val="000000"/>
          <w:kern w:val="0"/>
          <w14:ligatures w14:val="none"/>
        </w:rPr>
        <w:t xml:space="preserve">. Vajalik on kehtestada rakendusmeetmeid, määrata pädevaid asutusi ja anda </w:t>
      </w:r>
      <w:r>
        <w:rPr>
          <w:rFonts w:eastAsia="Times New Roman"/>
          <w:color w:val="000000"/>
          <w:kern w:val="0"/>
          <w14:ligatures w14:val="none"/>
        </w:rPr>
        <w:lastRenderedPageBreak/>
        <w:t xml:space="preserve">neile volitusi, kehtestada tähtaegu ja kasutada Eestile jäetud kaalutlusõigust. Lisaks EL määrustele tuleb võtta üle </w:t>
      </w:r>
      <w:r w:rsidRPr="009921D9">
        <w:rPr>
          <w:rFonts w:eastAsia="Times New Roman"/>
          <w:color w:val="000000"/>
          <w:kern w:val="0"/>
          <w14:ligatures w14:val="none"/>
        </w:rPr>
        <w:t>direktiiv 2024/1346</w:t>
      </w:r>
      <w:r w:rsidR="00254B9A">
        <w:rPr>
          <w:rFonts w:eastAsia="Times New Roman"/>
          <w:color w:val="000000"/>
          <w:kern w:val="0"/>
          <w14:ligatures w14:val="none"/>
        </w:rPr>
        <w:t>/EL</w:t>
      </w:r>
      <w:r w:rsidRPr="009921D9">
        <w:rPr>
          <w:rFonts w:eastAsia="Times New Roman"/>
          <w:color w:val="000000"/>
          <w:kern w:val="0"/>
          <w14:ligatures w14:val="none"/>
        </w:rPr>
        <w:t xml:space="preserve"> (vastuvõtutingimuste kohta</w:t>
      </w:r>
      <w:r>
        <w:rPr>
          <w:rFonts w:eastAsia="Times New Roman"/>
          <w:color w:val="000000"/>
          <w:kern w:val="0"/>
          <w14:ligatures w14:val="none"/>
        </w:rPr>
        <w:t>) ning säilitada 2001. aastal vastu võetud</w:t>
      </w:r>
      <w:r w:rsidR="00154237">
        <w:rPr>
          <w:rFonts w:eastAsia="Times New Roman"/>
          <w:color w:val="000000"/>
          <w:kern w:val="0"/>
          <w14:ligatures w14:val="none"/>
        </w:rPr>
        <w:t xml:space="preserve"> </w:t>
      </w:r>
      <w:r>
        <w:rPr>
          <w:rFonts w:eastAsia="Times New Roman"/>
          <w:color w:val="000000"/>
          <w:kern w:val="0"/>
          <w14:ligatures w14:val="none"/>
        </w:rPr>
        <w:t>direktiivi 2001/55</w:t>
      </w:r>
      <w:r w:rsidR="007A051A">
        <w:rPr>
          <w:rFonts w:eastAsia="Times New Roman"/>
          <w:color w:val="000000"/>
          <w:kern w:val="0"/>
          <w14:ligatures w14:val="none"/>
        </w:rPr>
        <w:t>/EÜ</w:t>
      </w:r>
      <w:r>
        <w:rPr>
          <w:rFonts w:eastAsia="Times New Roman"/>
          <w:color w:val="000000"/>
          <w:kern w:val="0"/>
          <w14:ligatures w14:val="none"/>
        </w:rPr>
        <w:t xml:space="preserve"> ülevõtmise sätted ajutise kaitse kohta.</w:t>
      </w:r>
      <w:r w:rsidR="006964D4">
        <w:rPr>
          <w:rFonts w:eastAsia="Times New Roman"/>
          <w:color w:val="000000"/>
          <w:kern w:val="0"/>
          <w14:ligatures w14:val="none"/>
        </w:rPr>
        <w:t xml:space="preserve"> </w:t>
      </w:r>
    </w:p>
    <w:p w14:paraId="470ED75D" w14:textId="77777777" w:rsidR="001E7986" w:rsidRDefault="001E7986" w:rsidP="00914D25">
      <w:pPr>
        <w:keepNext/>
        <w:autoSpaceDE w:val="0"/>
        <w:autoSpaceDN w:val="0"/>
        <w:adjustRightInd w:val="0"/>
        <w:jc w:val="both"/>
        <w:rPr>
          <w:rFonts w:eastAsia="Times New Roman"/>
          <w:color w:val="000000"/>
          <w:kern w:val="0"/>
          <w14:ligatures w14:val="none"/>
        </w:rPr>
      </w:pPr>
    </w:p>
    <w:p w14:paraId="62EE1524" w14:textId="2F248CA1" w:rsidR="00914D25" w:rsidRDefault="00914D25" w:rsidP="00914D25">
      <w:pPr>
        <w:keepNext/>
        <w:autoSpaceDE w:val="0"/>
        <w:autoSpaceDN w:val="0"/>
        <w:adjustRightInd w:val="0"/>
        <w:jc w:val="both"/>
        <w:rPr>
          <w:rFonts w:eastAsia="Times New Roman"/>
          <w:color w:val="000000"/>
          <w:kern w:val="0"/>
          <w14:ligatures w14:val="none"/>
        </w:rPr>
      </w:pPr>
      <w:r>
        <w:rPr>
          <w:rFonts w:eastAsia="Times New Roman"/>
          <w:color w:val="000000"/>
          <w:kern w:val="0"/>
          <w14:ligatures w14:val="none"/>
        </w:rPr>
        <w:t xml:space="preserve">Täiendavalt on reguleerimisalas arvestatud, et Euroopa varjupaigasüsteemi otsekohalduvad õigusaktid sisaldavad arvukalt viiteid </w:t>
      </w:r>
      <w:r w:rsidRPr="009921D9">
        <w:rPr>
          <w:rFonts w:eastAsia="Times New Roman"/>
          <w:color w:val="000000"/>
          <w:kern w:val="0"/>
          <w14:ligatures w14:val="none"/>
        </w:rPr>
        <w:t>direktiiv</w:t>
      </w:r>
      <w:r>
        <w:rPr>
          <w:rFonts w:eastAsia="Times New Roman"/>
          <w:color w:val="000000"/>
          <w:kern w:val="0"/>
          <w14:ligatures w14:val="none"/>
        </w:rPr>
        <w:t>ile</w:t>
      </w:r>
      <w:r w:rsidRPr="009921D9">
        <w:rPr>
          <w:rFonts w:eastAsia="Times New Roman"/>
          <w:color w:val="000000"/>
          <w:kern w:val="0"/>
          <w14:ligatures w14:val="none"/>
        </w:rPr>
        <w:t xml:space="preserve"> 2024/1346</w:t>
      </w:r>
      <w:r w:rsidR="00254B9A">
        <w:rPr>
          <w:rFonts w:eastAsia="Times New Roman"/>
          <w:color w:val="000000"/>
          <w:kern w:val="0"/>
          <w14:ligatures w14:val="none"/>
        </w:rPr>
        <w:t>/EL</w:t>
      </w:r>
      <w:r w:rsidRPr="009921D9">
        <w:rPr>
          <w:rFonts w:eastAsia="Times New Roman"/>
          <w:color w:val="000000"/>
          <w:kern w:val="0"/>
          <w14:ligatures w14:val="none"/>
        </w:rPr>
        <w:t xml:space="preserve"> (vastuvõtutingimuste kohta</w:t>
      </w:r>
      <w:r>
        <w:rPr>
          <w:rFonts w:eastAsia="Times New Roman"/>
          <w:color w:val="000000"/>
          <w:kern w:val="0"/>
          <w14:ligatures w14:val="none"/>
        </w:rPr>
        <w:t>). Seega on õigusselguse tagamiseks, õigusaktide omavahelise seose säilitamiseks ja võimaliku normikonflikti vältimiseks ette nähtud, et Eesti õigusesse ülevõetavaid vastuvõtutingimus</w:t>
      </w:r>
      <w:r w:rsidR="00C46466">
        <w:rPr>
          <w:rFonts w:eastAsia="Times New Roman"/>
          <w:color w:val="000000"/>
          <w:kern w:val="0"/>
          <w14:ligatures w14:val="none"/>
        </w:rPr>
        <w:t>te</w:t>
      </w:r>
      <w:r>
        <w:rPr>
          <w:rFonts w:eastAsia="Times New Roman"/>
          <w:color w:val="000000"/>
          <w:kern w:val="0"/>
          <w14:ligatures w14:val="none"/>
        </w:rPr>
        <w:t xml:space="preserve"> sätteid reguleeritakse seaduses sellises ulatuses, mis ei ole otsekohaldavate määrustega </w:t>
      </w:r>
      <w:r w:rsidR="00C46466">
        <w:rPr>
          <w:rFonts w:eastAsia="Times New Roman"/>
          <w:color w:val="000000"/>
          <w:kern w:val="0"/>
          <w14:ligatures w14:val="none"/>
        </w:rPr>
        <w:t xml:space="preserve">juba </w:t>
      </w:r>
      <w:r>
        <w:rPr>
          <w:rFonts w:eastAsia="Times New Roman"/>
          <w:color w:val="000000"/>
          <w:kern w:val="0"/>
          <w14:ligatures w14:val="none"/>
        </w:rPr>
        <w:t>reguleeritud.</w:t>
      </w:r>
    </w:p>
    <w:p w14:paraId="52327208" w14:textId="77777777" w:rsidR="00C46466" w:rsidRPr="00B35AB5" w:rsidRDefault="00C46466" w:rsidP="00C46466">
      <w:pPr>
        <w:keepNext/>
        <w:autoSpaceDE w:val="0"/>
        <w:autoSpaceDN w:val="0"/>
        <w:adjustRightInd w:val="0"/>
        <w:jc w:val="both"/>
        <w:rPr>
          <w:rFonts w:eastAsia="Times New Roman"/>
          <w:kern w:val="0"/>
          <w14:ligatures w14:val="none"/>
        </w:rPr>
      </w:pPr>
    </w:p>
    <w:p w14:paraId="401836D9" w14:textId="2833DAAD" w:rsidR="00914D25" w:rsidRPr="00914D25" w:rsidRDefault="00C46466" w:rsidP="001E7986">
      <w:pPr>
        <w:keepNext/>
        <w:autoSpaceDE w:val="0"/>
        <w:autoSpaceDN w:val="0"/>
        <w:adjustRightInd w:val="0"/>
        <w:jc w:val="both"/>
      </w:pPr>
      <w:r w:rsidRPr="001E7986">
        <w:rPr>
          <w:rFonts w:eastAsia="Times New Roman"/>
          <w:b/>
          <w:color w:val="4472C4" w:themeColor="accent1"/>
          <w:kern w:val="0"/>
          <w14:ligatures w14:val="none"/>
        </w:rPr>
        <w:t>Paragrahv 1</w:t>
      </w:r>
      <w:r w:rsidRPr="001E7986">
        <w:rPr>
          <w:rFonts w:eastAsia="Times New Roman"/>
          <w:color w:val="4472C4" w:themeColor="accent1"/>
          <w:kern w:val="0"/>
          <w14:ligatures w14:val="none"/>
        </w:rPr>
        <w:t xml:space="preserve"> </w:t>
      </w:r>
      <w:r w:rsidR="00727D4D" w:rsidRPr="001E7986">
        <w:rPr>
          <w:rFonts w:eastAsia="Times New Roman"/>
          <w:b/>
          <w:color w:val="4472C4" w:themeColor="accent1"/>
          <w:kern w:val="0"/>
          <w14:ligatures w14:val="none"/>
        </w:rPr>
        <w:t>lõikega 1</w:t>
      </w:r>
      <w:r w:rsidR="00727D4D" w:rsidRPr="001E7986">
        <w:rPr>
          <w:rFonts w:eastAsia="Times New Roman"/>
          <w:color w:val="4472C4" w:themeColor="accent1"/>
          <w:kern w:val="0"/>
          <w14:ligatures w14:val="none"/>
        </w:rPr>
        <w:t xml:space="preserve"> </w:t>
      </w:r>
      <w:r w:rsidRPr="00B35AB5">
        <w:rPr>
          <w:rFonts w:eastAsia="Times New Roman"/>
          <w:kern w:val="0"/>
          <w14:ligatures w14:val="none"/>
        </w:rPr>
        <w:t xml:space="preserve">võetakse </w:t>
      </w:r>
      <w:r w:rsidR="00304F55">
        <w:rPr>
          <w:rFonts w:eastAsia="Times New Roman"/>
          <w:kern w:val="0"/>
          <w14:ligatures w14:val="none"/>
        </w:rPr>
        <w:t>samuti</w:t>
      </w:r>
      <w:r w:rsidRPr="00B35AB5">
        <w:rPr>
          <w:rFonts w:eastAsia="Times New Roman"/>
          <w:kern w:val="0"/>
          <w14:ligatures w14:val="none"/>
        </w:rPr>
        <w:t xml:space="preserve"> üle direktiivi 2024/1346</w:t>
      </w:r>
      <w:r w:rsidR="00254B9A">
        <w:rPr>
          <w:rFonts w:eastAsia="Times New Roman"/>
          <w:kern w:val="0"/>
          <w14:ligatures w14:val="none"/>
        </w:rPr>
        <w:t>/EL</w:t>
      </w:r>
      <w:r w:rsidRPr="00B35AB5">
        <w:rPr>
          <w:rFonts w:eastAsia="Times New Roman"/>
          <w:kern w:val="0"/>
          <w14:ligatures w14:val="none"/>
        </w:rPr>
        <w:t xml:space="preserve"> (vastuvõtutingimuste kohta) artikkel 1.</w:t>
      </w:r>
      <w:r w:rsidR="001E7986">
        <w:rPr>
          <w:rFonts w:eastAsia="Times New Roman"/>
          <w:kern w:val="0"/>
          <w14:ligatures w14:val="none"/>
        </w:rPr>
        <w:t xml:space="preserve"> </w:t>
      </w:r>
      <w:r w:rsidR="00914D25" w:rsidRPr="001E7986">
        <w:rPr>
          <w:b/>
          <w:color w:val="4472C4" w:themeColor="accent1"/>
        </w:rPr>
        <w:t>Lõike 2</w:t>
      </w:r>
      <w:r w:rsidR="00914D25">
        <w:t xml:space="preserve"> järgi kohaldatakse seaduses ette nähtud haldusmenetlusele haldusmenetluse seaduse (edaspidi </w:t>
      </w:r>
      <w:r w:rsidR="00914D25">
        <w:rPr>
          <w:i/>
          <w:iCs/>
        </w:rPr>
        <w:t>HMS</w:t>
      </w:r>
      <w:r w:rsidR="00914D25">
        <w:t xml:space="preserve">) sätteid, </w:t>
      </w:r>
      <w:commentRangeStart w:id="78"/>
      <w:r w:rsidR="00914D25">
        <w:t>arvestades erisusi.</w:t>
      </w:r>
      <w:commentRangeEnd w:id="78"/>
      <w:r>
        <w:rPr>
          <w:rStyle w:val="Kommentaariviide"/>
        </w:rPr>
        <w:commentReference w:id="78"/>
      </w:r>
    </w:p>
    <w:p w14:paraId="5B13E3AE" w14:textId="77777777" w:rsidR="00914D25" w:rsidRDefault="00914D25" w:rsidP="005325B8"/>
    <w:p w14:paraId="4C413A97" w14:textId="003D3E6B" w:rsidR="00C95C20" w:rsidRDefault="002B529A" w:rsidP="005325B8">
      <w:pPr>
        <w:rPr>
          <w:b/>
          <w:bCs/>
        </w:rPr>
      </w:pPr>
      <w:r>
        <w:rPr>
          <w:b/>
          <w:bCs/>
        </w:rPr>
        <w:t>2. jagu „Mõisted“</w:t>
      </w:r>
    </w:p>
    <w:p w14:paraId="3576C7AD" w14:textId="77777777" w:rsidR="005B43A1" w:rsidRPr="002B529A" w:rsidRDefault="005B43A1" w:rsidP="005325B8">
      <w:pPr>
        <w:rPr>
          <w:b/>
          <w:bCs/>
        </w:rPr>
      </w:pPr>
    </w:p>
    <w:p w14:paraId="390D4489" w14:textId="596329A3" w:rsidR="00CF3639" w:rsidRPr="00CF3639" w:rsidRDefault="00CF3639" w:rsidP="005325B8">
      <w:pPr>
        <w:rPr>
          <w:b/>
          <w:bCs/>
        </w:rPr>
      </w:pPr>
      <w:r w:rsidRPr="00CF3639">
        <w:rPr>
          <w:b/>
          <w:bCs/>
        </w:rPr>
        <w:t>§ 2. Euroopa ühise varjupaigasüsteemi õigusaktide mõistete kasutamine</w:t>
      </w:r>
    </w:p>
    <w:p w14:paraId="34DCF7BA" w14:textId="77777777" w:rsidR="00CF3639" w:rsidRDefault="00CF3639" w:rsidP="005325B8"/>
    <w:p w14:paraId="3E0F416C" w14:textId="1CEFB599" w:rsidR="00CF3639" w:rsidRPr="00B35AB5" w:rsidRDefault="00D5479E" w:rsidP="00CF3639">
      <w:pPr>
        <w:jc w:val="both"/>
      </w:pPr>
      <w:r>
        <w:t>EL-i</w:t>
      </w:r>
      <w:r w:rsidR="00CF3639">
        <w:t xml:space="preserve"> õigustik on Eesti õigusruumi osa. </w:t>
      </w:r>
      <w:r w:rsidR="00F14792">
        <w:t xml:space="preserve">Eelnõu </w:t>
      </w:r>
      <w:r w:rsidR="001C387B">
        <w:rPr>
          <w:b/>
          <w:color w:val="4472C4" w:themeColor="accent1"/>
        </w:rPr>
        <w:t>§-ga</w:t>
      </w:r>
      <w:r w:rsidR="00F14792" w:rsidRPr="000A5C2A">
        <w:rPr>
          <w:b/>
          <w:color w:val="4472C4" w:themeColor="accent1"/>
        </w:rPr>
        <w:t xml:space="preserve"> 2</w:t>
      </w:r>
      <w:r w:rsidR="00F14792">
        <w:t xml:space="preserve"> </w:t>
      </w:r>
      <w:r w:rsidR="00CF3639">
        <w:t xml:space="preserve">sätestatakse, et </w:t>
      </w:r>
      <w:r w:rsidR="007C7F30">
        <w:t xml:space="preserve">eelnõus </w:t>
      </w:r>
      <w:r w:rsidR="00CF3639">
        <w:t xml:space="preserve">kasutatakse </w:t>
      </w:r>
      <w:r w:rsidR="00F14792" w:rsidRPr="00F14792">
        <w:t>Euroopa ühise varjupaigasüsteemi õigusaktid</w:t>
      </w:r>
      <w:r w:rsidR="00F14792">
        <w:t xml:space="preserve">es </w:t>
      </w:r>
      <w:r w:rsidR="00CF3639">
        <w:t xml:space="preserve">sätestatud mõisteid. </w:t>
      </w:r>
      <w:r w:rsidR="00AC4FEF">
        <w:t xml:space="preserve">Uusi mõisteid </w:t>
      </w:r>
      <w:r w:rsidR="00F14792">
        <w:t>eelnõuga</w:t>
      </w:r>
      <w:r w:rsidR="00AC4FEF">
        <w:t xml:space="preserve"> ei looda. </w:t>
      </w:r>
      <w:r w:rsidR="007C7F30" w:rsidRPr="00B35AB5">
        <w:t>Paragrahviga 2 võetakse üle direktiivi 2024/1346</w:t>
      </w:r>
      <w:r w:rsidR="00254B9A">
        <w:t>/EL</w:t>
      </w:r>
      <w:r w:rsidR="007C7F30" w:rsidRPr="00B35AB5">
        <w:t xml:space="preserve"> (vastuvõtutingimuste kohta) </w:t>
      </w:r>
      <w:r w:rsidR="007C7F30" w:rsidRPr="00537B46">
        <w:t>artik</w:t>
      </w:r>
      <w:r w:rsidR="008E7A61">
        <w:t>li</w:t>
      </w:r>
      <w:r w:rsidR="007C7F30" w:rsidRPr="00B35AB5">
        <w:t xml:space="preserve"> 2 lõiked 1, 2, 4 ja 5. Lõike 4 ülevõtmisel on asjakohased ka tsiviilseadustiku üldosa seaduse § 8 lõige 2 ja lastekaitse seaduse § 3 lõige 2.</w:t>
      </w:r>
    </w:p>
    <w:p w14:paraId="5A0E49CE" w14:textId="77777777" w:rsidR="005B43A1" w:rsidRDefault="005B43A1" w:rsidP="00CF3639">
      <w:pPr>
        <w:jc w:val="both"/>
      </w:pPr>
    </w:p>
    <w:p w14:paraId="7F3BD365" w14:textId="248BB24F" w:rsidR="007C7F30" w:rsidRPr="007C7F30" w:rsidRDefault="005B43A1" w:rsidP="00CF3639">
      <w:pPr>
        <w:jc w:val="both"/>
        <w:rPr>
          <w:rFonts w:eastAsia="Times New Roman"/>
          <w:kern w:val="0"/>
          <w14:ligatures w14:val="none"/>
        </w:rPr>
      </w:pPr>
      <w:r>
        <w:t xml:space="preserve">Euroopa ühise varjupaigasüsteemi õigusaktid kasutavad </w:t>
      </w:r>
      <w:r w:rsidR="005031D1">
        <w:t xml:space="preserve">ka </w:t>
      </w:r>
      <w:r>
        <w:t>mõisteid, mida ei ole Eesti õiguses varem kasutatud. Neid mõisteid kasutatakse ka</w:t>
      </w:r>
      <w:r w:rsidR="00603D77">
        <w:t xml:space="preserve"> </w:t>
      </w:r>
      <w:r w:rsidR="005031D1">
        <w:t>eelnõus</w:t>
      </w:r>
      <w:r>
        <w:t xml:space="preserve">, kuid neid ei defineerita, sest </w:t>
      </w:r>
      <w:r w:rsidR="00603D77">
        <w:t xml:space="preserve">seda on juba tehtud </w:t>
      </w:r>
      <w:r>
        <w:t xml:space="preserve">otsekohaldavates </w:t>
      </w:r>
      <w:r w:rsidR="007C7F30">
        <w:t xml:space="preserve">ning seletuskirjas tutvustatud </w:t>
      </w:r>
      <w:r w:rsidR="00D5479E">
        <w:t>EL-i</w:t>
      </w:r>
      <w:r w:rsidR="00603D77">
        <w:t xml:space="preserve"> </w:t>
      </w:r>
      <w:r>
        <w:t>määrustes</w:t>
      </w:r>
      <w:r w:rsidR="00603D77">
        <w:t xml:space="preserve">. </w:t>
      </w:r>
      <w:r>
        <w:t xml:space="preserve">Seejuures on määrustes defineeritud </w:t>
      </w:r>
      <w:r w:rsidR="007C7F30">
        <w:t xml:space="preserve">ka </w:t>
      </w:r>
      <w:r>
        <w:t>kõik</w:t>
      </w:r>
      <w:r w:rsidRPr="00537B46">
        <w:rPr>
          <w:rFonts w:eastAsia="Times New Roman"/>
          <w:color w:val="000000"/>
          <w:kern w:val="0"/>
          <w14:ligatures w14:val="none"/>
        </w:rPr>
        <w:t xml:space="preserve"> </w:t>
      </w:r>
      <w:r w:rsidRPr="009921D9">
        <w:rPr>
          <w:rFonts w:eastAsia="Times New Roman"/>
          <w:color w:val="000000"/>
          <w:kern w:val="0"/>
          <w14:ligatures w14:val="none"/>
        </w:rPr>
        <w:t>direktiiv</w:t>
      </w:r>
      <w:r>
        <w:rPr>
          <w:rFonts w:eastAsia="Times New Roman"/>
          <w:color w:val="000000"/>
          <w:kern w:val="0"/>
          <w14:ligatures w14:val="none"/>
        </w:rPr>
        <w:t>is</w:t>
      </w:r>
      <w:r w:rsidRPr="009921D9">
        <w:rPr>
          <w:rFonts w:eastAsia="Times New Roman"/>
          <w:color w:val="000000"/>
          <w:kern w:val="0"/>
          <w14:ligatures w14:val="none"/>
        </w:rPr>
        <w:t xml:space="preserve"> 2024/1346</w:t>
      </w:r>
      <w:r w:rsidR="00254B9A">
        <w:rPr>
          <w:rFonts w:eastAsia="Times New Roman"/>
          <w:color w:val="000000"/>
          <w:kern w:val="0"/>
          <w14:ligatures w14:val="none"/>
        </w:rPr>
        <w:t>/EL</w:t>
      </w:r>
      <w:r w:rsidRPr="009921D9">
        <w:rPr>
          <w:rFonts w:eastAsia="Times New Roman"/>
          <w:color w:val="000000"/>
          <w:kern w:val="0"/>
          <w14:ligatures w14:val="none"/>
        </w:rPr>
        <w:t xml:space="preserve"> (vastuvõtutingimuste kohta</w:t>
      </w:r>
      <w:r>
        <w:rPr>
          <w:rFonts w:eastAsia="Times New Roman"/>
          <w:color w:val="000000"/>
          <w:kern w:val="0"/>
          <w14:ligatures w14:val="none"/>
        </w:rPr>
        <w:t xml:space="preserve">) kasutatud mõisted </w:t>
      </w:r>
      <w:r w:rsidRPr="007C7F30">
        <w:rPr>
          <w:rFonts w:eastAsia="Times New Roman"/>
          <w:kern w:val="0"/>
          <w14:ligatures w14:val="none"/>
        </w:rPr>
        <w:t xml:space="preserve">ning seega ei ole ka selles direktiivis kasutatud mõistete </w:t>
      </w:r>
      <w:r w:rsidR="00292187" w:rsidRPr="007C7F30">
        <w:rPr>
          <w:rFonts w:eastAsia="Times New Roman"/>
          <w:kern w:val="0"/>
          <w14:ligatures w14:val="none"/>
        </w:rPr>
        <w:t xml:space="preserve">eelnõus </w:t>
      </w:r>
      <w:r w:rsidRPr="007C7F30">
        <w:rPr>
          <w:rFonts w:eastAsia="Times New Roman"/>
          <w:kern w:val="0"/>
          <w14:ligatures w14:val="none"/>
        </w:rPr>
        <w:t xml:space="preserve">defineerimine direktiivi ülevõtmiseks vajalik. </w:t>
      </w:r>
      <w:r w:rsidR="0000164C" w:rsidRPr="0000164C">
        <w:rPr>
          <w:rFonts w:eastAsia="Times New Roman"/>
          <w:kern w:val="0"/>
          <w14:ligatures w14:val="none"/>
        </w:rPr>
        <w:t xml:space="preserve">Euroopa ühise varjupaigasüsteemi õigusaktides sätestatud mõisted on kogumina esitatud </w:t>
      </w:r>
      <w:r w:rsidR="00FC24E0">
        <w:rPr>
          <w:rFonts w:eastAsia="Times New Roman"/>
          <w:kern w:val="0"/>
          <w14:ligatures w14:val="none"/>
        </w:rPr>
        <w:t xml:space="preserve">eelnõu </w:t>
      </w:r>
      <w:r w:rsidR="0000164C" w:rsidRPr="0000164C">
        <w:rPr>
          <w:rFonts w:eastAsia="Times New Roman"/>
          <w:kern w:val="0"/>
          <w14:ligatures w14:val="none"/>
        </w:rPr>
        <w:t>seletuskirja lisas 3.</w:t>
      </w:r>
    </w:p>
    <w:p w14:paraId="41DD2212" w14:textId="77777777" w:rsidR="00CF3639" w:rsidRDefault="00CF3639" w:rsidP="005325B8"/>
    <w:p w14:paraId="2250C3D6" w14:textId="02CB27C0" w:rsidR="00C95C20" w:rsidRDefault="00C95C20" w:rsidP="005325B8">
      <w:pPr>
        <w:rPr>
          <w:b/>
          <w:bCs/>
        </w:rPr>
      </w:pPr>
      <w:r w:rsidRPr="00C95C20">
        <w:rPr>
          <w:b/>
          <w:bCs/>
        </w:rPr>
        <w:t>§ 3. Välismaalane ja kolmanda riigi kodanik</w:t>
      </w:r>
    </w:p>
    <w:p w14:paraId="2DDD032E" w14:textId="77777777" w:rsidR="00C95C20" w:rsidRDefault="00C95C20" w:rsidP="005325B8">
      <w:pPr>
        <w:rPr>
          <w:b/>
          <w:bCs/>
        </w:rPr>
      </w:pPr>
    </w:p>
    <w:p w14:paraId="08385912" w14:textId="76F080E4" w:rsidR="00ED5A3E" w:rsidRDefault="00ED5A3E" w:rsidP="00ED5A3E">
      <w:pPr>
        <w:jc w:val="both"/>
      </w:pPr>
      <w:r w:rsidRPr="00944DCB">
        <w:rPr>
          <w:b/>
          <w:color w:val="4472C4" w:themeColor="accent1"/>
        </w:rPr>
        <w:t>Paragrahvi 3</w:t>
      </w:r>
      <w:r w:rsidRPr="00944DCB">
        <w:rPr>
          <w:color w:val="4472C4" w:themeColor="accent1"/>
        </w:rPr>
        <w:t xml:space="preserve"> </w:t>
      </w:r>
      <w:r w:rsidR="00CE1AEC" w:rsidRPr="00944DCB">
        <w:rPr>
          <w:b/>
          <w:color w:val="4472C4" w:themeColor="accent1"/>
        </w:rPr>
        <w:t>lõikega 1</w:t>
      </w:r>
      <w:r w:rsidR="00CE1AEC" w:rsidRPr="00944DCB">
        <w:rPr>
          <w:color w:val="4472C4" w:themeColor="accent1"/>
        </w:rPr>
        <w:t xml:space="preserve"> </w:t>
      </w:r>
      <w:r>
        <w:t>sätestatakse, et välismaalane on kolmanda riigi kodanik või kodakondsuseta isik</w:t>
      </w:r>
      <w:r w:rsidR="00CE1AEC">
        <w:t xml:space="preserve">. </w:t>
      </w:r>
      <w:r w:rsidR="00CE1AEC" w:rsidRPr="00944DCB">
        <w:rPr>
          <w:b/>
          <w:color w:val="4472C4" w:themeColor="accent1"/>
        </w:rPr>
        <w:t xml:space="preserve">Lõikega 2 </w:t>
      </w:r>
      <w:r w:rsidR="00CE1AEC">
        <w:t xml:space="preserve">sätestatakse, et </w:t>
      </w:r>
      <w:r>
        <w:t xml:space="preserve">kolmanda riigi kodanik on isik, kes on muu riigi kui </w:t>
      </w:r>
      <w:r w:rsidR="00D5479E">
        <w:t>EL-i</w:t>
      </w:r>
      <w:r>
        <w:t xml:space="preserve"> liikmesriigi, Euroopa Majanduspiirkonna liikmesriigi või Šveitsi Konföderatsiooni kodanik</w:t>
      </w:r>
    </w:p>
    <w:p w14:paraId="3BE70182" w14:textId="77777777" w:rsidR="00ED5A3E" w:rsidRDefault="00ED5A3E" w:rsidP="00364935">
      <w:pPr>
        <w:jc w:val="both"/>
      </w:pPr>
    </w:p>
    <w:p w14:paraId="5F7C525F" w14:textId="6D31E04A" w:rsidR="00364935" w:rsidRPr="001E23F0" w:rsidRDefault="003D4A23" w:rsidP="00364935">
      <w:pPr>
        <w:jc w:val="both"/>
      </w:pPr>
      <w:r>
        <w:t xml:space="preserve">Euroopa ühise varjupaigasüsteemi õigusaktid ei kasuta mõistet „välismaalane“, kuid seda mõistet kasutatakse läbivalt Eesti </w:t>
      </w:r>
      <w:r w:rsidR="00AD32F8">
        <w:t>rände</w:t>
      </w:r>
      <w:r>
        <w:t>valdkonda reguleerivates õigusaktides</w:t>
      </w:r>
      <w:r w:rsidR="00364935">
        <w:t xml:space="preserve">. </w:t>
      </w:r>
      <w:r w:rsidR="00364935" w:rsidRPr="001E23F0">
        <w:t>Välismaalane on kolmanda riigi kodanik või kodakondsuseta isik</w:t>
      </w:r>
      <w:r w:rsidR="00364935">
        <w:t xml:space="preserve">. Kolmanda riigi kodanik on isik, kes on </w:t>
      </w:r>
      <w:r w:rsidR="00364935" w:rsidRPr="001E23F0">
        <w:t xml:space="preserve">muu riigi kui </w:t>
      </w:r>
      <w:r w:rsidR="00D5479E">
        <w:t>EL-i</w:t>
      </w:r>
      <w:r w:rsidR="00364935" w:rsidRPr="001E23F0">
        <w:t xml:space="preserve"> liikmesriigi, Euroopa Majanduspiirkonna liikmesriigi või Šveitsi Konföderatsiooni kodanik.</w:t>
      </w:r>
    </w:p>
    <w:p w14:paraId="6D2B3BE9" w14:textId="77777777" w:rsidR="00364935" w:rsidRDefault="00364935" w:rsidP="003D4A23">
      <w:pPr>
        <w:jc w:val="both"/>
      </w:pPr>
    </w:p>
    <w:p w14:paraId="13DAB232" w14:textId="1E6614DD" w:rsidR="003D4A23" w:rsidRDefault="00364935" w:rsidP="003D4A23">
      <w:pPr>
        <w:jc w:val="both"/>
      </w:pPr>
      <w:r>
        <w:t>Välismaalase mõistet kasutatakse</w:t>
      </w:r>
      <w:r w:rsidR="00190A53">
        <w:t xml:space="preserve"> eelnõus</w:t>
      </w:r>
      <w:r>
        <w:t xml:space="preserve">, et säilitada </w:t>
      </w:r>
      <w:r w:rsidR="00190A53">
        <w:t>eelnõu</w:t>
      </w:r>
      <w:r>
        <w:t xml:space="preserve"> seos teiste Eesti </w:t>
      </w:r>
      <w:r w:rsidR="00190A53">
        <w:t>rände</w:t>
      </w:r>
      <w:r>
        <w:t>valdkonda reguleerivate õigusaktidega</w:t>
      </w:r>
      <w:r w:rsidR="000C22B6">
        <w:t xml:space="preserve">, tagada </w:t>
      </w:r>
      <w:r w:rsidR="008410EC">
        <w:t>seaduse eelnõu</w:t>
      </w:r>
      <w:r w:rsidR="000C22B6">
        <w:t xml:space="preserve"> loetavus</w:t>
      </w:r>
      <w:r>
        <w:t xml:space="preserve"> ning samuti selleks, et eristada isikuid, kellele </w:t>
      </w:r>
      <w:r w:rsidR="000A7C8A">
        <w:t>kohalduvad</w:t>
      </w:r>
      <w:r>
        <w:t xml:space="preserve"> rahvusvahelise kaitse taotleja või saaja</w:t>
      </w:r>
      <w:r w:rsidR="000C22B6">
        <w:t xml:space="preserve"> staatusest tulenevad õigused.</w:t>
      </w:r>
      <w:r w:rsidR="000A7C8A">
        <w:t xml:space="preserve"> Nimetatud eristus on vajalik näiteks vastutava liikmesriigi määramise menetluses ja selle raames inimese üle andmisel ühest liikmesriigist teise olukorras, kus menetlust korraldatakse inimese suhtes, kes ei ole Eestile rahvusvahelise kaitse taotlust esitanud või kes on sellest </w:t>
      </w:r>
      <w:r w:rsidR="000A7C8A">
        <w:lastRenderedPageBreak/>
        <w:t xml:space="preserve">loobunud. Samuti näiteks olukorras, mil lõplik otsus rahvusvahelise kaitse taotluse suhtes on tehtud või ühise nimetajana olukorras, kui regulatsioon puudutab kõiki seaduse kohaldamisalasse kuuluvaid inimesi olenemata menetluse astmest või liigist või sellest tulenevast õiguslikust staatusest. </w:t>
      </w:r>
    </w:p>
    <w:p w14:paraId="177825EB" w14:textId="77777777" w:rsidR="0035797A" w:rsidRDefault="0035797A" w:rsidP="003D4A23">
      <w:pPr>
        <w:jc w:val="both"/>
        <w:rPr>
          <w:b/>
        </w:rPr>
      </w:pPr>
    </w:p>
    <w:p w14:paraId="4C7958EF" w14:textId="0CC001C7" w:rsidR="009F2672" w:rsidRPr="00CC5560" w:rsidRDefault="009F2672" w:rsidP="003D4A23">
      <w:pPr>
        <w:jc w:val="both"/>
        <w:rPr>
          <w:b/>
        </w:rPr>
      </w:pPr>
      <w:r w:rsidRPr="0035797A">
        <w:rPr>
          <w:b/>
          <w:color w:val="4472C4" w:themeColor="accent1"/>
        </w:rPr>
        <w:t>Paragrahviga 3</w:t>
      </w:r>
      <w:r w:rsidRPr="00CC5560">
        <w:t xml:space="preserve"> </w:t>
      </w:r>
      <w:r w:rsidR="0038389A" w:rsidRPr="00CC5560">
        <w:t xml:space="preserve">ning </w:t>
      </w:r>
      <w:r w:rsidR="000A773F" w:rsidRPr="000A773F">
        <w:rPr>
          <w:bCs/>
        </w:rPr>
        <w:t>§-i</w:t>
      </w:r>
      <w:r w:rsidR="0038389A" w:rsidRPr="000A773F">
        <w:rPr>
          <w:bCs/>
        </w:rPr>
        <w:t xml:space="preserve"> 28 lõigetega 1, 5, 6 ja 7</w:t>
      </w:r>
      <w:r w:rsidR="0038389A" w:rsidRPr="00CC5560">
        <w:t xml:space="preserve"> </w:t>
      </w:r>
      <w:r w:rsidRPr="00CC5560">
        <w:t>võetakse üle direktiiv 2024/1346</w:t>
      </w:r>
      <w:r w:rsidR="00254B9A">
        <w:t>/EL</w:t>
      </w:r>
      <w:r w:rsidRPr="00CC5560">
        <w:t xml:space="preserve"> (vastuvõtutingimuste kohta) </w:t>
      </w:r>
      <w:r w:rsidR="002D28F0">
        <w:t>artikli</w:t>
      </w:r>
      <w:r w:rsidRPr="00CC5560">
        <w:t xml:space="preserve"> 3 lõiked 1</w:t>
      </w:r>
      <w:r w:rsidR="00183E86" w:rsidRPr="00CC5560">
        <w:t xml:space="preserve"> ja 2</w:t>
      </w:r>
      <w:r w:rsidRPr="00CC5560">
        <w:t xml:space="preserve">. </w:t>
      </w:r>
    </w:p>
    <w:p w14:paraId="4B25F125" w14:textId="77777777" w:rsidR="00F9054B" w:rsidRDefault="00F9054B" w:rsidP="005325B8">
      <w:pPr>
        <w:rPr>
          <w:b/>
          <w:bCs/>
        </w:rPr>
      </w:pPr>
    </w:p>
    <w:p w14:paraId="4BE7BBE0" w14:textId="0F759B8C" w:rsidR="005325B8" w:rsidRPr="00A54333" w:rsidRDefault="00A54333" w:rsidP="005325B8">
      <w:pPr>
        <w:rPr>
          <w:b/>
          <w:bCs/>
        </w:rPr>
      </w:pPr>
      <w:r w:rsidRPr="00A54333">
        <w:rPr>
          <w:b/>
          <w:bCs/>
        </w:rPr>
        <w:t>§ 4. Lõplik otsus</w:t>
      </w:r>
    </w:p>
    <w:p w14:paraId="61329943" w14:textId="160F1C4C" w:rsidR="009802BE" w:rsidRDefault="009802BE" w:rsidP="009802BE">
      <w:pPr>
        <w:rPr>
          <w:b/>
          <w:bCs/>
        </w:rPr>
      </w:pPr>
    </w:p>
    <w:p w14:paraId="02E4128C" w14:textId="06405C8E" w:rsidR="00810802" w:rsidRPr="0078011D" w:rsidRDefault="00EC3FE4" w:rsidP="008E071D">
      <w:pPr>
        <w:jc w:val="both"/>
      </w:pPr>
      <w:r w:rsidRPr="0078011D">
        <w:t xml:space="preserve">Lõpliku otsuse määratlus on oluline </w:t>
      </w:r>
      <w:r w:rsidR="00A914D5" w:rsidRPr="0078011D">
        <w:t>Euroopa ühise varjupaigasüsteemi õigusaktides sätestatud</w:t>
      </w:r>
      <w:r w:rsidRPr="0078011D">
        <w:t xml:space="preserve"> kontseptsioon</w:t>
      </w:r>
      <w:r w:rsidR="00092DBA" w:rsidRPr="0078011D">
        <w:t xml:space="preserve">, mis on </w:t>
      </w:r>
      <w:r w:rsidR="00810802" w:rsidRPr="0078011D">
        <w:t xml:space="preserve">seotud eesmärgiga </w:t>
      </w:r>
      <w:r w:rsidR="009D07DA" w:rsidRPr="0078011D">
        <w:t xml:space="preserve">tõhustada menetlusi, </w:t>
      </w:r>
      <w:r w:rsidR="00810802" w:rsidRPr="0078011D">
        <w:t>optimeerida taotlejate riigis viibimise õigust</w:t>
      </w:r>
      <w:r w:rsidR="00F7759E" w:rsidRPr="0078011D">
        <w:t xml:space="preserve"> ning </w:t>
      </w:r>
      <w:r w:rsidR="00076472">
        <w:t xml:space="preserve">koos sellega </w:t>
      </w:r>
      <w:r w:rsidR="00FF0FC1" w:rsidRPr="0078011D">
        <w:t>välismaalaste vastuvõtmisega</w:t>
      </w:r>
      <w:r w:rsidR="00F7759E" w:rsidRPr="0078011D">
        <w:t xml:space="preserve"> seotud riigi ressursse</w:t>
      </w:r>
      <w:r w:rsidR="00810802" w:rsidRPr="0078011D">
        <w:t>.</w:t>
      </w:r>
    </w:p>
    <w:p w14:paraId="08A7DB03" w14:textId="77777777" w:rsidR="0001787E" w:rsidRDefault="0001787E" w:rsidP="0001787E">
      <w:pPr>
        <w:jc w:val="both"/>
      </w:pPr>
    </w:p>
    <w:p w14:paraId="692F7E44" w14:textId="68D3CEC7" w:rsidR="0001787E" w:rsidRDefault="00DB1A50" w:rsidP="00FF01E1">
      <w:pPr>
        <w:jc w:val="both"/>
      </w:pPr>
      <w:r>
        <w:t>M</w:t>
      </w:r>
      <w:r w:rsidR="000107C3" w:rsidRPr="000107C3">
        <w:t>äärus</w:t>
      </w:r>
      <w:r w:rsidR="000107C3">
        <w:t>e</w:t>
      </w:r>
      <w:r w:rsidR="000107C3" w:rsidRPr="000107C3">
        <w:t xml:space="preserve"> 2024/</w:t>
      </w:r>
      <w:r w:rsidR="0001787E">
        <w:t>1348</w:t>
      </w:r>
      <w:r w:rsidR="00DF358E">
        <w:t>/EL</w:t>
      </w:r>
      <w:r w:rsidR="0001787E">
        <w:t xml:space="preserve"> (menetluse kohta</w:t>
      </w:r>
      <w:r w:rsidR="000107C3" w:rsidRPr="000107C3">
        <w:t xml:space="preserve">) </w:t>
      </w:r>
      <w:r w:rsidR="004508EE">
        <w:t xml:space="preserve">põhjenduspunkt 88 </w:t>
      </w:r>
      <w:r w:rsidR="004B0EA2">
        <w:t xml:space="preserve">kohaselt </w:t>
      </w:r>
      <w:r w:rsidR="00ED658E">
        <w:t>on praeguse</w:t>
      </w:r>
      <w:r w:rsidR="004B0EA2">
        <w:t xml:space="preserve"> </w:t>
      </w:r>
      <w:r w:rsidR="004B0EA2" w:rsidRPr="004B0EA2">
        <w:t xml:space="preserve">liikmesriikide kohtusüsteemide erisuste tõttu </w:t>
      </w:r>
      <w:r w:rsidR="004508EE">
        <w:t xml:space="preserve">eesmärgiks </w:t>
      </w:r>
      <w:r w:rsidR="004B0EA2" w:rsidRPr="004B0EA2">
        <w:t>sätestada paindlik lõpliku otsuse määratlus kuid samas rõhutatakse, et vaatamata riigisisesele õigusele viitmisele tuleb õiguskaitsevahendite kasutamist minimeerida.</w:t>
      </w:r>
      <w:r w:rsidR="004B0EA2">
        <w:t xml:space="preserve"> Sama määruse </w:t>
      </w:r>
      <w:r w:rsidR="002218D8" w:rsidRPr="000107C3">
        <w:t>artik</w:t>
      </w:r>
      <w:r w:rsidR="000107C3">
        <w:t>li</w:t>
      </w:r>
      <w:r w:rsidR="002218D8">
        <w:t xml:space="preserve"> 3 punkt 8 sätestab, et </w:t>
      </w:r>
      <w:r w:rsidR="00FF01E1">
        <w:t>lõplik otsus</w:t>
      </w:r>
      <w:r w:rsidR="009B606A">
        <w:t xml:space="preserve"> on </w:t>
      </w:r>
      <w:r w:rsidR="00FF01E1">
        <w:t>otsus selle kohta, kas kolmanda riigi kodanikule või kodakondsuseta isikule antakse määruse 2024/1347</w:t>
      </w:r>
      <w:r w:rsidR="00DF358E">
        <w:t>/EL</w:t>
      </w:r>
      <w:r w:rsidR="00FF01E1">
        <w:t xml:space="preserve"> </w:t>
      </w:r>
      <w:r w:rsidR="00354895">
        <w:t>(</w:t>
      </w:r>
      <w:r w:rsidR="000107C3" w:rsidRPr="000107C3">
        <w:t>kvalifikatsioonitingimuste</w:t>
      </w:r>
      <w:r w:rsidR="00354895">
        <w:t xml:space="preserve"> kohta</w:t>
      </w:r>
      <w:r w:rsidR="000533F0">
        <w:t>)</w:t>
      </w:r>
      <w:r w:rsidR="00354895">
        <w:t xml:space="preserve"> </w:t>
      </w:r>
      <w:r w:rsidR="00FF01E1">
        <w:t xml:space="preserve">alusel pagulasseisund või täiendava kaitse seisund, sealhulgas taotluse suhtes selle mittelubatavuse tõttu tehtud keelduv otsus või taotluse suhtes selle kaudselt või sõnaselgelt tagasivõtmise tõttu tehtud keelduv </w:t>
      </w:r>
      <w:r w:rsidR="00FF01E1" w:rsidRPr="00CE122B">
        <w:t xml:space="preserve">otsus, mille suhtes ei kohaldata enam õiguskaitsevahendit </w:t>
      </w:r>
      <w:r w:rsidR="00435141" w:rsidRPr="00CE122B">
        <w:t>sama</w:t>
      </w:r>
      <w:r w:rsidR="00FF01E1" w:rsidRPr="00CE122B">
        <w:t xml:space="preserve"> määruse V peatüki raames või mis on riigisisese õiguse kohaselt muutunud lõplikuks,</w:t>
      </w:r>
      <w:r w:rsidR="00FF01E1">
        <w:t xml:space="preserve"> olenemata sellest, kas taotlejal on õigus jääda liikmesriigi territooriumile</w:t>
      </w:r>
      <w:r w:rsidR="000107C3">
        <w:t>.</w:t>
      </w:r>
    </w:p>
    <w:p w14:paraId="788D68C0" w14:textId="77777777" w:rsidR="0001787E" w:rsidRDefault="0001787E" w:rsidP="0001787E">
      <w:pPr>
        <w:jc w:val="both"/>
        <w:rPr>
          <w:color w:val="FF0000"/>
        </w:rPr>
      </w:pPr>
    </w:p>
    <w:p w14:paraId="551B7177" w14:textId="145C889F" w:rsidR="00AE79BD" w:rsidRDefault="00DB1A50" w:rsidP="00AE79BD">
      <w:pPr>
        <w:jc w:val="both"/>
      </w:pPr>
      <w:r>
        <w:t>M</w:t>
      </w:r>
      <w:r w:rsidR="000107C3" w:rsidRPr="000107C3">
        <w:t>äärus</w:t>
      </w:r>
      <w:r w:rsidR="000107C3">
        <w:t>e</w:t>
      </w:r>
      <w:r w:rsidR="000107C3" w:rsidRPr="000107C3">
        <w:t xml:space="preserve"> </w:t>
      </w:r>
      <w:r w:rsidR="00AE79BD">
        <w:t>2024/1351</w:t>
      </w:r>
      <w:r w:rsidR="00254B9A">
        <w:t>/EL</w:t>
      </w:r>
      <w:r w:rsidR="00AE79BD">
        <w:t xml:space="preserve"> </w:t>
      </w:r>
      <w:r w:rsidR="006433C9">
        <w:t xml:space="preserve">(rändehalduse kohta) </w:t>
      </w:r>
      <w:r w:rsidR="00AE79BD">
        <w:t>artik</w:t>
      </w:r>
      <w:r w:rsidR="000107C3">
        <w:t>li</w:t>
      </w:r>
      <w:r w:rsidR="00AE79BD">
        <w:t xml:space="preserve"> 2 punkt 4 </w:t>
      </w:r>
      <w:r w:rsidR="001304FF">
        <w:t xml:space="preserve">ja </w:t>
      </w:r>
      <w:r w:rsidR="000107C3" w:rsidRPr="000107C3">
        <w:t>määrus</w:t>
      </w:r>
      <w:r w:rsidR="000107C3">
        <w:t>e</w:t>
      </w:r>
      <w:r w:rsidR="000107C3" w:rsidRPr="000107C3">
        <w:t xml:space="preserve"> </w:t>
      </w:r>
      <w:r w:rsidR="001304FF">
        <w:t>2024/1348</w:t>
      </w:r>
      <w:r w:rsidR="00DF358E">
        <w:t>/EL</w:t>
      </w:r>
      <w:r w:rsidR="001304FF">
        <w:t xml:space="preserve"> (menetluse kohta) artik</w:t>
      </w:r>
      <w:r w:rsidR="000107C3">
        <w:t>li</w:t>
      </w:r>
      <w:r w:rsidR="001304FF">
        <w:t xml:space="preserve"> 3 punkt 13 </w:t>
      </w:r>
      <w:r w:rsidR="00AE79BD">
        <w:t>sätesta</w:t>
      </w:r>
      <w:r w:rsidR="001304FF">
        <w:t>vad</w:t>
      </w:r>
      <w:r w:rsidR="00AE79BD">
        <w:t xml:space="preserve">, et taotleja on kolmanda riigi kodanik või kodakondsuseta isik, kes on esitanud rahvusvahelise kaitse taotluse sooviavalduse, mille suhtes ei ole lõplikku otsust veel tehtud. </w:t>
      </w:r>
    </w:p>
    <w:p w14:paraId="5C3E3A04" w14:textId="77777777" w:rsidR="00F60E45" w:rsidRDefault="00F60E45" w:rsidP="00AE79BD">
      <w:pPr>
        <w:jc w:val="both"/>
      </w:pPr>
    </w:p>
    <w:p w14:paraId="142D03BA" w14:textId="1281F603" w:rsidR="00F60E45" w:rsidRDefault="00DB1A50" w:rsidP="00F60E45">
      <w:pPr>
        <w:jc w:val="both"/>
      </w:pPr>
      <w:r>
        <w:t>M</w:t>
      </w:r>
      <w:r w:rsidR="000107C3" w:rsidRPr="000107C3">
        <w:t>äärus</w:t>
      </w:r>
      <w:r w:rsidR="000107C3">
        <w:t>e</w:t>
      </w:r>
      <w:r w:rsidR="000107C3" w:rsidRPr="000107C3">
        <w:t xml:space="preserve"> 2024/1348</w:t>
      </w:r>
      <w:r w:rsidR="00DF358E">
        <w:t>/EL</w:t>
      </w:r>
      <w:r w:rsidR="000107C3" w:rsidRPr="000107C3">
        <w:t xml:space="preserve"> (menetluse kohta) </w:t>
      </w:r>
      <w:r w:rsidR="00F60E45">
        <w:t>art</w:t>
      </w:r>
      <w:r w:rsidR="000107C3">
        <w:t>ikli</w:t>
      </w:r>
      <w:r w:rsidR="00F60E45">
        <w:t xml:space="preserve"> 3 punkt 19 sätestab, et korduv taotlus on selline uus rahvusvahelise kaitse taotlus, mille esitamiseks avaldatakse soovi mis tahes liikmesriigis pärast eelmise taotluse kohta lõpliku otsuse tegemist, sealhulgas juhul, kui selle taotluse suhtes on tehtud selle sõnaselgelt või kaudselt tagasivõtmise tõttu keelduv otsus.</w:t>
      </w:r>
    </w:p>
    <w:p w14:paraId="787E9A36" w14:textId="77777777" w:rsidR="00063541" w:rsidRDefault="00063541" w:rsidP="00AE79BD">
      <w:pPr>
        <w:jc w:val="both"/>
      </w:pPr>
    </w:p>
    <w:p w14:paraId="562651A0" w14:textId="54882FC1" w:rsidR="0096206C" w:rsidRPr="0078011D" w:rsidRDefault="0063056E" w:rsidP="00AE79BD">
      <w:pPr>
        <w:jc w:val="both"/>
      </w:pPr>
      <w:r w:rsidRPr="0078011D">
        <w:t xml:space="preserve">Seega, Eesti õiguses tuleb ette näha, milline otsus on lõplik. Alates 1. maist 2016. aastast kehtiva </w:t>
      </w:r>
      <w:r w:rsidR="00013B94">
        <w:t>VRKS</w:t>
      </w:r>
      <w:r w:rsidR="00AC3382">
        <w:t>-</w:t>
      </w:r>
      <w:r w:rsidR="00013B94">
        <w:t>i</w:t>
      </w:r>
      <w:r w:rsidR="00EB7125">
        <w:t xml:space="preserve"> </w:t>
      </w:r>
      <w:r w:rsidRPr="0078011D">
        <w:t>järgi on lõplik otsus tehtud, kui välismaalane ei ole kasutanud tähtaegselt koh</w:t>
      </w:r>
      <w:r w:rsidR="00CE122B" w:rsidRPr="0078011D">
        <w:t>t</w:t>
      </w:r>
      <w:r w:rsidRPr="0078011D">
        <w:t xml:space="preserve">ukaebeõigust või halduskohus on jätnud tema kaebuse rahuldamata. Seejuures on oluline rõhutada, et lõplik on halduskohtu tehtud otsus, mitte halduskohtu jõustunud otsus. Võttes arvesse Euroopa ühise varjupaigasüsteemi õigusaktide eesmärki, puudub mõjuv põhjus lõpliku otsuse tingimuste leevendamiseks, et võimaldada </w:t>
      </w:r>
      <w:r w:rsidR="00C01862">
        <w:t xml:space="preserve">rahvusvahelise kaitse andmisest </w:t>
      </w:r>
      <w:r w:rsidRPr="0078011D">
        <w:t xml:space="preserve">keelduva otsuse saanud välismaalastel </w:t>
      </w:r>
      <w:r w:rsidR="00D5479E">
        <w:t>EL-i</w:t>
      </w:r>
      <w:r w:rsidR="00C01862">
        <w:t xml:space="preserve"> </w:t>
      </w:r>
      <w:r w:rsidRPr="0078011D">
        <w:t>territooriumil pärast otsuse tegemist jätkuvalt viibida.</w:t>
      </w:r>
      <w:r w:rsidR="003B3BD4" w:rsidRPr="0078011D">
        <w:t xml:space="preserve"> </w:t>
      </w:r>
      <w:r w:rsidR="0096206C" w:rsidRPr="0078011D">
        <w:t xml:space="preserve">Eestis vaatab </w:t>
      </w:r>
      <w:r w:rsidR="00C2051E">
        <w:t xml:space="preserve">rahvusvahelise kaitse saamise </w:t>
      </w:r>
      <w:r w:rsidR="0096206C" w:rsidRPr="0078011D">
        <w:t>taotluste suhtes tehtud keelduvate otsuse peale esitatud kaebusi läbi halduskohus.</w:t>
      </w:r>
      <w:r w:rsidR="003B3BD4" w:rsidRPr="0078011D">
        <w:t xml:space="preserve"> </w:t>
      </w:r>
      <w:r w:rsidR="00DC414B" w:rsidRPr="0078011D">
        <w:t xml:space="preserve">Kui taotluse suhtes tehtud </w:t>
      </w:r>
      <w:r w:rsidR="00AE638C">
        <w:t xml:space="preserve">keelduv </w:t>
      </w:r>
      <w:r w:rsidR="00DC414B" w:rsidRPr="0078011D">
        <w:t xml:space="preserve">otsus on muutunud lõplikuks, siis lõpeb rahvusvahelise kaitse menetlus ja välismaalase taotleja staatus ning koos sellega ka õigus taotlejana Eestis viibida. Seega kestab rahvusvahelise kaitse taotleja staatus ja sellest staatusest tulenevad välismaalase õigused alates </w:t>
      </w:r>
      <w:r w:rsidR="00D96422">
        <w:t xml:space="preserve">suulisest ning vormivabast </w:t>
      </w:r>
      <w:r w:rsidR="00DC414B" w:rsidRPr="0078011D">
        <w:t>sooviavaldusest kuni halduskohtu otsuse tegemiseni. Välismaalasel säilib peale otsuse lõplikuks muutumist üldine kohtukaebeõigus, mida välismaalane saab realiseerida</w:t>
      </w:r>
      <w:r w:rsidR="00D96422">
        <w:t xml:space="preserve"> </w:t>
      </w:r>
      <w:r w:rsidR="00DC414B" w:rsidRPr="0078011D">
        <w:t>ka välisriigis viibides</w:t>
      </w:r>
      <w:r w:rsidR="000107C3" w:rsidRPr="0078011D">
        <w:t>,</w:t>
      </w:r>
      <w:r w:rsidR="00DC414B" w:rsidRPr="0078011D">
        <w:t xml:space="preserve"> kuid peale lõpliku otsuse tegemist ei säili välismaalasele rahvusvahelise kaitse taotleja staatus ega sellega seotud õigused. </w:t>
      </w:r>
    </w:p>
    <w:p w14:paraId="4671BB1B" w14:textId="77777777" w:rsidR="00CE122B" w:rsidRPr="0078011D" w:rsidRDefault="00CE122B" w:rsidP="00AE79BD">
      <w:pPr>
        <w:jc w:val="both"/>
      </w:pPr>
    </w:p>
    <w:p w14:paraId="015C14C6" w14:textId="0CC40ADB" w:rsidR="00CE122B" w:rsidRPr="0078011D" w:rsidRDefault="00CE122B" w:rsidP="00CE122B">
      <w:pPr>
        <w:jc w:val="both"/>
      </w:pPr>
      <w:r w:rsidRPr="0078011D">
        <w:t xml:space="preserve">Seetõttu kehtestatakse </w:t>
      </w:r>
      <w:r w:rsidR="00C350CB">
        <w:rPr>
          <w:b/>
          <w:color w:val="4472C4" w:themeColor="accent1"/>
        </w:rPr>
        <w:t>§-i</w:t>
      </w:r>
      <w:r w:rsidRPr="00B81886">
        <w:rPr>
          <w:b/>
          <w:color w:val="4472C4" w:themeColor="accent1"/>
        </w:rPr>
        <w:t xml:space="preserve"> 4 lõikega 1</w:t>
      </w:r>
      <w:r w:rsidRPr="0078011D">
        <w:t>, et lõplik otsus on: 1) rahvusvahelise kaitse taotluse kohta tehtud keelduv otsus või rahvusvahelise kaitse äravõtmise otsus, mida ei ole kaebetähtajal halduskohtus vaidlustatud; 2) taotluse kohta tehtud keelduv otsus või otsus rahvusvahelise kaitse äravõtmise kohta, mille peale esitatud kaebuse on halduskohus jätnud rahuldamata või 3) otsus tunnustada taotlejat pagulase või täiendava kaitse saajana ja anda talle rahvusvaheline kaitse.</w:t>
      </w:r>
    </w:p>
    <w:p w14:paraId="23E64284" w14:textId="77777777" w:rsidR="001C144F" w:rsidRDefault="001C144F" w:rsidP="00EC727E">
      <w:pPr>
        <w:jc w:val="both"/>
        <w:rPr>
          <w:b/>
          <w:bCs/>
        </w:rPr>
      </w:pPr>
    </w:p>
    <w:p w14:paraId="674D2E87" w14:textId="46CAE9C5" w:rsidR="00AE79BD" w:rsidRPr="0078011D" w:rsidRDefault="00EC727E" w:rsidP="00EC727E">
      <w:pPr>
        <w:jc w:val="both"/>
      </w:pPr>
      <w:r w:rsidRPr="005F7320">
        <w:rPr>
          <w:b/>
          <w:color w:val="4472C4" w:themeColor="accent1"/>
        </w:rPr>
        <w:t>Lõike 2</w:t>
      </w:r>
      <w:r w:rsidRPr="0078011D">
        <w:t xml:space="preserve"> kohaselt lõpeb lõpliku otsuse tegemisega rahvusvahelise kaitse menetlus ja </w:t>
      </w:r>
      <w:r w:rsidR="00C9489F" w:rsidRPr="0078011D">
        <w:t xml:space="preserve">sama </w:t>
      </w:r>
      <w:r w:rsidR="009B39D0">
        <w:t>§-i</w:t>
      </w:r>
      <w:r w:rsidRPr="0078011D">
        <w:t xml:space="preserve"> lõike 1 punktides 1 ja 2 sätestatud juhtudel välismaalase õigus riigis viibida. Rahvusvahelise kaitse menetluse </w:t>
      </w:r>
      <w:r w:rsidR="00D64FDA">
        <w:t xml:space="preserve">ja riigis viibimise õiguse </w:t>
      </w:r>
      <w:r w:rsidRPr="0078011D">
        <w:t xml:space="preserve">lõppemisel säilib isikul </w:t>
      </w:r>
      <w:r w:rsidR="00D64FDA">
        <w:t xml:space="preserve">siiski </w:t>
      </w:r>
      <w:r w:rsidRPr="0078011D">
        <w:t>üldine kohtukaebeõigus</w:t>
      </w:r>
      <w:r w:rsidR="00D64FDA">
        <w:t>. Nimetatud õigust saab välismaalane realiseerida Eestist eemal viibides.</w:t>
      </w:r>
    </w:p>
    <w:p w14:paraId="3CCE4156" w14:textId="77777777" w:rsidR="00EC727E" w:rsidRDefault="00EC727E" w:rsidP="00EC727E">
      <w:pPr>
        <w:jc w:val="both"/>
        <w:rPr>
          <w:b/>
          <w:bCs/>
        </w:rPr>
      </w:pPr>
    </w:p>
    <w:p w14:paraId="667EBC8F" w14:textId="022ECC7B" w:rsidR="00A54333" w:rsidRPr="00CA00E8" w:rsidRDefault="00C95C20" w:rsidP="009802BE">
      <w:pPr>
        <w:rPr>
          <w:b/>
        </w:rPr>
      </w:pPr>
      <w:r w:rsidRPr="00CA00E8">
        <w:rPr>
          <w:b/>
        </w:rPr>
        <w:t>§ 5. Ajutine kaitse ja ajutise kaitse saaja</w:t>
      </w:r>
    </w:p>
    <w:p w14:paraId="0DD684E8" w14:textId="77777777" w:rsidR="00C95C20" w:rsidRDefault="00C95C20" w:rsidP="009802BE">
      <w:pPr>
        <w:rPr>
          <w:b/>
          <w:bCs/>
        </w:rPr>
      </w:pPr>
    </w:p>
    <w:p w14:paraId="38B303F0" w14:textId="588ECCDF" w:rsidR="00282972" w:rsidRDefault="00C6092F" w:rsidP="00585F06">
      <w:pPr>
        <w:jc w:val="both"/>
      </w:pPr>
      <w:r w:rsidRPr="00C6092F">
        <w:t>Ajutise kaitse kohaldamist reguleerib direktiiv 2001/55/EÜ</w:t>
      </w:r>
      <w:r w:rsidR="00D64FDA">
        <w:t>, mis on üle võetud VRKS-</w:t>
      </w:r>
      <w:proofErr w:type="spellStart"/>
      <w:r w:rsidR="00D64FDA">
        <w:t>ga</w:t>
      </w:r>
      <w:proofErr w:type="spellEnd"/>
      <w:r w:rsidRPr="00C6092F">
        <w:t xml:space="preserve">. </w:t>
      </w:r>
      <w:r w:rsidR="00D64FDA">
        <w:t>Nimetatud d</w:t>
      </w:r>
      <w:r w:rsidR="00282972">
        <w:t xml:space="preserve">irektiivi kohaldati esmakordselt </w:t>
      </w:r>
      <w:r w:rsidR="00D64FDA">
        <w:t xml:space="preserve">alles 2022. aastal </w:t>
      </w:r>
      <w:r w:rsidR="00282972">
        <w:t xml:space="preserve">seoses </w:t>
      </w:r>
      <w:r w:rsidR="00282972" w:rsidRPr="00C6092F">
        <w:t>Vene</w:t>
      </w:r>
      <w:r w:rsidR="00D64FDA">
        <w:t>maa</w:t>
      </w:r>
      <w:r w:rsidR="00923155">
        <w:t xml:space="preserve"> Föderatsiooni</w:t>
      </w:r>
      <w:r w:rsidR="00282972" w:rsidRPr="00C6092F">
        <w:t xml:space="preserve"> ulatusliku</w:t>
      </w:r>
      <w:r w:rsidR="00282972">
        <w:t xml:space="preserve"> sõjalise</w:t>
      </w:r>
      <w:r w:rsidR="00282972" w:rsidRPr="00C6092F">
        <w:t xml:space="preserve"> </w:t>
      </w:r>
      <w:r w:rsidR="00D64FDA">
        <w:t>agressiooniga</w:t>
      </w:r>
      <w:r w:rsidR="00282972" w:rsidRPr="00C6092F">
        <w:t xml:space="preserve"> Ukraina</w:t>
      </w:r>
      <w:r w:rsidR="00D64FDA">
        <w:t xml:space="preserve"> vastu</w:t>
      </w:r>
      <w:r w:rsidR="00282972" w:rsidRPr="00C6092F">
        <w:t xml:space="preserve"> </w:t>
      </w:r>
      <w:r w:rsidR="00282972">
        <w:t>24. veebruari</w:t>
      </w:r>
      <w:r w:rsidR="00923155">
        <w:t>l</w:t>
      </w:r>
      <w:r w:rsidR="00282972">
        <w:t xml:space="preserve"> </w:t>
      </w:r>
      <w:r w:rsidR="00282972" w:rsidRPr="00C6092F">
        <w:t>2022</w:t>
      </w:r>
      <w:r w:rsidR="00D64FDA">
        <w:t>. Agressioonisõda põhjustas Ukraina elanike massilise väljarände</w:t>
      </w:r>
      <w:r w:rsidR="00282972">
        <w:t>, mille</w:t>
      </w:r>
      <w:r w:rsidR="00923155">
        <w:t xml:space="preserve"> tulemusena</w:t>
      </w:r>
      <w:r w:rsidR="00282972" w:rsidRPr="00C6092F">
        <w:t xml:space="preserve"> võttis </w:t>
      </w:r>
      <w:r w:rsidR="00D5479E">
        <w:t>EL-i</w:t>
      </w:r>
      <w:r w:rsidR="00282972" w:rsidRPr="00C6092F">
        <w:t xml:space="preserve"> Nõukogu 04.</w:t>
      </w:r>
      <w:r w:rsidR="00282972">
        <w:t xml:space="preserve"> märtsil</w:t>
      </w:r>
      <w:r w:rsidR="00923155">
        <w:t xml:space="preserve"> 2022</w:t>
      </w:r>
      <w:r w:rsidR="00282972">
        <w:t xml:space="preserve"> </w:t>
      </w:r>
      <w:r w:rsidR="00F42309">
        <w:t>EK</w:t>
      </w:r>
      <w:r w:rsidR="00923155">
        <w:t xml:space="preserve"> ettepanekul</w:t>
      </w:r>
      <w:r w:rsidR="00282972" w:rsidRPr="00C6092F">
        <w:t xml:space="preserve"> vastu</w:t>
      </w:r>
      <w:r w:rsidR="00282972">
        <w:t xml:space="preserve"> </w:t>
      </w:r>
      <w:r w:rsidR="00282972" w:rsidRPr="00C6092F">
        <w:t>rakendusotsuse (EL)</w:t>
      </w:r>
      <w:r w:rsidR="00282972">
        <w:t>2022/382</w:t>
      </w:r>
      <w:r w:rsidR="00282972">
        <w:rPr>
          <w:rStyle w:val="Allmrkuseviide"/>
        </w:rPr>
        <w:footnoteReference w:id="60"/>
      </w:r>
      <w:r w:rsidR="00282972" w:rsidRPr="00C6092F">
        <w:t>, millega määrati kindlaks Ukrainast lähtuva põgenike massilise sissevoolu olemasolu direktiivi 2001/55/EÜ</w:t>
      </w:r>
      <w:r w:rsidR="00282972">
        <w:t xml:space="preserve"> </w:t>
      </w:r>
      <w:r w:rsidR="00282972" w:rsidRPr="00C6092F">
        <w:t>artikli 5 tähenduses</w:t>
      </w:r>
      <w:r w:rsidR="00282972">
        <w:t xml:space="preserve">, </w:t>
      </w:r>
      <w:r w:rsidR="004F289F">
        <w:t>algatati ajutise kaitse direktiivi rakendamine ning määrati inimeste ring, kes ajutise kaitse saajatena tuleb kvalifitseerida.</w:t>
      </w:r>
      <w:r w:rsidR="00282972" w:rsidRPr="00C6092F">
        <w:t xml:space="preserve"> </w:t>
      </w:r>
      <w:r w:rsidR="00397E7A">
        <w:t>UNHCR-i</w:t>
      </w:r>
      <w:r w:rsidR="008E5BDA">
        <w:t xml:space="preserve"> andmetel </w:t>
      </w:r>
      <w:r w:rsidR="005B38B7">
        <w:t xml:space="preserve">on </w:t>
      </w:r>
      <w:r w:rsidR="008E5BDA">
        <w:t xml:space="preserve">alates sõja algusest Ukrainast sunnitud põgenema kokku 6,3 miljonit inimest, kellest 4,5 miljonit on registreeritud </w:t>
      </w:r>
      <w:r w:rsidR="00D5479E">
        <w:t>EL-i</w:t>
      </w:r>
      <w:r w:rsidR="008E5BDA">
        <w:t xml:space="preserve"> liikmesriikides</w:t>
      </w:r>
      <w:r w:rsidR="005B38B7">
        <w:t xml:space="preserve"> ajutise kaitse saajatena</w:t>
      </w:r>
      <w:r w:rsidR="008E5BDA">
        <w:t>. Eesti on pakkunud kaitset enam kui 55 000 Ukraina sõjapõgenikule</w:t>
      </w:r>
      <w:r w:rsidR="005B38B7">
        <w:t xml:space="preserve">. 25. mai 2025 seisuga oli </w:t>
      </w:r>
      <w:r w:rsidR="005B38B7" w:rsidRPr="005B38B7">
        <w:t>tähtajaline elamisluba ajutise kaitse alusel kokku 34 167 Ukraina sõjapõgenikul.</w:t>
      </w:r>
    </w:p>
    <w:p w14:paraId="50768370" w14:textId="77777777" w:rsidR="00C6092F" w:rsidRDefault="00C6092F" w:rsidP="00585F06">
      <w:pPr>
        <w:jc w:val="both"/>
      </w:pPr>
    </w:p>
    <w:p w14:paraId="59470A0D" w14:textId="7CD64916" w:rsidR="00C6092F" w:rsidRDefault="007A051A" w:rsidP="00585F06">
      <w:pPr>
        <w:jc w:val="both"/>
      </w:pPr>
      <w:r>
        <w:t>Direktiiv</w:t>
      </w:r>
      <w:r w:rsidR="00585F06" w:rsidRPr="0078011D">
        <w:t xml:space="preserve"> 2001/55</w:t>
      </w:r>
      <w:r w:rsidR="00094D3E" w:rsidRPr="0078011D">
        <w:t>/EÜ</w:t>
      </w:r>
      <w:r w:rsidR="000A662C" w:rsidRPr="0078011D">
        <w:t xml:space="preserve"> </w:t>
      </w:r>
      <w:r w:rsidR="003B3BD4" w:rsidRPr="0078011D">
        <w:t>kuulus esialgu Euroopa ühise varjupaigasüsteemi õigusaktide reformi paketi hulka</w:t>
      </w:r>
      <w:r w:rsidR="00923155">
        <w:t>,</w:t>
      </w:r>
      <w:r w:rsidR="003B3BD4" w:rsidRPr="0078011D">
        <w:t xml:space="preserve"> kuid </w:t>
      </w:r>
      <w:r w:rsidR="00923155">
        <w:t xml:space="preserve">tulenevalt </w:t>
      </w:r>
      <w:r w:rsidR="003B3BD4" w:rsidRPr="0078011D">
        <w:t>2022. aastal</w:t>
      </w:r>
      <w:r w:rsidR="00923155">
        <w:t xml:space="preserve"> alanud</w:t>
      </w:r>
      <w:r w:rsidR="003B3BD4" w:rsidRPr="0078011D">
        <w:t xml:space="preserve"> Vene</w:t>
      </w:r>
      <w:r w:rsidR="00996C19">
        <w:t>maa</w:t>
      </w:r>
      <w:r w:rsidR="003B3BD4" w:rsidRPr="0078011D">
        <w:t xml:space="preserve"> Föderatsiooni agressioonisõja</w:t>
      </w:r>
      <w:r w:rsidR="00923155">
        <w:t xml:space="preserve">st </w:t>
      </w:r>
      <w:r w:rsidR="003B3BD4" w:rsidRPr="0078011D">
        <w:t>Ukraina vastu</w:t>
      </w:r>
      <w:r w:rsidR="00923155">
        <w:t xml:space="preserve"> ja direktiivi </w:t>
      </w:r>
      <w:r w:rsidR="00107BA5">
        <w:t xml:space="preserve">esmakordsest </w:t>
      </w:r>
      <w:r w:rsidR="00923155">
        <w:t>kohaldamisest 2022. aasta märtsist</w:t>
      </w:r>
      <w:r w:rsidR="003B3BD4" w:rsidRPr="0078011D">
        <w:t xml:space="preserve"> </w:t>
      </w:r>
      <w:r w:rsidR="00996C19">
        <w:t xml:space="preserve">kuni praeguseni </w:t>
      </w:r>
      <w:r w:rsidR="002458FF">
        <w:t>(</w:t>
      </w:r>
      <w:r w:rsidR="00996C19">
        <w:t xml:space="preserve">arutatakse </w:t>
      </w:r>
      <w:r w:rsidR="00F42309">
        <w:t>EK</w:t>
      </w:r>
      <w:r w:rsidR="00996C19">
        <w:t xml:space="preserve"> ettepanekut pikendada </w:t>
      </w:r>
      <w:r w:rsidR="00996C19" w:rsidRPr="00996C19">
        <w:t>kohaldamist kun</w:t>
      </w:r>
      <w:r w:rsidR="00107BA5" w:rsidRPr="00996C19">
        <w:t>i 2027. aasta märtsini</w:t>
      </w:r>
      <w:r w:rsidR="002458FF">
        <w:t>)</w:t>
      </w:r>
      <w:r w:rsidR="00923155">
        <w:t xml:space="preserve">, </w:t>
      </w:r>
      <w:r w:rsidR="003B3BD4" w:rsidRPr="0078011D">
        <w:t xml:space="preserve">otsustati </w:t>
      </w:r>
      <w:r w:rsidR="00923155">
        <w:t>direktiivi</w:t>
      </w:r>
      <w:r w:rsidR="003B3BD4" w:rsidRPr="0078011D">
        <w:t xml:space="preserve"> muutmine edasi lükata. </w:t>
      </w:r>
      <w:r w:rsidR="00324A0A" w:rsidRPr="0078011D">
        <w:t xml:space="preserve">Seetõttu </w:t>
      </w:r>
      <w:r w:rsidR="003B3BD4" w:rsidRPr="0078011D">
        <w:t xml:space="preserve">kehtestatakse eelnõus </w:t>
      </w:r>
      <w:r w:rsidR="00A17E9C" w:rsidRPr="0078011D">
        <w:t xml:space="preserve">ajutise kaitse kohta </w:t>
      </w:r>
      <w:r w:rsidR="003B3BD4" w:rsidRPr="0078011D">
        <w:t xml:space="preserve">praegu kehtivad sätted muutmata kujul. </w:t>
      </w:r>
      <w:r w:rsidR="00324A0A" w:rsidRPr="0078011D">
        <w:t xml:space="preserve">Eelnõuga muudetakse </w:t>
      </w:r>
      <w:r w:rsidR="00A17E9C" w:rsidRPr="0078011D">
        <w:t xml:space="preserve">ainult </w:t>
      </w:r>
      <w:r w:rsidR="00324A0A" w:rsidRPr="0078011D">
        <w:t>sätete asukohta</w:t>
      </w:r>
      <w:r w:rsidR="00E13069">
        <w:t xml:space="preserve"> ja </w:t>
      </w:r>
      <w:r w:rsidR="006D68B4">
        <w:t xml:space="preserve">sellest tulenevalt </w:t>
      </w:r>
      <w:r w:rsidR="00E13069">
        <w:t>korrastatakse neid tehniliselt</w:t>
      </w:r>
      <w:r w:rsidR="00EB5567" w:rsidRPr="0078011D">
        <w:t xml:space="preserve">. </w:t>
      </w:r>
    </w:p>
    <w:p w14:paraId="2B411917" w14:textId="77777777" w:rsidR="00C6092F" w:rsidRDefault="00C6092F" w:rsidP="00585F06">
      <w:pPr>
        <w:jc w:val="both"/>
      </w:pPr>
    </w:p>
    <w:p w14:paraId="4951AE5D" w14:textId="085F03D8" w:rsidR="00566CD0" w:rsidRPr="0078011D" w:rsidRDefault="00083022" w:rsidP="00585F06">
      <w:pPr>
        <w:jc w:val="both"/>
      </w:pPr>
      <w:r>
        <w:t>Ajuti</w:t>
      </w:r>
      <w:r w:rsidR="00E61CA6">
        <w:t>s</w:t>
      </w:r>
      <w:r>
        <w:t xml:space="preserve">e kaitse </w:t>
      </w:r>
      <w:r w:rsidR="008C7D91">
        <w:t xml:space="preserve">kohaldamisega seonduvad sätted </w:t>
      </w:r>
      <w:r>
        <w:t xml:space="preserve">on </w:t>
      </w:r>
      <w:r w:rsidR="008C7D91">
        <w:t>kajastatud</w:t>
      </w:r>
      <w:r>
        <w:t xml:space="preserve"> </w:t>
      </w:r>
      <w:r w:rsidR="00DF4B25">
        <w:t xml:space="preserve">eelnõu </w:t>
      </w:r>
      <w:r>
        <w:t>peatükis 5.</w:t>
      </w:r>
    </w:p>
    <w:p w14:paraId="20167A3C" w14:textId="77777777" w:rsidR="00566CD0" w:rsidRDefault="00566CD0" w:rsidP="00585F06">
      <w:pPr>
        <w:jc w:val="both"/>
        <w:rPr>
          <w:color w:val="FF0000"/>
        </w:rPr>
      </w:pPr>
    </w:p>
    <w:p w14:paraId="7E0D553A" w14:textId="0C65D553" w:rsidR="0063292E" w:rsidRPr="007321D8" w:rsidRDefault="0063292E" w:rsidP="0063292E">
      <w:pPr>
        <w:jc w:val="both"/>
      </w:pPr>
      <w:r w:rsidRPr="005F7320">
        <w:rPr>
          <w:b/>
          <w:color w:val="4472C4" w:themeColor="accent1"/>
        </w:rPr>
        <w:t xml:space="preserve">Paragrahvi 5 lõike 1 </w:t>
      </w:r>
      <w:r w:rsidRPr="007321D8">
        <w:rPr>
          <w:bCs/>
        </w:rPr>
        <w:t>kohaselt on</w:t>
      </w:r>
      <w:r w:rsidRPr="007321D8">
        <w:rPr>
          <w:b/>
        </w:rPr>
        <w:t xml:space="preserve"> </w:t>
      </w:r>
      <w:r w:rsidRPr="007321D8">
        <w:t xml:space="preserve">ajutine kaitse erandlik menetlus, mille eesmärk on anda massilise sisserände või eeldatava massilise sisserände korral viivitamatut ja ajutist kaitset välismaalastele, kes ei saa päritoluriiki tagasi pöörduda, eelkõige kui valitseb oht, et rahvusvahelise kaitse süsteem ei suuda nimetatud sisserännet </w:t>
      </w:r>
      <w:r w:rsidR="00F35A93">
        <w:t>hallata</w:t>
      </w:r>
      <w:r w:rsidRPr="007321D8">
        <w:t>, kahjustamata enda tõhusat toimimist ajutist kaitset taotlevate välismaalaste huvides.</w:t>
      </w:r>
      <w:r w:rsidR="00551B6B">
        <w:t xml:space="preserve"> </w:t>
      </w:r>
      <w:r w:rsidR="00551B6B" w:rsidRPr="008B2C3C">
        <w:t>Lõikega võetakse üle</w:t>
      </w:r>
      <w:r w:rsidR="00551B6B">
        <w:t xml:space="preserve"> </w:t>
      </w:r>
      <w:r w:rsidR="00551B6B" w:rsidRPr="0078011D">
        <w:t>direktiiv</w:t>
      </w:r>
      <w:r w:rsidR="00551B6B">
        <w:t>i</w:t>
      </w:r>
      <w:r w:rsidR="00551B6B" w:rsidRPr="0078011D">
        <w:t xml:space="preserve"> 2001/55/EÜ </w:t>
      </w:r>
      <w:r w:rsidR="00A20E88">
        <w:t>artikli</w:t>
      </w:r>
      <w:r w:rsidR="00551B6B">
        <w:t xml:space="preserve"> 2 punkt a. Direktiivi seletuse kohaselt on </w:t>
      </w:r>
      <w:r w:rsidR="00551B6B" w:rsidRPr="00551B6B">
        <w:t>ajutine kaitse erandlik menetlus, mille eesmärk on anda massilise sisse</w:t>
      </w:r>
      <w:r w:rsidR="00F35A93">
        <w:t>rände</w:t>
      </w:r>
      <w:r w:rsidR="00551B6B" w:rsidRPr="00551B6B">
        <w:t xml:space="preserve"> või eeldatava massilise sisse</w:t>
      </w:r>
      <w:r w:rsidR="00F35A93">
        <w:t>rände</w:t>
      </w:r>
      <w:r w:rsidR="00551B6B" w:rsidRPr="00551B6B">
        <w:t xml:space="preserve"> korral viivitamatut ja ajutist kaitset kolmandatest riikidest pärit ümberasustatud isikutele, kes ei saa päritoluriiki tagasi pöörduda, eelkõige </w:t>
      </w:r>
      <w:r w:rsidR="00F35A93">
        <w:t xml:space="preserve">juhul </w:t>
      </w:r>
      <w:r w:rsidR="00551B6B" w:rsidRPr="00551B6B">
        <w:t>kui valitseb oht, et varjupaigasüsteem ei suuda nimetatud sisse</w:t>
      </w:r>
      <w:r w:rsidR="00F35A93">
        <w:t>rännet nõuetekohaselt hallata sh taotlusi menetleda,</w:t>
      </w:r>
      <w:r w:rsidR="00551B6B" w:rsidRPr="00551B6B">
        <w:t xml:space="preserve"> kahjustamata oma tõhusat toimimist kõnealuste isikute ning teiste kaitset taotlevate isikute huvides</w:t>
      </w:r>
      <w:r w:rsidR="00551B6B">
        <w:t>.</w:t>
      </w:r>
      <w:r w:rsidR="00F35A93">
        <w:t xml:space="preserve"> </w:t>
      </w:r>
      <w:r w:rsidRPr="007321D8">
        <w:t xml:space="preserve">Ümberasustatud </w:t>
      </w:r>
      <w:r w:rsidRPr="007321D8">
        <w:lastRenderedPageBreak/>
        <w:t>i</w:t>
      </w:r>
      <w:r w:rsidR="00F35A93">
        <w:t>nimeste</w:t>
      </w:r>
      <w:r w:rsidRPr="007321D8">
        <w:t xml:space="preserve"> massilise siss</w:t>
      </w:r>
      <w:r w:rsidR="00F35A93">
        <w:t>erände</w:t>
      </w:r>
      <w:r w:rsidRPr="007321D8">
        <w:t xml:space="preserve"> olemasolu ja konkreetsete isikurühmade kirjelduse, kelle suhtes ajutist kaitset kohaldatakse, määratakse kindlaks </w:t>
      </w:r>
      <w:r w:rsidR="00D5479E">
        <w:t>EL-i</w:t>
      </w:r>
      <w:r w:rsidRPr="007321D8">
        <w:t xml:space="preserve"> Nõukogu otsusega. Seega on ajutine kaitse välismaalasele antud kaitse, mida ei ole täiendavalt, sarnaselt varjupaiga taotlemisega, vajalik isiklikult taotleda. Siseriiklikult on vaja kindlaks teha, kas välismaalane kuulub </w:t>
      </w:r>
      <w:r w:rsidR="00D5479E">
        <w:t>EL-i</w:t>
      </w:r>
      <w:r w:rsidRPr="007321D8">
        <w:t xml:space="preserve"> Nõukogu otsuses nimetatud isikute ringi. Vastav tuvastamismenetlus viiakse läbi elamisloa taotluse menetluse raames, mille käigus tehakse kindlaks välismaalase kuuluvus ajutist kaitset saama õigustatud isikute hulka.</w:t>
      </w:r>
    </w:p>
    <w:p w14:paraId="5E03F691" w14:textId="77777777" w:rsidR="00A17E9C" w:rsidRPr="004C05D4" w:rsidRDefault="00A17E9C" w:rsidP="00A17E9C">
      <w:pPr>
        <w:jc w:val="both"/>
        <w:rPr>
          <w:color w:val="7030A0"/>
        </w:rPr>
      </w:pPr>
    </w:p>
    <w:p w14:paraId="6C18EB6A" w14:textId="41F602A1" w:rsidR="00551B6B" w:rsidRPr="004C05D4" w:rsidRDefault="00551B6B" w:rsidP="00551B6B">
      <w:pPr>
        <w:jc w:val="both"/>
        <w:rPr>
          <w:color w:val="7030A0"/>
        </w:rPr>
      </w:pPr>
      <w:r w:rsidRPr="291F54F1">
        <w:rPr>
          <w:b/>
          <w:bCs/>
          <w:color w:val="4472C4" w:themeColor="accent1"/>
        </w:rPr>
        <w:t xml:space="preserve">Lõike </w:t>
      </w:r>
      <w:commentRangeStart w:id="79"/>
      <w:r w:rsidRPr="291F54F1">
        <w:rPr>
          <w:b/>
          <w:bCs/>
          <w:color w:val="4472C4" w:themeColor="accent1"/>
        </w:rPr>
        <w:t>3</w:t>
      </w:r>
      <w:r w:rsidRPr="008B2C3C">
        <w:t xml:space="preserve"> </w:t>
      </w:r>
      <w:commentRangeEnd w:id="79"/>
      <w:r>
        <w:rPr>
          <w:rStyle w:val="Kommentaariviide"/>
        </w:rPr>
        <w:commentReference w:id="79"/>
      </w:r>
      <w:r w:rsidRPr="008B2C3C">
        <w:t>kohaselt</w:t>
      </w:r>
      <w:r>
        <w:t xml:space="preserve"> on </w:t>
      </w:r>
      <w:r w:rsidRPr="00551B6B">
        <w:t xml:space="preserve">ajutise kaitse saaja välismaalane, kes on sunnitud eelkõige rahvusvaheliste organisatsioonide üleskutse tulemusena oma päritoluriigist või -piirkonnast lahkuma või on sealt evakueeritud ning kellel seoses olukorraga nimetatud riigis ei ole võimalik turvaliselt ja püsivalt tagasi pöörduda ja kes võib kuuluda rahvusvahelist kaitset reguleerivate sätete reguleerimisalasse ning kes on põgenenud relvakonflikti või püsiva vägivalla piirkonnast või keda ähvardab tõsine oht langeda või kes on langenud inimõiguste süsteemse või üldise rikkumise ohvriks. </w:t>
      </w:r>
      <w:r w:rsidRPr="008B2C3C">
        <w:t xml:space="preserve">Lõikega 3 võetakse üle </w:t>
      </w:r>
      <w:r w:rsidRPr="0078011D">
        <w:t>direktiiv</w:t>
      </w:r>
      <w:r>
        <w:t>i</w:t>
      </w:r>
      <w:r w:rsidRPr="0078011D">
        <w:t xml:space="preserve"> 2001/55/EÜ</w:t>
      </w:r>
      <w:r>
        <w:t xml:space="preserve"> </w:t>
      </w:r>
      <w:r w:rsidR="00837AC6">
        <w:t>artikli</w:t>
      </w:r>
      <w:r>
        <w:t xml:space="preserve"> 2 punkt c, milles defineeritakse </w:t>
      </w:r>
      <w:r w:rsidRPr="00551B6B">
        <w:t>ümberasustatud isiku</w:t>
      </w:r>
      <w:r>
        <w:t>te mõiste, kelleks on</w:t>
      </w:r>
      <w:r w:rsidRPr="00551B6B">
        <w:t xml:space="preserve"> kolmandate riikide kodanikud või kodakondsuseta isikud, kes on olnud sunnitud eelkõige rahvusvaheliste organisatsioonide üleskutse tulemusena oma päritoluriigist või -piirkonnast lahkuma või on sealt evakueeritud ning kellel seoses olukorraga nimetatud riigis ei ole võimalik turvaliselt ja püsivalt tagasi pöörduda ning kes võivad kuuluda </w:t>
      </w:r>
      <w:r w:rsidR="00CF41D4">
        <w:t>1951. a</w:t>
      </w:r>
      <w:r w:rsidR="00397E7A">
        <w:t>asta</w:t>
      </w:r>
      <w:r w:rsidR="00CF41D4">
        <w:t xml:space="preserve"> Pagulasseisundi </w:t>
      </w:r>
      <w:r w:rsidRPr="00551B6B">
        <w:t>konventsiooni</w:t>
      </w:r>
      <w:r w:rsidR="00397E7A">
        <w:rPr>
          <w:rStyle w:val="Allmrkuseviide"/>
        </w:rPr>
        <w:footnoteReference w:id="61"/>
      </w:r>
      <w:r w:rsidRPr="00551B6B">
        <w:t xml:space="preserve"> artikli 1 punkti A või teiste rahvusvahelist kaitset võimaldavate rahvusvaheliste või siseriiklike õigusaktide reguleerimisalasse, eelkõige: </w:t>
      </w:r>
      <w:r w:rsidR="00996C19">
        <w:t>1</w:t>
      </w:r>
      <w:r w:rsidRPr="00551B6B">
        <w:t xml:space="preserve">) isikud, kes on põgenenud relvastatud konfliktide või püsiva vägivalla piirkondadest; </w:t>
      </w:r>
      <w:r w:rsidR="00996C19">
        <w:t>2</w:t>
      </w:r>
      <w:r w:rsidRPr="00551B6B">
        <w:t>) isikud, keda ähvardab tõsine oht langeda või kes on langenud inimõiguste süsteemse või üldise rikkumise ohvriks</w:t>
      </w:r>
      <w:r>
        <w:t>.</w:t>
      </w:r>
    </w:p>
    <w:p w14:paraId="1E954B48" w14:textId="77777777" w:rsidR="00A17E9C" w:rsidRPr="00525336" w:rsidRDefault="00A17E9C" w:rsidP="00585F06">
      <w:pPr>
        <w:jc w:val="both"/>
        <w:rPr>
          <w:color w:val="FF0000"/>
        </w:rPr>
      </w:pPr>
    </w:p>
    <w:p w14:paraId="29F41D09" w14:textId="7841A75D" w:rsidR="008B2C3C" w:rsidRPr="008B2C3C" w:rsidRDefault="008B2C3C" w:rsidP="00585F06">
      <w:pPr>
        <w:jc w:val="both"/>
      </w:pPr>
      <w:commentRangeStart w:id="80"/>
      <w:r>
        <w:t xml:space="preserve">Lõike 3 kohaselt on massiline sisseränne suure arvu konkreetsest riigist või geograafiliselt alalt pärit välismaalaste omaalgatuslik või evakueerimiskavas ettenähtud saabumine. Lõikega 3 võetakse üle direktiivi 2001/55/EÜ </w:t>
      </w:r>
      <w:r w:rsidR="00837AC6">
        <w:t>artikli</w:t>
      </w:r>
      <w:r>
        <w:t xml:space="preserve"> 2 punkt d, mille kohaselt on </w:t>
      </w:r>
      <w:r w:rsidR="00551B6B">
        <w:t>massiline sisse</w:t>
      </w:r>
      <w:r w:rsidR="00FB3AD8">
        <w:t>ränne</w:t>
      </w:r>
      <w:r w:rsidR="00551B6B">
        <w:t xml:space="preserve"> suure arvu konkreetsest riigist või geograafiliselt alalt pärit ümberasustatud isikute saabumine liikmesriiki, olenemata sellest, kas nende saabumine ühendusse oli omaalgatuslik või aidati sellele kaasa näiteks evakueerimiskava abil.</w:t>
      </w:r>
      <w:commentRangeEnd w:id="80"/>
      <w:r>
        <w:rPr>
          <w:rStyle w:val="Kommentaariviide"/>
        </w:rPr>
        <w:commentReference w:id="80"/>
      </w:r>
    </w:p>
    <w:p w14:paraId="6B98792C" w14:textId="77777777" w:rsidR="008B2C3C" w:rsidRPr="00525336" w:rsidRDefault="008B2C3C" w:rsidP="00585F06">
      <w:pPr>
        <w:jc w:val="both"/>
        <w:rPr>
          <w:color w:val="FF0000"/>
        </w:rPr>
      </w:pPr>
    </w:p>
    <w:p w14:paraId="3F8C47CE" w14:textId="4F88F524" w:rsidR="00C95C20" w:rsidRDefault="00864838" w:rsidP="009802BE">
      <w:pPr>
        <w:rPr>
          <w:b/>
          <w:bCs/>
        </w:rPr>
      </w:pPr>
      <w:r w:rsidRPr="00864838">
        <w:rPr>
          <w:b/>
          <w:bCs/>
        </w:rPr>
        <w:t>§ 6. Perekonnaliige</w:t>
      </w:r>
    </w:p>
    <w:p w14:paraId="3659F842" w14:textId="77777777" w:rsidR="00864838" w:rsidRDefault="00864838" w:rsidP="009802BE">
      <w:pPr>
        <w:rPr>
          <w:b/>
          <w:bCs/>
        </w:rPr>
      </w:pPr>
    </w:p>
    <w:p w14:paraId="27A557D9" w14:textId="2403A66B" w:rsidR="004C05D4" w:rsidRPr="00737BAE" w:rsidRDefault="00791E12" w:rsidP="00737BAE">
      <w:pPr>
        <w:jc w:val="both"/>
        <w:rPr>
          <w:color w:val="4472C4" w:themeColor="accent1"/>
        </w:rPr>
      </w:pPr>
      <w:r w:rsidRPr="00115646">
        <w:t xml:space="preserve">Kooskõlas Euroopa inimõiguste ja põhivabaduste kaitse konventsiooni ning põhiõiguste hartaga peab </w:t>
      </w:r>
      <w:r w:rsidR="00370B87" w:rsidRPr="00115646">
        <w:t>Euroopa ühise varjupaigasüsteemi õigusaktide</w:t>
      </w:r>
      <w:r w:rsidRPr="00115646">
        <w:t xml:space="preserve"> kohaldamisel pidama esmatähtsaks era- ja perekonnaelu austamist</w:t>
      </w:r>
      <w:r w:rsidR="0070582B" w:rsidRPr="00115646">
        <w:t xml:space="preserve"> ning perekonna ühtsus</w:t>
      </w:r>
      <w:r w:rsidR="00370B87" w:rsidRPr="00115646">
        <w:t>e tagamist</w:t>
      </w:r>
      <w:r w:rsidRPr="00115646">
        <w:t>.</w:t>
      </w:r>
      <w:r w:rsidR="00B459F6" w:rsidRPr="00115646">
        <w:t xml:space="preserve"> </w:t>
      </w:r>
      <w:r w:rsidR="00FB3AD8">
        <w:t>Samuti tuleb arvestada direktiivis 2003/86</w:t>
      </w:r>
      <w:r w:rsidR="00986685">
        <w:t>/EÜ</w:t>
      </w:r>
      <w:r w:rsidR="00FB3AD8">
        <w:t xml:space="preserve"> rahvusvahelise kaitse saajate kohta sätestatuga.</w:t>
      </w:r>
    </w:p>
    <w:p w14:paraId="4CA5C694" w14:textId="77777777" w:rsidR="004C05D4" w:rsidRDefault="004C05D4" w:rsidP="00926837">
      <w:pPr>
        <w:jc w:val="both"/>
      </w:pPr>
    </w:p>
    <w:p w14:paraId="696DA65D" w14:textId="64752405" w:rsidR="00987731" w:rsidRDefault="00B459F6" w:rsidP="00926837">
      <w:pPr>
        <w:jc w:val="both"/>
      </w:pPr>
      <w:r w:rsidRPr="00115646">
        <w:t>Ka</w:t>
      </w:r>
      <w:r w:rsidR="00370B87" w:rsidRPr="00115646">
        <w:t xml:space="preserve"> määrus</w:t>
      </w:r>
      <w:r w:rsidR="006B047D">
        <w:t>e</w:t>
      </w:r>
      <w:r w:rsidR="00370B87" w:rsidRPr="00115646">
        <w:t xml:space="preserve"> </w:t>
      </w:r>
      <w:r w:rsidRPr="00115646">
        <w:t>2024/1351</w:t>
      </w:r>
      <w:r w:rsidR="00254B9A">
        <w:t>/EL</w:t>
      </w:r>
      <w:r w:rsidRPr="00115646">
        <w:t xml:space="preserve"> </w:t>
      </w:r>
      <w:r w:rsidR="00370B87" w:rsidRPr="00115646">
        <w:t>(</w:t>
      </w:r>
      <w:r w:rsidRPr="00115646">
        <w:t>rändehalduse kohta) põhjenduspunkt</w:t>
      </w:r>
      <w:r w:rsidR="00370B87" w:rsidRPr="00115646">
        <w:t>i</w:t>
      </w:r>
      <w:r w:rsidRPr="00115646">
        <w:t xml:space="preserve"> 52 kohaselt peab perekonna mõiste määratlemisel kajastama praeguste rändesuundumuste reaalsust, kus taotlejad saabuvad sageli liikmesriikide territooriumile pärast pikemat teelolekut. Mõiste alla pea</w:t>
      </w:r>
      <w:r w:rsidR="003952A2">
        <w:t>vad</w:t>
      </w:r>
      <w:r w:rsidRPr="00115646">
        <w:t xml:space="preserve"> seepärast kuuluma ka perekonnad, mis on moodustunud väljaspool päritoluriiki, kuid enne liikmesriigi territooriumile saabumist. </w:t>
      </w:r>
      <w:r w:rsidR="0070582B" w:rsidRPr="00115646">
        <w:t>Sama põhimõte on sätestatud ka direktiivi 2024/1346</w:t>
      </w:r>
      <w:r w:rsidR="00254B9A">
        <w:t>/EL</w:t>
      </w:r>
      <w:r w:rsidR="0070582B" w:rsidRPr="00115646">
        <w:t xml:space="preserve"> (vastuvõtutingimuste kohta) põhjenduspunktis 49</w:t>
      </w:r>
      <w:r w:rsidR="00230B67" w:rsidRPr="00115646">
        <w:t xml:space="preserve"> ja </w:t>
      </w:r>
      <w:r w:rsidR="00370B87" w:rsidRPr="00115646">
        <w:t>määrus</w:t>
      </w:r>
      <w:r w:rsidR="000533F0">
        <w:t>e</w:t>
      </w:r>
      <w:r w:rsidR="00370B87" w:rsidRPr="00115646">
        <w:t xml:space="preserve"> </w:t>
      </w:r>
      <w:r w:rsidR="00230B67" w:rsidRPr="00115646">
        <w:t>2024/1347</w:t>
      </w:r>
      <w:r w:rsidR="00DF358E">
        <w:t>/EL</w:t>
      </w:r>
      <w:r w:rsidR="00230B67" w:rsidRPr="00115646">
        <w:t xml:space="preserve"> (</w:t>
      </w:r>
      <w:r w:rsidR="00370B87" w:rsidRPr="00115646">
        <w:t>kvalifikatsioonitingimuste</w:t>
      </w:r>
      <w:r w:rsidR="00230B67" w:rsidRPr="00115646">
        <w:t xml:space="preserve"> kohta) põhjenduspunktis 11. </w:t>
      </w:r>
      <w:r w:rsidR="008369FC" w:rsidRPr="00115646">
        <w:t xml:space="preserve">Küll aga </w:t>
      </w:r>
      <w:r w:rsidR="00230B67" w:rsidRPr="00115646">
        <w:t xml:space="preserve">ei piira </w:t>
      </w:r>
      <w:r w:rsidR="008369FC" w:rsidRPr="00115646">
        <w:t>Euroopa ühise varjupaigasüsteemi õigusaktide</w:t>
      </w:r>
      <w:r w:rsidR="0070582B" w:rsidRPr="00115646">
        <w:t xml:space="preserve"> </w:t>
      </w:r>
      <w:r w:rsidR="00230B67" w:rsidRPr="00115646">
        <w:t>perekonna ühtsus</w:t>
      </w:r>
      <w:r w:rsidR="00987731">
        <w:t>t käsitlevad</w:t>
      </w:r>
      <w:r w:rsidR="00230B67" w:rsidRPr="00115646">
        <w:t xml:space="preserve"> sätted Eesti</w:t>
      </w:r>
      <w:r w:rsidR="00987731">
        <w:t xml:space="preserve"> ühiskonna </w:t>
      </w:r>
      <w:r w:rsidR="00230B67" w:rsidRPr="00115646">
        <w:t xml:space="preserve">väärtusi </w:t>
      </w:r>
      <w:r w:rsidR="008369FC" w:rsidRPr="00115646">
        <w:t>ega</w:t>
      </w:r>
      <w:r w:rsidR="00230B67" w:rsidRPr="00115646">
        <w:t xml:space="preserve"> </w:t>
      </w:r>
      <w:r w:rsidR="00987731">
        <w:t xml:space="preserve">Eesti kultuuriruumi </w:t>
      </w:r>
      <w:r w:rsidR="00230B67" w:rsidRPr="00115646">
        <w:t>põhimõtteid.</w:t>
      </w:r>
      <w:r w:rsidR="00155CB7">
        <w:t xml:space="preserve"> </w:t>
      </w:r>
      <w:proofErr w:type="spellStart"/>
      <w:r w:rsidR="00230B67" w:rsidRPr="00115646">
        <w:t>Polügaamse</w:t>
      </w:r>
      <w:proofErr w:type="spellEnd"/>
      <w:r w:rsidR="00230B67" w:rsidRPr="00115646">
        <w:t xml:space="preserve"> abielu korral </w:t>
      </w:r>
      <w:r w:rsidR="00987731">
        <w:t>saab</w:t>
      </w:r>
      <w:r w:rsidR="00230B67" w:rsidRPr="00115646">
        <w:t xml:space="preserve"> iga liikmesriik ise otsusta</w:t>
      </w:r>
      <w:r w:rsidR="00987731">
        <w:t>d</w:t>
      </w:r>
      <w:r w:rsidR="00230B67" w:rsidRPr="00115646">
        <w:t xml:space="preserve">a, kas ta soovib kohaldada perekonna ühtsuse sätteid </w:t>
      </w:r>
      <w:proofErr w:type="spellStart"/>
      <w:r w:rsidR="00230B67" w:rsidRPr="00115646">
        <w:t>polügaamsete</w:t>
      </w:r>
      <w:proofErr w:type="spellEnd"/>
      <w:r w:rsidR="00230B67" w:rsidRPr="00115646">
        <w:t xml:space="preserve"> leibkondade suhtes, sealhulgas </w:t>
      </w:r>
      <w:r w:rsidR="00987731">
        <w:t xml:space="preserve">ka </w:t>
      </w:r>
      <w:r w:rsidR="00230B67" w:rsidRPr="00115646">
        <w:t>veel ühe abikaasa ja rahvusvahelise kaitse saaja alaealiste laste suhtes.</w:t>
      </w:r>
      <w:r w:rsidR="00EE7BB1" w:rsidRPr="00115646">
        <w:t xml:space="preserve"> </w:t>
      </w:r>
      <w:r w:rsidR="000533F0">
        <w:t>M</w:t>
      </w:r>
      <w:r w:rsidR="00D41397" w:rsidRPr="00115646">
        <w:t xml:space="preserve">ääruse </w:t>
      </w:r>
      <w:r w:rsidR="00D41397" w:rsidRPr="00115646">
        <w:lastRenderedPageBreak/>
        <w:t>2024/1347</w:t>
      </w:r>
      <w:r w:rsidR="00DF358E">
        <w:t>/EL</w:t>
      </w:r>
      <w:r w:rsidR="00D41397" w:rsidRPr="00115646">
        <w:t xml:space="preserve"> (kvalifikatsioonitingimuste kohta) põhjendus</w:t>
      </w:r>
      <w:r w:rsidR="00EE7BB1" w:rsidRPr="00115646">
        <w:t>punkt 19 selgitab</w:t>
      </w:r>
      <w:r w:rsidR="00987731">
        <w:t xml:space="preserve"> täiendavalt</w:t>
      </w:r>
      <w:r w:rsidR="00EE7BB1" w:rsidRPr="00115646">
        <w:t>, et perekonna ühtsust käsitlevate sätete kohaldamine pea</w:t>
      </w:r>
      <w:r w:rsidR="00A43821" w:rsidRPr="00115646">
        <w:t>b</w:t>
      </w:r>
      <w:r w:rsidR="00EE7BB1" w:rsidRPr="00115646">
        <w:t xml:space="preserve"> alati põhinema tõelistel peresuhetel ega tohi hõlmata sundabielusid ning abielusid ja partnerlusi, mille ainus eesmärk on võimaldada asjaomasel isikul liikmesriiki siseneda või seal elada. Et mitte diskrimineerida pereliikmeid selle alusel, kus perekond loodi, peaksid perekonna mõiste alla kuuluma ka need perekonnad, mis loodi väljaspool päritoluriiki, kuid enne pereliikmete saabumist liidu territooriumile.</w:t>
      </w:r>
      <w:r w:rsidR="00987731">
        <w:t xml:space="preserve"> </w:t>
      </w:r>
      <w:bookmarkStart w:id="81" w:name="_Hlk197349735"/>
    </w:p>
    <w:p w14:paraId="07F58644" w14:textId="77777777" w:rsidR="00987731" w:rsidRDefault="00987731" w:rsidP="00926837">
      <w:pPr>
        <w:jc w:val="both"/>
      </w:pPr>
    </w:p>
    <w:p w14:paraId="40B0B4F4" w14:textId="20B7425E" w:rsidR="00B459F6" w:rsidRPr="00115646" w:rsidRDefault="00DB1A50" w:rsidP="00926837">
      <w:pPr>
        <w:jc w:val="both"/>
      </w:pPr>
      <w:r>
        <w:t>M</w:t>
      </w:r>
      <w:r w:rsidR="006E2EEF" w:rsidRPr="00115646">
        <w:t xml:space="preserve">ääruse </w:t>
      </w:r>
      <w:r w:rsidR="00B459F6" w:rsidRPr="00115646">
        <w:t>2024/1351</w:t>
      </w:r>
      <w:r w:rsidR="00254B9A">
        <w:t>/EL</w:t>
      </w:r>
      <w:r w:rsidR="00B459F6" w:rsidRPr="00115646">
        <w:t xml:space="preserve"> (rändehalduse kohta) artikli 2 l</w:t>
      </w:r>
      <w:r w:rsidR="006E2EEF" w:rsidRPr="00115646">
        <w:t>õige</w:t>
      </w:r>
      <w:r w:rsidR="00B459F6" w:rsidRPr="00115646">
        <w:t xml:space="preserve"> 8 </w:t>
      </w:r>
      <w:bookmarkEnd w:id="81"/>
      <w:r w:rsidR="00926837" w:rsidRPr="00115646">
        <w:t xml:space="preserve">sätestab </w:t>
      </w:r>
      <w:r w:rsidR="00926837" w:rsidRPr="006260C5">
        <w:rPr>
          <w:b/>
          <w:color w:val="4472C4" w:themeColor="accent1"/>
        </w:rPr>
        <w:t>taotleja</w:t>
      </w:r>
      <w:r w:rsidR="00926837" w:rsidRPr="006260C5">
        <w:rPr>
          <w:color w:val="4472C4" w:themeColor="accent1"/>
        </w:rPr>
        <w:t xml:space="preserve"> </w:t>
      </w:r>
      <w:r w:rsidR="00926837" w:rsidRPr="00115646">
        <w:t>pereliikmetena</w:t>
      </w:r>
      <w:r w:rsidR="00F20E21" w:rsidRPr="00115646">
        <w:t xml:space="preserve"> inimesed, kes </w:t>
      </w:r>
      <w:r w:rsidR="00B459F6" w:rsidRPr="00115646">
        <w:t>viibivad liikmesriigi territooriumil, eeldusel et perekond oli olemas juba enne taotleja või pereliikme saabumist liikmesriigi territooriumile:</w:t>
      </w:r>
    </w:p>
    <w:p w14:paraId="141FC162" w14:textId="59745A84" w:rsidR="00B459F6" w:rsidRPr="00115646" w:rsidRDefault="00B459F6" w:rsidP="00926837">
      <w:pPr>
        <w:jc w:val="both"/>
      </w:pPr>
      <w:r w:rsidRPr="00115646">
        <w:t>a) taotleja abikaasa või taotlejaga püsivas suhtes olev vabaabielukaaslane, kui asjaomase liikmesriigi õiguse või tava kohaselt koheldakse vabaabielupaare kolmanda riigi kodanikke käsitlevate õigusaktide alusel võrdväärselt abielus paaridega;</w:t>
      </w:r>
    </w:p>
    <w:p w14:paraId="40BBE0F9" w14:textId="4DD84538" w:rsidR="00B459F6" w:rsidRPr="00115646" w:rsidRDefault="00B459F6" w:rsidP="00926837">
      <w:pPr>
        <w:jc w:val="both"/>
      </w:pPr>
      <w:r w:rsidRPr="00115646">
        <w:t>b) punktis a osutatud paari või taotleja alaealine laps tingimusel, et kõnealune laps ei ole abielus, sõltumata sellest, kas riigisisese õiguse tähenduses on kõnealune laps sündinud abielust või väljaspool abielu või on lapsendatud;</w:t>
      </w:r>
    </w:p>
    <w:p w14:paraId="183682DA" w14:textId="60164B2B" w:rsidR="00B459F6" w:rsidRPr="00115646" w:rsidRDefault="00B459F6" w:rsidP="00926837">
      <w:pPr>
        <w:jc w:val="both"/>
      </w:pPr>
      <w:r w:rsidRPr="00115646">
        <w:t>c) kui taotleja on alaealine ja ta ei ole abielus, siis selle asjaomase liikmesriigi õiguse või tava kohaselt tema eest vastutav isa, ema või muu täiskasvanu, kus asjaomane täiskasvanu viibib;</w:t>
      </w:r>
    </w:p>
    <w:p w14:paraId="49087FAF" w14:textId="21C4F190" w:rsidR="00791E12" w:rsidRPr="00115646" w:rsidRDefault="00B459F6" w:rsidP="00926837">
      <w:pPr>
        <w:jc w:val="both"/>
      </w:pPr>
      <w:r w:rsidRPr="00115646">
        <w:t>d) kui rahvusvahelise kaitse saaja on alaealine ja ta ei ole abielus, siis selle asjaomase liikmesriigi õiguse või tava kohaselt rahvusvahelise kaitse saaja eest vastutav isa, ema või muu täiskasvanu, kus rahvusvahelise kaitse saaja viibib</w:t>
      </w:r>
      <w:r w:rsidR="00854BD9" w:rsidRPr="00115646">
        <w:t>.</w:t>
      </w:r>
    </w:p>
    <w:p w14:paraId="582706E8" w14:textId="77777777" w:rsidR="00987731" w:rsidRDefault="00987731" w:rsidP="00926837">
      <w:pPr>
        <w:jc w:val="both"/>
      </w:pPr>
      <w:bookmarkStart w:id="82" w:name="_Hlk197349761"/>
    </w:p>
    <w:p w14:paraId="3C1AC2A3" w14:textId="70CE07C2" w:rsidR="00926837" w:rsidRPr="00115646" w:rsidRDefault="00DB1A50" w:rsidP="00926837">
      <w:pPr>
        <w:jc w:val="both"/>
      </w:pPr>
      <w:r>
        <w:t>D</w:t>
      </w:r>
      <w:r w:rsidR="00926837" w:rsidRPr="00115646">
        <w:t>irektiivi 2024/1346</w:t>
      </w:r>
      <w:r w:rsidR="00254B9A">
        <w:t>/EL</w:t>
      </w:r>
      <w:r w:rsidR="00926837" w:rsidRPr="00115646">
        <w:t xml:space="preserve"> (vastuvõtutingimuste kohta) </w:t>
      </w:r>
      <w:r w:rsidR="00837AC6">
        <w:t>artikli</w:t>
      </w:r>
      <w:r w:rsidR="00926837" w:rsidRPr="00115646">
        <w:t xml:space="preserve"> 2 l</w:t>
      </w:r>
      <w:r w:rsidR="006E2EEF" w:rsidRPr="00115646">
        <w:t>õi</w:t>
      </w:r>
      <w:r w:rsidR="00926837" w:rsidRPr="00115646">
        <w:t>g</w:t>
      </w:r>
      <w:r w:rsidR="006E2EEF" w:rsidRPr="00115646">
        <w:t>e</w:t>
      </w:r>
      <w:r w:rsidR="00926837" w:rsidRPr="00115646">
        <w:t xml:space="preserve"> 3 </w:t>
      </w:r>
      <w:bookmarkEnd w:id="82"/>
      <w:r w:rsidR="00926837" w:rsidRPr="00115646">
        <w:t xml:space="preserve">sätestab </w:t>
      </w:r>
      <w:r w:rsidR="00926837" w:rsidRPr="006260C5">
        <w:rPr>
          <w:b/>
          <w:color w:val="4472C4" w:themeColor="accent1"/>
        </w:rPr>
        <w:t>taotleja</w:t>
      </w:r>
      <w:r w:rsidR="00926837" w:rsidRPr="00115646">
        <w:t xml:space="preserve"> perekonnaliikmetena</w:t>
      </w:r>
      <w:r w:rsidR="00F20E21" w:rsidRPr="00115646">
        <w:t xml:space="preserve"> inimesed, kes </w:t>
      </w:r>
      <w:r w:rsidR="00926837" w:rsidRPr="00115646">
        <w:t>viibivad rahvusvahelise kaitse menetluse ajal sama liikmesriigi territooriumil, eeldusel et perekond oli olemas juba enne, kui taotleja liikmesriigi territooriumile saabus:</w:t>
      </w:r>
    </w:p>
    <w:p w14:paraId="316B5BBB" w14:textId="14EDF0B3" w:rsidR="00926837" w:rsidRPr="00115646" w:rsidRDefault="00926837" w:rsidP="00926837">
      <w:pPr>
        <w:jc w:val="both"/>
      </w:pPr>
      <w:r w:rsidRPr="00115646">
        <w:t>a) taotleja abikaasa või temaga püsisuhtes olev vabaabielukaaslane, kui asjaomase liikmesriigi õiguse või tava kohaselt koheldakse vabaabielupaare samaväärselt abielupaaridega;</w:t>
      </w:r>
    </w:p>
    <w:p w14:paraId="035B5ABE" w14:textId="6E1645B0" w:rsidR="00926837" w:rsidRPr="00115646" w:rsidRDefault="00926837" w:rsidP="00926837">
      <w:pPr>
        <w:jc w:val="both"/>
      </w:pPr>
      <w:r w:rsidRPr="00115646">
        <w:t>b) punktis a osutatud paari või taotleja alaealised või täisealised ülalpeetavad lapsed, tingimusel, et nad ei ole abielus ja sõltumata sellest, kas riigisisese õiguse tähenduses on nad sündinud abielust või väljaspool abielu või on nad lapsendatud; alaealist käsitatakse individuaalse hinnangu alusel mitte abielus olevana, kui tema abielu ei oleks kooskõlas asjaomase liikmesriigi õigusega, juhul kui see oleks sõlmitud asjaomases liikmesriigis, võttes eelkõige arvesse seaduslikku abiellumisiga;</w:t>
      </w:r>
    </w:p>
    <w:p w14:paraId="0BB71847" w14:textId="49886544" w:rsidR="00854BD9" w:rsidRPr="00115646" w:rsidRDefault="00926837" w:rsidP="00926837">
      <w:pPr>
        <w:jc w:val="both"/>
      </w:pPr>
      <w:r w:rsidRPr="00115646">
        <w:t>c) kui taotleja on alaealine ja ega ole abielus, siis asjaomase liikmesriigi õiguse või tava kohaselt tema eest vastutav isa, ema või mõni teine täisealine isik, sealhulgas täisealine õde või vend; alaealist käsitatakse individuaalse hinnangu alusel mitte abielus olevana, kui tema abielu ei oleks kooskõlas asjaomase liikmesriigi õigusega, juhul kui see oleks sõlmitud asjaomases liikmesriigis, võttes eelkõige arvesse seaduslikku abiellumisiga</w:t>
      </w:r>
    </w:p>
    <w:p w14:paraId="0BE69E51" w14:textId="77777777" w:rsidR="00987731" w:rsidRDefault="00987731" w:rsidP="00EE7BB1">
      <w:pPr>
        <w:jc w:val="both"/>
      </w:pPr>
      <w:bookmarkStart w:id="83" w:name="_Hlk197349782"/>
    </w:p>
    <w:p w14:paraId="524DBF0C" w14:textId="1EED03D1" w:rsidR="00EE7BB1" w:rsidRPr="00115646" w:rsidRDefault="00DB1A50" w:rsidP="00EE7BB1">
      <w:pPr>
        <w:jc w:val="both"/>
      </w:pPr>
      <w:r>
        <w:t>M</w:t>
      </w:r>
      <w:r w:rsidR="006E2EEF" w:rsidRPr="00115646">
        <w:t xml:space="preserve">ääruse </w:t>
      </w:r>
      <w:r w:rsidR="00230B67" w:rsidRPr="00115646">
        <w:t>2024/1347</w:t>
      </w:r>
      <w:r w:rsidR="00DF358E">
        <w:t>/EL</w:t>
      </w:r>
      <w:r w:rsidR="00230B67" w:rsidRPr="00115646">
        <w:t xml:space="preserve"> (</w:t>
      </w:r>
      <w:r w:rsidR="006E2EEF" w:rsidRPr="00115646">
        <w:t>kvalifikatsioonitingimuste</w:t>
      </w:r>
      <w:r w:rsidR="00230B67" w:rsidRPr="00115646">
        <w:t xml:space="preserve"> kohta) </w:t>
      </w:r>
      <w:r w:rsidR="00837AC6">
        <w:t>artikli</w:t>
      </w:r>
      <w:r w:rsidR="00EE7BB1" w:rsidRPr="00115646">
        <w:t xml:space="preserve"> 3 l</w:t>
      </w:r>
      <w:r w:rsidR="006E2EEF" w:rsidRPr="00115646">
        <w:t>õi</w:t>
      </w:r>
      <w:r w:rsidR="00EE7BB1" w:rsidRPr="00115646">
        <w:t>g</w:t>
      </w:r>
      <w:r w:rsidR="006E2EEF" w:rsidRPr="00115646">
        <w:t>e</w:t>
      </w:r>
      <w:r w:rsidR="00EE7BB1" w:rsidRPr="00115646">
        <w:t xml:space="preserve"> 9 </w:t>
      </w:r>
      <w:bookmarkEnd w:id="83"/>
      <w:r w:rsidR="00EE7BB1" w:rsidRPr="00115646">
        <w:t xml:space="preserve">sätestab </w:t>
      </w:r>
      <w:r w:rsidR="00EE7BB1" w:rsidRPr="006260C5">
        <w:rPr>
          <w:b/>
          <w:color w:val="4472C4" w:themeColor="accent1"/>
        </w:rPr>
        <w:t>kaitse saaja</w:t>
      </w:r>
      <w:r w:rsidR="00EE7BB1" w:rsidRPr="006260C5">
        <w:rPr>
          <w:color w:val="4472C4" w:themeColor="accent1"/>
        </w:rPr>
        <w:t xml:space="preserve"> </w:t>
      </w:r>
      <w:r w:rsidR="00EE7BB1" w:rsidRPr="00115646">
        <w:t>perekonnaliikmena</w:t>
      </w:r>
      <w:r w:rsidR="00F20E21" w:rsidRPr="00115646">
        <w:t xml:space="preserve"> inimesed, kes </w:t>
      </w:r>
      <w:r w:rsidR="00EE7BB1" w:rsidRPr="00115646">
        <w:t>viibivad rahvusvahelise kaitse taotlemisel sama liikmesriigi territooriumil, eeldusel et perekond oli juba olemas enne liikmesriigi territooriumile saabumist:</w:t>
      </w:r>
    </w:p>
    <w:p w14:paraId="733AC07B" w14:textId="576F1B84" w:rsidR="00EE7BB1" w:rsidRPr="00115646" w:rsidRDefault="00EE7BB1" w:rsidP="00EE7BB1">
      <w:pPr>
        <w:jc w:val="both"/>
      </w:pPr>
      <w:r w:rsidRPr="00115646">
        <w:t xml:space="preserve">a) rahvusvahelise kaitse saaja abikaasa või temaga püsisuhtes olev vabaabielukaaslane, kui asjaomase liikmesriigi õiguse või tava kohaselt koheldakse vabaabielupaare abielupaaridega samaväärselt; </w:t>
      </w:r>
    </w:p>
    <w:p w14:paraId="41B3F4B2" w14:textId="14FCF31E" w:rsidR="00EE7BB1" w:rsidRPr="00115646" w:rsidRDefault="00EE7BB1" w:rsidP="00EE7BB1">
      <w:pPr>
        <w:jc w:val="both"/>
      </w:pPr>
      <w:r w:rsidRPr="00115646">
        <w:t>b) punktis a osutatud paari või rahvusvahelise kaitse saaja alaealised või täisealised ülalpeetavad lapsed, tingimusel et nad ei ole abielus ja sõltumata sellest, kas nad on riigisisese õiguse kohaselt sündinud abielust või väljaspool abielu või lapsendatud; alaealist käsitatakse individuaalse hinnangu alusel mitte abielus olevana, kui tema abielu ei oleks kooskõlas asjaomase liikmesriigi õigusega, juhul kui see oleks sõlmitud kõnealuses liikmesriigis, võttes eelkõige arvesse seaduslikku abiellumisiga;</w:t>
      </w:r>
    </w:p>
    <w:p w14:paraId="666C05BB" w14:textId="77777777" w:rsidR="00D01D60" w:rsidRPr="00115646" w:rsidRDefault="00EE7BB1" w:rsidP="00EE7BB1">
      <w:pPr>
        <w:jc w:val="both"/>
      </w:pPr>
      <w:r w:rsidRPr="00115646">
        <w:lastRenderedPageBreak/>
        <w:t>c) kui rahvusvahelise kaitse saaja on mitte abielus olev alaealine, siis asjaomase liikmesriigi õiguse või tava kohaselt tema eest vastutav isa, ema või mõni muu täisealine isik, sealhulgas täisealine õde või vend; alaealist käsitatakse individuaalse hinnangu alusel mitte abielus olevana, kui tema abielu ei oleks kooskõlas asjaomase liikmesriigi õigusega, juhul kui see oleks sõlmitud kõnealuses liikmesriigis, võttes eelkõige arvesse seaduslikku abiellumisiga</w:t>
      </w:r>
    </w:p>
    <w:p w14:paraId="22409E1B" w14:textId="77777777" w:rsidR="00987731" w:rsidRDefault="00987731" w:rsidP="00EE7BB1">
      <w:pPr>
        <w:jc w:val="both"/>
      </w:pPr>
      <w:bookmarkStart w:id="84" w:name="_Hlk197349814"/>
    </w:p>
    <w:p w14:paraId="6AE09CA7" w14:textId="7CB2252A" w:rsidR="00EE7BB1" w:rsidRPr="00115646" w:rsidRDefault="000533F0" w:rsidP="00EE7BB1">
      <w:pPr>
        <w:jc w:val="both"/>
      </w:pPr>
      <w:r>
        <w:t>M</w:t>
      </w:r>
      <w:r w:rsidR="006E2EEF" w:rsidRPr="00115646">
        <w:t xml:space="preserve">ääruse </w:t>
      </w:r>
      <w:r w:rsidR="00D01D60" w:rsidRPr="00115646">
        <w:t>2024/1350</w:t>
      </w:r>
      <w:r w:rsidR="00254B9A">
        <w:t>/EL</w:t>
      </w:r>
      <w:r w:rsidR="00D01D60" w:rsidRPr="00115646">
        <w:t xml:space="preserve"> (ümberasustamise kohta)</w:t>
      </w:r>
      <w:bookmarkEnd w:id="84"/>
      <w:r w:rsidR="00D01D60" w:rsidRPr="00115646">
        <w:t xml:space="preserve"> põhjenduspunkt</w:t>
      </w:r>
      <w:r w:rsidR="006E2EEF" w:rsidRPr="00115646">
        <w:t>id</w:t>
      </w:r>
      <w:r w:rsidR="00D01D60" w:rsidRPr="00115646">
        <w:t xml:space="preserve"> 17 ja 46 kinnitavad samuti, et lähtuma peab perekonna ühtsuse põhimõttest ja diskrimineerimise keelust ning asjaolu, et liikmesriigil on õigus nõuda peresuhete olemasolu tõendamist. </w:t>
      </w:r>
      <w:r w:rsidR="006E2EEF" w:rsidRPr="00115646">
        <w:t>Selle määruse</w:t>
      </w:r>
      <w:r w:rsidR="00D01D60" w:rsidRPr="00115646">
        <w:t xml:space="preserve"> arti</w:t>
      </w:r>
      <w:r w:rsidR="006E2EEF" w:rsidRPr="00115646">
        <w:t>kli</w:t>
      </w:r>
      <w:r w:rsidR="00D01D60" w:rsidRPr="00115646">
        <w:t xml:space="preserve"> 5 lõi</w:t>
      </w:r>
      <w:r w:rsidR="006E2EEF" w:rsidRPr="00115646">
        <w:t>k</w:t>
      </w:r>
      <w:r w:rsidR="00D01D60" w:rsidRPr="00115646">
        <w:t xml:space="preserve">e 4 alusel võivad perekonna ühtsuse </w:t>
      </w:r>
      <w:r w:rsidR="007242C7" w:rsidRPr="00115646">
        <w:t xml:space="preserve">tagamiseks olla vastu võetavad järgmised </w:t>
      </w:r>
      <w:r w:rsidR="007242C7" w:rsidRPr="006260C5">
        <w:rPr>
          <w:b/>
          <w:color w:val="4472C4" w:themeColor="accent1"/>
        </w:rPr>
        <w:t>vastu võetavate inimeste</w:t>
      </w:r>
      <w:r w:rsidR="007242C7" w:rsidRPr="006260C5">
        <w:rPr>
          <w:color w:val="4472C4" w:themeColor="accent1"/>
        </w:rPr>
        <w:t xml:space="preserve"> </w:t>
      </w:r>
      <w:r w:rsidR="007242C7" w:rsidRPr="00115646">
        <w:t>perekonnaliikmed:</w:t>
      </w:r>
    </w:p>
    <w:p w14:paraId="7A2E015D" w14:textId="0B86A39F" w:rsidR="007242C7" w:rsidRPr="00115646" w:rsidRDefault="007242C7" w:rsidP="007242C7">
      <w:pPr>
        <w:jc w:val="both"/>
      </w:pPr>
      <w:r w:rsidRPr="00115646">
        <w:t>a) abikaasa või asjaomase isikuga püsivas suhtes olev vabaabielukaaslane, kui asjaomase liikmesriigi õiguse või tava kohaselt koheldakse vabaabielupaare kolmanda riigi kodanikke või kodakondsuseta isikuid käsitlevate õigusaktide alusel võrdväärselt abielus paaridega;</w:t>
      </w:r>
    </w:p>
    <w:p w14:paraId="15ECE7B2" w14:textId="39D7C362" w:rsidR="007242C7" w:rsidRPr="00115646" w:rsidRDefault="007242C7" w:rsidP="007242C7">
      <w:pPr>
        <w:jc w:val="both"/>
      </w:pPr>
      <w:r w:rsidRPr="00115646">
        <w:t>b) alaealised lapsed, tingimusel et need lapsed ei ole abielus, sõltumata sellest, kas nad on sündinud abielust või väljaspool abielu või liikmesriigi õiguse tähenduses lapsendatud või tunnustatud;</w:t>
      </w:r>
    </w:p>
    <w:p w14:paraId="3C815DF3" w14:textId="77777777" w:rsidR="007242C7" w:rsidRPr="00115646" w:rsidRDefault="007242C7" w:rsidP="007242C7">
      <w:pPr>
        <w:jc w:val="both"/>
      </w:pPr>
      <w:r w:rsidRPr="00115646">
        <w:t>c) isa, ema või muu täiskasvanu, kes vastutab vallalise alaealise eest vastavalt asjaomase liikmesriigi õigusele või tavadele;</w:t>
      </w:r>
    </w:p>
    <w:p w14:paraId="61E67632" w14:textId="77777777" w:rsidR="007242C7" w:rsidRPr="00115646" w:rsidRDefault="007242C7" w:rsidP="007242C7">
      <w:pPr>
        <w:jc w:val="both"/>
      </w:pPr>
      <w:r w:rsidRPr="00115646">
        <w:t>d) õed või vennad;</w:t>
      </w:r>
    </w:p>
    <w:p w14:paraId="2519FF0F" w14:textId="1CF25597" w:rsidR="007242C7" w:rsidRPr="00115646" w:rsidRDefault="007242C7" w:rsidP="007242C7">
      <w:pPr>
        <w:jc w:val="both"/>
      </w:pPr>
      <w:r w:rsidRPr="00115646">
        <w:t>e) kolmanda riigi kodanikud või kodakondsuseta isikud, kes on sõltuvad oma lastest, vanematest või muudest pereliikmetest raseduse, vastsündinud lapse, raske vaimse või kehalise haiguse, raske puude või kõrge vanuse tõttu, tingimusel et peresidemed olid olemas päritoluriigis, et laps või vanem või muu pereliige on võimeline sõltuva isiku eest hoolt kandma ja et asjaomased isikud kinnitavad oma soovi kirjalikult.</w:t>
      </w:r>
    </w:p>
    <w:p w14:paraId="2F296A2A" w14:textId="77777777" w:rsidR="006E2EEF" w:rsidRPr="00115646" w:rsidRDefault="006E2EEF" w:rsidP="007242C7">
      <w:pPr>
        <w:jc w:val="both"/>
      </w:pPr>
    </w:p>
    <w:p w14:paraId="0D53BD00" w14:textId="7BB787CE" w:rsidR="007242C7" w:rsidRPr="00115646" w:rsidRDefault="007242C7" w:rsidP="00CD32E0">
      <w:pPr>
        <w:jc w:val="both"/>
      </w:pPr>
      <w:r w:rsidRPr="00115646">
        <w:t>Täiendavalt peavad liikmesriigid võtma igakülgselt arvesse lapse huve. Kui kolmanda riigi kodanik või kodakondsuseta isik on abielus alaealine, kes ei ole koos oma abikaasaga, võib alaealise huvid lugeda seotuks alaealise vanemate perekonnaga.</w:t>
      </w:r>
      <w:r w:rsidR="00CD32E0" w:rsidRPr="00115646">
        <w:t xml:space="preserve"> Võttes arvesse põhiõiguste hartat, Euroopa inimõiguste ja põhivabaduste kaitse konventsiooni ja asjakohast kohtupraktikat ning selleks, et mitte diskrimineerida pereliikmeid perekonna loomise koha alusel, peaks perekonna mõiste hõlmama ka väljaspool taotlejate päritoluriiki, kuid enne liikmesriikide territooriumile saabumist moodustunud perekondi.</w:t>
      </w:r>
    </w:p>
    <w:p w14:paraId="776C1138" w14:textId="77777777" w:rsidR="00926837" w:rsidRPr="00115646" w:rsidRDefault="00926837" w:rsidP="00926837">
      <w:pPr>
        <w:jc w:val="both"/>
      </w:pPr>
    </w:p>
    <w:p w14:paraId="591D0581" w14:textId="2DCB7361" w:rsidR="006E2EEF" w:rsidRPr="00115646" w:rsidRDefault="006E2EEF" w:rsidP="007242C7">
      <w:pPr>
        <w:jc w:val="both"/>
      </w:pPr>
      <w:r w:rsidRPr="00115646">
        <w:t xml:space="preserve">Viimaks, </w:t>
      </w:r>
      <w:r w:rsidR="009B59EB">
        <w:t>direktiivi 2003/86</w:t>
      </w:r>
      <w:r w:rsidR="00986685">
        <w:t>/EÜ</w:t>
      </w:r>
      <w:r w:rsidR="009B59EB">
        <w:t xml:space="preserve"> </w:t>
      </w:r>
      <w:r w:rsidRPr="00115646">
        <w:t xml:space="preserve">kohaselt tuleb võimaldada </w:t>
      </w:r>
      <w:r w:rsidRPr="006260C5">
        <w:rPr>
          <w:b/>
          <w:color w:val="4472C4" w:themeColor="accent1"/>
        </w:rPr>
        <w:t>pagulaste</w:t>
      </w:r>
      <w:r w:rsidRPr="006260C5">
        <w:rPr>
          <w:color w:val="4472C4" w:themeColor="accent1"/>
        </w:rPr>
        <w:t xml:space="preserve"> </w:t>
      </w:r>
      <w:r w:rsidRPr="00115646">
        <w:t>ühinemist sama direktiivi artiklis 4 nimetatud pereliikmetega:</w:t>
      </w:r>
    </w:p>
    <w:p w14:paraId="4585DF08" w14:textId="4D0E5831" w:rsidR="006E2EEF" w:rsidRPr="00115646" w:rsidRDefault="006E2EEF" w:rsidP="006E2EEF">
      <w:pPr>
        <w:jc w:val="both"/>
      </w:pPr>
      <w:r w:rsidRPr="00115646">
        <w:t>a) isiku abikaasa;</w:t>
      </w:r>
    </w:p>
    <w:p w14:paraId="3BCA1777" w14:textId="3A5A1D21" w:rsidR="006E2EEF" w:rsidRPr="00115646" w:rsidRDefault="006E2EEF" w:rsidP="006E2EEF">
      <w:pPr>
        <w:jc w:val="both"/>
      </w:pPr>
      <w:r w:rsidRPr="00115646">
        <w:t>b) isiku ning tema abikaasa alaealised lapsed, sealhulgas lapsed, kes on adopteeritud asjaomase liikmesriigi pädeva asutuse otsuse alusel või selle liikmesriigi rahvusvahelistest kohustustest tulenevalt automaatsele täitmisele pööratava otsuse alusel või otsuse alusel, mida tuleb vastavalt rahvusvahelistele kohustustele tunnustada;</w:t>
      </w:r>
    </w:p>
    <w:p w14:paraId="52F2F6BD" w14:textId="2E1C3FD9" w:rsidR="006E2EEF" w:rsidRPr="00115646" w:rsidRDefault="006E2EEF" w:rsidP="006E2EEF">
      <w:pPr>
        <w:jc w:val="both"/>
      </w:pPr>
      <w:r w:rsidRPr="00115646">
        <w:t>c) isiku alaealised lapsed, kaasa arvatud lapsendatud lapsed, kui perekonna taasühinemist taotlev isik on nende eestkostja ning lapsed on tema ülalpidamisel. Liikmesriigid võivad lubada oma perekonnaga taasühineda lastel, kes on ühisel eestkostel, tingimusel et teine eestkostja on andnud oma nõusoleku;</w:t>
      </w:r>
    </w:p>
    <w:p w14:paraId="4DF08794" w14:textId="77777777" w:rsidR="006E2EEF" w:rsidRPr="00115646" w:rsidRDefault="006E2EEF" w:rsidP="006E2EEF">
      <w:pPr>
        <w:jc w:val="both"/>
      </w:pPr>
      <w:r w:rsidRPr="00115646">
        <w:t>d) abikaasa alaealised lapsed, kaasa arvatud lapsendatud lapsed, kui abikaasa on nende eestkostja ning lapsed on tema ülalpidamisel. Liikmesriigid võivad lubada oma perekonnaga taasühineda lastel, kes on ühisel eestkostel, tingimusel et teine eestkostja on andnud oma nõusoleku.</w:t>
      </w:r>
    </w:p>
    <w:p w14:paraId="7DDB6AB7" w14:textId="77777777" w:rsidR="006E2EEF" w:rsidRPr="00115646" w:rsidRDefault="006E2EEF" w:rsidP="007242C7">
      <w:pPr>
        <w:jc w:val="both"/>
      </w:pPr>
    </w:p>
    <w:p w14:paraId="506C4176" w14:textId="458E72FB" w:rsidR="00AD5F90" w:rsidRPr="00115646" w:rsidRDefault="00C30FE6" w:rsidP="00715B96">
      <w:pPr>
        <w:jc w:val="both"/>
      </w:pPr>
      <w:r w:rsidRPr="00115646">
        <w:t xml:space="preserve">Selleks, et võtta üle </w:t>
      </w:r>
      <w:r w:rsidR="006E2EEF" w:rsidRPr="00115646">
        <w:t>direktiivid</w:t>
      </w:r>
      <w:r w:rsidRPr="00115646">
        <w:t xml:space="preserve">, rakendada määruseid ning täita reformi </w:t>
      </w:r>
      <w:r w:rsidR="00083399" w:rsidRPr="00115646">
        <w:t xml:space="preserve">eesmärki </w:t>
      </w:r>
      <w:r w:rsidRPr="00115646">
        <w:t>menetluste lihtsustamise</w:t>
      </w:r>
      <w:r w:rsidR="009776A9" w:rsidRPr="00115646">
        <w:t>ks</w:t>
      </w:r>
      <w:r w:rsidRPr="00115646">
        <w:t xml:space="preserve"> ja kiirendamise</w:t>
      </w:r>
      <w:r w:rsidR="009776A9" w:rsidRPr="00115646">
        <w:t>ks</w:t>
      </w:r>
      <w:r w:rsidRPr="00115646">
        <w:t xml:space="preserve"> ning eelkõige selleks, et seada esikohale laste õigused</w:t>
      </w:r>
      <w:r w:rsidR="00715B96" w:rsidRPr="00115646">
        <w:t xml:space="preserve"> ja </w:t>
      </w:r>
      <w:r w:rsidR="00715B96" w:rsidRPr="00115646">
        <w:lastRenderedPageBreak/>
        <w:t>huvid</w:t>
      </w:r>
      <w:r w:rsidRPr="00115646">
        <w:t xml:space="preserve">, sätestatakse </w:t>
      </w:r>
      <w:r w:rsidR="00AD4F2A">
        <w:rPr>
          <w:b/>
          <w:color w:val="4472C4" w:themeColor="accent1"/>
        </w:rPr>
        <w:t>§-</w:t>
      </w:r>
      <w:r w:rsidR="006E2EEF" w:rsidRPr="006260C5">
        <w:rPr>
          <w:b/>
          <w:color w:val="4472C4" w:themeColor="accent1"/>
        </w:rPr>
        <w:t>i 6 lõikega 1</w:t>
      </w:r>
      <w:r w:rsidRPr="006260C5">
        <w:rPr>
          <w:color w:val="4472C4" w:themeColor="accent1"/>
        </w:rPr>
        <w:t xml:space="preserve"> </w:t>
      </w:r>
      <w:r w:rsidRPr="00115646">
        <w:t>perekonnaseadusega kooskõlas olev ühtne kõikehõlmav perekonnaliikme määratlus</w:t>
      </w:r>
      <w:r w:rsidR="00715B96" w:rsidRPr="00115646">
        <w:t>,</w:t>
      </w:r>
      <w:r w:rsidRPr="00115646">
        <w:t xml:space="preserve"> nii rahvusvahelise kaitse taotleja kui saaja kohta</w:t>
      </w:r>
      <w:r w:rsidR="009776A9" w:rsidRPr="00115646">
        <w:t>, olenemata asjaolust, kas tegemist on pagul</w:t>
      </w:r>
      <w:r w:rsidR="00D41397" w:rsidRPr="00115646">
        <w:t>a</w:t>
      </w:r>
      <w:r w:rsidR="009776A9" w:rsidRPr="00115646">
        <w:t>se või täiendava kaitse saajaga</w:t>
      </w:r>
      <w:r w:rsidR="00277D05">
        <w:t xml:space="preserve"> või solidaarsusmehhanismi kaudu või ümberpaigutamise või humanitaarsetel põhjustel vastu võtmise kaudu saabunud välismaalasega</w:t>
      </w:r>
      <w:r w:rsidRPr="00115646">
        <w:t xml:space="preserve">. </w:t>
      </w:r>
      <w:r w:rsidR="005A277A">
        <w:t xml:space="preserve">Määratlusega ei ole hõlmatud ajutise kaitse alusel vastu võetavate inimeste perekonnaliikmed, kes on reguleeritud eelnõu </w:t>
      </w:r>
      <w:r w:rsidR="009B1F56" w:rsidRPr="00537B46">
        <w:rPr>
          <w:rFonts w:eastAsia="Calibri"/>
          <w:kern w:val="0"/>
          <w14:ligatures w14:val="none"/>
        </w:rPr>
        <w:t>§</w:t>
      </w:r>
      <w:r w:rsidR="005A277A" w:rsidRPr="00D65652">
        <w:t xml:space="preserve"> 71</w:t>
      </w:r>
      <w:r w:rsidR="00C1575A">
        <w:t xml:space="preserve"> (perekondade taasühendamine)</w:t>
      </w:r>
      <w:r w:rsidR="005A277A">
        <w:t xml:space="preserve">. </w:t>
      </w:r>
      <w:r w:rsidR="00583DF4" w:rsidRPr="00115646">
        <w:t xml:space="preserve">Selle kohaselt kuuluvad perekonnaliikmete hulka </w:t>
      </w:r>
      <w:r w:rsidR="00715B96" w:rsidRPr="00115646">
        <w:t>tema abikaasa või registreeritud elukaaslane; tema või tema abikaasa või registreeritud elukaaslase vallaline ja alaealine laps; tema või tema abikaasa või registreeritud elukaaslase vallaline ja täisealine laps, kui laps ei ole terviseseisundi või puude tõttu suuteline iseseisvalt toime tulema; tema või tema abikaasa või registreeritud elukaaslase ülalpidamisel olev vanem või vanavanem, kui päritoluriigis puudub muudest perekondlikest sidemetest tulenev toetus; tema vanem või eestkostja, kui taotleja on alaealine, välja arvatud juhul, kui tema teovõimet on abiellumise eesmärgil laiendatud ja tema perekonnaliikmeks loetakse tema abikaasa; tema vanem või eestkostja või muu perekonnaliige, kui taotleja on saatjata alaealine, välja arvatud juhul, kui see oleks vastuolus alaealise õiguste ja huvidega.</w:t>
      </w:r>
    </w:p>
    <w:p w14:paraId="3C486553" w14:textId="77777777" w:rsidR="009776A9" w:rsidRPr="00115646" w:rsidRDefault="009776A9" w:rsidP="00926837">
      <w:pPr>
        <w:jc w:val="both"/>
      </w:pPr>
    </w:p>
    <w:p w14:paraId="26D9A731" w14:textId="6E4ECE11" w:rsidR="00C30FE6" w:rsidRPr="00115646" w:rsidRDefault="009F3784" w:rsidP="00926837">
      <w:pPr>
        <w:jc w:val="both"/>
      </w:pPr>
      <w:r>
        <w:rPr>
          <w:b/>
          <w:color w:val="4472C4" w:themeColor="accent1"/>
        </w:rPr>
        <w:t>L</w:t>
      </w:r>
      <w:r w:rsidR="00AD5F90" w:rsidRPr="00537B46">
        <w:rPr>
          <w:b/>
          <w:color w:val="4472C4" w:themeColor="accent1"/>
        </w:rPr>
        <w:t>õikega</w:t>
      </w:r>
      <w:r w:rsidR="00AD5F90" w:rsidRPr="006260C5">
        <w:rPr>
          <w:b/>
          <w:color w:val="4472C4" w:themeColor="accent1"/>
        </w:rPr>
        <w:t xml:space="preserve"> 2</w:t>
      </w:r>
      <w:r w:rsidR="009776A9" w:rsidRPr="006260C5">
        <w:rPr>
          <w:color w:val="4472C4" w:themeColor="accent1"/>
        </w:rPr>
        <w:t xml:space="preserve"> </w:t>
      </w:r>
      <w:r w:rsidR="009776A9" w:rsidRPr="00115646">
        <w:t>sätestatakse</w:t>
      </w:r>
      <w:r w:rsidR="00AD5F90" w:rsidRPr="00115646">
        <w:t xml:space="preserve">, et </w:t>
      </w:r>
      <w:r w:rsidR="00457A1A">
        <w:t>PPA</w:t>
      </w:r>
      <w:r w:rsidR="00251C27" w:rsidRPr="00115646">
        <w:t xml:space="preserve"> ei käsitle rahvusvahelise kaitse taotleja ja saaja abikaasat perekonnaliikmena, kui abielu on ilmselgelt vastuolus avaliku korraga. Seega on </w:t>
      </w:r>
      <w:proofErr w:type="spellStart"/>
      <w:r w:rsidR="00457A1A" w:rsidRPr="00537B46">
        <w:t>PPA</w:t>
      </w:r>
      <w:r w:rsidR="00E94660">
        <w:t>-</w:t>
      </w:r>
      <w:r w:rsidR="00251C27" w:rsidRPr="00537B46">
        <w:t>l</w:t>
      </w:r>
      <w:proofErr w:type="spellEnd"/>
      <w:r w:rsidR="00251C27" w:rsidRPr="00115646">
        <w:t xml:space="preserve"> õigus </w:t>
      </w:r>
      <w:r w:rsidR="00AD5F90" w:rsidRPr="00115646">
        <w:t xml:space="preserve">jätta perekonnaliikmena käsitlemata </w:t>
      </w:r>
      <w:r w:rsidR="00251C27" w:rsidRPr="00115646">
        <w:t xml:space="preserve">rahvusvahelise kaitse </w:t>
      </w:r>
      <w:r w:rsidR="00AD5F90" w:rsidRPr="00115646">
        <w:t xml:space="preserve">taotleja </w:t>
      </w:r>
      <w:r w:rsidR="007F040B" w:rsidRPr="00115646">
        <w:t>või saaja</w:t>
      </w:r>
      <w:r w:rsidR="00AD5F90" w:rsidRPr="00115646">
        <w:t xml:space="preserve"> abikaasa, kui on teatavaks saanud asjaolud, mis annavad alust hinnata, et abielu on ilmselgelt vastuolus avaliku korraga</w:t>
      </w:r>
      <w:r w:rsidR="0057733E" w:rsidRPr="00115646">
        <w:t xml:space="preserve">. Eelkõige tuleks vastuolus avaliku korraga pidada tahtevastaseid abielusid. Arvestades, et abielu võib olla sõlmitud mistahes geograafilises piirkonnas või riigis, ei saa sätestada ammendavat loetelu asjaoludest, mis võivad tingida abielu vastuolu Eesti avaliku korraga. Säte </w:t>
      </w:r>
      <w:r w:rsidR="00BE7607" w:rsidRPr="00115646">
        <w:t>juhindub</w:t>
      </w:r>
      <w:r w:rsidR="0057733E" w:rsidRPr="00115646">
        <w:t xml:space="preserve"> rahvusvahelise eraõiguse seaduse §-</w:t>
      </w:r>
      <w:r w:rsidR="00BE7607" w:rsidRPr="00115646">
        <w:t>st</w:t>
      </w:r>
      <w:r w:rsidR="0057733E" w:rsidRPr="00115646">
        <w:t xml:space="preserve"> 7, mille kohaselt ei tunnustata välisriigis sõlmitud abielu, kui see on ilmselges vastuolus</w:t>
      </w:r>
      <w:r w:rsidR="00AD5F90" w:rsidRPr="00115646">
        <w:t xml:space="preserve"> Eesti õiguse </w:t>
      </w:r>
      <w:r w:rsidR="0057733E" w:rsidRPr="00115646">
        <w:t xml:space="preserve">oluliste </w:t>
      </w:r>
      <w:r w:rsidR="00AD5F90" w:rsidRPr="00115646">
        <w:t>põhimõtetega</w:t>
      </w:r>
      <w:r w:rsidR="00B55AB5">
        <w:t xml:space="preserve">, see tähendab </w:t>
      </w:r>
      <w:r w:rsidR="0057733E" w:rsidRPr="00115646">
        <w:t>avaliku korraga.</w:t>
      </w:r>
      <w:r w:rsidR="00677666" w:rsidRPr="00115646">
        <w:t xml:space="preserve"> Eelkõige on sätte eesmärgiks kaitsta laste õigusi ja huve.</w:t>
      </w:r>
    </w:p>
    <w:p w14:paraId="679502F6" w14:textId="77777777" w:rsidR="00654E1C" w:rsidRPr="00115646" w:rsidRDefault="00654E1C" w:rsidP="00926837">
      <w:pPr>
        <w:jc w:val="both"/>
      </w:pPr>
    </w:p>
    <w:p w14:paraId="13407E79" w14:textId="39D27CBF" w:rsidR="00AD5F90" w:rsidRPr="00115646" w:rsidRDefault="009F3784" w:rsidP="00926837">
      <w:pPr>
        <w:jc w:val="both"/>
      </w:pPr>
      <w:r>
        <w:rPr>
          <w:b/>
          <w:color w:val="4472C4" w:themeColor="accent1"/>
        </w:rPr>
        <w:t>L</w:t>
      </w:r>
      <w:r w:rsidR="00AD5F90" w:rsidRPr="00537B46">
        <w:rPr>
          <w:b/>
          <w:color w:val="4472C4" w:themeColor="accent1"/>
        </w:rPr>
        <w:t>õikega</w:t>
      </w:r>
      <w:r w:rsidR="00AD5F90" w:rsidRPr="006260C5">
        <w:rPr>
          <w:b/>
          <w:color w:val="4472C4" w:themeColor="accent1"/>
        </w:rPr>
        <w:t xml:space="preserve"> 3</w:t>
      </w:r>
      <w:r w:rsidR="00AD5F90" w:rsidRPr="006260C5">
        <w:rPr>
          <w:color w:val="4472C4" w:themeColor="accent1"/>
        </w:rPr>
        <w:t xml:space="preserve"> </w:t>
      </w:r>
      <w:r w:rsidR="00AD5F90" w:rsidRPr="00115646">
        <w:t>sätestatakse, et kõik asjassepuutuvad pädevad asutused käsitavad kaitse taotleja ja kaitse saaja perekonnaliikmeid perekonnana ainult sellisel juhul kui perek</w:t>
      </w:r>
      <w:r w:rsidR="00D21280">
        <w:t>o</w:t>
      </w:r>
      <w:r w:rsidR="00AD5F90" w:rsidRPr="00115646">
        <w:t xml:space="preserve">nd oli olemas enne Eestisse saabumist. Seega ei loeta kaitse </w:t>
      </w:r>
      <w:r w:rsidR="00C0687B" w:rsidRPr="00115646">
        <w:t>taotleja ega</w:t>
      </w:r>
      <w:r w:rsidR="00037DC3">
        <w:t xml:space="preserve"> </w:t>
      </w:r>
      <w:r w:rsidR="00AD5F90" w:rsidRPr="00115646">
        <w:t xml:space="preserve">saaja perekonnaliikmeteks käesoleva </w:t>
      </w:r>
      <w:r w:rsidR="00037DC3">
        <w:t>eelnõu</w:t>
      </w:r>
      <w:r w:rsidR="00AD5F90" w:rsidRPr="00115646">
        <w:t xml:space="preserve"> reguleerimisala mõttes neid perekonnaliikmeid, kellega on peresidemed loodud Eestis olles. </w:t>
      </w:r>
      <w:r w:rsidR="0087369F" w:rsidRPr="00115646">
        <w:t>Neile perekonnaliikmetele ei laiene seega ka VRKS</w:t>
      </w:r>
      <w:r w:rsidR="00037DC3">
        <w:t>-s säte</w:t>
      </w:r>
      <w:r w:rsidR="00303176">
        <w:t>s</w:t>
      </w:r>
      <w:r w:rsidR="00037DC3">
        <w:t>tatust</w:t>
      </w:r>
      <w:r w:rsidR="0087369F" w:rsidRPr="00115646">
        <w:t xml:space="preserve"> tulenevad õigused ja kohustused sh rahvusvahelise kaitse saaja õigus perekonnaliikme elamisloale EL 2024/1347 </w:t>
      </w:r>
      <w:r w:rsidR="00837AC6">
        <w:t>artikli</w:t>
      </w:r>
      <w:r w:rsidR="0087369F" w:rsidRPr="00115646">
        <w:t xml:space="preserve"> 23 alusel. </w:t>
      </w:r>
      <w:r w:rsidR="00037DC3">
        <w:t xml:space="preserve">Nendel perekonnaliikmetel on võimalus perekonna ühtsuse tagamiseks jätkata elamist varasemalt omandatud viibimisõiguse aluse või taotleda elamisluba </w:t>
      </w:r>
      <w:r w:rsidR="004D2F63">
        <w:t>VMS-</w:t>
      </w:r>
      <w:proofErr w:type="spellStart"/>
      <w:r w:rsidR="004D2F63">
        <w:t>is</w:t>
      </w:r>
      <w:proofErr w:type="spellEnd"/>
      <w:r w:rsidR="004D2F63">
        <w:t xml:space="preserve"> sätestatud</w:t>
      </w:r>
      <w:r w:rsidR="00037DC3">
        <w:t xml:space="preserve"> alusel.</w:t>
      </w:r>
      <w:r w:rsidR="00BB79DE">
        <w:t xml:space="preserve"> </w:t>
      </w:r>
    </w:p>
    <w:p w14:paraId="2C0E3521" w14:textId="77777777" w:rsidR="00864838" w:rsidRDefault="00864838" w:rsidP="009802BE">
      <w:pPr>
        <w:rPr>
          <w:b/>
          <w:bCs/>
        </w:rPr>
      </w:pPr>
    </w:p>
    <w:p w14:paraId="620800B2" w14:textId="479B8075" w:rsidR="00380673" w:rsidRPr="002A07A1" w:rsidRDefault="00380673" w:rsidP="00EF618A">
      <w:pPr>
        <w:jc w:val="both"/>
      </w:pPr>
      <w:r w:rsidRPr="002A07A1">
        <w:t xml:space="preserve">Muuhulgas võetakse </w:t>
      </w:r>
      <w:r w:rsidR="00D47F68">
        <w:rPr>
          <w:b/>
          <w:color w:val="4472C4" w:themeColor="accent1"/>
        </w:rPr>
        <w:t>§-ga</w:t>
      </w:r>
      <w:r w:rsidRPr="006260C5">
        <w:rPr>
          <w:b/>
          <w:color w:val="4472C4" w:themeColor="accent1"/>
        </w:rPr>
        <w:t xml:space="preserve"> 6</w:t>
      </w:r>
      <w:r w:rsidRPr="002A07A1">
        <w:t xml:space="preserve">, perekonnaseaduse </w:t>
      </w:r>
      <w:r w:rsidR="00EF618A" w:rsidRPr="002A07A1">
        <w:t>(</w:t>
      </w:r>
      <w:r w:rsidR="00DD4856">
        <w:t xml:space="preserve">edaspidi </w:t>
      </w:r>
      <w:r w:rsidR="00EF618A" w:rsidRPr="00DD4856">
        <w:rPr>
          <w:i/>
        </w:rPr>
        <w:t>PKS</w:t>
      </w:r>
      <w:r w:rsidR="00EF618A" w:rsidRPr="002A07A1">
        <w:t>) §</w:t>
      </w:r>
      <w:r w:rsidRPr="002A07A1">
        <w:t xml:space="preserve"> 161 ja rahvusvahelise eraõiguse seaduse </w:t>
      </w:r>
      <w:r w:rsidR="00EF618A" w:rsidRPr="002A07A1">
        <w:t>(</w:t>
      </w:r>
      <w:r w:rsidR="00DD4856">
        <w:t xml:space="preserve">edaspidi </w:t>
      </w:r>
      <w:r w:rsidR="00EF618A" w:rsidRPr="00DD4856">
        <w:rPr>
          <w:i/>
        </w:rPr>
        <w:t>REÕS</w:t>
      </w:r>
      <w:r w:rsidR="00EF618A" w:rsidRPr="002A07A1">
        <w:t>) §</w:t>
      </w:r>
      <w:r w:rsidR="00D47F68">
        <w:t>-ga</w:t>
      </w:r>
      <w:r w:rsidRPr="002A07A1">
        <w:t xml:space="preserve"> 64 üle direktiivi 2024/1346</w:t>
      </w:r>
      <w:r w:rsidR="00254B9A">
        <w:t>/EL</w:t>
      </w:r>
      <w:r w:rsidRPr="002A07A1">
        <w:t xml:space="preserve"> (vastuvõtutingimuste kohta) </w:t>
      </w:r>
      <w:r w:rsidR="00837AC6">
        <w:t>artikli</w:t>
      </w:r>
      <w:r w:rsidRPr="002A07A1">
        <w:t xml:space="preserve"> 2 lõige 3. </w:t>
      </w:r>
    </w:p>
    <w:p w14:paraId="20D763AC" w14:textId="77777777" w:rsidR="00380673" w:rsidRDefault="00380673" w:rsidP="009802BE">
      <w:pPr>
        <w:rPr>
          <w:b/>
          <w:bCs/>
        </w:rPr>
      </w:pPr>
    </w:p>
    <w:p w14:paraId="1FD839DD" w14:textId="1128262E" w:rsidR="000B5647" w:rsidRDefault="000B5647" w:rsidP="009802BE">
      <w:pPr>
        <w:rPr>
          <w:b/>
          <w:bCs/>
        </w:rPr>
      </w:pPr>
      <w:r>
        <w:rPr>
          <w:b/>
          <w:bCs/>
        </w:rPr>
        <w:t>3. jagu „Pädevad asutused“</w:t>
      </w:r>
    </w:p>
    <w:p w14:paraId="745AD9BB" w14:textId="77777777" w:rsidR="000B5647" w:rsidRDefault="000B5647" w:rsidP="009802BE">
      <w:pPr>
        <w:rPr>
          <w:b/>
          <w:bCs/>
        </w:rPr>
      </w:pPr>
    </w:p>
    <w:p w14:paraId="2F65085C" w14:textId="22816906" w:rsidR="00864838" w:rsidRDefault="00864838" w:rsidP="009802BE">
      <w:pPr>
        <w:rPr>
          <w:b/>
          <w:bCs/>
        </w:rPr>
      </w:pPr>
      <w:r w:rsidRPr="00864838">
        <w:rPr>
          <w:b/>
          <w:bCs/>
        </w:rPr>
        <w:t>§ 7. Pädevate asutuste ülesanded</w:t>
      </w:r>
    </w:p>
    <w:p w14:paraId="4FB4CD87" w14:textId="77777777" w:rsidR="007E52F0" w:rsidRDefault="007E52F0" w:rsidP="009802BE">
      <w:pPr>
        <w:rPr>
          <w:color w:val="FF0000"/>
        </w:rPr>
      </w:pPr>
    </w:p>
    <w:p w14:paraId="19D64997" w14:textId="410CCB78" w:rsidR="005F3011" w:rsidRPr="00115646" w:rsidRDefault="001476FD" w:rsidP="00B72C6E">
      <w:pPr>
        <w:jc w:val="both"/>
      </w:pPr>
      <w:r w:rsidRPr="00115646">
        <w:t xml:space="preserve">Euroopa ühise varjupaigasüsteemi </w:t>
      </w:r>
      <w:r w:rsidR="00F734B4" w:rsidRPr="00115646">
        <w:t xml:space="preserve">õigustiku </w:t>
      </w:r>
      <w:r w:rsidR="00A225FB" w:rsidRPr="00115646">
        <w:t>kohaldamiseks</w:t>
      </w:r>
      <w:r w:rsidR="00F734B4" w:rsidRPr="00115646">
        <w:t xml:space="preserve"> tuleb liikmesriigil määrata </w:t>
      </w:r>
      <w:r w:rsidR="00EF2655" w:rsidRPr="00115646">
        <w:t xml:space="preserve">menetlev </w:t>
      </w:r>
      <w:r w:rsidR="008632B7" w:rsidRPr="00115646">
        <w:t>ameti</w:t>
      </w:r>
      <w:r w:rsidR="00EF2655" w:rsidRPr="00115646">
        <w:t xml:space="preserve">asutus ja teised </w:t>
      </w:r>
      <w:r w:rsidR="00F734B4" w:rsidRPr="00115646">
        <w:t>pädevad asutused määrusetes ja direktiivi</w:t>
      </w:r>
      <w:r w:rsidR="005F3011" w:rsidRPr="00115646">
        <w:t>s</w:t>
      </w:r>
      <w:r w:rsidR="00F734B4" w:rsidRPr="00115646">
        <w:t xml:space="preserve"> sätestatud </w:t>
      </w:r>
      <w:r w:rsidR="005F3011" w:rsidRPr="00115646">
        <w:t xml:space="preserve">kõikide </w:t>
      </w:r>
      <w:r w:rsidR="00F734B4" w:rsidRPr="00115646">
        <w:t>ülesannete täitmiseks.</w:t>
      </w:r>
      <w:r w:rsidR="00854BD9" w:rsidRPr="00115646">
        <w:t xml:space="preserve"> </w:t>
      </w:r>
      <w:r w:rsidR="000533F0">
        <w:t>M</w:t>
      </w:r>
      <w:r w:rsidR="009C2034" w:rsidRPr="00115646">
        <w:t>äärus</w:t>
      </w:r>
      <w:r w:rsidR="000533F0">
        <w:t>e</w:t>
      </w:r>
      <w:r w:rsidR="009C2034" w:rsidRPr="00115646">
        <w:t xml:space="preserve"> 2024/1351</w:t>
      </w:r>
      <w:r w:rsidR="00254B9A">
        <w:t>/EL</w:t>
      </w:r>
      <w:r w:rsidR="009C2034" w:rsidRPr="00115646">
        <w:t xml:space="preserve"> (rändehalduse kohta) </w:t>
      </w:r>
      <w:r w:rsidR="00B72C6E" w:rsidRPr="00115646">
        <w:t>p</w:t>
      </w:r>
      <w:r w:rsidR="00F14380">
        <w:t>õhjenduspunkt</w:t>
      </w:r>
      <w:r w:rsidR="000533F0">
        <w:t>i</w:t>
      </w:r>
      <w:r w:rsidR="00B72C6E" w:rsidRPr="00115646">
        <w:t xml:space="preserve"> 8 </w:t>
      </w:r>
      <w:r w:rsidR="007E7B50" w:rsidRPr="00115646">
        <w:t>ja art</w:t>
      </w:r>
      <w:r w:rsidR="00F14380">
        <w:t>tikkel</w:t>
      </w:r>
      <w:r w:rsidR="007E7B50" w:rsidRPr="00115646">
        <w:t xml:space="preserve"> 6 l</w:t>
      </w:r>
      <w:r w:rsidR="000533F0">
        <w:t>õike</w:t>
      </w:r>
      <w:r w:rsidR="007E7B50" w:rsidRPr="00115646">
        <w:t xml:space="preserve"> 2 punkt b </w:t>
      </w:r>
      <w:r w:rsidR="00B72C6E" w:rsidRPr="00115646">
        <w:t xml:space="preserve">kohaselt peavad liikmesriigid tagama rakendamiseks vajalikud </w:t>
      </w:r>
      <w:proofErr w:type="spellStart"/>
      <w:r w:rsidR="00B72C6E" w:rsidRPr="00115646">
        <w:t>inim</w:t>
      </w:r>
      <w:proofErr w:type="spellEnd"/>
      <w:r w:rsidR="000533F0">
        <w:t>-</w:t>
      </w:r>
      <w:r w:rsidR="00B72C6E" w:rsidRPr="00115646">
        <w:t xml:space="preserve"> ja materiaalsed ressursid, rahalised vahendid ja taristu ning oma pädevatele asutustele vajalikud </w:t>
      </w:r>
      <w:r w:rsidR="00B72C6E" w:rsidRPr="00115646">
        <w:lastRenderedPageBreak/>
        <w:t>töötajad. Liikmesriigid peavad samuti tagama asjakohase koordineerimise asjaomaste riigisiseste ametiasutuste ja teiste liikmesriikide ametiasutuste vahel.</w:t>
      </w:r>
    </w:p>
    <w:p w14:paraId="7ADC369D" w14:textId="77777777" w:rsidR="007E6A01" w:rsidRDefault="007E6A01" w:rsidP="002E240D">
      <w:pPr>
        <w:jc w:val="both"/>
      </w:pPr>
    </w:p>
    <w:p w14:paraId="704B198E" w14:textId="186EAEFD" w:rsidR="008632B7" w:rsidRPr="00115646" w:rsidRDefault="0095043D" w:rsidP="002E240D">
      <w:pPr>
        <w:jc w:val="both"/>
      </w:pPr>
      <w:r>
        <w:t>M</w:t>
      </w:r>
      <w:r w:rsidR="009C2034" w:rsidRPr="00115646">
        <w:t>äärus</w:t>
      </w:r>
      <w:r>
        <w:t>e</w:t>
      </w:r>
      <w:r w:rsidR="009C2034" w:rsidRPr="00115646">
        <w:t xml:space="preserve"> 2024/1348</w:t>
      </w:r>
      <w:r w:rsidR="00DF358E">
        <w:t>/EL</w:t>
      </w:r>
      <w:r w:rsidR="009C2034" w:rsidRPr="00115646">
        <w:t xml:space="preserve"> (menetluse kohta) </w:t>
      </w:r>
      <w:r w:rsidR="008632B7" w:rsidRPr="00115646">
        <w:t>art</w:t>
      </w:r>
      <w:r w:rsidR="00D231F4">
        <w:t>ik</w:t>
      </w:r>
      <w:r>
        <w:t>li</w:t>
      </w:r>
      <w:r w:rsidR="008632B7" w:rsidRPr="00115646">
        <w:t xml:space="preserve"> 3 l</w:t>
      </w:r>
      <w:r w:rsidR="00D231F4">
        <w:t>õike</w:t>
      </w:r>
      <w:r w:rsidR="008632B7" w:rsidRPr="00115646">
        <w:t xml:space="preserve"> 16 kohaselt on menetlevaks asutuseks liikmesriigi kohtulaadne ametiasutus või haldusorgan, kes vastutab rahvusvahelise kaitse taotluste läbivaatamise eest ning on pädev tegema haldusmenetluse etapis otsuseid.</w:t>
      </w:r>
      <w:r w:rsidR="002E240D" w:rsidRPr="00115646">
        <w:t xml:space="preserve"> Artik</w:t>
      </w:r>
      <w:r>
        <w:t>li</w:t>
      </w:r>
      <w:r w:rsidR="002E240D" w:rsidRPr="00115646">
        <w:t xml:space="preserve"> 4 l</w:t>
      </w:r>
      <w:r w:rsidR="00C223E4">
        <w:t>õike</w:t>
      </w:r>
      <w:r w:rsidR="002E240D" w:rsidRPr="00115646">
        <w:t xml:space="preserve"> 1 kohaselt tuleb liikmesriigil määrata menetleva ametiasutuse, kes täidab talle määruse 2024/1348 ja määruse </w:t>
      </w:r>
      <w:r w:rsidR="00DF358E">
        <w:t>2024/1347/</w:t>
      </w:r>
      <w:r w:rsidR="002E240D" w:rsidRPr="00115646">
        <w:t xml:space="preserve">EL </w:t>
      </w:r>
      <w:r w:rsidR="00C6074F" w:rsidRPr="00115646">
        <w:t xml:space="preserve">ja teiste määruste </w:t>
      </w:r>
      <w:r w:rsidR="002E240D" w:rsidRPr="00115646">
        <w:t xml:space="preserve">alusel antud ülesandeid. </w:t>
      </w:r>
    </w:p>
    <w:p w14:paraId="0C2D3E99" w14:textId="77777777" w:rsidR="00B45A7E" w:rsidRPr="00115646" w:rsidRDefault="00B45A7E" w:rsidP="002E240D">
      <w:pPr>
        <w:jc w:val="both"/>
      </w:pPr>
    </w:p>
    <w:p w14:paraId="01EF9069" w14:textId="34114C8F" w:rsidR="00FF166D" w:rsidRPr="00115646" w:rsidRDefault="00807A5C" w:rsidP="00FF166D">
      <w:pPr>
        <w:jc w:val="both"/>
      </w:pPr>
      <w:r>
        <w:rPr>
          <w:b/>
          <w:color w:val="4472C4" w:themeColor="accent1"/>
        </w:rPr>
        <w:t>L</w:t>
      </w:r>
      <w:r w:rsidR="00FF166D" w:rsidRPr="00537B46">
        <w:rPr>
          <w:b/>
          <w:color w:val="4472C4" w:themeColor="accent1"/>
        </w:rPr>
        <w:t>õikega</w:t>
      </w:r>
      <w:r w:rsidR="00FF166D" w:rsidRPr="007E6A01">
        <w:rPr>
          <w:b/>
          <w:color w:val="4472C4" w:themeColor="accent1"/>
        </w:rPr>
        <w:t xml:space="preserve"> 1</w:t>
      </w:r>
      <w:r w:rsidR="00FF166D" w:rsidRPr="007E6A01">
        <w:rPr>
          <w:color w:val="4472C4" w:themeColor="accent1"/>
        </w:rPr>
        <w:t xml:space="preserve"> </w:t>
      </w:r>
      <w:r w:rsidR="00FF166D" w:rsidRPr="00115646">
        <w:t xml:space="preserve">sätestatakse, et </w:t>
      </w:r>
      <w:r w:rsidR="00457A1A">
        <w:t>PPA</w:t>
      </w:r>
      <w:r w:rsidR="00FF166D" w:rsidRPr="00115646">
        <w:t xml:space="preserve"> täidab Euroopa ühise varjupaigasüsteemi õigusaktides sätestatud pädeva asutuse ülesandeid, kui seadus ei sätesta teisti</w:t>
      </w:r>
      <w:r w:rsidR="000808BB">
        <w:t>. S</w:t>
      </w:r>
      <w:r w:rsidR="00FF166D" w:rsidRPr="00115646">
        <w:t>ealhulgas: 1) on määruses 2024/1347</w:t>
      </w:r>
      <w:r w:rsidR="00DF358E">
        <w:t>/EL</w:t>
      </w:r>
      <w:r w:rsidR="00FF166D" w:rsidRPr="00115646">
        <w:t xml:space="preserve"> (kvalifikatsioonitingimuste kohta) nimetatud menetlev ametiasutus; 2) täidab määruse 2024/1348</w:t>
      </w:r>
      <w:r w:rsidR="00DF358E">
        <w:t>/EL</w:t>
      </w:r>
      <w:r w:rsidR="00FF166D" w:rsidRPr="00115646">
        <w:t xml:space="preserve"> (menetluse kohta) artikli 4 lõigetes 1–3 sätestatud ülesandeid; 3) on määruses 2024/1351</w:t>
      </w:r>
      <w:r w:rsidR="00254B9A">
        <w:t>/EL</w:t>
      </w:r>
      <w:r w:rsidR="00FF166D" w:rsidRPr="00115646">
        <w:t xml:space="preserve"> (rändehalduse kohta) sätestatud vastutavat liikmesriiki kindlaksmäärav asutus; 4) teostab määruses 2024/1356</w:t>
      </w:r>
      <w:r w:rsidR="00254B9A">
        <w:t>/EL</w:t>
      </w:r>
      <w:r w:rsidR="00FF166D" w:rsidRPr="00115646">
        <w:t xml:space="preserve"> (taustakontrollide kohta) sätestatud taustakontrolli; 5) täidab määruse 2021/2303</w:t>
      </w:r>
      <w:r w:rsidR="00254B9A">
        <w:t>/EL</w:t>
      </w:r>
      <w:r w:rsidR="0095043D" w:rsidRPr="00F252A2">
        <w:t xml:space="preserve"> (</w:t>
      </w:r>
      <w:r w:rsidR="00D5479E">
        <w:t>EL-i</w:t>
      </w:r>
      <w:r w:rsidR="00FF166D" w:rsidRPr="00115646">
        <w:t xml:space="preserve"> </w:t>
      </w:r>
      <w:r w:rsidR="0095043D" w:rsidRPr="00F252A2">
        <w:t>Varjupaigaameti kohta)</w:t>
      </w:r>
      <w:r w:rsidR="00FF166D" w:rsidRPr="00115646">
        <w:t xml:space="preserve"> artiklites 3 ja 24 sätestatud riiklikku kontaktpunkti ülesandeid ning 6) on määruses 2024/1351</w:t>
      </w:r>
      <w:r w:rsidR="00254B9A">
        <w:t>/EL</w:t>
      </w:r>
      <w:r w:rsidR="00FF166D" w:rsidRPr="00115646">
        <w:t xml:space="preserve"> (rändehalduse kohta) nimetatud solidaarsusmehhanismi rakendamist korraldav asutus.</w:t>
      </w:r>
    </w:p>
    <w:p w14:paraId="109ABE46" w14:textId="77777777" w:rsidR="00FF166D" w:rsidRPr="00115646" w:rsidRDefault="00FF166D" w:rsidP="008632B7">
      <w:pPr>
        <w:jc w:val="both"/>
      </w:pPr>
    </w:p>
    <w:p w14:paraId="49D0387B" w14:textId="1DD31F25" w:rsidR="00CD68DF" w:rsidRPr="00115646" w:rsidRDefault="00CD68DF" w:rsidP="00CD68DF">
      <w:pPr>
        <w:jc w:val="both"/>
      </w:pPr>
      <w:r w:rsidRPr="007E6A01">
        <w:rPr>
          <w:b/>
          <w:color w:val="4472C4" w:themeColor="accent1"/>
        </w:rPr>
        <w:t xml:space="preserve">Lõikega </w:t>
      </w:r>
      <w:r w:rsidR="00F26107" w:rsidRPr="007E6A01">
        <w:rPr>
          <w:b/>
          <w:color w:val="4472C4" w:themeColor="accent1"/>
        </w:rPr>
        <w:t>2</w:t>
      </w:r>
      <w:r w:rsidRPr="00115646">
        <w:t xml:space="preserve"> kehtestatakse, et </w:t>
      </w:r>
      <w:r w:rsidR="00266D19">
        <w:t>SKA</w:t>
      </w:r>
      <w:r w:rsidRPr="00115646">
        <w:t xml:space="preserve"> korraldab ajutise kaitse saaja, rahvusvahelise kaitse taotleja ja rahvusvahelise kaitse saaja vastuvõtmise</w:t>
      </w:r>
      <w:r w:rsidR="00C71212" w:rsidRPr="00115646">
        <w:t>, kui käesolev seadus ei sätesta teisiti</w:t>
      </w:r>
      <w:r w:rsidRPr="00115646">
        <w:t xml:space="preserve">. </w:t>
      </w:r>
      <w:r w:rsidR="006C30BC">
        <w:t>Vabariigi Valitsuse seaduse §</w:t>
      </w:r>
      <w:r w:rsidR="000808BB">
        <w:t>-i</w:t>
      </w:r>
      <w:r w:rsidR="006C30BC">
        <w:t xml:space="preserve"> 67 kohaselt on </w:t>
      </w:r>
      <w:proofErr w:type="spellStart"/>
      <w:r w:rsidR="004C5F19">
        <w:t>SOM</w:t>
      </w:r>
      <w:r w:rsidR="000808BB">
        <w:t>-</w:t>
      </w:r>
      <w:r w:rsidR="004C5F19">
        <w:t>i</w:t>
      </w:r>
      <w:proofErr w:type="spellEnd"/>
      <w:r w:rsidR="006C30BC">
        <w:t xml:space="preserve"> </w:t>
      </w:r>
      <w:r w:rsidR="0050455E">
        <w:t xml:space="preserve">valitsemisalas </w:t>
      </w:r>
      <w:r w:rsidR="0050455E" w:rsidRPr="0050455E">
        <w:t>sotsiaalse turvalisuse, sotsiaalhoolekande ning pensionisüsteemi kavandamine ja korraldamine, sotsiaalkindlustussüsteemide piiriülene koordineerimine, laste õiguste tagamine ja heaolu edendamine, puudega inimeste elukvaliteedi edendamine ja sellealase tegevuse koordineerimine; rahva tervise kaitse, tervishoid ja tervisesüsteemi arendamine, ravikindlustus, ravimid ja meditsiiniseadmed ning vastavate õigusaktide eelnõude koostamine.</w:t>
      </w:r>
      <w:r w:rsidR="0050455E">
        <w:t xml:space="preserve"> </w:t>
      </w:r>
      <w:proofErr w:type="spellStart"/>
      <w:r w:rsidR="004C5F19">
        <w:t>SOM</w:t>
      </w:r>
      <w:r w:rsidR="00B55815">
        <w:t>-</w:t>
      </w:r>
      <w:r w:rsidR="004C5F19">
        <w:t>i</w:t>
      </w:r>
      <w:proofErr w:type="spellEnd"/>
      <w:r w:rsidR="006C30BC">
        <w:t xml:space="preserve"> valitsemisala asutuseks on </w:t>
      </w:r>
      <w:r w:rsidR="004C5F19">
        <w:t>SKA</w:t>
      </w:r>
      <w:r w:rsidR="0050455E">
        <w:t>, kelle põhimääruse § 6 alusel on ameti ülesandeks muuhulgas riiklike sotsiaalteenuste ja rändega seotud teenuste korraldamine</w:t>
      </w:r>
      <w:r w:rsidR="006C30BC">
        <w:t xml:space="preserve">. </w:t>
      </w:r>
    </w:p>
    <w:p w14:paraId="5413AD1C" w14:textId="77777777" w:rsidR="00CD68DF" w:rsidRPr="00115646" w:rsidRDefault="00CD68DF" w:rsidP="00CD68DF">
      <w:pPr>
        <w:jc w:val="both"/>
      </w:pPr>
    </w:p>
    <w:p w14:paraId="3B060FD0" w14:textId="0F71DA5F" w:rsidR="00BD5627" w:rsidRDefault="00AC7825" w:rsidP="00BD5627">
      <w:pPr>
        <w:jc w:val="both"/>
      </w:pPr>
      <w:r w:rsidRPr="007E6A01">
        <w:rPr>
          <w:b/>
          <w:color w:val="4472C4" w:themeColor="accent1"/>
        </w:rPr>
        <w:t xml:space="preserve">Lõikega </w:t>
      </w:r>
      <w:r w:rsidR="00BB6E02" w:rsidRPr="007E6A01">
        <w:rPr>
          <w:b/>
          <w:color w:val="4472C4" w:themeColor="accent1"/>
        </w:rPr>
        <w:t>3</w:t>
      </w:r>
      <w:r w:rsidRPr="007E6A01">
        <w:rPr>
          <w:color w:val="4472C4" w:themeColor="accent1"/>
        </w:rPr>
        <w:t xml:space="preserve"> </w:t>
      </w:r>
      <w:r w:rsidRPr="00115646">
        <w:t xml:space="preserve">sätestatakse, et </w:t>
      </w:r>
      <w:r w:rsidR="004C5F19">
        <w:t>KUM</w:t>
      </w:r>
      <w:r w:rsidR="00CD68DF" w:rsidRPr="00115646">
        <w:t xml:space="preserve"> korraldab kohanemisprogrammi.</w:t>
      </w:r>
      <w:r w:rsidR="007E6A01">
        <w:t xml:space="preserve"> </w:t>
      </w:r>
      <w:r w:rsidR="00BD5627">
        <w:t>Vastavalt Vabariigi Valitsuse seaduse §</w:t>
      </w:r>
      <w:r w:rsidR="000808BB">
        <w:t>-i</w:t>
      </w:r>
      <w:r w:rsidR="00BD5627">
        <w:t xml:space="preserve"> 62 lõikele 1 on </w:t>
      </w:r>
      <w:proofErr w:type="spellStart"/>
      <w:r w:rsidR="004C5F19">
        <w:t>KUM</w:t>
      </w:r>
      <w:r w:rsidR="00B55815">
        <w:t>-</w:t>
      </w:r>
      <w:r w:rsidR="004C5F19">
        <w:t>i</w:t>
      </w:r>
      <w:proofErr w:type="spellEnd"/>
      <w:r w:rsidR="00BD5627">
        <w:t xml:space="preserve"> valitsemisalas riigi kultuuri- ja muinsuskaitsetöö ning kultuurilise mitmekesisuse </w:t>
      </w:r>
      <w:r w:rsidR="00BD5627" w:rsidRPr="00BD5627">
        <w:t>ja lõimumise korraldamine ning kunstide, spordi ja liikumisharrastuse edendamine, osalemine riigi meediatöö kavandamisel ning vast</w:t>
      </w:r>
      <w:r w:rsidR="00BD5627">
        <w:t>avate õigusaktide eelnõude koostamine.</w:t>
      </w:r>
    </w:p>
    <w:p w14:paraId="393D5A7E" w14:textId="77777777" w:rsidR="007E6A01" w:rsidRDefault="007E6A01" w:rsidP="00172FE0">
      <w:pPr>
        <w:jc w:val="both"/>
        <w:rPr>
          <w:b/>
          <w:bCs/>
        </w:rPr>
      </w:pPr>
    </w:p>
    <w:p w14:paraId="398471C3" w14:textId="5189B845" w:rsidR="00C37A73" w:rsidRPr="003E6967" w:rsidRDefault="00C37A73" w:rsidP="00172FE0">
      <w:pPr>
        <w:jc w:val="both"/>
      </w:pPr>
      <w:r w:rsidRPr="007E6A01">
        <w:rPr>
          <w:b/>
          <w:color w:val="4472C4" w:themeColor="accent1"/>
        </w:rPr>
        <w:t>Paragrahv 7 lõikega 3</w:t>
      </w:r>
      <w:r w:rsidRPr="007E6A01">
        <w:rPr>
          <w:color w:val="4472C4" w:themeColor="accent1"/>
        </w:rPr>
        <w:t xml:space="preserve">, </w:t>
      </w:r>
      <w:r w:rsidR="009B1F56" w:rsidRPr="00537B46">
        <w:rPr>
          <w:rFonts w:eastAsia="Calibri"/>
          <w:kern w:val="0"/>
          <w14:ligatures w14:val="none"/>
        </w:rPr>
        <w:t>§</w:t>
      </w:r>
      <w:r w:rsidRPr="00DD406A">
        <w:t xml:space="preserve"> 45 lõikega 1 </w:t>
      </w:r>
      <w:r w:rsidRPr="003E6967">
        <w:t xml:space="preserve">ja </w:t>
      </w:r>
      <w:r>
        <w:t>VSS</w:t>
      </w:r>
      <w:r w:rsidRPr="003E6967">
        <w:t xml:space="preserve"> § 95 lõikega 1 võetakse üle direktiiv</w:t>
      </w:r>
      <w:r w:rsidR="00B55815">
        <w:t>i</w:t>
      </w:r>
      <w:r w:rsidRPr="003E6967">
        <w:t xml:space="preserve"> 2024/1346</w:t>
      </w:r>
      <w:r w:rsidR="00254B9A">
        <w:t>/EL</w:t>
      </w:r>
      <w:r w:rsidRPr="003E6967">
        <w:t xml:space="preserve"> (vastuvõtutingimuste kohta) artikkel 31. </w:t>
      </w:r>
      <w:r w:rsidR="00172FE0" w:rsidRPr="003E6967">
        <w:t xml:space="preserve">Sellega määratakse asutus, kellel on vastutus ja pädevus korraldada sama direktiivi artikliga 18 sätestatud kohustuse täitmine tagada rahvusvahelise kaitse taotlejatele juurdepääsu keelekursustele, kodanikuõpetuse kursustele või kutsekoolitusele, mida </w:t>
      </w:r>
      <w:r w:rsidR="00BF5548">
        <w:t>Eesti peab</w:t>
      </w:r>
      <w:r w:rsidR="00172FE0" w:rsidRPr="003E6967">
        <w:t xml:space="preserve"> asjakohaseks, et suurendada taotlejate võimet iseseisvalt toime tulla, pädevate asutustega suhelda või tööd leida, või</w:t>
      </w:r>
      <w:r w:rsidR="00BF5548">
        <w:t xml:space="preserve"> </w:t>
      </w:r>
      <w:r w:rsidR="00172FE0" w:rsidRPr="003E6967">
        <w:t>hõlbusta</w:t>
      </w:r>
      <w:r w:rsidR="00BF5548">
        <w:t>takse</w:t>
      </w:r>
      <w:r w:rsidR="00172FE0" w:rsidRPr="003E6967">
        <w:t xml:space="preserve"> juurdepääsu sellistele kursustele sõltumata </w:t>
      </w:r>
      <w:r w:rsidR="00BF5548">
        <w:t>asjaolust</w:t>
      </w:r>
      <w:r w:rsidR="00172FE0" w:rsidRPr="003E6967">
        <w:t>, kas taotlejatel on artikli 17 kohane pääs tööturule. Samuti korrastatakse sättega määrus</w:t>
      </w:r>
      <w:r w:rsidR="00BF5548">
        <w:t>e</w:t>
      </w:r>
      <w:r w:rsidR="00172FE0" w:rsidRPr="003E6967">
        <w:t xml:space="preserve"> 2024/1347</w:t>
      </w:r>
      <w:r w:rsidR="00DF358E">
        <w:t>/EL</w:t>
      </w:r>
      <w:r w:rsidR="00172FE0" w:rsidRPr="003E6967">
        <w:t xml:space="preserve"> (kvalifikatsioonitingimuste kohta) artiklis 35 sätestatud rahvusvahelise kaitse saaja juurdepääsu õigust integratsioonimeetmetele, mille korraldamine on samuti </w:t>
      </w:r>
      <w:proofErr w:type="spellStart"/>
      <w:r w:rsidR="006E6796">
        <w:t>KUM</w:t>
      </w:r>
      <w:r w:rsidR="00172FE0" w:rsidRPr="00537B46">
        <w:t>i</w:t>
      </w:r>
      <w:proofErr w:type="spellEnd"/>
      <w:r w:rsidR="00172FE0" w:rsidRPr="003E6967">
        <w:t xml:space="preserve"> pädevuses. </w:t>
      </w:r>
    </w:p>
    <w:p w14:paraId="16F001B8" w14:textId="77777777" w:rsidR="00CD68DF" w:rsidRPr="00115646" w:rsidRDefault="00CD68DF" w:rsidP="00CD68DF">
      <w:pPr>
        <w:jc w:val="both"/>
      </w:pPr>
      <w:commentRangeStart w:id="85"/>
    </w:p>
    <w:p w14:paraId="73077F25" w14:textId="7D072D0F" w:rsidR="00F734B4" w:rsidRPr="00115646" w:rsidRDefault="00AC7825" w:rsidP="00CD68DF">
      <w:pPr>
        <w:jc w:val="both"/>
      </w:pPr>
      <w:r w:rsidRPr="291F54F1">
        <w:rPr>
          <w:b/>
          <w:bCs/>
          <w:color w:val="4472C4" w:themeColor="accent1"/>
        </w:rPr>
        <w:t xml:space="preserve">Lõikega </w:t>
      </w:r>
      <w:r w:rsidR="00FC5EE7" w:rsidRPr="291F54F1">
        <w:rPr>
          <w:b/>
          <w:bCs/>
          <w:color w:val="4472C4" w:themeColor="accent1"/>
        </w:rPr>
        <w:t>4</w:t>
      </w:r>
      <w:r w:rsidRPr="291F54F1">
        <w:rPr>
          <w:color w:val="4472C4" w:themeColor="accent1"/>
        </w:rPr>
        <w:t xml:space="preserve"> </w:t>
      </w:r>
      <w:r>
        <w:t xml:space="preserve">sätestatakse, et </w:t>
      </w:r>
      <w:r w:rsidR="00CD68DF">
        <w:t>Õ</w:t>
      </w:r>
      <w:r w:rsidR="0095043D">
        <w:t>K</w:t>
      </w:r>
      <w:r w:rsidR="00CD68DF">
        <w:t xml:space="preserve"> </w:t>
      </w:r>
      <w:r w:rsidR="002417F2">
        <w:t xml:space="preserve">täidab </w:t>
      </w:r>
      <w:r w:rsidR="00CD68DF">
        <w:t>määruse 2024/1348</w:t>
      </w:r>
      <w:r w:rsidR="00DF358E">
        <w:t>/EL</w:t>
      </w:r>
      <w:r w:rsidR="00CD68DF">
        <w:t xml:space="preserve"> (menetluse kohta) artikli 43 lõikes 4 ning määruse 2024/1356</w:t>
      </w:r>
      <w:r w:rsidR="00254B9A">
        <w:t>/EL</w:t>
      </w:r>
      <w:r w:rsidR="00CD68DF">
        <w:t xml:space="preserve"> (taustakontrolli kohta) artiklis 10 nimetatud põhiõiguste seire ülesannet.</w:t>
      </w:r>
      <w:commentRangeEnd w:id="85"/>
      <w:r>
        <w:rPr>
          <w:rStyle w:val="Kommentaariviide"/>
        </w:rPr>
        <w:commentReference w:id="85"/>
      </w:r>
    </w:p>
    <w:p w14:paraId="2FB96018" w14:textId="77777777" w:rsidR="005E76B3" w:rsidRPr="0030793A" w:rsidRDefault="005E76B3" w:rsidP="009802BE">
      <w:pPr>
        <w:rPr>
          <w:color w:val="FF0000"/>
        </w:rPr>
      </w:pPr>
    </w:p>
    <w:p w14:paraId="3977F157" w14:textId="2F477CE8" w:rsidR="000B5647" w:rsidRDefault="000B5647" w:rsidP="009802BE">
      <w:pPr>
        <w:rPr>
          <w:b/>
          <w:bCs/>
        </w:rPr>
      </w:pPr>
      <w:r>
        <w:rPr>
          <w:b/>
          <w:bCs/>
        </w:rPr>
        <w:t>4. jagu „Teabe kaitse ja isikuandmete töötlemine“</w:t>
      </w:r>
    </w:p>
    <w:p w14:paraId="436AF874" w14:textId="77777777" w:rsidR="000B5647" w:rsidRDefault="000B5647" w:rsidP="009802BE">
      <w:pPr>
        <w:rPr>
          <w:b/>
          <w:bCs/>
        </w:rPr>
      </w:pPr>
    </w:p>
    <w:p w14:paraId="5941948D" w14:textId="3498ADE9" w:rsidR="00864838" w:rsidRDefault="00864838" w:rsidP="009802BE">
      <w:pPr>
        <w:rPr>
          <w:b/>
          <w:bCs/>
        </w:rPr>
      </w:pPr>
      <w:r w:rsidRPr="00864838">
        <w:rPr>
          <w:b/>
          <w:bCs/>
        </w:rPr>
        <w:t>§ 8. Teabe kaitse ajutise kaitse ja rahvusvahelise kaitse menetluses</w:t>
      </w:r>
    </w:p>
    <w:p w14:paraId="2AB16711" w14:textId="77777777" w:rsidR="00C45DF3" w:rsidRDefault="00C45DF3" w:rsidP="009802BE">
      <w:pPr>
        <w:rPr>
          <w:b/>
          <w:bCs/>
        </w:rPr>
      </w:pPr>
    </w:p>
    <w:p w14:paraId="41FD039E" w14:textId="2B1F2322" w:rsidR="00A521BF" w:rsidRPr="000F4AC4" w:rsidRDefault="0071581F" w:rsidP="00C45DF3">
      <w:pPr>
        <w:jc w:val="both"/>
      </w:pPr>
      <w:r>
        <w:rPr>
          <w:b/>
          <w:color w:val="4472C4" w:themeColor="accent1"/>
        </w:rPr>
        <w:t>L</w:t>
      </w:r>
      <w:r w:rsidR="00726F46" w:rsidRPr="00537B46">
        <w:rPr>
          <w:b/>
          <w:color w:val="4472C4" w:themeColor="accent1"/>
        </w:rPr>
        <w:t>õigetega 1 ja 2</w:t>
      </w:r>
      <w:r w:rsidR="00726F46" w:rsidRPr="000F4AC4">
        <w:t xml:space="preserve">, </w:t>
      </w:r>
      <w:r w:rsidR="004B75AD">
        <w:t>§-i</w:t>
      </w:r>
      <w:r w:rsidR="00726F46" w:rsidRPr="00BD6063">
        <w:t xml:space="preserve"> 16 lõike 3 punktiga 5</w:t>
      </w:r>
      <w:r w:rsidR="00726F46" w:rsidRPr="000F4AC4">
        <w:t xml:space="preserve">, </w:t>
      </w:r>
      <w:r w:rsidR="004B75AD">
        <w:t>§-i</w:t>
      </w:r>
      <w:r w:rsidR="00726F46" w:rsidRPr="00BD6063">
        <w:t xml:space="preserve"> 19 lõikega 1</w:t>
      </w:r>
      <w:r w:rsidR="00726F46" w:rsidRPr="000F4AC4">
        <w:t xml:space="preserve">, </w:t>
      </w:r>
      <w:r w:rsidR="004B75AD">
        <w:t xml:space="preserve">§-i </w:t>
      </w:r>
      <w:r w:rsidR="00726F46" w:rsidRPr="00BD6063">
        <w:t>42 lõike 6 punktiga 3</w:t>
      </w:r>
      <w:r w:rsidR="00726F46" w:rsidRPr="000F4AC4">
        <w:t xml:space="preserve"> ja </w:t>
      </w:r>
      <w:r w:rsidR="00726F46" w:rsidRPr="00BD6063">
        <w:t>lõikega 8</w:t>
      </w:r>
      <w:r w:rsidR="00726F46" w:rsidRPr="000F4AC4">
        <w:t xml:space="preserve">, </w:t>
      </w:r>
      <w:r w:rsidR="009B1F56" w:rsidRPr="00537B46">
        <w:rPr>
          <w:rFonts w:eastAsia="Calibri"/>
          <w:kern w:val="0"/>
          <w14:ligatures w14:val="none"/>
        </w:rPr>
        <w:t>§</w:t>
      </w:r>
      <w:r w:rsidR="00726F46" w:rsidRPr="00BD6063">
        <w:t xml:space="preserve"> 46 lõigetega 1 ja 2</w:t>
      </w:r>
      <w:r w:rsidR="00726F46" w:rsidRPr="000F4AC4">
        <w:t xml:space="preserve"> ning </w:t>
      </w:r>
      <w:r w:rsidR="001D7D91">
        <w:t>TTKS</w:t>
      </w:r>
      <w:r w:rsidR="00726F46" w:rsidRPr="00092BEA">
        <w:t xml:space="preserve"> § 2</w:t>
      </w:r>
      <w:r w:rsidR="00726F46" w:rsidRPr="000F4AC4">
        <w:t xml:space="preserve"> lõikega 1, § 3 lõikega 1 võetakse üle direktiiv 2024/1346</w:t>
      </w:r>
      <w:r w:rsidR="00254B9A">
        <w:t>/EL</w:t>
      </w:r>
      <w:r w:rsidR="00726F46" w:rsidRPr="000F4AC4">
        <w:t xml:space="preserve"> (vastuvõtutingimuste kohta) </w:t>
      </w:r>
      <w:r w:rsidR="00837AC6">
        <w:t>artikli</w:t>
      </w:r>
      <w:r w:rsidR="00726F46" w:rsidRPr="000F4AC4">
        <w:t xml:space="preserve"> 20 lõiked 2 kuni 8. </w:t>
      </w:r>
      <w:r w:rsidR="0035594E">
        <w:rPr>
          <w:b/>
          <w:color w:val="4472C4" w:themeColor="accent1"/>
        </w:rPr>
        <w:t>L</w:t>
      </w:r>
      <w:r w:rsidR="00A521BF" w:rsidRPr="00537B46">
        <w:rPr>
          <w:b/>
          <w:color w:val="4472C4" w:themeColor="accent1"/>
        </w:rPr>
        <w:t>õikega</w:t>
      </w:r>
      <w:r w:rsidR="00A521BF" w:rsidRPr="00307AFE">
        <w:rPr>
          <w:b/>
          <w:color w:val="4472C4" w:themeColor="accent1"/>
        </w:rPr>
        <w:t xml:space="preserve"> 3</w:t>
      </w:r>
      <w:r w:rsidR="00A521BF" w:rsidRPr="000F4AC4">
        <w:t xml:space="preserve"> ja </w:t>
      </w:r>
      <w:r w:rsidR="00B7672C">
        <w:t>§</w:t>
      </w:r>
      <w:r w:rsidR="00747870">
        <w:t>-i</w:t>
      </w:r>
      <w:r w:rsidR="00A521BF" w:rsidRPr="00BD6063">
        <w:t xml:space="preserve"> 21</w:t>
      </w:r>
      <w:r w:rsidR="00A521BF" w:rsidRPr="000F4AC4">
        <w:t xml:space="preserve"> lõi</w:t>
      </w:r>
      <w:r w:rsidR="00B7672C">
        <w:t>kega</w:t>
      </w:r>
      <w:r w:rsidR="00A521BF" w:rsidRPr="000F4AC4">
        <w:t xml:space="preserve"> 6 võetakse üle direktiiv 2024/1346</w:t>
      </w:r>
      <w:r w:rsidR="00254B9A">
        <w:t>/EL</w:t>
      </w:r>
      <w:r w:rsidR="00A521BF" w:rsidRPr="000F4AC4">
        <w:t xml:space="preserve"> (vastuvõtutingimuste kohta) artikli 27 lõige 10.</w:t>
      </w:r>
    </w:p>
    <w:p w14:paraId="663DD767" w14:textId="77777777" w:rsidR="00726F46" w:rsidRDefault="00726F46" w:rsidP="00C45DF3">
      <w:pPr>
        <w:jc w:val="both"/>
      </w:pPr>
    </w:p>
    <w:p w14:paraId="42501421" w14:textId="2A5D6AE2" w:rsidR="00C45DF3" w:rsidRDefault="00C45DF3" w:rsidP="00C45DF3">
      <w:pPr>
        <w:jc w:val="both"/>
      </w:pPr>
      <w:r w:rsidRPr="00ED032B">
        <w:rPr>
          <w:b/>
          <w:color w:val="4472C4" w:themeColor="accent1"/>
        </w:rPr>
        <w:t>Paragrahvis 8</w:t>
      </w:r>
      <w:r>
        <w:t xml:space="preserve"> sätestatakse ajutise kaitse ja rahvusvahelise kaitse menetluse konfidentsiaals</w:t>
      </w:r>
      <w:r w:rsidR="00BD6063">
        <w:t xml:space="preserve">ena hoidmise </w:t>
      </w:r>
      <w:r>
        <w:t xml:space="preserve">kohustus. </w:t>
      </w:r>
      <w:r w:rsidR="0095043D">
        <w:t>M</w:t>
      </w:r>
      <w:r w:rsidR="008D4C7C" w:rsidRPr="00F8236C">
        <w:t>äärus</w:t>
      </w:r>
      <w:r w:rsidR="008D4C7C">
        <w:t>e</w:t>
      </w:r>
      <w:r w:rsidR="008D4C7C" w:rsidRPr="00F8236C">
        <w:t xml:space="preserve"> 2024/1348</w:t>
      </w:r>
      <w:r w:rsidR="00DF358E">
        <w:t>/EL</w:t>
      </w:r>
      <w:r w:rsidR="008D4C7C" w:rsidRPr="00F8236C">
        <w:t xml:space="preserve"> (menetluse kohta)</w:t>
      </w:r>
      <w:r w:rsidR="008D4C7C">
        <w:t xml:space="preserve"> artikkel 7 sätestab, et rahvusvahelise kaitse menetluses kogutud isikuandmed on konfidentsiaalsed ja </w:t>
      </w:r>
      <w:r w:rsidR="008D4C7C" w:rsidRPr="008D4C7C">
        <w:t xml:space="preserve">väidetavatele </w:t>
      </w:r>
      <w:proofErr w:type="spellStart"/>
      <w:r w:rsidR="008D4C7C" w:rsidRPr="008D4C7C">
        <w:t>tagakiusajatele</w:t>
      </w:r>
      <w:proofErr w:type="spellEnd"/>
      <w:r w:rsidR="008D4C7C" w:rsidRPr="008D4C7C">
        <w:t xml:space="preserve"> ega tõsise kahju põhjustajatele</w:t>
      </w:r>
      <w:r w:rsidR="008D4C7C">
        <w:t xml:space="preserve"> ei tohi teavet avaldada. Avaliku teabe seaduse (edaspidi </w:t>
      </w:r>
      <w:proofErr w:type="spellStart"/>
      <w:r w:rsidR="008D4C7C">
        <w:rPr>
          <w:i/>
          <w:iCs/>
        </w:rPr>
        <w:t>AvTS</w:t>
      </w:r>
      <w:proofErr w:type="spellEnd"/>
      <w:r w:rsidR="008D4C7C">
        <w:t>) §</w:t>
      </w:r>
      <w:r w:rsidR="00214354">
        <w:t>-i</w:t>
      </w:r>
      <w:r w:rsidR="008D4C7C">
        <w:t xml:space="preserve"> 3 lõigete 1 ja 2 kohaselt on kõik avalikke ülesandeid täites saadud või loodud teav</w:t>
      </w:r>
      <w:r w:rsidR="005E76B3">
        <w:t>e</w:t>
      </w:r>
      <w:r w:rsidR="008D4C7C">
        <w:t xml:space="preserve"> avalik, juhul kui seda ei ole seaduses sätestatud korras piiratud. </w:t>
      </w:r>
      <w:r w:rsidR="00BD6063">
        <w:t xml:space="preserve">Seega on määruse rakendamiseks vajalik piirang kehtestada seaduse tasandil. </w:t>
      </w:r>
      <w:r w:rsidR="008D4C7C">
        <w:t>Kehtiv VRKS laiendab konfidentsiaalsuskohustust ka ajutise kaitse menetlusele ja pole ühtegi põhjust selle muutmiseks. Ühtegi põhimõttelist muudatust võrreldes kehtiva VRKS-iga ei tehta.</w:t>
      </w:r>
      <w:r w:rsidR="005E76B3">
        <w:t xml:space="preserve"> </w:t>
      </w:r>
      <w:r w:rsidR="00BD6063" w:rsidRPr="00E3095C">
        <w:t xml:space="preserve">Rahvusvahelise kaitse ja ajutise kaitse menetluses kogutud andmed loetakse ka edaspidi piiratud juurdepääsuga </w:t>
      </w:r>
      <w:r w:rsidR="00A57DA7" w:rsidRPr="00E3095C">
        <w:t xml:space="preserve">teabeks eelkõige </w:t>
      </w:r>
      <w:proofErr w:type="spellStart"/>
      <w:r w:rsidR="00A57DA7" w:rsidRPr="00E3095C">
        <w:t>AvTS</w:t>
      </w:r>
      <w:proofErr w:type="spellEnd"/>
      <w:r w:rsidR="00A57DA7" w:rsidRPr="00E3095C">
        <w:t xml:space="preserve"> §</w:t>
      </w:r>
      <w:r w:rsidR="00214354">
        <w:t>-i</w:t>
      </w:r>
      <w:r w:rsidR="00A57DA7" w:rsidRPr="00E3095C">
        <w:t xml:space="preserve"> 35 lõi</w:t>
      </w:r>
      <w:r w:rsidR="00214354">
        <w:t>k</w:t>
      </w:r>
      <w:r w:rsidR="00A57DA7" w:rsidRPr="00E3095C">
        <w:t>e 1 punkt 11 ja 12 alusel sh kohaldades § 40 lõikes 3 sätestatut.</w:t>
      </w:r>
      <w:r w:rsidR="00A57DA7">
        <w:t xml:space="preserve"> </w:t>
      </w:r>
    </w:p>
    <w:p w14:paraId="6EF0284E" w14:textId="77777777" w:rsidR="0030793A" w:rsidRDefault="0030793A" w:rsidP="00C45DF3">
      <w:pPr>
        <w:jc w:val="both"/>
      </w:pPr>
    </w:p>
    <w:p w14:paraId="63005E6A" w14:textId="77777777" w:rsidR="00ED032B" w:rsidRDefault="0030793A" w:rsidP="00C45DF3">
      <w:pPr>
        <w:jc w:val="both"/>
      </w:pPr>
      <w:r w:rsidRPr="00115646">
        <w:t xml:space="preserve">Seega sätestatakse </w:t>
      </w:r>
      <w:r w:rsidRPr="001E1241">
        <w:rPr>
          <w:b/>
          <w:color w:val="4472C4" w:themeColor="accent1"/>
        </w:rPr>
        <w:t>lõike 1</w:t>
      </w:r>
      <w:r w:rsidRPr="00115646">
        <w:t xml:space="preserve"> kohaselt, et ajutise kaitse ja rahvusvahelise kaitse menetlus ei ole avalik. </w:t>
      </w:r>
      <w:r w:rsidRPr="001E1241">
        <w:rPr>
          <w:b/>
          <w:color w:val="4472C4" w:themeColor="accent1"/>
        </w:rPr>
        <w:t>Lõike 2</w:t>
      </w:r>
      <w:r w:rsidRPr="00115646">
        <w:t xml:space="preserve"> kohaselt tuleb taotleja andmeid sisaldav teave tunnistada asutusesiseseks kasutamiseks mõeldud teabeks avaliku teabe seaduse tähenduses. Nimetatud välismaalase andmeid sisaldava teabe töötlemine on lubatud üksnes seadusega ettenähtud ülesannete täitmiseks. </w:t>
      </w:r>
    </w:p>
    <w:p w14:paraId="5E2D3EF4" w14:textId="77777777" w:rsidR="00ED032B" w:rsidRDefault="00ED032B" w:rsidP="00C45DF3">
      <w:pPr>
        <w:jc w:val="both"/>
      </w:pPr>
    </w:p>
    <w:p w14:paraId="251BA626" w14:textId="720DCB77" w:rsidR="003221D3" w:rsidRPr="00115646" w:rsidRDefault="0030793A" w:rsidP="00C45DF3">
      <w:pPr>
        <w:jc w:val="both"/>
      </w:pPr>
      <w:r w:rsidRPr="001E1241">
        <w:rPr>
          <w:b/>
          <w:color w:val="4472C4" w:themeColor="accent1"/>
        </w:rPr>
        <w:t>Lõikega 3</w:t>
      </w:r>
      <w:r w:rsidRPr="00115646">
        <w:rPr>
          <w:b/>
          <w:bCs/>
        </w:rPr>
        <w:t xml:space="preserve"> </w:t>
      </w:r>
      <w:r w:rsidRPr="00115646">
        <w:t xml:space="preserve">sätestatakse, et taotleja kohta kogutud andmete edastamine välisriigile ja välisriigilt taotleja kohta andmete kogumine on lubatud ainult </w:t>
      </w:r>
      <w:proofErr w:type="spellStart"/>
      <w:r w:rsidRPr="00115646">
        <w:t>välislepingust</w:t>
      </w:r>
      <w:proofErr w:type="spellEnd"/>
      <w:r w:rsidRPr="00115646">
        <w:t xml:space="preserve">, </w:t>
      </w:r>
      <w:r w:rsidR="00D5479E">
        <w:t>EL-i</w:t>
      </w:r>
      <w:r w:rsidRPr="00115646">
        <w:t xml:space="preserve"> õigusest või </w:t>
      </w:r>
      <w:r w:rsidR="00E25F8C">
        <w:t>VRKS-st</w:t>
      </w:r>
      <w:r w:rsidRPr="00115646">
        <w:t xml:space="preserve"> tuleneva kohustuse täitmiseks. Andmete edastamisel välisriigile tagatakse, et teavet ei edastata </w:t>
      </w:r>
      <w:r w:rsidR="00E25F8C">
        <w:t xml:space="preserve">otseselt ega kaudselt </w:t>
      </w:r>
      <w:r w:rsidRPr="00115646">
        <w:t xml:space="preserve">taotleja päritoluriigile. Nimetatud </w:t>
      </w:r>
      <w:r w:rsidR="003221D3" w:rsidRPr="00115646">
        <w:t xml:space="preserve">teabe edastamise keeld, mida tuleb järgida muuhulgas ka </w:t>
      </w:r>
      <w:r w:rsidR="00972805" w:rsidRPr="00115646">
        <w:t xml:space="preserve">päritoluriigis valitseva olukorra või taotlejaga seotud asjaolude osas </w:t>
      </w:r>
      <w:r w:rsidR="003221D3" w:rsidRPr="00115646">
        <w:t xml:space="preserve">päringute tegemisel on </w:t>
      </w:r>
      <w:r w:rsidR="00972805" w:rsidRPr="00115646">
        <w:t xml:space="preserve">vajalik, sest rahvusvahelise kaitse taotlejad on reeglina haavatavas olukorras ning jagavad menetluse käigus </w:t>
      </w:r>
      <w:r w:rsidR="00E25F8C">
        <w:t xml:space="preserve">ametiasutusele </w:t>
      </w:r>
      <w:r w:rsidR="00972805" w:rsidRPr="00115646">
        <w:t xml:space="preserve">tundlikku teavet. </w:t>
      </w:r>
      <w:r w:rsidR="00420AAA" w:rsidRPr="00115646">
        <w:t xml:space="preserve">Konfidentsiaalsuse põhimõte tähendab, et teabe jagamisel tuleb olla kindel, et taotleja turvalisus ei satu ohtu ning ei too kaasa tema inimõiguste rikkumise tagajärge. </w:t>
      </w:r>
      <w:r w:rsidR="00972805" w:rsidRPr="00115646">
        <w:t xml:space="preserve">Menetluse käigus kogutud teabe ning ka pelgalt rahvusvahelise kaitse taotlemise fakti teatavaks saamisel võivad olla laastavad tagajärjed kaitse saajale ja tema perekonnaliikmetele. Muuhulgas ka viisil, et juhul kui kaitse saamise vajadus puudus, siis kaitse taotlemise fakti teatavaks saamine võib olla uueks iseseisvaks aluseks inimese tagakiusamiseks ja seetõttu ka kaitsevajaduse tekkimiseks. Seetõttu on äärmiselt oluline, et rahvusvahelise kaitse menetluse käigus teatavaks saanud teavet töötlevad ainult konkreetse menetlusega seotud ametnikud ning taotlemise fakti ega muud taotlemisega seotud teavet ei edastata ühelgi viisil taotleja koduriigile. </w:t>
      </w:r>
      <w:r w:rsidR="00420AAA" w:rsidRPr="00115646">
        <w:t>Konfidentsiaalsuse tagamise kohustus kehtib ka siis, kui taotleja päritoluriigiks on turvaline kolmas riik või turvaline päritoluriik. Nagu teiste</w:t>
      </w:r>
      <w:r w:rsidR="001C521F" w:rsidRPr="00115646">
        <w:t>gi</w:t>
      </w:r>
      <w:r w:rsidR="00420AAA" w:rsidRPr="00115646">
        <w:t xml:space="preserve"> teemade puhul, siis tuleb ka konfidentsiaalsuse tagamisel järgida </w:t>
      </w:r>
      <w:r w:rsidR="001C521F" w:rsidRPr="00115646">
        <w:t xml:space="preserve">muuhulgas </w:t>
      </w:r>
      <w:r w:rsidR="00420AAA" w:rsidRPr="00115646">
        <w:t>EUAA juhiseid ja UNHCR</w:t>
      </w:r>
      <w:r w:rsidR="00397E7A">
        <w:t>-i</w:t>
      </w:r>
      <w:r w:rsidR="00420AAA" w:rsidRPr="00115646">
        <w:t xml:space="preserve"> soovitusi.</w:t>
      </w:r>
    </w:p>
    <w:p w14:paraId="71251649" w14:textId="77777777" w:rsidR="00ED032B" w:rsidRDefault="00ED032B" w:rsidP="00C45DF3">
      <w:pPr>
        <w:jc w:val="both"/>
        <w:rPr>
          <w:b/>
          <w:bCs/>
          <w:color w:val="4472C4" w:themeColor="accent1"/>
        </w:rPr>
      </w:pPr>
    </w:p>
    <w:p w14:paraId="592E547A" w14:textId="7E1CC4E7" w:rsidR="0030793A" w:rsidRPr="00115646" w:rsidRDefault="00FA0DCA" w:rsidP="00C45DF3">
      <w:pPr>
        <w:jc w:val="both"/>
      </w:pPr>
      <w:r w:rsidRPr="00ED032B">
        <w:rPr>
          <w:b/>
          <w:color w:val="4472C4" w:themeColor="accent1"/>
        </w:rPr>
        <w:t>Lõikega 4</w:t>
      </w:r>
      <w:r w:rsidRPr="00ED032B">
        <w:rPr>
          <w:color w:val="4472C4" w:themeColor="accent1"/>
        </w:rPr>
        <w:t xml:space="preserve"> </w:t>
      </w:r>
      <w:r w:rsidRPr="00115646">
        <w:t>sätestataks, et k</w:t>
      </w:r>
      <w:r w:rsidR="0030793A" w:rsidRPr="00115646">
        <w:t xml:space="preserve">ui ajutise kaitse ja rahvusvahelise kaitse menetluses kogutud andmeid edastatakse muule kui käesolevas </w:t>
      </w:r>
      <w:r w:rsidR="009357BC">
        <w:t>VRKS-s</w:t>
      </w:r>
      <w:r w:rsidR="0030793A" w:rsidRPr="00115646">
        <w:t xml:space="preserve"> nimetatud asutusele, kehtivad </w:t>
      </w:r>
      <w:r w:rsidR="00A0282F">
        <w:t xml:space="preserve">sama </w:t>
      </w:r>
      <w:r w:rsidR="009B1F56" w:rsidRPr="00537B46">
        <w:rPr>
          <w:rFonts w:eastAsia="Calibri"/>
          <w:kern w:val="0"/>
          <w14:ligatures w14:val="none"/>
        </w:rPr>
        <w:t>§</w:t>
      </w:r>
      <w:r w:rsidR="009B1F56">
        <w:rPr>
          <w:rFonts w:eastAsia="Calibri"/>
          <w:kern w:val="0"/>
          <w14:ligatures w14:val="none"/>
        </w:rPr>
        <w:t>-i</w:t>
      </w:r>
      <w:r w:rsidR="0030793A" w:rsidRPr="00115646">
        <w:t xml:space="preserve"> lõigetest 2 ja 3 tulenevad kohustused ka nimetatud asutuse ja selle ametnike ning töötajate kohta.</w:t>
      </w:r>
    </w:p>
    <w:p w14:paraId="20D7C68B" w14:textId="77777777" w:rsidR="00C45DF3" w:rsidRDefault="00C45DF3" w:rsidP="009802BE">
      <w:pPr>
        <w:rPr>
          <w:b/>
          <w:bCs/>
        </w:rPr>
      </w:pPr>
    </w:p>
    <w:p w14:paraId="6C6A9A7B" w14:textId="1B75E032" w:rsidR="00864838" w:rsidRDefault="00864838" w:rsidP="009802BE">
      <w:pPr>
        <w:rPr>
          <w:b/>
          <w:bCs/>
        </w:rPr>
      </w:pPr>
      <w:r w:rsidRPr="00864838">
        <w:rPr>
          <w:b/>
          <w:bCs/>
        </w:rPr>
        <w:lastRenderedPageBreak/>
        <w:t>§ 9. Isikuandmete töötlemine</w:t>
      </w:r>
    </w:p>
    <w:p w14:paraId="594176FD" w14:textId="77777777" w:rsidR="00864838" w:rsidRDefault="00864838" w:rsidP="009802BE">
      <w:pPr>
        <w:rPr>
          <w:b/>
          <w:bCs/>
        </w:rPr>
      </w:pPr>
    </w:p>
    <w:p w14:paraId="4BC9C11D" w14:textId="52A1DE55" w:rsidR="00785AF4" w:rsidRPr="001E23F0" w:rsidRDefault="008D4C7C" w:rsidP="00785AF4">
      <w:pPr>
        <w:jc w:val="both"/>
      </w:pPr>
      <w:r>
        <w:t xml:space="preserve">Selles </w:t>
      </w:r>
      <w:r w:rsidR="009B1F56" w:rsidRPr="00537B46">
        <w:rPr>
          <w:rFonts w:eastAsia="Calibri"/>
          <w:kern w:val="0"/>
          <w14:ligatures w14:val="none"/>
        </w:rPr>
        <w:t>§</w:t>
      </w:r>
      <w:r>
        <w:rPr>
          <w:rFonts w:eastAsia="Calibri"/>
          <w:kern w:val="0"/>
          <w14:ligatures w14:val="none"/>
        </w:rPr>
        <w:t xml:space="preserve"> </w:t>
      </w:r>
      <w:r>
        <w:t xml:space="preserve">ei ole tehtud põhimõttelist muudatust võrreldes kehtiva VRKS-iga. </w:t>
      </w:r>
      <w:r w:rsidR="00785AF4" w:rsidRPr="00ED032B">
        <w:rPr>
          <w:b/>
          <w:color w:val="4472C4" w:themeColor="accent1"/>
        </w:rPr>
        <w:t>Lõigete 1–3</w:t>
      </w:r>
      <w:r w:rsidR="00785AF4" w:rsidRPr="00ED032B">
        <w:rPr>
          <w:color w:val="4472C4" w:themeColor="accent1"/>
        </w:rPr>
        <w:t xml:space="preserve"> </w:t>
      </w:r>
      <w:r w:rsidR="00785AF4">
        <w:t xml:space="preserve">kohaselt võib </w:t>
      </w:r>
      <w:r>
        <w:t>pädev asutus</w:t>
      </w:r>
      <w:r w:rsidR="00785AF4">
        <w:t xml:space="preserve"> jätkuvalt</w:t>
      </w:r>
      <w:r>
        <w:t xml:space="preserve"> töödelda isikuandmeid ja eriliiki isikuandmeid ilma isiku nõusolekuta. </w:t>
      </w:r>
      <w:r w:rsidR="00785AF4">
        <w:t xml:space="preserve">Samuti võib pädev asutus jätkuvalt </w:t>
      </w:r>
      <w:r w:rsidR="00785AF4" w:rsidRPr="001E23F0">
        <w:t>töödelda välisriigilt või rahvusvaheliselt organisatsioonilt saadud isikuandmeid.</w:t>
      </w:r>
    </w:p>
    <w:p w14:paraId="2506E295" w14:textId="77777777" w:rsidR="00FC0F3E" w:rsidRDefault="00FC0F3E" w:rsidP="00FC0F3E">
      <w:pPr>
        <w:jc w:val="both"/>
      </w:pPr>
    </w:p>
    <w:p w14:paraId="2CD9D7DA" w14:textId="2D153800" w:rsidR="00FC0F3E" w:rsidRDefault="00B16498" w:rsidP="00FC0F3E">
      <w:pPr>
        <w:jc w:val="both"/>
      </w:pPr>
      <w:r w:rsidRPr="00F8236C">
        <w:t>Euroopa ühise varjupaigasüsteemi õigusaktid</w:t>
      </w:r>
      <w:r>
        <w:t xml:space="preserve">e kohaselt peab välismaalane esitama liikmesriigi pädevatele asutustele isikuandmeid. </w:t>
      </w:r>
      <w:r w:rsidR="00E41284">
        <w:t>M</w:t>
      </w:r>
      <w:r w:rsidR="00FC0F3E" w:rsidRPr="00F8236C">
        <w:t>äärus</w:t>
      </w:r>
      <w:r w:rsidR="00FC0F3E">
        <w:t>e</w:t>
      </w:r>
      <w:r w:rsidR="00FC0F3E" w:rsidRPr="00F8236C">
        <w:t xml:space="preserve"> 2024/1358</w:t>
      </w:r>
      <w:r w:rsidR="00254B9A">
        <w:t>/EL</w:t>
      </w:r>
      <w:r w:rsidR="00FC0F3E" w:rsidRPr="00F8236C">
        <w:t xml:space="preserve"> (</w:t>
      </w:r>
      <w:proofErr w:type="spellStart"/>
      <w:r w:rsidR="00FC0F3E" w:rsidRPr="00F8236C">
        <w:t>Eurodac</w:t>
      </w:r>
      <w:proofErr w:type="spellEnd"/>
      <w:r w:rsidR="00FC0F3E" w:rsidRPr="00F8236C">
        <w:t>-süsteemi kohta)</w:t>
      </w:r>
      <w:r w:rsidR="00FC0F3E">
        <w:t xml:space="preserve"> artikli 13 kohaselt </w:t>
      </w:r>
      <w:r>
        <w:t>peab</w:t>
      </w:r>
      <w:r w:rsidR="00FC0F3E">
        <w:t xml:space="preserve"> välismaala</w:t>
      </w:r>
      <w:r>
        <w:t>ne taluma ka</w:t>
      </w:r>
      <w:r w:rsidR="00FC0F3E">
        <w:t xml:space="preserve"> biomeetrilis</w:t>
      </w:r>
      <w:r>
        <w:t>te</w:t>
      </w:r>
      <w:r w:rsidR="00FC0F3E">
        <w:t xml:space="preserve"> andme</w:t>
      </w:r>
      <w:r>
        <w:t>te</w:t>
      </w:r>
      <w:r w:rsidR="005F0AA9">
        <w:t xml:space="preserve"> </w:t>
      </w:r>
      <w:r w:rsidR="00FC0F3E">
        <w:t>(näokujutis ja sõrmejäljed)</w:t>
      </w:r>
      <w:r>
        <w:t xml:space="preserve"> võtmist, seejuures </w:t>
      </w:r>
      <w:r w:rsidR="00FC0F3E">
        <w:t>peab liikmesriik ette nägema haldusmeetmed</w:t>
      </w:r>
      <w:r>
        <w:t xml:space="preserve"> selle kohustuse täitmiseks</w:t>
      </w:r>
      <w:r w:rsidR="00FC0F3E">
        <w:t xml:space="preserve">. Sellega seonduvalt säilitatakse põhimõte, et VRKS-i alusel läbiviidavates menetluses ei töödelda isiku andmeid </w:t>
      </w:r>
      <w:r w:rsidR="00693CFB">
        <w:t>viimase</w:t>
      </w:r>
      <w:r w:rsidR="00FC0F3E">
        <w:t xml:space="preserve"> nõusoleku alusel ja andmete töötlemist ei lõpetata, kui isik ei ole enda andmete töötlemisega nõus.</w:t>
      </w:r>
      <w:r>
        <w:t xml:space="preserve"> </w:t>
      </w:r>
      <w:r w:rsidR="00E41284">
        <w:t>M</w:t>
      </w:r>
      <w:r w:rsidRPr="00F8236C">
        <w:t>äärus</w:t>
      </w:r>
      <w:r>
        <w:t>e</w:t>
      </w:r>
      <w:r w:rsidRPr="00F8236C">
        <w:t xml:space="preserve"> 2024/1358</w:t>
      </w:r>
      <w:r w:rsidR="00254B9A">
        <w:t>/EL</w:t>
      </w:r>
      <w:r w:rsidRPr="00F8236C">
        <w:t xml:space="preserve"> (</w:t>
      </w:r>
      <w:proofErr w:type="spellStart"/>
      <w:r w:rsidRPr="00F8236C">
        <w:t>Eurodac</w:t>
      </w:r>
      <w:proofErr w:type="spellEnd"/>
      <w:r w:rsidRPr="00F8236C">
        <w:t>-süsteemi kohta)</w:t>
      </w:r>
      <w:r>
        <w:t xml:space="preserve"> artikli 13 kohaselt </w:t>
      </w:r>
      <w:r w:rsidR="00885447">
        <w:t xml:space="preserve">võib </w:t>
      </w:r>
      <w:r>
        <w:t xml:space="preserve">liikmesriik </w:t>
      </w:r>
      <w:r w:rsidR="00885447">
        <w:t>viimase abinõuna ette näha ka sunnimeetmed</w:t>
      </w:r>
      <w:r w:rsidR="00693CFB">
        <w:t xml:space="preserve"> </w:t>
      </w:r>
      <w:proofErr w:type="spellStart"/>
      <w:r w:rsidR="00693CFB">
        <w:t>biomeetria</w:t>
      </w:r>
      <w:proofErr w:type="spellEnd"/>
      <w:r w:rsidR="00693CFB">
        <w:t xml:space="preserve"> hõivamiseks. Va</w:t>
      </w:r>
      <w:r w:rsidR="00885447">
        <w:t>hetu</w:t>
      </w:r>
      <w:r w:rsidR="005F0AA9">
        <w:t>t</w:t>
      </w:r>
      <w:r w:rsidR="00885447">
        <w:t xml:space="preserve"> sun</w:t>
      </w:r>
      <w:r w:rsidR="005F0AA9">
        <w:t>di</w:t>
      </w:r>
      <w:r w:rsidR="00885447">
        <w:t xml:space="preserve"> </w:t>
      </w:r>
      <w:r w:rsidR="005F0AA9">
        <w:t>kohaldatakse</w:t>
      </w:r>
      <w:r w:rsidR="00885447">
        <w:t xml:space="preserve"> riikliku järelevalve erimeetmena korrakaitseseaduses</w:t>
      </w:r>
      <w:r w:rsidR="00BF73E5">
        <w:t xml:space="preserve"> (edaspidi </w:t>
      </w:r>
      <w:proofErr w:type="spellStart"/>
      <w:r w:rsidR="00BF73E5">
        <w:rPr>
          <w:i/>
          <w:iCs/>
        </w:rPr>
        <w:t>KorS</w:t>
      </w:r>
      <w:proofErr w:type="spellEnd"/>
      <w:r w:rsidR="00BF73E5">
        <w:t>)</w:t>
      </w:r>
      <w:r w:rsidR="00885447">
        <w:t xml:space="preserve"> sätestatud korras.</w:t>
      </w:r>
    </w:p>
    <w:p w14:paraId="78807B55" w14:textId="77777777" w:rsidR="00785AF4" w:rsidRDefault="00785AF4" w:rsidP="00FC0F3E">
      <w:pPr>
        <w:jc w:val="both"/>
      </w:pPr>
    </w:p>
    <w:p w14:paraId="2E190ACB" w14:textId="77777777" w:rsidR="003B741C" w:rsidRDefault="00785AF4" w:rsidP="00FC0F3E">
      <w:pPr>
        <w:jc w:val="both"/>
      </w:pPr>
      <w:r w:rsidRPr="005638C9">
        <w:rPr>
          <w:b/>
          <w:color w:val="4472C4" w:themeColor="accent1"/>
        </w:rPr>
        <w:t xml:space="preserve">Lõigetes 4–6 </w:t>
      </w:r>
      <w:r>
        <w:t xml:space="preserve">on säilitatud regulatsioon, mis </w:t>
      </w:r>
      <w:r w:rsidRPr="003C59AD">
        <w:rPr>
          <w:lang w:eastAsia="et-EE"/>
        </w:rPr>
        <w:t>piira</w:t>
      </w:r>
      <w:r>
        <w:rPr>
          <w:lang w:eastAsia="et-EE"/>
        </w:rPr>
        <w:t>b</w:t>
      </w:r>
      <w:r w:rsidRPr="003C59AD">
        <w:rPr>
          <w:lang w:eastAsia="et-EE"/>
        </w:rPr>
        <w:t xml:space="preserve"> välismaalase õigust saada teavet ja juurdepääsu tema kohta kogutud andmetele, mille kehtestamist eriseaduses võimaldab </w:t>
      </w:r>
      <w:r w:rsidRPr="00BC0FF2">
        <w:t xml:space="preserve">isikuandmete kaitse </w:t>
      </w:r>
      <w:proofErr w:type="spellStart"/>
      <w:r w:rsidRPr="00BC0FF2">
        <w:t>üldmäärus</w:t>
      </w:r>
      <w:r>
        <w:t>e</w:t>
      </w:r>
      <w:proofErr w:type="spellEnd"/>
      <w:r>
        <w:rPr>
          <w:rStyle w:val="Allmrkuseviide"/>
        </w:rPr>
        <w:footnoteReference w:id="62"/>
      </w:r>
      <w:r>
        <w:t xml:space="preserve"> </w:t>
      </w:r>
      <w:r w:rsidRPr="003C59AD">
        <w:rPr>
          <w:lang w:eastAsia="et-EE"/>
        </w:rPr>
        <w:t>artikkel 23.</w:t>
      </w:r>
      <w:r w:rsidRPr="003C59AD">
        <w:t xml:space="preserve"> </w:t>
      </w:r>
      <w:r w:rsidR="00C907D2">
        <w:t>Eesti pädevad asutused kontrollivad põhjalikult rahvusvahelise</w:t>
      </w:r>
      <w:r w:rsidRPr="003C59AD">
        <w:t xml:space="preserve"> kaitse taotlejate </w:t>
      </w:r>
      <w:r w:rsidR="00C907D2">
        <w:t>tausta</w:t>
      </w:r>
      <w:r>
        <w:t xml:space="preserve"> ning </w:t>
      </w:r>
      <w:r w:rsidR="005F0AA9">
        <w:t xml:space="preserve">ei saa välistada juhtumeid, kus </w:t>
      </w:r>
      <w:r w:rsidR="004763CC">
        <w:t xml:space="preserve">rahvusvahelise </w:t>
      </w:r>
      <w:r w:rsidR="005F0AA9">
        <w:t xml:space="preserve">kaitse andmisest </w:t>
      </w:r>
      <w:r w:rsidR="0094720F">
        <w:t>tuleb keelduda</w:t>
      </w:r>
      <w:r w:rsidR="005F0AA9">
        <w:t xml:space="preserve"> avaliku korra ja julgeoleku kaalutlustel. Samadel kaalutlustel võib olla vajalik ka</w:t>
      </w:r>
      <w:r w:rsidR="0094720F">
        <w:t xml:space="preserve"> piirata taotleja juurdepääsu tema kohta teatavaks saanud asjaolude kohta. </w:t>
      </w:r>
    </w:p>
    <w:p w14:paraId="67C24D37" w14:textId="25240555" w:rsidR="002E7C42" w:rsidRPr="00115646" w:rsidRDefault="002E7C42" w:rsidP="00FC0F3E">
      <w:pPr>
        <w:jc w:val="both"/>
      </w:pPr>
    </w:p>
    <w:p w14:paraId="3BC27B34" w14:textId="2269CF9E" w:rsidR="00937352" w:rsidRPr="00115646" w:rsidRDefault="002E7C42" w:rsidP="007C1E72">
      <w:pPr>
        <w:jc w:val="both"/>
      </w:pPr>
      <w:r w:rsidRPr="11618132">
        <w:rPr>
          <w:b/>
          <w:bCs/>
          <w:color w:val="4472C4" w:themeColor="accent1"/>
        </w:rPr>
        <w:t>Lõigetes 7–8</w:t>
      </w:r>
      <w:r w:rsidRPr="00ED032B">
        <w:rPr>
          <w:color w:val="4472C4" w:themeColor="accent1"/>
        </w:rPr>
        <w:t xml:space="preserve"> </w:t>
      </w:r>
      <w:r w:rsidRPr="00115646">
        <w:t xml:space="preserve">on </w:t>
      </w:r>
      <w:r w:rsidR="00362593" w:rsidRPr="00115646">
        <w:t xml:space="preserve">säilitatud </w:t>
      </w:r>
      <w:r w:rsidR="00202F49" w:rsidRPr="00115646">
        <w:t xml:space="preserve">lõike 4 </w:t>
      </w:r>
      <w:r w:rsidR="00362593" w:rsidRPr="00115646">
        <w:t>regulatsiooni täpsusta</w:t>
      </w:r>
      <w:r w:rsidR="00202F49" w:rsidRPr="00115646">
        <w:t>t</w:t>
      </w:r>
      <w:r w:rsidR="00362593" w:rsidRPr="00115646">
        <w:t>ud selliselt</w:t>
      </w:r>
      <w:r w:rsidR="006A6619">
        <w:t>,</w:t>
      </w:r>
      <w:r w:rsidR="00362593" w:rsidRPr="00115646">
        <w:t xml:space="preserve"> et </w:t>
      </w:r>
      <w:r w:rsidR="006A6619">
        <w:t>sama</w:t>
      </w:r>
      <w:r w:rsidR="00937352" w:rsidRPr="00115646">
        <w:t xml:space="preserve"> </w:t>
      </w:r>
      <w:r w:rsidR="00F37D9F" w:rsidRPr="00537B46">
        <w:rPr>
          <w:rFonts w:eastAsia="Calibri"/>
          <w:kern w:val="0"/>
          <w14:ligatures w14:val="none"/>
        </w:rPr>
        <w:t>§</w:t>
      </w:r>
      <w:r w:rsidR="00F37D9F">
        <w:rPr>
          <w:rFonts w:eastAsia="Calibri"/>
          <w:kern w:val="0"/>
          <w14:ligatures w14:val="none"/>
        </w:rPr>
        <w:t>-i</w:t>
      </w:r>
      <w:r w:rsidR="00937352" w:rsidRPr="00115646">
        <w:t xml:space="preserve"> lõikes 4 nimetatud andmete avaldamise piirangut ei kohaldata määruse 2024/1356</w:t>
      </w:r>
      <w:r w:rsidR="00254B9A">
        <w:t>/EL</w:t>
      </w:r>
      <w:r w:rsidR="00937352" w:rsidRPr="00115646">
        <w:t xml:space="preserve"> (taustakontrolli kohta) artikli 17 punktides a–g ja i sätestatud andmete kohta.</w:t>
      </w:r>
      <w:r w:rsidR="00202F49" w:rsidRPr="00115646">
        <w:t xml:space="preserve"> Samuti selliselt, et </w:t>
      </w:r>
      <w:r w:rsidR="006A6619">
        <w:t>sama</w:t>
      </w:r>
      <w:r w:rsidR="00937352" w:rsidRPr="00115646">
        <w:t xml:space="preserve"> </w:t>
      </w:r>
      <w:r w:rsidR="00A63E35" w:rsidRPr="00A63E35">
        <w:t>§</w:t>
      </w:r>
      <w:r w:rsidR="00A63E35">
        <w:t>-i</w:t>
      </w:r>
      <w:r w:rsidR="00937352" w:rsidRPr="11618132">
        <w:rPr>
          <w:b/>
          <w:bCs/>
        </w:rPr>
        <w:t xml:space="preserve"> </w:t>
      </w:r>
      <w:r w:rsidR="00937352" w:rsidRPr="00115646">
        <w:t>lõike 4 punktides 1–4 nimetatud andmete avaldamise piirangu aluse äralangemisel lõpetatakse andmete avaldamise piirangu kohaldamine ning andmesubjektile antakse teavet ja tagatakse juurdepääs tema kohta kogutud isikuandmetele, tema kohta andmekogusse kantud andmetega ja menetlustoimikule.</w:t>
      </w:r>
      <w:r w:rsidR="007C1E72" w:rsidRPr="00115646">
        <w:t xml:space="preserve"> Nimetatud täpsustused on vajalikud määruse 2024/1356</w:t>
      </w:r>
      <w:r w:rsidR="00254B9A">
        <w:t>/EL</w:t>
      </w:r>
      <w:r w:rsidR="007C1E72" w:rsidRPr="00115646">
        <w:t xml:space="preserve"> (taustakontrolli kohta) artikli 17 lõike 3 viimase lõigu rakendamiseks, millega on sätestatud, et taustakontrolli kokkuvõttes sisalduv teave tehakse isikule</w:t>
      </w:r>
      <w:r w:rsidR="00295851">
        <w:t>, keda see puudutab,</w:t>
      </w:r>
      <w:r w:rsidR="007C1E72" w:rsidRPr="00115646">
        <w:t xml:space="preserve"> kättesaadavaks</w:t>
      </w:r>
      <w:r w:rsidR="006A6619">
        <w:t>,</w:t>
      </w:r>
      <w:r w:rsidR="007C1E72" w:rsidRPr="00115646">
        <w:t xml:space="preserve"> kas paberil või elektroon</w:t>
      </w:r>
      <w:r w:rsidR="006A6619">
        <w:t>selt</w:t>
      </w:r>
      <w:r w:rsidR="007C1E72" w:rsidRPr="00115646">
        <w:t xml:space="preserve">. </w:t>
      </w:r>
      <w:r w:rsidR="00DB0134" w:rsidRPr="00115646">
        <w:t xml:space="preserve">Sama </w:t>
      </w:r>
      <w:r w:rsidR="007C1E72" w:rsidRPr="00115646">
        <w:t>artikli</w:t>
      </w:r>
      <w:r w:rsidR="00DB0134" w:rsidRPr="00115646">
        <w:t xml:space="preserve"> </w:t>
      </w:r>
      <w:r w:rsidR="007C1E72" w:rsidRPr="00115646">
        <w:t>lõike 1 punktis h osutatud teave jäetakse välja. Enne kokkuvõtte edastamist artikli 18 lõigetes 1, 2, 3 ja 4 osutatud</w:t>
      </w:r>
      <w:r w:rsidR="00DB0134" w:rsidRPr="00115646">
        <w:t xml:space="preserve"> </w:t>
      </w:r>
      <w:r w:rsidR="007C1E72" w:rsidRPr="00115646">
        <w:t>asutustele on isikul, kes peab läbima taustakontrolli, võimalus teatada, et kokkuvõttes esitatud teave on vale.</w:t>
      </w:r>
      <w:r w:rsidR="00DB0134" w:rsidRPr="00115646">
        <w:t xml:space="preserve"> </w:t>
      </w:r>
      <w:commentRangeStart w:id="86"/>
      <w:r w:rsidR="007C1E72" w:rsidRPr="00115646">
        <w:t>Taustakontrolliasutused</w:t>
      </w:r>
      <w:commentRangeEnd w:id="86"/>
      <w:r>
        <w:commentReference w:id="86"/>
      </w:r>
      <w:r w:rsidR="007C1E72" w:rsidRPr="00115646">
        <w:t xml:space="preserve"> registreerivad kõik sellised teated </w:t>
      </w:r>
      <w:r w:rsidR="00295851">
        <w:t>samas</w:t>
      </w:r>
      <w:r w:rsidR="007C1E72" w:rsidRPr="00115646">
        <w:t xml:space="preserve"> artiklis osutatud asjakohases teabes.</w:t>
      </w:r>
    </w:p>
    <w:p w14:paraId="76FF00B4" w14:textId="25240555" w:rsidR="00864838" w:rsidRDefault="00864838" w:rsidP="009802BE">
      <w:pPr>
        <w:rPr>
          <w:b/>
          <w:bCs/>
        </w:rPr>
      </w:pPr>
    </w:p>
    <w:p w14:paraId="5EE8795B" w14:textId="25240555" w:rsidR="000B5647" w:rsidRDefault="000B5647" w:rsidP="009802BE">
      <w:pPr>
        <w:rPr>
          <w:b/>
          <w:bCs/>
        </w:rPr>
      </w:pPr>
      <w:r>
        <w:rPr>
          <w:b/>
          <w:bCs/>
        </w:rPr>
        <w:t>5. jagu „Rändehalduse meetmed“</w:t>
      </w:r>
    </w:p>
    <w:p w14:paraId="1DE045AD" w14:textId="25240555" w:rsidR="000B5647" w:rsidRDefault="000B5647" w:rsidP="009802BE">
      <w:pPr>
        <w:rPr>
          <w:b/>
          <w:bCs/>
        </w:rPr>
      </w:pPr>
    </w:p>
    <w:p w14:paraId="19F2A13D" w14:textId="1261A5A7" w:rsidR="00864838" w:rsidRDefault="00864838" w:rsidP="009802BE">
      <w:pPr>
        <w:rPr>
          <w:b/>
          <w:bCs/>
        </w:rPr>
      </w:pPr>
      <w:r w:rsidRPr="00864838">
        <w:rPr>
          <w:b/>
          <w:bCs/>
        </w:rPr>
        <w:t>§ 10. Ümberasustamine ja solidaarsusmehhanism</w:t>
      </w:r>
    </w:p>
    <w:p w14:paraId="613F83DB" w14:textId="77777777" w:rsidR="00172BC3" w:rsidRDefault="00172BC3" w:rsidP="0094544B">
      <w:pPr>
        <w:jc w:val="both"/>
        <w:rPr>
          <w:color w:val="FF0000"/>
        </w:rPr>
      </w:pPr>
    </w:p>
    <w:p w14:paraId="4578285C" w14:textId="6BB5EE2B" w:rsidR="00B02274" w:rsidRDefault="00D5479E" w:rsidP="0094544B">
      <w:pPr>
        <w:jc w:val="both"/>
      </w:pPr>
      <w:r>
        <w:t>EL-i</w:t>
      </w:r>
      <w:r w:rsidR="0094544B" w:rsidRPr="00D14101">
        <w:t xml:space="preserve"> varjupaiga</w:t>
      </w:r>
      <w:r w:rsidR="008C34C8">
        <w:t>-</w:t>
      </w:r>
      <w:r w:rsidR="0094544B" w:rsidRPr="00D14101">
        <w:t xml:space="preserve"> ja rändehalduse reformi</w:t>
      </w:r>
      <w:r w:rsidR="008C0562" w:rsidRPr="00D14101">
        <w:t xml:space="preserve">ga luuakse </w:t>
      </w:r>
      <w:r w:rsidR="0094544B" w:rsidRPr="00D14101">
        <w:t>püsiv solidaarsusmehhanism</w:t>
      </w:r>
      <w:r w:rsidR="00C7387D" w:rsidRPr="00D14101">
        <w:t xml:space="preserve"> </w:t>
      </w:r>
      <w:r w:rsidR="0094544B" w:rsidRPr="00D14101">
        <w:t>ning ümberasustamise ja humanitaarse vastuvõtu raamistik</w:t>
      </w:r>
      <w:r w:rsidR="00C7387D" w:rsidRPr="00D14101">
        <w:t xml:space="preserve">. </w:t>
      </w:r>
      <w:r w:rsidR="00E83309" w:rsidRPr="00D14101">
        <w:t>Kui</w:t>
      </w:r>
      <w:r w:rsidR="009A0756" w:rsidRPr="00D14101">
        <w:t xml:space="preserve">gi tegemist on erinevate </w:t>
      </w:r>
      <w:r w:rsidR="00E473ED">
        <w:t>mehhanismidega,</w:t>
      </w:r>
      <w:r w:rsidR="009A0756" w:rsidRPr="00D14101">
        <w:t xml:space="preserve"> siis halduskoormuse vähendamiseks ning protsesside lihtsustamiseks sätestatakse välimaalaste vastu võtmise </w:t>
      </w:r>
      <w:r w:rsidR="00E473ED">
        <w:t xml:space="preserve">ja muud liiki abi pakkumise </w:t>
      </w:r>
      <w:r w:rsidR="006A5674" w:rsidRPr="00D14101">
        <w:t xml:space="preserve">otsustamiseks üks </w:t>
      </w:r>
      <w:r w:rsidR="009A0756" w:rsidRPr="00D14101">
        <w:t xml:space="preserve">protsess. </w:t>
      </w:r>
      <w:r w:rsidR="005B017B" w:rsidRPr="00D14101">
        <w:t xml:space="preserve">Seda toetab ka asjaolu, et </w:t>
      </w:r>
      <w:r w:rsidR="00EF3919" w:rsidRPr="00D14101">
        <w:t xml:space="preserve">mõlemat regulaarset </w:t>
      </w:r>
      <w:r>
        <w:t>EL-i</w:t>
      </w:r>
      <w:r w:rsidR="005B017B" w:rsidRPr="00D14101">
        <w:t xml:space="preserve"> </w:t>
      </w:r>
      <w:r w:rsidR="00EF3919" w:rsidRPr="00D14101">
        <w:t xml:space="preserve">protsessi koordineerib </w:t>
      </w:r>
      <w:r w:rsidR="00694112">
        <w:t>EK</w:t>
      </w:r>
      <w:r w:rsidR="00EF3919" w:rsidRPr="00D14101">
        <w:t xml:space="preserve"> ning mõlema </w:t>
      </w:r>
      <w:r w:rsidR="00EF3919" w:rsidRPr="00D14101">
        <w:lastRenderedPageBreak/>
        <w:t xml:space="preserve">puhul on oluline roll liikmesriikide esindajatest koosneval </w:t>
      </w:r>
      <w:r w:rsidR="00EF3919" w:rsidRPr="00B02274">
        <w:t>kõrgetasemelisel komiteel</w:t>
      </w:r>
      <w:r w:rsidR="00EF3919" w:rsidRPr="00D14101">
        <w:t xml:space="preserve">. </w:t>
      </w:r>
      <w:r w:rsidR="00E473ED">
        <w:t xml:space="preserve">Kahe </w:t>
      </w:r>
      <w:r w:rsidR="00A0282F">
        <w:t xml:space="preserve">EL-i </w:t>
      </w:r>
      <w:r w:rsidR="00E473ED">
        <w:t xml:space="preserve">põhielementide võrdlus on esitatud järgnevalt. </w:t>
      </w:r>
    </w:p>
    <w:p w14:paraId="007F3EE5" w14:textId="77777777" w:rsidR="00B02274" w:rsidRDefault="00B02274" w:rsidP="0094544B">
      <w:pPr>
        <w:jc w:val="both"/>
      </w:pPr>
    </w:p>
    <w:p w14:paraId="537AB36C" w14:textId="06D6A2E8" w:rsidR="00864838" w:rsidRPr="00AE0F62" w:rsidRDefault="00DE6B8F" w:rsidP="0094544B">
      <w:pPr>
        <w:jc w:val="both"/>
        <w:rPr>
          <w:b/>
        </w:rPr>
      </w:pPr>
      <w:r w:rsidRPr="00AE0F62">
        <w:rPr>
          <w:b/>
        </w:rPr>
        <w:t>Tabel 1</w:t>
      </w:r>
      <w:r w:rsidR="002758AA" w:rsidRPr="002E1B8E">
        <w:t>.</w:t>
      </w:r>
      <w:r w:rsidRPr="002E1B8E">
        <w:t xml:space="preserve"> </w:t>
      </w:r>
      <w:r w:rsidR="00BC35AD" w:rsidRPr="002E1B8E">
        <w:t xml:space="preserve">Ümberasustamise ja ümberpaigutamise </w:t>
      </w:r>
      <w:r w:rsidR="00D672E8" w:rsidRPr="002E1B8E">
        <w:t xml:space="preserve">peamiste elementide </w:t>
      </w:r>
      <w:r w:rsidR="00BC35AD" w:rsidRPr="002E1B8E">
        <w:t>võrdlus</w:t>
      </w:r>
      <w:r w:rsidR="00573242" w:rsidRPr="002E1B8E">
        <w:t xml:space="preserve"> (autor: </w:t>
      </w:r>
      <w:r w:rsidR="00D71719" w:rsidRPr="002E1B8E">
        <w:t>SIM</w:t>
      </w:r>
      <w:r w:rsidR="00573242" w:rsidRPr="002E1B8E">
        <w:t>)</w:t>
      </w:r>
    </w:p>
    <w:p w14:paraId="27946C7C" w14:textId="77777777" w:rsidR="0079105D" w:rsidRDefault="0079105D" w:rsidP="0094544B">
      <w:pPr>
        <w:jc w:val="both"/>
      </w:pPr>
    </w:p>
    <w:tbl>
      <w:tblPr>
        <w:tblStyle w:val="Kontuurtabel"/>
        <w:tblW w:w="0" w:type="auto"/>
        <w:tblLook w:val="04A0" w:firstRow="1" w:lastRow="0" w:firstColumn="1" w:lastColumn="0" w:noHBand="0" w:noVBand="1"/>
      </w:tblPr>
      <w:tblGrid>
        <w:gridCol w:w="4519"/>
        <w:gridCol w:w="4522"/>
      </w:tblGrid>
      <w:tr w:rsidR="001A2121" w14:paraId="29391BE5"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shd w:val="clear" w:color="auto" w:fill="DEEAF6" w:themeFill="accent5" w:themeFillTint="33"/>
          </w:tcPr>
          <w:p w14:paraId="00548862" w14:textId="276884FC" w:rsidR="001A2121" w:rsidRPr="00D672E8" w:rsidRDefault="002011D7" w:rsidP="001A2121">
            <w:pPr>
              <w:jc w:val="center"/>
              <w:rPr>
                <w:rFonts w:ascii="Times New Roman" w:hAnsi="Times New Roman" w:cs="Times New Roman"/>
                <w:b/>
              </w:rPr>
            </w:pPr>
            <w:r w:rsidRPr="00D672E8">
              <w:rPr>
                <w:rFonts w:ascii="Times New Roman" w:hAnsi="Times New Roman" w:cs="Times New Roman"/>
                <w:b/>
              </w:rPr>
              <w:t>Ü</w:t>
            </w:r>
            <w:r w:rsidR="001A2121" w:rsidRPr="00D672E8">
              <w:rPr>
                <w:rFonts w:ascii="Times New Roman" w:hAnsi="Times New Roman" w:cs="Times New Roman"/>
                <w:b/>
              </w:rPr>
              <w:t>mberasustamine</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shd w:val="clear" w:color="auto" w:fill="DEEAF6" w:themeFill="accent5" w:themeFillTint="33"/>
          </w:tcPr>
          <w:p w14:paraId="4600D6B1" w14:textId="12D25CDC" w:rsidR="001A2121" w:rsidRPr="00D672E8" w:rsidRDefault="002011D7" w:rsidP="001A2121">
            <w:pPr>
              <w:jc w:val="center"/>
              <w:rPr>
                <w:rFonts w:ascii="Times New Roman" w:hAnsi="Times New Roman" w:cs="Times New Roman"/>
                <w:b/>
              </w:rPr>
            </w:pPr>
            <w:r w:rsidRPr="00D672E8">
              <w:rPr>
                <w:rFonts w:ascii="Times New Roman" w:hAnsi="Times New Roman" w:cs="Times New Roman"/>
                <w:b/>
              </w:rPr>
              <w:t>Ü</w:t>
            </w:r>
            <w:r w:rsidR="001A2121" w:rsidRPr="00D672E8">
              <w:rPr>
                <w:rFonts w:ascii="Times New Roman" w:hAnsi="Times New Roman" w:cs="Times New Roman"/>
                <w:b/>
              </w:rPr>
              <w:t>mberpaigutamine</w:t>
            </w:r>
          </w:p>
        </w:tc>
      </w:tr>
      <w:tr w:rsidR="001A2121" w14:paraId="1D60F73B"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0EEFEF05" w14:textId="70F62E62" w:rsidR="001A2121" w:rsidRPr="00C657E7" w:rsidRDefault="001A2121" w:rsidP="002D40B0">
            <w:pPr>
              <w:rPr>
                <w:rFonts w:ascii="Times New Roman" w:hAnsi="Times New Roman" w:cs="Times New Roman"/>
              </w:rPr>
            </w:pPr>
            <w:r w:rsidRPr="00C657E7">
              <w:rPr>
                <w:rFonts w:ascii="Times New Roman" w:hAnsi="Times New Roman" w:cs="Times New Roman"/>
              </w:rPr>
              <w:t xml:space="preserve">Õiguslik alus: </w:t>
            </w:r>
            <w:r w:rsidRPr="008803AB">
              <w:rPr>
                <w:rFonts w:ascii="Times New Roman" w:hAnsi="Times New Roman" w:cs="Times New Roman"/>
              </w:rPr>
              <w:t>määrus 2024/1350</w:t>
            </w:r>
            <w:r w:rsidR="00254B9A">
              <w:rPr>
                <w:rFonts w:ascii="Times New Roman" w:hAnsi="Times New Roman" w:cs="Times New Roman"/>
              </w:rPr>
              <w:t>/EL</w:t>
            </w:r>
            <w:r w:rsidR="008803AB" w:rsidRPr="008803AB">
              <w:rPr>
                <w:rFonts w:ascii="Times New Roman" w:hAnsi="Times New Roman" w:cs="Times New Roman"/>
              </w:rPr>
              <w:t xml:space="preserve"> (ümberasustamise kohta)</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25B14997" w14:textId="2F5E4EE1" w:rsidR="001A2121" w:rsidRPr="00C657E7" w:rsidRDefault="001A2121" w:rsidP="002D40B0">
            <w:pPr>
              <w:rPr>
                <w:rFonts w:ascii="Times New Roman" w:hAnsi="Times New Roman" w:cs="Times New Roman"/>
              </w:rPr>
            </w:pPr>
            <w:r w:rsidRPr="00C657E7">
              <w:rPr>
                <w:rFonts w:ascii="Times New Roman" w:hAnsi="Times New Roman" w:cs="Times New Roman"/>
              </w:rPr>
              <w:t xml:space="preserve">Õiguslik alus: </w:t>
            </w:r>
            <w:r w:rsidRPr="008803AB">
              <w:rPr>
                <w:rFonts w:ascii="Times New Roman" w:hAnsi="Times New Roman" w:cs="Times New Roman"/>
              </w:rPr>
              <w:t>määrus 2024/1351</w:t>
            </w:r>
            <w:r w:rsidR="00254B9A">
              <w:rPr>
                <w:rFonts w:ascii="Times New Roman" w:hAnsi="Times New Roman" w:cs="Times New Roman"/>
              </w:rPr>
              <w:t>/EL</w:t>
            </w:r>
            <w:r w:rsidR="008803AB" w:rsidRPr="008803AB">
              <w:rPr>
                <w:rFonts w:ascii="Times New Roman" w:hAnsi="Times New Roman" w:cs="Times New Roman"/>
              </w:rPr>
              <w:t xml:space="preserve"> (rändehalduse kohta)</w:t>
            </w:r>
          </w:p>
        </w:tc>
      </w:tr>
      <w:tr w:rsidR="001A2121" w14:paraId="53DBE32A" w14:textId="77777777" w:rsidTr="00074073">
        <w:trPr>
          <w:trHeight w:val="1042"/>
        </w:trPr>
        <w:tc>
          <w:tcPr>
            <w:tcW w:w="4519" w:type="dxa"/>
            <w:tcBorders>
              <w:top w:val="single" w:sz="12" w:space="0" w:color="5B9BD5" w:themeColor="accent5"/>
              <w:left w:val="single" w:sz="12" w:space="0" w:color="5B9BD5" w:themeColor="accent5"/>
              <w:right w:val="single" w:sz="12" w:space="0" w:color="5B9BD5" w:themeColor="accent5"/>
            </w:tcBorders>
          </w:tcPr>
          <w:p w14:paraId="5C294E97" w14:textId="77777777" w:rsidR="007F0518" w:rsidRPr="00C657E7" w:rsidRDefault="001A2121" w:rsidP="002D40B0">
            <w:pPr>
              <w:rPr>
                <w:rFonts w:ascii="Times New Roman" w:hAnsi="Times New Roman" w:cs="Times New Roman"/>
              </w:rPr>
            </w:pPr>
            <w:r w:rsidRPr="00C657E7">
              <w:rPr>
                <w:rFonts w:ascii="Times New Roman" w:hAnsi="Times New Roman" w:cs="Times New Roman"/>
              </w:rPr>
              <w:t xml:space="preserve">Püsiv </w:t>
            </w:r>
            <w:r w:rsidR="00AA4C52" w:rsidRPr="00C657E7">
              <w:rPr>
                <w:rFonts w:ascii="Times New Roman" w:hAnsi="Times New Roman" w:cs="Times New Roman"/>
              </w:rPr>
              <w:t>(vabatahtlik)</w:t>
            </w:r>
            <w:r w:rsidRPr="00C657E7">
              <w:rPr>
                <w:rFonts w:ascii="Times New Roman" w:hAnsi="Times New Roman" w:cs="Times New Roman"/>
              </w:rPr>
              <w:t xml:space="preserve"> mehhanism</w:t>
            </w:r>
            <w:r w:rsidR="007F0518">
              <w:rPr>
                <w:rFonts w:ascii="Times New Roman" w:hAnsi="Times New Roman" w:cs="Times New Roman"/>
              </w:rPr>
              <w:t>:</w:t>
            </w:r>
          </w:p>
          <w:p w14:paraId="32DAAC40" w14:textId="77777777" w:rsidR="007F0518" w:rsidRDefault="007F0518" w:rsidP="002D40B0">
            <w:pPr>
              <w:rPr>
                <w:rFonts w:ascii="Times New Roman" w:hAnsi="Times New Roman" w:cs="Times New Roman"/>
              </w:rPr>
            </w:pPr>
          </w:p>
          <w:p w14:paraId="2BF94FF4" w14:textId="42FB0424" w:rsidR="001A2121" w:rsidRPr="00C657E7" w:rsidRDefault="007F0518" w:rsidP="002D40B0">
            <w:pPr>
              <w:rPr>
                <w:rFonts w:ascii="Times New Roman" w:hAnsi="Times New Roman" w:cs="Times New Roman"/>
              </w:rPr>
            </w:pPr>
            <w:r w:rsidRPr="00C657E7">
              <w:rPr>
                <w:rFonts w:ascii="Times New Roman" w:hAnsi="Times New Roman" w:cs="Times New Roman"/>
              </w:rPr>
              <w:t>Mehhanismis osalemine on liikmesriikidele vabatahtlik</w:t>
            </w:r>
          </w:p>
        </w:tc>
        <w:tc>
          <w:tcPr>
            <w:tcW w:w="4522" w:type="dxa"/>
            <w:tcBorders>
              <w:top w:val="single" w:sz="12" w:space="0" w:color="5B9BD5" w:themeColor="accent5"/>
              <w:left w:val="single" w:sz="12" w:space="0" w:color="5B9BD5" w:themeColor="accent5"/>
              <w:right w:val="single" w:sz="12" w:space="0" w:color="5B9BD5" w:themeColor="accent5"/>
            </w:tcBorders>
          </w:tcPr>
          <w:p w14:paraId="7160A49F" w14:textId="77777777" w:rsidR="007F0518" w:rsidRPr="00C657E7" w:rsidRDefault="001A2121" w:rsidP="002D40B0">
            <w:pPr>
              <w:rPr>
                <w:rFonts w:ascii="Times New Roman" w:hAnsi="Times New Roman" w:cs="Times New Roman"/>
              </w:rPr>
            </w:pPr>
            <w:r w:rsidRPr="00C657E7">
              <w:rPr>
                <w:rFonts w:ascii="Times New Roman" w:hAnsi="Times New Roman" w:cs="Times New Roman"/>
              </w:rPr>
              <w:t xml:space="preserve">Püsiv </w:t>
            </w:r>
            <w:r w:rsidR="00AA4C52" w:rsidRPr="00C657E7">
              <w:rPr>
                <w:rFonts w:ascii="Times New Roman" w:hAnsi="Times New Roman" w:cs="Times New Roman"/>
              </w:rPr>
              <w:t xml:space="preserve">(valikuline) </w:t>
            </w:r>
            <w:r w:rsidRPr="00C657E7">
              <w:rPr>
                <w:rFonts w:ascii="Times New Roman" w:hAnsi="Times New Roman" w:cs="Times New Roman"/>
              </w:rPr>
              <w:t>mehhanism</w:t>
            </w:r>
            <w:r w:rsidR="007F0518">
              <w:rPr>
                <w:rFonts w:ascii="Times New Roman" w:hAnsi="Times New Roman" w:cs="Times New Roman"/>
              </w:rPr>
              <w:t>:</w:t>
            </w:r>
          </w:p>
          <w:p w14:paraId="167CFBFD" w14:textId="2867C9C3" w:rsidR="001A2121" w:rsidRPr="00C657E7" w:rsidRDefault="007F0518" w:rsidP="002D40B0">
            <w:pPr>
              <w:rPr>
                <w:rFonts w:ascii="Times New Roman" w:hAnsi="Times New Roman" w:cs="Times New Roman"/>
              </w:rPr>
            </w:pPr>
            <w:r w:rsidRPr="00C657E7">
              <w:rPr>
                <w:rFonts w:ascii="Times New Roman" w:hAnsi="Times New Roman" w:cs="Times New Roman"/>
              </w:rPr>
              <w:t>Mehhanismis osalemine on liikmesriikidele kohustuslik, kuid ümberpaigutamine abistamise viisina on valikuline</w:t>
            </w:r>
          </w:p>
        </w:tc>
      </w:tr>
      <w:tr w:rsidR="00AA4C52" w14:paraId="1C0659B3"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6E2F65F0" w14:textId="3D10EDDC" w:rsidR="00AA4C52" w:rsidRPr="00C657E7" w:rsidRDefault="000634FE" w:rsidP="002D40B0">
            <w:pPr>
              <w:rPr>
                <w:rFonts w:ascii="Times New Roman" w:hAnsi="Times New Roman" w:cs="Times New Roman"/>
              </w:rPr>
            </w:pPr>
            <w:r>
              <w:rPr>
                <w:rFonts w:ascii="Times New Roman" w:hAnsi="Times New Roman" w:cs="Times New Roman"/>
              </w:rPr>
              <w:t>Tegevused kahe</w:t>
            </w:r>
            <w:r w:rsidR="00AA4C52" w:rsidRPr="00C657E7">
              <w:rPr>
                <w:rFonts w:ascii="Times New Roman" w:hAnsi="Times New Roman" w:cs="Times New Roman"/>
              </w:rPr>
              <w:t xml:space="preserve"> aasta</w:t>
            </w:r>
            <w:r>
              <w:rPr>
                <w:rFonts w:ascii="Times New Roman" w:hAnsi="Times New Roman" w:cs="Times New Roman"/>
              </w:rPr>
              <w:t>se</w:t>
            </w:r>
            <w:r w:rsidR="00AA4C52" w:rsidRPr="00C657E7">
              <w:rPr>
                <w:rFonts w:ascii="Times New Roman" w:hAnsi="Times New Roman" w:cs="Times New Roman"/>
              </w:rPr>
              <w:t xml:space="preserve"> liidu vastuvõtu kava</w:t>
            </w:r>
            <w:r>
              <w:rPr>
                <w:rFonts w:ascii="Times New Roman" w:hAnsi="Times New Roman" w:cs="Times New Roman"/>
              </w:rPr>
              <w:t xml:space="preserve"> raames</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2B66A64B" w14:textId="00E79DB3" w:rsidR="00AA4C52" w:rsidRPr="00C657E7" w:rsidRDefault="000634FE" w:rsidP="002D40B0">
            <w:pPr>
              <w:rPr>
                <w:rFonts w:ascii="Times New Roman" w:hAnsi="Times New Roman" w:cs="Times New Roman"/>
              </w:rPr>
            </w:pPr>
            <w:r>
              <w:rPr>
                <w:rFonts w:ascii="Times New Roman" w:hAnsi="Times New Roman" w:cs="Times New Roman"/>
              </w:rPr>
              <w:t>Tegevused iga-</w:t>
            </w:r>
            <w:r w:rsidR="00AA4C52" w:rsidRPr="00C657E7">
              <w:rPr>
                <w:rFonts w:ascii="Times New Roman" w:hAnsi="Times New Roman" w:cs="Times New Roman"/>
              </w:rPr>
              <w:t>aasta</w:t>
            </w:r>
            <w:r>
              <w:rPr>
                <w:rFonts w:ascii="Times New Roman" w:hAnsi="Times New Roman" w:cs="Times New Roman"/>
              </w:rPr>
              <w:t>se</w:t>
            </w:r>
            <w:r w:rsidR="00AA4C52" w:rsidRPr="00C657E7">
              <w:rPr>
                <w:rFonts w:ascii="Times New Roman" w:hAnsi="Times New Roman" w:cs="Times New Roman"/>
              </w:rPr>
              <w:t xml:space="preserve"> solidaarsu</w:t>
            </w:r>
            <w:r>
              <w:rPr>
                <w:rFonts w:ascii="Times New Roman" w:hAnsi="Times New Roman" w:cs="Times New Roman"/>
              </w:rPr>
              <w:t>stsükli raames</w:t>
            </w:r>
          </w:p>
        </w:tc>
      </w:tr>
      <w:tr w:rsidR="00AA4C52" w14:paraId="4518C636"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3AABE252" w14:textId="3C7D4430" w:rsidR="00AA4C52" w:rsidRPr="00C657E7" w:rsidRDefault="007F0518" w:rsidP="002D40B0">
            <w:pPr>
              <w:rPr>
                <w:rFonts w:ascii="Times New Roman" w:hAnsi="Times New Roman" w:cs="Times New Roman"/>
              </w:rPr>
            </w:pPr>
            <w:r>
              <w:rPr>
                <w:rFonts w:ascii="Times New Roman" w:hAnsi="Times New Roman" w:cs="Times New Roman"/>
              </w:rPr>
              <w:t xml:space="preserve">Tegevusi </w:t>
            </w:r>
            <w:r w:rsidR="002153CA">
              <w:rPr>
                <w:rFonts w:ascii="Times New Roman" w:hAnsi="Times New Roman" w:cs="Times New Roman"/>
              </w:rPr>
              <w:t>toetab</w:t>
            </w:r>
            <w:r>
              <w:rPr>
                <w:rFonts w:ascii="Times New Roman" w:hAnsi="Times New Roman" w:cs="Times New Roman"/>
              </w:rPr>
              <w:t xml:space="preserve"> </w:t>
            </w:r>
            <w:r w:rsidR="001B7DAE">
              <w:rPr>
                <w:rFonts w:ascii="Times New Roman" w:hAnsi="Times New Roman" w:cs="Times New Roman"/>
              </w:rPr>
              <w:t>EUAA</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6F1649C4" w14:textId="463A764D" w:rsidR="00AA4C52" w:rsidRPr="00C657E7" w:rsidRDefault="00873750" w:rsidP="002D40B0">
            <w:pPr>
              <w:rPr>
                <w:rFonts w:ascii="Times New Roman" w:hAnsi="Times New Roman" w:cs="Times New Roman"/>
              </w:rPr>
            </w:pPr>
            <w:r w:rsidRPr="00C657E7">
              <w:rPr>
                <w:rFonts w:ascii="Times New Roman" w:hAnsi="Times New Roman" w:cs="Times New Roman"/>
              </w:rPr>
              <w:t xml:space="preserve">Tegevusi koordineerib </w:t>
            </w:r>
            <w:proofErr w:type="spellStart"/>
            <w:r w:rsidR="008E009A">
              <w:rPr>
                <w:rFonts w:ascii="Times New Roman" w:hAnsi="Times New Roman" w:cs="Times New Roman"/>
              </w:rPr>
              <w:t>EK</w:t>
            </w:r>
            <w:r w:rsidR="00A0282F">
              <w:rPr>
                <w:rFonts w:ascii="Times New Roman" w:hAnsi="Times New Roman" w:cs="Times New Roman"/>
              </w:rPr>
              <w:t>-i</w:t>
            </w:r>
            <w:proofErr w:type="spellEnd"/>
            <w:r w:rsidR="00AA4C52" w:rsidRPr="00C657E7">
              <w:rPr>
                <w:rFonts w:ascii="Times New Roman" w:hAnsi="Times New Roman" w:cs="Times New Roman"/>
              </w:rPr>
              <w:t xml:space="preserve"> solidaarsuskoordinaator</w:t>
            </w:r>
          </w:p>
        </w:tc>
      </w:tr>
      <w:tr w:rsidR="001A2121" w14:paraId="492EC3D6" w14:textId="77777777" w:rsidTr="00732BF8">
        <w:tc>
          <w:tcPr>
            <w:tcW w:w="4519" w:type="dxa"/>
            <w:tcBorders>
              <w:top w:val="single" w:sz="12" w:space="0" w:color="5B9BD5" w:themeColor="accent5"/>
              <w:left w:val="single" w:sz="12" w:space="0" w:color="5B9BD5" w:themeColor="accent5"/>
              <w:right w:val="single" w:sz="12" w:space="0" w:color="5B9BD5" w:themeColor="accent5"/>
            </w:tcBorders>
          </w:tcPr>
          <w:p w14:paraId="3E2D96F8" w14:textId="089A3B09" w:rsidR="001A2121" w:rsidRPr="00C657E7" w:rsidRDefault="001A2121" w:rsidP="002D40B0">
            <w:pPr>
              <w:rPr>
                <w:rFonts w:ascii="Times New Roman" w:hAnsi="Times New Roman" w:cs="Times New Roman"/>
              </w:rPr>
            </w:pPr>
            <w:r w:rsidRPr="00C657E7">
              <w:rPr>
                <w:rFonts w:ascii="Times New Roman" w:hAnsi="Times New Roman" w:cs="Times New Roman"/>
              </w:rPr>
              <w:t>Inimesi võetakse vastu kolmandatest riikidest</w:t>
            </w:r>
          </w:p>
        </w:tc>
        <w:tc>
          <w:tcPr>
            <w:tcW w:w="4522" w:type="dxa"/>
            <w:tcBorders>
              <w:top w:val="single" w:sz="12" w:space="0" w:color="5B9BD5" w:themeColor="accent5"/>
              <w:left w:val="single" w:sz="12" w:space="0" w:color="5B9BD5" w:themeColor="accent5"/>
              <w:right w:val="single" w:sz="12" w:space="0" w:color="5B9BD5" w:themeColor="accent5"/>
            </w:tcBorders>
          </w:tcPr>
          <w:p w14:paraId="76056CE0" w14:textId="09817000" w:rsidR="001A2121" w:rsidRPr="00C657E7" w:rsidRDefault="001A2121" w:rsidP="002D40B0">
            <w:pPr>
              <w:rPr>
                <w:rFonts w:ascii="Times New Roman" w:hAnsi="Times New Roman" w:cs="Times New Roman"/>
              </w:rPr>
            </w:pPr>
            <w:r w:rsidRPr="00C657E7">
              <w:rPr>
                <w:rFonts w:ascii="Times New Roman" w:hAnsi="Times New Roman" w:cs="Times New Roman"/>
              </w:rPr>
              <w:t>Inimesi võetakse vastu teisest liikmesriigist</w:t>
            </w:r>
          </w:p>
        </w:tc>
      </w:tr>
      <w:tr w:rsidR="00C04894" w14:paraId="46E95740"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5DCEAD8B" w14:textId="65F2DA6F" w:rsidR="00C04894" w:rsidRPr="00C657E7" w:rsidRDefault="00C04894" w:rsidP="002D40B0">
            <w:pPr>
              <w:rPr>
                <w:rFonts w:ascii="Times New Roman" w:hAnsi="Times New Roman" w:cs="Times New Roman"/>
              </w:rPr>
            </w:pPr>
            <w:r w:rsidRPr="00C657E7">
              <w:rPr>
                <w:rFonts w:ascii="Times New Roman" w:hAnsi="Times New Roman" w:cs="Times New Roman"/>
              </w:rPr>
              <w:t>Vastu saab võtta UNHCR</w:t>
            </w:r>
            <w:r w:rsidR="00A0282F">
              <w:rPr>
                <w:rFonts w:ascii="Times New Roman" w:hAnsi="Times New Roman" w:cs="Times New Roman"/>
              </w:rPr>
              <w:t>-i</w:t>
            </w:r>
            <w:r w:rsidRPr="00C657E7">
              <w:rPr>
                <w:rFonts w:ascii="Times New Roman" w:hAnsi="Times New Roman" w:cs="Times New Roman"/>
              </w:rPr>
              <w:t xml:space="preserve"> suunatud inimesi</w:t>
            </w:r>
            <w:r w:rsidR="002153CA">
              <w:rPr>
                <w:rFonts w:ascii="Times New Roman" w:hAnsi="Times New Roman" w:cs="Times New Roman"/>
              </w:rPr>
              <w:t>. H</w:t>
            </w:r>
            <w:r w:rsidR="002153CA" w:rsidRPr="002153CA">
              <w:rPr>
                <w:rFonts w:ascii="Times New Roman" w:hAnsi="Times New Roman" w:cs="Times New Roman"/>
              </w:rPr>
              <w:t>umanitaarsetel põhjustel vastuvõtmine põhineb liikmesriikide taotlusel</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5CE48C5B" w14:textId="7512F3B6" w:rsidR="00C04894" w:rsidRPr="00C657E7" w:rsidRDefault="00C04894" w:rsidP="002D40B0">
            <w:pPr>
              <w:rPr>
                <w:rFonts w:ascii="Times New Roman" w:hAnsi="Times New Roman" w:cs="Times New Roman"/>
              </w:rPr>
            </w:pPr>
            <w:r w:rsidRPr="00C657E7">
              <w:rPr>
                <w:rFonts w:ascii="Times New Roman" w:hAnsi="Times New Roman" w:cs="Times New Roman"/>
              </w:rPr>
              <w:t xml:space="preserve">Vastu saab võtta rahvusvahelise kaitse taotlejaid ja vähem kui </w:t>
            </w:r>
            <w:r w:rsidR="00F211E4">
              <w:rPr>
                <w:rFonts w:ascii="Times New Roman" w:hAnsi="Times New Roman" w:cs="Times New Roman"/>
              </w:rPr>
              <w:t>kolm</w:t>
            </w:r>
            <w:r w:rsidRPr="00C657E7">
              <w:rPr>
                <w:rFonts w:ascii="Times New Roman" w:hAnsi="Times New Roman" w:cs="Times New Roman"/>
              </w:rPr>
              <w:t xml:space="preserve"> aastat varem kaitse saanud inimesi</w:t>
            </w:r>
          </w:p>
        </w:tc>
      </w:tr>
      <w:tr w:rsidR="003174F8" w14:paraId="4682A30A"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007B2B03" w14:textId="0829C37B" w:rsidR="003174F8" w:rsidRPr="002153CA" w:rsidRDefault="003174F8" w:rsidP="002D40B0">
            <w:pPr>
              <w:rPr>
                <w:rFonts w:ascii="Times New Roman" w:hAnsi="Times New Roman" w:cs="Times New Roman"/>
              </w:rPr>
            </w:pPr>
            <w:r w:rsidRPr="002153CA">
              <w:rPr>
                <w:rFonts w:ascii="Times New Roman" w:hAnsi="Times New Roman" w:cs="Times New Roman"/>
              </w:rPr>
              <w:t>LR saab ise inimeste osas kriteeriume seada ning neist vastuvõtmisel lähtuda</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102DC246" w14:textId="116287F9" w:rsidR="003174F8" w:rsidRPr="002153CA" w:rsidRDefault="003174F8" w:rsidP="002D40B0">
            <w:pPr>
              <w:rPr>
                <w:rFonts w:ascii="Times New Roman" w:hAnsi="Times New Roman" w:cs="Times New Roman"/>
              </w:rPr>
            </w:pPr>
            <w:r w:rsidRPr="002153CA">
              <w:rPr>
                <w:rFonts w:ascii="Times New Roman" w:hAnsi="Times New Roman" w:cs="Times New Roman"/>
              </w:rPr>
              <w:t>LR saab esitada inimeste osas eelistusi ja nendest lähtutakse võimaluse korral</w:t>
            </w:r>
          </w:p>
        </w:tc>
      </w:tr>
      <w:tr w:rsidR="00C04894" w14:paraId="3DC0BE1E"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4472C4" w:themeColor="accent1"/>
            </w:tcBorders>
          </w:tcPr>
          <w:p w14:paraId="3D30F608" w14:textId="7C45D50E" w:rsidR="00C04894" w:rsidRPr="00C657E7" w:rsidRDefault="00C04894" w:rsidP="002D40B0">
            <w:pPr>
              <w:rPr>
                <w:rFonts w:ascii="Times New Roman" w:hAnsi="Times New Roman" w:cs="Times New Roman"/>
              </w:rPr>
            </w:pPr>
            <w:r w:rsidRPr="00C657E7">
              <w:rPr>
                <w:rFonts w:ascii="Times New Roman" w:hAnsi="Times New Roman" w:cs="Times New Roman"/>
              </w:rPr>
              <w:t>Valiku ja otsustamise menetlust saab teha kolmandas riigis</w:t>
            </w:r>
          </w:p>
        </w:tc>
        <w:tc>
          <w:tcPr>
            <w:tcW w:w="4522" w:type="dxa"/>
            <w:tcBorders>
              <w:top w:val="single" w:sz="12" w:space="0" w:color="5B9BD5" w:themeColor="accent5"/>
              <w:left w:val="single" w:sz="12" w:space="0" w:color="4472C4" w:themeColor="accent1"/>
              <w:bottom w:val="single" w:sz="12" w:space="0" w:color="5B9BD5" w:themeColor="accent5"/>
              <w:right w:val="single" w:sz="12" w:space="0" w:color="5B9BD5" w:themeColor="accent5"/>
            </w:tcBorders>
          </w:tcPr>
          <w:p w14:paraId="1A5B5B0D" w14:textId="3139AA8D" w:rsidR="00C04894" w:rsidRPr="00C657E7" w:rsidRDefault="00C04894" w:rsidP="002D40B0">
            <w:pPr>
              <w:rPr>
                <w:rFonts w:ascii="Times New Roman" w:hAnsi="Times New Roman" w:cs="Times New Roman"/>
              </w:rPr>
            </w:pPr>
            <w:r w:rsidRPr="00C657E7">
              <w:rPr>
                <w:rFonts w:ascii="Times New Roman" w:hAnsi="Times New Roman" w:cs="Times New Roman"/>
              </w:rPr>
              <w:t xml:space="preserve">Valiku ja otsustamise menetlust saab teha ainult Eestis. Julgeolekuohu kontrolli on </w:t>
            </w:r>
            <w:r w:rsidR="007F0518">
              <w:rPr>
                <w:rFonts w:ascii="Times New Roman" w:hAnsi="Times New Roman" w:cs="Times New Roman"/>
              </w:rPr>
              <w:t xml:space="preserve">erandkorras </w:t>
            </w:r>
            <w:r w:rsidRPr="00C657E7">
              <w:rPr>
                <w:rFonts w:ascii="Times New Roman" w:hAnsi="Times New Roman" w:cs="Times New Roman"/>
              </w:rPr>
              <w:t xml:space="preserve">võimalik </w:t>
            </w:r>
            <w:r w:rsidR="007605FD">
              <w:rPr>
                <w:rFonts w:ascii="Times New Roman" w:hAnsi="Times New Roman" w:cs="Times New Roman"/>
              </w:rPr>
              <w:t xml:space="preserve">teha </w:t>
            </w:r>
            <w:r w:rsidR="00107669">
              <w:rPr>
                <w:rFonts w:ascii="Times New Roman" w:hAnsi="Times New Roman" w:cs="Times New Roman"/>
              </w:rPr>
              <w:t>ühe</w:t>
            </w:r>
            <w:r w:rsidRPr="00C657E7">
              <w:rPr>
                <w:rFonts w:ascii="Times New Roman" w:hAnsi="Times New Roman" w:cs="Times New Roman"/>
              </w:rPr>
              <w:t xml:space="preserve"> nädala jooksul andmete saamisest </w:t>
            </w:r>
            <w:r w:rsidR="007605FD">
              <w:rPr>
                <w:rFonts w:ascii="Times New Roman" w:hAnsi="Times New Roman" w:cs="Times New Roman"/>
              </w:rPr>
              <w:t>abistatavas</w:t>
            </w:r>
            <w:r w:rsidRPr="00C657E7">
              <w:rPr>
                <w:rFonts w:ascii="Times New Roman" w:hAnsi="Times New Roman" w:cs="Times New Roman"/>
              </w:rPr>
              <w:t xml:space="preserve"> liikmesriigis kohapeal</w:t>
            </w:r>
          </w:p>
        </w:tc>
      </w:tr>
      <w:tr w:rsidR="001A2121" w14:paraId="09B9BCA1"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5F905E40" w14:textId="0ECA2F4F" w:rsidR="001A2121" w:rsidRPr="00C657E7" w:rsidRDefault="00C04894" w:rsidP="002D40B0">
            <w:pPr>
              <w:rPr>
                <w:rFonts w:ascii="Times New Roman" w:hAnsi="Times New Roman" w:cs="Times New Roman"/>
              </w:rPr>
            </w:pPr>
            <w:bookmarkStart w:id="87" w:name="_Hlk199949093"/>
            <w:r w:rsidRPr="00C657E7">
              <w:rPr>
                <w:rFonts w:ascii="Times New Roman" w:hAnsi="Times New Roman" w:cs="Times New Roman"/>
              </w:rPr>
              <w:t>EL ühekordne rahaline toetus</w:t>
            </w:r>
            <w:r w:rsidR="006A4001" w:rsidRPr="00C657E7">
              <w:rPr>
                <w:rFonts w:ascii="Times New Roman" w:hAnsi="Times New Roman" w:cs="Times New Roman"/>
              </w:rPr>
              <w:t xml:space="preserve"> 10 000 eurot </w:t>
            </w:r>
            <w:r w:rsidR="007F0518">
              <w:rPr>
                <w:rFonts w:ascii="Times New Roman" w:hAnsi="Times New Roman" w:cs="Times New Roman"/>
              </w:rPr>
              <w:t>ümberasustatud</w:t>
            </w:r>
            <w:r w:rsidR="006A4001">
              <w:rPr>
                <w:rFonts w:ascii="Times New Roman" w:hAnsi="Times New Roman" w:cs="Times New Roman"/>
              </w:rPr>
              <w:t xml:space="preserve"> </w:t>
            </w:r>
            <w:r w:rsidR="006A4001" w:rsidRPr="00C657E7">
              <w:rPr>
                <w:rFonts w:ascii="Times New Roman" w:hAnsi="Times New Roman" w:cs="Times New Roman"/>
              </w:rPr>
              <w:t>inimese kohta, 6000 eurot humanitaarsetel põhjustel</w:t>
            </w:r>
            <w:r w:rsidR="00784089" w:rsidRPr="00C657E7">
              <w:rPr>
                <w:rFonts w:ascii="Times New Roman" w:hAnsi="Times New Roman" w:cs="Times New Roman"/>
              </w:rPr>
              <w:t xml:space="preserve"> </w:t>
            </w:r>
            <w:r w:rsidR="007F0518">
              <w:rPr>
                <w:rFonts w:ascii="Times New Roman" w:hAnsi="Times New Roman" w:cs="Times New Roman"/>
              </w:rPr>
              <w:t>vastu võetud inimese kohta. Kui</w:t>
            </w:r>
            <w:r w:rsidR="006A4001">
              <w:rPr>
                <w:rFonts w:ascii="Times New Roman" w:hAnsi="Times New Roman" w:cs="Times New Roman"/>
              </w:rPr>
              <w:t xml:space="preserve"> </w:t>
            </w:r>
            <w:r w:rsidR="006A4001" w:rsidRPr="00C657E7">
              <w:rPr>
                <w:rFonts w:ascii="Times New Roman" w:hAnsi="Times New Roman" w:cs="Times New Roman"/>
              </w:rPr>
              <w:t>inimene kuulub ühte või mitmesse ebasoodsas olukorras olevasse inimeste rühma</w:t>
            </w:r>
            <w:r w:rsidR="00784089" w:rsidRPr="00C657E7">
              <w:rPr>
                <w:rStyle w:val="Allmrkuseviide"/>
                <w:rFonts w:ascii="Times New Roman" w:hAnsi="Times New Roman" w:cs="Times New Roman"/>
              </w:rPr>
              <w:footnoteReference w:id="63"/>
            </w:r>
            <w:r w:rsidR="006A4001" w:rsidRPr="00C657E7">
              <w:rPr>
                <w:rFonts w:ascii="Times New Roman" w:hAnsi="Times New Roman" w:cs="Times New Roman"/>
              </w:rPr>
              <w:t>, võidakse toetust suurendada 8000 euroni</w:t>
            </w:r>
            <w:bookmarkEnd w:id="87"/>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37DA1E16" w14:textId="77777777" w:rsidR="00E31698" w:rsidRDefault="00E31698" w:rsidP="002D40B0">
            <w:pPr>
              <w:rPr>
                <w:rFonts w:ascii="Times New Roman" w:hAnsi="Times New Roman" w:cs="Times New Roman"/>
              </w:rPr>
            </w:pPr>
          </w:p>
          <w:p w14:paraId="14E4A195" w14:textId="77777777" w:rsidR="00E31698" w:rsidRDefault="00E31698" w:rsidP="002D40B0">
            <w:pPr>
              <w:rPr>
                <w:rFonts w:ascii="Times New Roman" w:hAnsi="Times New Roman" w:cs="Times New Roman"/>
              </w:rPr>
            </w:pPr>
          </w:p>
          <w:p w14:paraId="407CAB05" w14:textId="6F511107" w:rsidR="001A2121" w:rsidRPr="00C657E7" w:rsidRDefault="00C04894" w:rsidP="002D40B0">
            <w:pPr>
              <w:rPr>
                <w:rFonts w:ascii="Times New Roman" w:hAnsi="Times New Roman" w:cs="Times New Roman"/>
              </w:rPr>
            </w:pPr>
            <w:r w:rsidRPr="00C657E7">
              <w:rPr>
                <w:rFonts w:ascii="Times New Roman" w:hAnsi="Times New Roman" w:cs="Times New Roman"/>
              </w:rPr>
              <w:t>EL ühekordne rahaline toetus inimese kohta 10 000 eurot</w:t>
            </w:r>
            <w:r w:rsidR="0086110A">
              <w:rPr>
                <w:rStyle w:val="Allmrkuseviide"/>
                <w:rFonts w:ascii="Times New Roman" w:hAnsi="Times New Roman" w:cs="Times New Roman"/>
              </w:rPr>
              <w:footnoteReference w:id="64"/>
            </w:r>
          </w:p>
        </w:tc>
      </w:tr>
      <w:tr w:rsidR="001A2121" w14:paraId="69460272" w14:textId="77777777" w:rsidTr="00732BF8">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6055B1A0" w14:textId="77777777" w:rsidR="001A2121" w:rsidRPr="00C657E7" w:rsidRDefault="001A2121" w:rsidP="002D40B0">
            <w:pPr>
              <w:rPr>
                <w:rFonts w:ascii="Times New Roman" w:hAnsi="Times New Roman" w:cs="Times New Roman"/>
              </w:rPr>
            </w:pP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528C3E7C" w14:textId="50454731" w:rsidR="001A2121" w:rsidRPr="00C657E7" w:rsidRDefault="00071EE5" w:rsidP="002D40B0">
            <w:pPr>
              <w:rPr>
                <w:rFonts w:ascii="Times New Roman" w:hAnsi="Times New Roman" w:cs="Times New Roman"/>
              </w:rPr>
            </w:pPr>
            <w:r>
              <w:rPr>
                <w:rFonts w:ascii="Times New Roman" w:hAnsi="Times New Roman" w:cs="Times New Roman"/>
              </w:rPr>
              <w:t xml:space="preserve">Iga ümberpaigutamise raames üle antud </w:t>
            </w:r>
            <w:r w:rsidRPr="00071EE5">
              <w:rPr>
                <w:rFonts w:ascii="Times New Roman" w:hAnsi="Times New Roman" w:cs="Times New Roman"/>
              </w:rPr>
              <w:t xml:space="preserve">rahvusvahelise kaitse taotleja või </w:t>
            </w:r>
            <w:r>
              <w:rPr>
                <w:rFonts w:ascii="Times New Roman" w:hAnsi="Times New Roman" w:cs="Times New Roman"/>
              </w:rPr>
              <w:t>-</w:t>
            </w:r>
            <w:r w:rsidRPr="00071EE5">
              <w:rPr>
                <w:rFonts w:ascii="Times New Roman" w:hAnsi="Times New Roman" w:cs="Times New Roman"/>
              </w:rPr>
              <w:t>kaitse saaja eest</w:t>
            </w:r>
            <w:r>
              <w:rPr>
                <w:rFonts w:ascii="Times New Roman" w:hAnsi="Times New Roman" w:cs="Times New Roman"/>
              </w:rPr>
              <w:t xml:space="preserve"> </w:t>
            </w:r>
            <w:r w:rsidRPr="00071EE5">
              <w:rPr>
                <w:rFonts w:ascii="Times New Roman" w:hAnsi="Times New Roman" w:cs="Times New Roman"/>
              </w:rPr>
              <w:t xml:space="preserve">500 euro </w:t>
            </w:r>
            <w:r>
              <w:rPr>
                <w:rFonts w:ascii="Times New Roman" w:hAnsi="Times New Roman" w:cs="Times New Roman"/>
              </w:rPr>
              <w:t>suurune rahaline toetus</w:t>
            </w:r>
          </w:p>
        </w:tc>
      </w:tr>
    </w:tbl>
    <w:p w14:paraId="35B94828" w14:textId="77777777" w:rsidR="00E56D26" w:rsidRPr="00D14101" w:rsidRDefault="00E56D26" w:rsidP="0094544B">
      <w:pPr>
        <w:jc w:val="both"/>
      </w:pPr>
    </w:p>
    <w:p w14:paraId="697A9E29" w14:textId="5F26322A" w:rsidR="00E56D26" w:rsidRPr="00D14101" w:rsidRDefault="00F72224" w:rsidP="0094544B">
      <w:pPr>
        <w:jc w:val="both"/>
      </w:pPr>
      <w:r>
        <w:rPr>
          <w:b/>
          <w:color w:val="4472C4" w:themeColor="accent1"/>
        </w:rPr>
        <w:t>L</w:t>
      </w:r>
      <w:r w:rsidR="00D646B6" w:rsidRPr="00537B46">
        <w:rPr>
          <w:b/>
          <w:color w:val="4472C4" w:themeColor="accent1"/>
        </w:rPr>
        <w:t>õigetega</w:t>
      </w:r>
      <w:r w:rsidR="00D646B6" w:rsidRPr="009A65E6">
        <w:rPr>
          <w:b/>
          <w:color w:val="4472C4" w:themeColor="accent1"/>
        </w:rPr>
        <w:t xml:space="preserve"> 1</w:t>
      </w:r>
      <w:r w:rsidR="00F211E4">
        <w:rPr>
          <w:b/>
          <w:color w:val="4472C4" w:themeColor="accent1"/>
        </w:rPr>
        <w:t>–</w:t>
      </w:r>
      <w:r w:rsidR="00D646B6" w:rsidRPr="009A65E6">
        <w:rPr>
          <w:b/>
          <w:color w:val="4472C4" w:themeColor="accent1"/>
        </w:rPr>
        <w:t>3</w:t>
      </w:r>
      <w:r w:rsidR="00D646B6" w:rsidRPr="009A65E6">
        <w:rPr>
          <w:color w:val="4472C4" w:themeColor="accent1"/>
        </w:rPr>
        <w:t xml:space="preserve"> </w:t>
      </w:r>
      <w:r w:rsidR="00D646B6" w:rsidRPr="00D14101">
        <w:t>korrastatakse mõisteid</w:t>
      </w:r>
      <w:r w:rsidR="0006239A" w:rsidRPr="00D14101">
        <w:t xml:space="preserve"> </w:t>
      </w:r>
      <w:r w:rsidR="00DB2B66" w:rsidRPr="00D14101">
        <w:t xml:space="preserve">ning </w:t>
      </w:r>
      <w:r w:rsidR="00DB2B66" w:rsidRPr="009A65E6">
        <w:rPr>
          <w:b/>
          <w:color w:val="4472C4" w:themeColor="accent1"/>
        </w:rPr>
        <w:t>l</w:t>
      </w:r>
      <w:r w:rsidR="0006239A" w:rsidRPr="009A65E6">
        <w:rPr>
          <w:b/>
          <w:color w:val="4472C4" w:themeColor="accent1"/>
        </w:rPr>
        <w:t>õigetega 4</w:t>
      </w:r>
      <w:r w:rsidR="00F211E4">
        <w:rPr>
          <w:b/>
          <w:color w:val="4472C4" w:themeColor="accent1"/>
        </w:rPr>
        <w:t>–</w:t>
      </w:r>
      <w:r w:rsidR="0006239A" w:rsidRPr="009A65E6">
        <w:rPr>
          <w:b/>
          <w:color w:val="4472C4" w:themeColor="accent1"/>
        </w:rPr>
        <w:t>8</w:t>
      </w:r>
      <w:r w:rsidR="0006239A" w:rsidRPr="009A65E6">
        <w:rPr>
          <w:color w:val="4472C4" w:themeColor="accent1"/>
        </w:rPr>
        <w:t xml:space="preserve"> </w:t>
      </w:r>
      <w:r w:rsidR="0006239A" w:rsidRPr="00D14101">
        <w:t>sätestatakse ümberasustamises ja solidaarsus</w:t>
      </w:r>
      <w:r w:rsidR="00DB2B66" w:rsidRPr="00D14101">
        <w:t>mehhanismis</w:t>
      </w:r>
      <w:r w:rsidR="0006239A" w:rsidRPr="00D14101">
        <w:t xml:space="preserve"> osalemise otsustamise kord.</w:t>
      </w:r>
    </w:p>
    <w:p w14:paraId="4344A324" w14:textId="77777777" w:rsidR="0006239A" w:rsidRPr="00D14101" w:rsidRDefault="0006239A" w:rsidP="0094544B">
      <w:pPr>
        <w:jc w:val="both"/>
      </w:pPr>
    </w:p>
    <w:p w14:paraId="139ED713" w14:textId="3460ED02" w:rsidR="00926CB6" w:rsidRDefault="00E41284" w:rsidP="001650FE">
      <w:pPr>
        <w:jc w:val="both"/>
      </w:pPr>
      <w:r>
        <w:t>M</w:t>
      </w:r>
      <w:r w:rsidR="008030C4" w:rsidRPr="00D14101">
        <w:t>äärus</w:t>
      </w:r>
      <w:r>
        <w:t>e</w:t>
      </w:r>
      <w:r w:rsidR="008030C4" w:rsidRPr="00D14101">
        <w:t xml:space="preserve"> 2024/1350</w:t>
      </w:r>
      <w:r w:rsidR="00254B9A">
        <w:t>/EL</w:t>
      </w:r>
      <w:r w:rsidR="008030C4" w:rsidRPr="00D14101">
        <w:t xml:space="preserve"> (ümberasustamise kohta) </w:t>
      </w:r>
      <w:r w:rsidR="0047419D" w:rsidRPr="00D14101">
        <w:t>art</w:t>
      </w:r>
      <w:r w:rsidR="008030C4" w:rsidRPr="00D14101">
        <w:t>ikli</w:t>
      </w:r>
      <w:r w:rsidR="0047419D" w:rsidRPr="00D14101">
        <w:t xml:space="preserve"> 2 l</w:t>
      </w:r>
      <w:r w:rsidR="00E31698">
        <w:t>õike</w:t>
      </w:r>
      <w:r w:rsidR="0047419D" w:rsidRPr="00D14101">
        <w:t xml:space="preserve"> 1 </w:t>
      </w:r>
      <w:r w:rsidR="00E31698">
        <w:t>ja lõike</w:t>
      </w:r>
      <w:r w:rsidR="001650FE" w:rsidRPr="00D14101">
        <w:t xml:space="preserve"> 3 </w:t>
      </w:r>
      <w:r w:rsidR="001D440F" w:rsidRPr="00D14101">
        <w:t xml:space="preserve">alusel on sätestatud ümberasustamise </w:t>
      </w:r>
      <w:r w:rsidR="00E31698">
        <w:t xml:space="preserve">ja </w:t>
      </w:r>
      <w:r w:rsidR="001650FE" w:rsidRPr="00D14101">
        <w:t xml:space="preserve">humanitaarsetel põhjustel vastu võtmise </w:t>
      </w:r>
      <w:r w:rsidR="006126FF" w:rsidRPr="00D14101">
        <w:t>mõiste</w:t>
      </w:r>
      <w:r w:rsidR="001650FE" w:rsidRPr="00D14101">
        <w:t>d</w:t>
      </w:r>
      <w:r w:rsidR="006126FF" w:rsidRPr="00D14101">
        <w:t xml:space="preserve">. </w:t>
      </w:r>
    </w:p>
    <w:p w14:paraId="1840D17B" w14:textId="77777777" w:rsidR="00926CB6" w:rsidRDefault="00926CB6" w:rsidP="001650FE">
      <w:pPr>
        <w:jc w:val="both"/>
      </w:pPr>
    </w:p>
    <w:p w14:paraId="603BE048" w14:textId="50292494" w:rsidR="00926CB6" w:rsidRDefault="001650FE" w:rsidP="001650FE">
      <w:pPr>
        <w:jc w:val="both"/>
      </w:pPr>
      <w:r w:rsidRPr="00D14101">
        <w:t xml:space="preserve">Ümberasustamine on </w:t>
      </w:r>
      <w:r w:rsidR="006126FF" w:rsidRPr="00D14101">
        <w:t xml:space="preserve">määruse kohaselt </w:t>
      </w:r>
      <w:r w:rsidR="00926CB6">
        <w:t>UNHCR</w:t>
      </w:r>
      <w:r w:rsidR="00BB5363">
        <w:t>-i</w:t>
      </w:r>
      <w:r w:rsidR="006126FF" w:rsidRPr="00D14101">
        <w:t xml:space="preserve"> suunamisel kolmandast riigist, kuhu isik on olnud</w:t>
      </w:r>
      <w:r w:rsidR="0098428E" w:rsidRPr="00D14101">
        <w:t xml:space="preserve"> </w:t>
      </w:r>
      <w:r w:rsidR="006126FF" w:rsidRPr="00D14101">
        <w:t>sunnitud ümber asuma, mingi liikmesriigi territooriumile sellise kolmanda riigi kodaniku või kodakondsuseta isiku vastuvõtmine</w:t>
      </w:r>
      <w:r w:rsidR="00926CB6">
        <w:t>,</w:t>
      </w:r>
      <w:r w:rsidR="0098428E" w:rsidRPr="00D14101">
        <w:t xml:space="preserve"> </w:t>
      </w:r>
      <w:r w:rsidR="006126FF" w:rsidRPr="00D14101">
        <w:t>kes täidab vastuvõtmise tingimusi</w:t>
      </w:r>
      <w:r w:rsidR="0098428E" w:rsidRPr="00D14101">
        <w:t xml:space="preserve">, </w:t>
      </w:r>
      <w:r w:rsidR="006126FF" w:rsidRPr="00D14101">
        <w:t>kelle suhtes ei kehti vastuvõtmisest keeldumise põhjused ning</w:t>
      </w:r>
      <w:r w:rsidR="0098428E" w:rsidRPr="00D14101">
        <w:t xml:space="preserve"> </w:t>
      </w:r>
      <w:r w:rsidR="006126FF" w:rsidRPr="00D14101">
        <w:t xml:space="preserve">kellele antakse rahvusvaheline kaitse. </w:t>
      </w:r>
    </w:p>
    <w:p w14:paraId="730C93D5" w14:textId="77777777" w:rsidR="00926CB6" w:rsidRDefault="00926CB6" w:rsidP="001650FE">
      <w:pPr>
        <w:jc w:val="both"/>
      </w:pPr>
    </w:p>
    <w:p w14:paraId="602FF9CE" w14:textId="3DAC5AAC" w:rsidR="001650FE" w:rsidRPr="00D14101" w:rsidRDefault="001650FE" w:rsidP="001650FE">
      <w:pPr>
        <w:jc w:val="both"/>
      </w:pPr>
      <w:r w:rsidRPr="00D14101">
        <w:lastRenderedPageBreak/>
        <w:t xml:space="preserve">Humanitaarsetel põhjustel vastu võtmine on kolmanda riigi kodaniku või kodakondsuseta isiku vastuvõtmine, mis liikmesriigi taotluse korral toimub </w:t>
      </w:r>
      <w:r w:rsidR="001B7DAE">
        <w:t>EUAA</w:t>
      </w:r>
      <w:r w:rsidRPr="00D14101">
        <w:t>, UNHCR</w:t>
      </w:r>
      <w:r w:rsidR="007B3EE5">
        <w:t>-</w:t>
      </w:r>
      <w:r w:rsidRPr="00D14101">
        <w:t>i või muu asja</w:t>
      </w:r>
      <w:r w:rsidR="007B3EE5">
        <w:t>kohase</w:t>
      </w:r>
      <w:r w:rsidRPr="00D14101">
        <w:t xml:space="preserve"> rahvusvahelise organi suunamisel, kolmandast riigist, kuhu isik on olnud sunnitud ümber asuma, mingi liikmesriigi territooriumile ning kui vähemalt esialgse hinnangu alusel täidab see isik vastuvõtu tingimusi, ei kehti keeldumise põhjuseid ja talle antakse rahvusvaheline kaitse või riigisisese õiguse alusel humanitaarsetel põhjustel staatus, millega tagatakse õigused ja kohustused, mis on samaväärsed </w:t>
      </w:r>
      <w:r w:rsidR="0098428E" w:rsidRPr="00D14101">
        <w:t>määrus</w:t>
      </w:r>
      <w:r w:rsidR="00E41284">
        <w:t>e</w:t>
      </w:r>
      <w:r w:rsidR="0098428E" w:rsidRPr="00D14101">
        <w:t xml:space="preserve"> 2024/1347</w:t>
      </w:r>
      <w:r w:rsidR="00DF358E">
        <w:t>/EL</w:t>
      </w:r>
      <w:r w:rsidR="0098428E" w:rsidRPr="00D14101">
        <w:t xml:space="preserve"> (kvalifikatsioonitingimuste kohta)</w:t>
      </w:r>
      <w:r w:rsidRPr="00D14101">
        <w:t xml:space="preserve"> artiklites 20–26 ja 28–35 sätestatud täiendava kaitse saajate õiguste ja kohustustega</w:t>
      </w:r>
      <w:r w:rsidR="0098428E" w:rsidRPr="00D14101">
        <w:t>.</w:t>
      </w:r>
    </w:p>
    <w:p w14:paraId="2F1754AD" w14:textId="77777777" w:rsidR="001650FE" w:rsidRPr="00D14101" w:rsidRDefault="001650FE" w:rsidP="006126FF">
      <w:pPr>
        <w:jc w:val="both"/>
      </w:pPr>
    </w:p>
    <w:p w14:paraId="7B342829" w14:textId="54C6269E" w:rsidR="006126FF" w:rsidRPr="00D14101" w:rsidRDefault="004415CA" w:rsidP="006126FF">
      <w:pPr>
        <w:jc w:val="both"/>
      </w:pPr>
      <w:r w:rsidRPr="009A65E6">
        <w:rPr>
          <w:b/>
          <w:color w:val="4472C4" w:themeColor="accent1"/>
        </w:rPr>
        <w:t>L</w:t>
      </w:r>
      <w:r w:rsidR="006126FF" w:rsidRPr="009A65E6">
        <w:rPr>
          <w:b/>
          <w:color w:val="4472C4" w:themeColor="accent1"/>
        </w:rPr>
        <w:t>õikega 1</w:t>
      </w:r>
      <w:r w:rsidR="006126FF" w:rsidRPr="009A65E6">
        <w:rPr>
          <w:color w:val="4472C4" w:themeColor="accent1"/>
        </w:rPr>
        <w:t xml:space="preserve"> </w:t>
      </w:r>
      <w:r w:rsidR="006126FF" w:rsidRPr="00D14101">
        <w:t>täpsustatakse, et Eestis loetakse ümberasustamiseks ainult selliste välismaalaste vastu võtmist, kellele on rahvusvahelise kaitse staatus ja elamisluba juba enne Eestisse sisenemist antud. Selline täpsustus tagab, et ümberasustamise korral vastu võetavatele inimestele on julgeoleku kontroll ning rahvusvahelise kaitse vajaduse põhjalik hindamine tehtud enne Eestisse jõudmist, kas kolmandas riigis või teises EL</w:t>
      </w:r>
      <w:r w:rsidR="00BB5363">
        <w:t>-i</w:t>
      </w:r>
      <w:r w:rsidR="006126FF" w:rsidRPr="00D14101">
        <w:t xml:space="preserve"> liikmesriigis. See aitab tõhusamalt maandada võimalikku kaasnevat julgeoleku ohtu. </w:t>
      </w:r>
      <w:r w:rsidR="00501D2B" w:rsidRPr="00D14101">
        <w:t xml:space="preserve">Samuti sätestatakse määratlusega, et Eestis ei kohaldata </w:t>
      </w:r>
      <w:r w:rsidR="00D408D8" w:rsidRPr="00D14101">
        <w:t>määrus</w:t>
      </w:r>
      <w:r w:rsidR="00E41284">
        <w:t>e</w:t>
      </w:r>
      <w:r w:rsidR="00D408D8" w:rsidRPr="00D14101">
        <w:t xml:space="preserve"> 2024/1350</w:t>
      </w:r>
      <w:r w:rsidR="00254B9A">
        <w:t>/EL</w:t>
      </w:r>
      <w:r w:rsidR="00D408D8" w:rsidRPr="00D14101">
        <w:t xml:space="preserve"> (ümberasustamise kohta) </w:t>
      </w:r>
      <w:r w:rsidR="00501D2B" w:rsidRPr="00D14101">
        <w:t>mõistes humanitaarsetel põhjustel välismaalaste vastuvõtmist</w:t>
      </w:r>
      <w:r w:rsidR="00D56B41" w:rsidRPr="00D14101">
        <w:t xml:space="preserve"> ja siseriikliku korra alusel antavat </w:t>
      </w:r>
      <w:r w:rsidR="00D56B41" w:rsidRPr="0046341E">
        <w:t>kaitset</w:t>
      </w:r>
      <w:r w:rsidR="00501D2B" w:rsidRPr="0046341E">
        <w:t>.</w:t>
      </w:r>
    </w:p>
    <w:p w14:paraId="2CF7232F" w14:textId="3F2FE0B8" w:rsidR="008C000D" w:rsidRPr="00D14101" w:rsidRDefault="008C000D" w:rsidP="006126FF">
      <w:pPr>
        <w:jc w:val="both"/>
      </w:pPr>
    </w:p>
    <w:p w14:paraId="66AF1F0D" w14:textId="2FA4D696" w:rsidR="006126FF" w:rsidRPr="00D14101" w:rsidRDefault="004415CA" w:rsidP="00B061DD">
      <w:pPr>
        <w:jc w:val="both"/>
      </w:pPr>
      <w:r w:rsidRPr="009A65E6">
        <w:rPr>
          <w:b/>
          <w:color w:val="4472C4" w:themeColor="accent1"/>
        </w:rPr>
        <w:t>L</w:t>
      </w:r>
      <w:r w:rsidR="00501D2B" w:rsidRPr="009A65E6">
        <w:rPr>
          <w:b/>
          <w:color w:val="4472C4" w:themeColor="accent1"/>
        </w:rPr>
        <w:t>õikega 2</w:t>
      </w:r>
      <w:r w:rsidR="00501D2B" w:rsidRPr="009A65E6">
        <w:rPr>
          <w:color w:val="4472C4" w:themeColor="accent1"/>
        </w:rPr>
        <w:t xml:space="preserve"> </w:t>
      </w:r>
      <w:r w:rsidR="00501D2B" w:rsidRPr="00D14101">
        <w:t>täpsustatakse, et solidaarsusmehhanism on kogum määruses 2024/1351</w:t>
      </w:r>
      <w:r w:rsidR="00254B9A">
        <w:t>/EL</w:t>
      </w:r>
      <w:r w:rsidR="00501D2B" w:rsidRPr="00D14101">
        <w:t xml:space="preserve"> (rändehalduse kohta) toodud meetmetest, et toetada rändesurve all olevaid liikmesriike.</w:t>
      </w:r>
      <w:r w:rsidR="003B3DA3" w:rsidRPr="00D14101">
        <w:t xml:space="preserve"> Nimetatud mõistet EL õigustikus </w:t>
      </w:r>
      <w:r w:rsidR="00FD2950">
        <w:t xml:space="preserve">praegu </w:t>
      </w:r>
      <w:r w:rsidR="003B3DA3" w:rsidRPr="00D14101">
        <w:t xml:space="preserve">ei ole ning selle sätestamine on vajalik, et eristada ümberasustamise raamistiku protsessi ja solidaarsusmehhanismi protsessi. </w:t>
      </w:r>
      <w:r w:rsidR="00E41284">
        <w:t>M</w:t>
      </w:r>
      <w:r w:rsidR="00DC3E3D" w:rsidRPr="00D14101">
        <w:t>äärus</w:t>
      </w:r>
      <w:r w:rsidR="00B107F3" w:rsidRPr="00D14101">
        <w:t>e</w:t>
      </w:r>
      <w:r w:rsidR="00DC3E3D" w:rsidRPr="00D14101">
        <w:t xml:space="preserve"> 2024/1351</w:t>
      </w:r>
      <w:r w:rsidR="00254B9A">
        <w:t>/EL</w:t>
      </w:r>
      <w:r w:rsidR="00DC3E3D" w:rsidRPr="00D14101">
        <w:t xml:space="preserve"> (rändehalduse kohta)</w:t>
      </w:r>
      <w:r w:rsidR="00401E75" w:rsidRPr="00D14101">
        <w:t xml:space="preserve"> </w:t>
      </w:r>
      <w:r w:rsidR="00B107F3" w:rsidRPr="00D14101">
        <w:t>kohaselt</w:t>
      </w:r>
      <w:r w:rsidR="00401E75" w:rsidRPr="00D14101">
        <w:t xml:space="preserve"> tuleb luua kohustuslik solidaarsusmehhanism, mis näeb ette rändesurve all olevate liikmesriikide tulemusliku toetamise ja tagab kiire juurdepääsu õiglastele ja tõhusatele rahvusvahelise kaitse</w:t>
      </w:r>
      <w:r w:rsidR="00E41284">
        <w:t xml:space="preserve"> </w:t>
      </w:r>
      <w:r w:rsidR="00401E75" w:rsidRPr="00D14101">
        <w:t>andmise menetlustele. Sellise mehhanismiga tule</w:t>
      </w:r>
      <w:r w:rsidR="002E1E6B" w:rsidRPr="00D14101">
        <w:t>b</w:t>
      </w:r>
      <w:r w:rsidR="00401E75" w:rsidRPr="00D14101">
        <w:t xml:space="preserve"> ette näha samaväärsed eri liiki solidaarsusmeetmed ning see</w:t>
      </w:r>
      <w:r w:rsidR="002E1E6B" w:rsidRPr="00D14101">
        <w:t xml:space="preserve"> </w:t>
      </w:r>
      <w:r w:rsidR="00401E75" w:rsidRPr="00D14101">
        <w:t>pea</w:t>
      </w:r>
      <w:r w:rsidR="006B5DAF">
        <w:t>b</w:t>
      </w:r>
      <w:r w:rsidR="00401E75" w:rsidRPr="00D14101">
        <w:t xml:space="preserve"> olema paindlik ja võimeline kiiresti kohanema muutuvate rändeprobleemidega. </w:t>
      </w:r>
      <w:r w:rsidR="002E1E6B" w:rsidRPr="00D14101">
        <w:t>Sellise mehhanismi</w:t>
      </w:r>
      <w:r w:rsidR="006B5DAF">
        <w:t xml:space="preserve"> osaks on EL</w:t>
      </w:r>
      <w:r w:rsidR="002E1E6B" w:rsidRPr="00D14101">
        <w:t xml:space="preserve"> solidaarsuskoordinaator</w:t>
      </w:r>
      <w:r w:rsidR="002F641D" w:rsidRPr="00D14101">
        <w:t>, liikmesriikide kõrgema poliitilise tasandi esindajatest koondatud kõrgetasemeline foorum, nõukogu rakendusaktiga vastu võetav iga-aastane solidaarsusreserv ja EL</w:t>
      </w:r>
      <w:r w:rsidR="00E41284">
        <w:t>-</w:t>
      </w:r>
      <w:r w:rsidR="002F641D" w:rsidRPr="00D14101">
        <w:t xml:space="preserve">i tehnilise tasandi solidaarsusfoorum, mis koosneb </w:t>
      </w:r>
      <w:r w:rsidR="00B061DD" w:rsidRPr="00D14101">
        <w:t xml:space="preserve">liikmesriikide </w:t>
      </w:r>
      <w:r w:rsidR="002F641D" w:rsidRPr="00D14101">
        <w:t>piisavalt kõrge ametiastmega esindajatest, näiteks liikmesriikide asja</w:t>
      </w:r>
      <w:r w:rsidR="006B5DAF">
        <w:t>kohaste</w:t>
      </w:r>
      <w:r w:rsidR="002F641D" w:rsidRPr="00D14101">
        <w:t xml:space="preserve"> ametiasutuste kõrgetest ametnikest. </w:t>
      </w:r>
      <w:r w:rsidR="00B061DD" w:rsidRPr="00D14101">
        <w:t>Nimetatud solidaarsusmehhanism võimaldab parema valmisoleku, et tegeleda rändesurve olukordadega. Sellise solidaarsusmehhanismi rakendamine koos vastutava liikmesriigi kindlaksmääramise tõhusa süsteemiga on kogu Euroopa</w:t>
      </w:r>
      <w:r w:rsidR="00B37953" w:rsidRPr="00D14101">
        <w:t xml:space="preserve"> </w:t>
      </w:r>
      <w:r w:rsidR="00D2125E" w:rsidRPr="00D14101">
        <w:t xml:space="preserve">uue </w:t>
      </w:r>
      <w:r w:rsidR="00B061DD" w:rsidRPr="00D14101">
        <w:t>ühise varjupaigasüsteemi toimimise peamine eeltingimus.</w:t>
      </w:r>
    </w:p>
    <w:p w14:paraId="44E0D826" w14:textId="6D7FC6D7" w:rsidR="0006239A" w:rsidRPr="00D14101" w:rsidRDefault="00EF3919" w:rsidP="0094544B">
      <w:pPr>
        <w:jc w:val="both"/>
      </w:pPr>
      <w:r w:rsidRPr="00D14101">
        <w:t xml:space="preserve"> </w:t>
      </w:r>
    </w:p>
    <w:p w14:paraId="11845F1F" w14:textId="7FA395A7" w:rsidR="00D2125E" w:rsidRPr="00D14101" w:rsidRDefault="00F72224" w:rsidP="0094544B">
      <w:pPr>
        <w:jc w:val="both"/>
      </w:pPr>
      <w:r>
        <w:rPr>
          <w:b/>
          <w:color w:val="4472C4" w:themeColor="accent1"/>
        </w:rPr>
        <w:t>L</w:t>
      </w:r>
      <w:r w:rsidR="00D2125E" w:rsidRPr="00537B46">
        <w:rPr>
          <w:b/>
          <w:color w:val="4472C4" w:themeColor="accent1"/>
        </w:rPr>
        <w:t>õikega</w:t>
      </w:r>
      <w:r w:rsidR="00D2125E" w:rsidRPr="00615CF5">
        <w:rPr>
          <w:b/>
          <w:color w:val="4472C4" w:themeColor="accent1"/>
        </w:rPr>
        <w:t xml:space="preserve"> 3</w:t>
      </w:r>
      <w:r w:rsidR="00D2125E" w:rsidRPr="00615CF5">
        <w:rPr>
          <w:color w:val="4472C4" w:themeColor="accent1"/>
        </w:rPr>
        <w:t xml:space="preserve"> </w:t>
      </w:r>
      <w:r w:rsidR="00D2125E" w:rsidRPr="00D14101">
        <w:t xml:space="preserve">sätestatakse, et ümberpaigutamine on solidaarsusmehhanismi rakendamisel rahvusvahelise kaitse taotleja või </w:t>
      </w:r>
      <w:r w:rsidR="00E033EF" w:rsidRPr="00D14101">
        <w:t>rahvusvahelise kaitse</w:t>
      </w:r>
      <w:r w:rsidR="00D2125E" w:rsidRPr="00D14101">
        <w:t xml:space="preserve"> saanud isiku Eestisse vastuvõtmine teisest </w:t>
      </w:r>
      <w:r w:rsidR="00D5479E">
        <w:t>EL-i</w:t>
      </w:r>
      <w:r w:rsidR="00D2125E" w:rsidRPr="00D14101">
        <w:t xml:space="preserve"> liikmesriigist või </w:t>
      </w:r>
      <w:r w:rsidR="004043A3" w:rsidRPr="00D14101">
        <w:t xml:space="preserve">solidaarsusmehhanismi raames </w:t>
      </w:r>
      <w:r w:rsidR="00D2125E" w:rsidRPr="00D14101">
        <w:t xml:space="preserve">Eestis rahvusvahelise kaitse taotluse esitanud või selle saanud isiku üleandmine teise </w:t>
      </w:r>
      <w:r w:rsidR="00D5479E">
        <w:t>EL-i</w:t>
      </w:r>
      <w:r w:rsidR="00D2125E" w:rsidRPr="00D14101">
        <w:t xml:space="preserve"> liikmeriiki</w:t>
      </w:r>
      <w:r w:rsidR="00195C44">
        <w:t xml:space="preserve"> </w:t>
      </w:r>
      <w:r w:rsidR="00963A4D" w:rsidRPr="00195C44">
        <w:t>või taotluse läbivaatamise eest vastutuse võtmine</w:t>
      </w:r>
      <w:r w:rsidR="00963A4D" w:rsidRPr="00D14101">
        <w:t>.</w:t>
      </w:r>
      <w:r w:rsidR="00335D78" w:rsidRPr="00D14101">
        <w:t xml:space="preserve"> </w:t>
      </w:r>
    </w:p>
    <w:p w14:paraId="150C9DB4" w14:textId="77777777" w:rsidR="004043A3" w:rsidRPr="00D14101" w:rsidRDefault="004043A3" w:rsidP="0094544B">
      <w:pPr>
        <w:jc w:val="both"/>
      </w:pPr>
    </w:p>
    <w:p w14:paraId="5764CAF4" w14:textId="2C62FFC4" w:rsidR="00963A4D" w:rsidRPr="00D14101" w:rsidRDefault="004043A3" w:rsidP="00AC08C0">
      <w:pPr>
        <w:jc w:val="both"/>
      </w:pPr>
      <w:r w:rsidRPr="00D14101">
        <w:t>Ümberpaigutamise määratluse sätestamine on vajalik õigusselguse loomiseks ning määrus</w:t>
      </w:r>
      <w:r w:rsidR="00E41284">
        <w:t>e</w:t>
      </w:r>
      <w:r w:rsidRPr="00D14101">
        <w:t xml:space="preserve"> 2024/1351</w:t>
      </w:r>
      <w:r w:rsidR="00254B9A">
        <w:t>/EL</w:t>
      </w:r>
      <w:r w:rsidRPr="00D14101">
        <w:t xml:space="preserve"> (rändehalduse kohta) rakendamiseks. </w:t>
      </w:r>
      <w:r w:rsidR="00A21773">
        <w:t>Sama määruse</w:t>
      </w:r>
      <w:r w:rsidR="005C6CEB" w:rsidRPr="00D14101">
        <w:t xml:space="preserve"> a</w:t>
      </w:r>
      <w:r w:rsidR="00C86D13" w:rsidRPr="00D14101">
        <w:t>rtik</w:t>
      </w:r>
      <w:r w:rsidR="00E41284">
        <w:t>li</w:t>
      </w:r>
      <w:r w:rsidR="00C86D13" w:rsidRPr="00D14101">
        <w:t xml:space="preserve"> 2 punkt 22 alusel on ümberpaigutamine taotleja või rahvusvahelise kaitse saaja üleandmine toetatavast liikmesriigist toetavasse liikmesriiki. Eesti võib solidaarsusmehhanismi raames olenevalt rändeolukorrast Eestis ja </w:t>
      </w:r>
      <w:r w:rsidR="00D5479E">
        <w:t>EL-i</w:t>
      </w:r>
      <w:r w:rsidR="00C86D13" w:rsidRPr="00D14101">
        <w:t>s sattuda nii toetava kui toetatava riigi rolli. Seetõttu on vajalik ümber</w:t>
      </w:r>
      <w:r w:rsidR="002D5518" w:rsidRPr="00D14101">
        <w:t>paigutamise</w:t>
      </w:r>
      <w:r w:rsidR="00C86D13" w:rsidRPr="00D14101">
        <w:t xml:space="preserve"> määratlusega katta olukord, kui Eesti on välismaalaste vastu võtja kui ka olukord, kui Eesti on välismaalaste teisele liikmesriigile üle andja. </w:t>
      </w:r>
      <w:r w:rsidR="00E41284">
        <w:t>M</w:t>
      </w:r>
      <w:r w:rsidR="00963A4D" w:rsidRPr="00D14101">
        <w:t>äärus</w:t>
      </w:r>
      <w:r w:rsidR="00B7672C">
        <w:t>e</w:t>
      </w:r>
      <w:r w:rsidR="00963A4D" w:rsidRPr="00D14101">
        <w:t xml:space="preserve"> 2024/1351</w:t>
      </w:r>
      <w:r w:rsidR="00254B9A">
        <w:t>/EL</w:t>
      </w:r>
      <w:r w:rsidR="00963A4D" w:rsidRPr="00D14101">
        <w:t xml:space="preserve"> (rändehalduse kohta) </w:t>
      </w:r>
      <w:r w:rsidR="00E84C1F">
        <w:t>artikli</w:t>
      </w:r>
      <w:r w:rsidR="00963A4D" w:rsidRPr="00D14101">
        <w:t xml:space="preserve"> </w:t>
      </w:r>
      <w:r w:rsidR="00AC08C0" w:rsidRPr="00D14101">
        <w:t>63</w:t>
      </w:r>
      <w:r w:rsidR="00963A4D" w:rsidRPr="00D14101">
        <w:t xml:space="preserve"> alusel on teise tasandi solidaarsusmeetmena sätestatud vastutuse rakendamise erandite kohaldamine. See tähendab</w:t>
      </w:r>
      <w:r w:rsidR="00AC08C0" w:rsidRPr="00D14101">
        <w:t xml:space="preserve">, et teised liikmesriigid võtaksid ümberpaigutamise asemel </w:t>
      </w:r>
      <w:r w:rsidR="00AC08C0" w:rsidRPr="00D14101">
        <w:lastRenderedPageBreak/>
        <w:t>vastutuse selliste rahvusvahelise kaitse taotluste läbivaatamise eest, mille puhul toetatav liikmesriik on määratud vastutavaks.</w:t>
      </w:r>
    </w:p>
    <w:p w14:paraId="6F5B25D9" w14:textId="77777777" w:rsidR="0058594F" w:rsidRPr="00033094" w:rsidRDefault="0058594F" w:rsidP="0094544B">
      <w:pPr>
        <w:jc w:val="both"/>
        <w:rPr>
          <w:color w:val="4472C4" w:themeColor="accent1"/>
        </w:rPr>
      </w:pPr>
    </w:p>
    <w:p w14:paraId="0CFAAE44" w14:textId="33952007" w:rsidR="0058594F" w:rsidRPr="00D14101" w:rsidRDefault="00B97356" w:rsidP="0094544B">
      <w:pPr>
        <w:jc w:val="both"/>
      </w:pPr>
      <w:r w:rsidRPr="000A6ABF">
        <w:rPr>
          <w:b/>
          <w:color w:val="4472C4" w:themeColor="accent1"/>
        </w:rPr>
        <w:t>L</w:t>
      </w:r>
      <w:r w:rsidR="0058594F" w:rsidRPr="000A6ABF">
        <w:rPr>
          <w:b/>
          <w:color w:val="4472C4" w:themeColor="accent1"/>
        </w:rPr>
        <w:t>õikega 4</w:t>
      </w:r>
      <w:r w:rsidR="00DD2C1A" w:rsidRPr="000A6ABF">
        <w:rPr>
          <w:b/>
          <w:color w:val="4472C4" w:themeColor="accent1"/>
        </w:rPr>
        <w:t xml:space="preserve"> </w:t>
      </w:r>
      <w:r w:rsidR="00CD76B0" w:rsidRPr="00D14101">
        <w:t>sätestatakse, et</w:t>
      </w:r>
      <w:r w:rsidR="00CD76B0" w:rsidRPr="00D14101">
        <w:rPr>
          <w:b/>
          <w:bCs/>
        </w:rPr>
        <w:t xml:space="preserve"> </w:t>
      </w:r>
      <w:r w:rsidR="00DD2C1A" w:rsidRPr="00D14101">
        <w:t xml:space="preserve">Vabariigi Valitsus otsustab osalemise ümberasustamises </w:t>
      </w:r>
      <w:r w:rsidR="00CD76B0" w:rsidRPr="005F1FCE">
        <w:t>ja</w:t>
      </w:r>
      <w:r w:rsidR="00CD76B0" w:rsidRPr="00D14101">
        <w:t xml:space="preserve"> </w:t>
      </w:r>
      <w:r w:rsidR="00DD2C1A" w:rsidRPr="00D14101">
        <w:t xml:space="preserve">teiste liikmesriikide toetamise solidaarsusmehhanismi raames, kooskõlastades selle Riigikogu </w:t>
      </w:r>
      <w:r w:rsidR="00D5479E">
        <w:t>EL-i</w:t>
      </w:r>
      <w:r w:rsidR="00DD2C1A" w:rsidRPr="00D14101">
        <w:t xml:space="preserve"> asjade </w:t>
      </w:r>
      <w:r w:rsidR="00DD2C1A" w:rsidRPr="00125E5F">
        <w:t>komisjoniga.</w:t>
      </w:r>
    </w:p>
    <w:p w14:paraId="54F4D9EC" w14:textId="77777777" w:rsidR="00DD2C1A" w:rsidRPr="00D14101" w:rsidRDefault="00DD2C1A" w:rsidP="0094544B">
      <w:pPr>
        <w:jc w:val="both"/>
        <w:rPr>
          <w:b/>
          <w:bCs/>
        </w:rPr>
      </w:pPr>
    </w:p>
    <w:p w14:paraId="274602E2" w14:textId="7FF46DD3" w:rsidR="00FA1B76" w:rsidRPr="00D14101" w:rsidRDefault="00E41284" w:rsidP="00FA1B76">
      <w:pPr>
        <w:jc w:val="both"/>
      </w:pPr>
      <w:r>
        <w:t>M</w:t>
      </w:r>
      <w:r w:rsidR="00FA1B76" w:rsidRPr="00D14101">
        <w:t>äärus</w:t>
      </w:r>
      <w:r>
        <w:t>e</w:t>
      </w:r>
      <w:r w:rsidR="00FA1B76" w:rsidRPr="00D14101">
        <w:t xml:space="preserve"> 2024/1351</w:t>
      </w:r>
      <w:r w:rsidR="00254B9A">
        <w:t>/EL</w:t>
      </w:r>
      <w:r w:rsidR="00FA1B76" w:rsidRPr="00D14101">
        <w:t xml:space="preserve"> (rändehalduse kohta) </w:t>
      </w:r>
      <w:r w:rsidR="00E84C1F">
        <w:t>artikli</w:t>
      </w:r>
      <w:r w:rsidR="00FA1B76" w:rsidRPr="00D14101">
        <w:t xml:space="preserve"> 11 kohaselt, võtab </w:t>
      </w:r>
      <w:r w:rsidR="00BB5363">
        <w:t>EK</w:t>
      </w:r>
      <w:r w:rsidR="00FA1B76" w:rsidRPr="00D14101">
        <w:t xml:space="preserve"> vastu rakendusotsuse, millega määratakse kindlaks, kas konkreetne liikmesriik on eeloleval aastal rändesurve all, rändesurve ohus või märkimisväärses rändeolukorras ning konsulteerib eelnevalt asjaomaste riikidega. </w:t>
      </w:r>
      <w:r w:rsidR="00BB5363">
        <w:t>EK</w:t>
      </w:r>
      <w:r w:rsidR="00FA1B76" w:rsidRPr="00D14101">
        <w:t xml:space="preserve"> võtab vastava rakendusotsuse vastu iga aasta 15. oktoobriks ning edastab selle Euroopa Parlamendile ja</w:t>
      </w:r>
      <w:r w:rsidR="00D65A44">
        <w:t xml:space="preserve"> EL-i N</w:t>
      </w:r>
      <w:r w:rsidR="00FA1B76" w:rsidRPr="00D14101">
        <w:t xml:space="preserve">õukogule. </w:t>
      </w:r>
    </w:p>
    <w:p w14:paraId="58063A3C" w14:textId="77777777" w:rsidR="001A00CA" w:rsidRPr="00D14101" w:rsidRDefault="001A00CA" w:rsidP="00FA1B76">
      <w:pPr>
        <w:jc w:val="both"/>
      </w:pPr>
    </w:p>
    <w:p w14:paraId="6AE7E8A9" w14:textId="68353FF6" w:rsidR="0058594F" w:rsidRPr="00D14101" w:rsidRDefault="00E41284" w:rsidP="00BA095E">
      <w:pPr>
        <w:jc w:val="both"/>
      </w:pPr>
      <w:r>
        <w:t>M</w:t>
      </w:r>
      <w:r w:rsidR="00FA1B76" w:rsidRPr="00D14101">
        <w:t>äärus</w:t>
      </w:r>
      <w:r>
        <w:t>e</w:t>
      </w:r>
      <w:r w:rsidR="00FA1B76" w:rsidRPr="00D14101">
        <w:t xml:space="preserve"> 2024/1351</w:t>
      </w:r>
      <w:r w:rsidR="00254B9A">
        <w:t>/EL</w:t>
      </w:r>
      <w:r w:rsidR="00FA1B76" w:rsidRPr="00D14101">
        <w:t xml:space="preserve"> (rändehalduse kohta) </w:t>
      </w:r>
      <w:r w:rsidR="00E84C1F">
        <w:t>artikli</w:t>
      </w:r>
      <w:r w:rsidR="00FA1B76" w:rsidRPr="00D14101">
        <w:t xml:space="preserve"> 12 kohaselt </w:t>
      </w:r>
      <w:r w:rsidR="00F31F33" w:rsidRPr="00D14101">
        <w:t xml:space="preserve">teeb </w:t>
      </w:r>
      <w:r w:rsidR="00694112">
        <w:t>EK</w:t>
      </w:r>
      <w:r w:rsidR="00F31F33" w:rsidRPr="00D14101">
        <w:t xml:space="preserve"> nõukogu rakendusakti ettepaneku, millega luuakse iga-aastane solidaarsusreserv, mis on vajalik eeloleva aasta rändeolukorra tasakaalustatuks ja tulemuslikuks</w:t>
      </w:r>
      <w:r>
        <w:t xml:space="preserve"> </w:t>
      </w:r>
      <w:r w:rsidR="00F31F33" w:rsidRPr="00D14101">
        <w:t xml:space="preserve">käsitlemiseks. Nimetatud aruandes, milles arvestatakse rändesurve all olevate liikmesriikide prognoositavaid iga-aastaseid solidaarsusvajadusi. Ettepanekus määratakse kindlaks liidu tasandil iga-aastase solidaarsusreservi jaoks nõutavate ümberpaigutamiste aastane koguarv ja rahaliste toetuste aastane summa, mis on vähemalt järgmine 30 000 ümberpaigutamist või 600 miljonit eurot rahaliste toetuste puhul. </w:t>
      </w:r>
      <w:r w:rsidR="00BA095E" w:rsidRPr="00D14101">
        <w:t>Ettepanekus sätestatakse ka iga liikmesriigi iga-aastased esialgsed panused, mis saadakse sama määruse artiklis 66 sätestatud jaotumise kohaldamisest.</w:t>
      </w:r>
    </w:p>
    <w:p w14:paraId="1B7DC41F" w14:textId="77777777" w:rsidR="00E41284" w:rsidRDefault="00E41284" w:rsidP="00BA095E">
      <w:pPr>
        <w:jc w:val="both"/>
      </w:pPr>
    </w:p>
    <w:p w14:paraId="2C51D3F4" w14:textId="7736A788" w:rsidR="00BA095E" w:rsidRPr="00D14101" w:rsidRDefault="00E41284" w:rsidP="00BA095E">
      <w:pPr>
        <w:jc w:val="both"/>
      </w:pPr>
      <w:r>
        <w:t>M</w:t>
      </w:r>
      <w:r w:rsidR="00BA095E" w:rsidRPr="00D14101">
        <w:t>äärus</w:t>
      </w:r>
      <w:r>
        <w:t>e</w:t>
      </w:r>
      <w:r w:rsidR="00BA095E" w:rsidRPr="00D14101">
        <w:t xml:space="preserve"> 2024/1351</w:t>
      </w:r>
      <w:r w:rsidR="00254B9A">
        <w:t>/EL</w:t>
      </w:r>
      <w:r w:rsidR="00BA095E" w:rsidRPr="00D14101">
        <w:t xml:space="preserve"> (rändehalduse kohta) artik</w:t>
      </w:r>
      <w:r>
        <w:t>li</w:t>
      </w:r>
      <w:r w:rsidR="00BA095E" w:rsidRPr="00D14101">
        <w:t xml:space="preserve"> 13 kohaselt luuakse </w:t>
      </w:r>
      <w:r w:rsidR="00D5479E">
        <w:t>EL-i</w:t>
      </w:r>
      <w:r w:rsidR="00BA095E" w:rsidRPr="00D14101">
        <w:t xml:space="preserve"> kõrgetasemeline solidaarsusfoorum, mis koosneb liikmesriikide esindajatest ja mida juhatab nõukogu eesistujariigina tegutsev liikmesriik. Liikmesriigid on esindatud sellisel vastutuse ja otsustusõiguse tasandil, mis on asjakohane kõrgetasemelisele foorumile antud ülesannete täitmiseks. </w:t>
      </w:r>
      <w:r w:rsidR="00747828">
        <w:t xml:space="preserve">EL-i </w:t>
      </w:r>
      <w:r w:rsidR="00BA095E" w:rsidRPr="00D14101">
        <w:t xml:space="preserve">Nõukogu kutsub kõrgetasemelise foorumi kokku 15 päeva jooksul </w:t>
      </w:r>
      <w:proofErr w:type="spellStart"/>
      <w:r w:rsidR="00F42309">
        <w:t>EK</w:t>
      </w:r>
      <w:r w:rsidR="00747828">
        <w:t>-i</w:t>
      </w:r>
      <w:proofErr w:type="spellEnd"/>
      <w:r w:rsidR="00BA095E" w:rsidRPr="00D14101">
        <w:t xml:space="preserve"> aruande, otsuse ja ettepaneku esitamisest arvates.</w:t>
      </w:r>
      <w:r w:rsidR="00692EE4" w:rsidRPr="00D14101">
        <w:t xml:space="preserve"> </w:t>
      </w:r>
      <w:r w:rsidR="00BA095E" w:rsidRPr="00D14101">
        <w:t>Liikmesriigid võtavad solidaarsuskohustusi määrus</w:t>
      </w:r>
      <w:r w:rsidR="00D01A72" w:rsidRPr="00D14101">
        <w:t>e</w:t>
      </w:r>
      <w:r w:rsidR="00BA095E" w:rsidRPr="00D14101">
        <w:t xml:space="preserve"> 2024/1351</w:t>
      </w:r>
      <w:r w:rsidR="00254B9A">
        <w:t>/EL</w:t>
      </w:r>
      <w:r w:rsidR="00BA095E" w:rsidRPr="00D14101">
        <w:t xml:space="preserve"> (rändehalduse kohta) artiklis 57 sätestatud korras.</w:t>
      </w:r>
    </w:p>
    <w:p w14:paraId="39937BCB" w14:textId="77777777" w:rsidR="000A6ABF" w:rsidRDefault="000A6ABF" w:rsidP="00BA095E">
      <w:pPr>
        <w:jc w:val="both"/>
      </w:pPr>
    </w:p>
    <w:p w14:paraId="7453DA8E" w14:textId="13A49412" w:rsidR="001A00CA" w:rsidRDefault="001A00CA" w:rsidP="00BA095E">
      <w:pPr>
        <w:jc w:val="both"/>
      </w:pPr>
      <w:r>
        <w:t xml:space="preserve">Sama määruse kohaselt on liikmesriikidele seatud kohustus rakendada </w:t>
      </w:r>
      <w:r w:rsidRPr="001A00CA">
        <w:t>solidaarsusmehhanismi tulemuslik</w:t>
      </w:r>
      <w:r>
        <w:t xml:space="preserve">ult ja kohustus </w:t>
      </w:r>
      <w:r w:rsidRPr="001A00CA">
        <w:t>ministri tasandi või muu kõrgema poliitilise tasandi esindaja</w:t>
      </w:r>
      <w:r>
        <w:t xml:space="preserve">l tulla </w:t>
      </w:r>
      <w:r w:rsidRPr="001A00CA">
        <w:t xml:space="preserve">kokku kõrgetasemelisel foorumil, kus </w:t>
      </w:r>
      <w:r>
        <w:t xml:space="preserve">arutatakse </w:t>
      </w:r>
      <w:proofErr w:type="spellStart"/>
      <w:r w:rsidR="00F42309">
        <w:t>EK</w:t>
      </w:r>
      <w:r w:rsidR="00747828">
        <w:t>-i</w:t>
      </w:r>
      <w:proofErr w:type="spellEnd"/>
      <w:r>
        <w:t xml:space="preserve"> </w:t>
      </w:r>
      <w:r w:rsidRPr="001A00CA">
        <w:t xml:space="preserve">aruannet, otsust ja ettepanekut võtta vastu </w:t>
      </w:r>
      <w:r w:rsidR="00747828">
        <w:t>EL-i N</w:t>
      </w:r>
      <w:r w:rsidRPr="001A00CA">
        <w:t>õukogu rakendusakt, millega luuakse iga-aastane solidaarsusreserv, ning teha kokkuvõte üldisest olukorrast ning järeldused iga-aastase solidaarsusreservi loomiseks vajalike solidaarsusmeetmete ja nende määrade kohta ning vajaduse korral muude rändele reageerimise meetmete kohta</w:t>
      </w:r>
      <w:r>
        <w:t>.</w:t>
      </w:r>
    </w:p>
    <w:p w14:paraId="525A95FC" w14:textId="77777777" w:rsidR="001A00CA" w:rsidRDefault="001A00CA" w:rsidP="00BA095E">
      <w:pPr>
        <w:jc w:val="both"/>
      </w:pPr>
    </w:p>
    <w:p w14:paraId="3787BC3F" w14:textId="62EFF121" w:rsidR="00BA095E" w:rsidRPr="00D14101" w:rsidRDefault="00BA095E" w:rsidP="00BA095E">
      <w:pPr>
        <w:jc w:val="both"/>
      </w:pPr>
      <w:r w:rsidRPr="00D14101">
        <w:t xml:space="preserve">Seetõttu on vajalik </w:t>
      </w:r>
      <w:r w:rsidR="00D01A72" w:rsidRPr="00D14101">
        <w:t xml:space="preserve">seaduse tasandil jätkuvalt </w:t>
      </w:r>
      <w:r w:rsidRPr="00D14101">
        <w:t xml:space="preserve">sätestada </w:t>
      </w:r>
      <w:r w:rsidR="00D01A72" w:rsidRPr="00D14101">
        <w:t xml:space="preserve">praegu kehtiv kord, mille kohaselt on välismaalaste vastu võtmise otsustamine ümberpaigutamise ja ümberasustamise korral Vabariigi Valitsuse pädevuses. </w:t>
      </w:r>
      <w:r w:rsidR="00C968C2" w:rsidRPr="00D14101">
        <w:t xml:space="preserve">Kuna tegemist on </w:t>
      </w:r>
      <w:r w:rsidR="00D5479E">
        <w:t>EL-i</w:t>
      </w:r>
      <w:r w:rsidR="00C968C2" w:rsidRPr="00D14101">
        <w:t xml:space="preserve"> liikmesriikide vahelise solidaarsuse ja vastastikuse abistamise meetmega ning </w:t>
      </w:r>
      <w:r w:rsidR="00D5479E">
        <w:t>EL-i</w:t>
      </w:r>
      <w:r w:rsidR="00692EE4" w:rsidRPr="00D14101">
        <w:t xml:space="preserve"> ümberasustamise kava kohase </w:t>
      </w:r>
      <w:r w:rsidR="00C968C2" w:rsidRPr="00D14101">
        <w:t>kolmandate riikide abistamise meetmega, siis on nii ümberasustami</w:t>
      </w:r>
      <w:r w:rsidR="00692EE4" w:rsidRPr="00D14101">
        <w:t>s</w:t>
      </w:r>
      <w:r w:rsidR="00C968C2" w:rsidRPr="00D14101">
        <w:t xml:space="preserve">e kui ümberpaigutamise ja teist liiki solidaarsuse meetmete otsused vajalik eelnevalt kooskõlastada Riigikogu </w:t>
      </w:r>
      <w:r w:rsidR="00D5479E">
        <w:t>EL-i</w:t>
      </w:r>
      <w:r w:rsidR="00C968C2" w:rsidRPr="00D14101">
        <w:t xml:space="preserve"> asjade komisjoniga.</w:t>
      </w:r>
    </w:p>
    <w:p w14:paraId="031BD128" w14:textId="77777777" w:rsidR="00FA1B76" w:rsidRPr="00D14101" w:rsidRDefault="00FA1B76" w:rsidP="0094544B">
      <w:pPr>
        <w:jc w:val="both"/>
        <w:rPr>
          <w:b/>
          <w:bCs/>
        </w:rPr>
      </w:pPr>
    </w:p>
    <w:p w14:paraId="68518042" w14:textId="1746DAE5" w:rsidR="00DD2C1A" w:rsidRPr="00D14101" w:rsidRDefault="00B97356" w:rsidP="0094544B">
      <w:pPr>
        <w:jc w:val="both"/>
      </w:pPr>
      <w:r w:rsidRPr="000A6ABF">
        <w:rPr>
          <w:b/>
          <w:color w:val="4472C4" w:themeColor="accent1"/>
        </w:rPr>
        <w:t>L</w:t>
      </w:r>
      <w:r w:rsidR="0058594F" w:rsidRPr="000A6ABF">
        <w:rPr>
          <w:b/>
          <w:color w:val="4472C4" w:themeColor="accent1"/>
        </w:rPr>
        <w:t>õikega 5</w:t>
      </w:r>
      <w:r w:rsidR="00114182" w:rsidRPr="00D14101">
        <w:rPr>
          <w:b/>
          <w:bCs/>
        </w:rPr>
        <w:t xml:space="preserve"> </w:t>
      </w:r>
      <w:r w:rsidR="00114182" w:rsidRPr="00D14101">
        <w:t xml:space="preserve">sätestatakse, et ülaltoodud Vabariigi Valitsuse otsuses </w:t>
      </w:r>
      <w:r w:rsidR="00D5479E">
        <w:t>EL-i</w:t>
      </w:r>
      <w:r w:rsidR="00F71875">
        <w:t xml:space="preserve"> </w:t>
      </w:r>
      <w:r w:rsidR="00C86E0A" w:rsidRPr="0060054C">
        <w:t>vabatahtliku</w:t>
      </w:r>
      <w:r w:rsidR="00C86E0A" w:rsidRPr="00D14101">
        <w:t xml:space="preserve"> </w:t>
      </w:r>
      <w:r w:rsidR="00DD2C1A" w:rsidRPr="00D14101">
        <w:t xml:space="preserve">ümberasustamise </w:t>
      </w:r>
      <w:r w:rsidR="00F71875">
        <w:t>kavas osalemise</w:t>
      </w:r>
      <w:r w:rsidR="00DD2C1A" w:rsidRPr="0060054C">
        <w:t xml:space="preserve"> </w:t>
      </w:r>
      <w:r w:rsidR="00DD2C1A" w:rsidRPr="00D14101">
        <w:t xml:space="preserve">kohta määratakse kindlaks vähemalt </w:t>
      </w:r>
      <w:bookmarkStart w:id="88" w:name="_Hlk195291298"/>
      <w:r w:rsidR="00DD2C1A" w:rsidRPr="00D14101">
        <w:t>ümberasustatavate isikute piirarv</w:t>
      </w:r>
      <w:r w:rsidR="00114182" w:rsidRPr="00D14101">
        <w:t xml:space="preserve"> ja päritoluriik </w:t>
      </w:r>
      <w:r w:rsidR="00DD2C1A" w:rsidRPr="00D14101">
        <w:t>ning ümberasustamise aasta</w:t>
      </w:r>
      <w:bookmarkEnd w:id="88"/>
      <w:r w:rsidR="00DD2C1A" w:rsidRPr="00D14101">
        <w:t>.</w:t>
      </w:r>
    </w:p>
    <w:p w14:paraId="419CF133" w14:textId="77777777" w:rsidR="000A6ABF" w:rsidRDefault="000A6ABF" w:rsidP="000F2376">
      <w:pPr>
        <w:jc w:val="both"/>
      </w:pPr>
    </w:p>
    <w:p w14:paraId="62FA6B24" w14:textId="56296C99" w:rsidR="00114182" w:rsidRPr="00D14101" w:rsidRDefault="00E41284" w:rsidP="000F2376">
      <w:pPr>
        <w:jc w:val="both"/>
      </w:pPr>
      <w:r>
        <w:lastRenderedPageBreak/>
        <w:t>M</w:t>
      </w:r>
      <w:r w:rsidR="00716F0B" w:rsidRPr="00D14101">
        <w:t>äärus</w:t>
      </w:r>
      <w:r>
        <w:t>e</w:t>
      </w:r>
      <w:r w:rsidR="00716F0B" w:rsidRPr="00D14101">
        <w:t xml:space="preserve"> 2024/1350</w:t>
      </w:r>
      <w:r w:rsidR="00254B9A">
        <w:t>/EL</w:t>
      </w:r>
      <w:r w:rsidR="00716F0B" w:rsidRPr="00D14101">
        <w:t xml:space="preserve"> (ümberasustamise kohta)</w:t>
      </w:r>
      <w:r w:rsidR="000F2376" w:rsidRPr="00D14101">
        <w:t xml:space="preserve"> artik</w:t>
      </w:r>
      <w:r w:rsidR="007309EC">
        <w:t>li</w:t>
      </w:r>
      <w:r w:rsidR="000F2376" w:rsidRPr="00D14101">
        <w:t xml:space="preserve"> 1 kohaselt esitavad liikmesriigid kõrgetasemelisele ümberasustamise ja humanitaarsetel põhjustel vastuvõtmise komiteele vabatahtlikkuse alusel teavet oma osalemise kohta, sealhulgas vastuvõtmise liigi ja piirkondade või kolmandate riikide kohta, kust vastuvõtmine toimub, samuti oma panuse kohta liidu kava kohaselt vastu võetavate isikute koguarvust. Sama määruse </w:t>
      </w:r>
      <w:r w:rsidR="00E84C1F">
        <w:t>artikli</w:t>
      </w:r>
      <w:r w:rsidR="000F2376" w:rsidRPr="00D14101">
        <w:t xml:space="preserve"> 2 punkt 1 kohaselt on ümberasustamine UNHCR</w:t>
      </w:r>
      <w:r w:rsidR="00126060">
        <w:t>-i</w:t>
      </w:r>
      <w:r w:rsidR="000F2376" w:rsidRPr="00D14101">
        <w:t xml:space="preserve"> suunamisel kolmandast riigist, kuhu isik on olnud sunnitud ümber asuma, mingi liikmesriigi territooriumile sellise kolmanda riigi kodaniku või kodakondsuseta isiku vastuvõtmine, kes täidab vastuvõtmise tingimusi, kelle suhtes ei kehti vastuvõtmisest keeldumise põhjused ning kellele antakse rahvusvaheline kaitse liidu ja liikmesriigi õiguse kohaselt ning kellel on võimalik saada püsiv lahendus. Sama määruse artik</w:t>
      </w:r>
      <w:r w:rsidR="007309EC">
        <w:t>li</w:t>
      </w:r>
      <w:r w:rsidR="000F2376" w:rsidRPr="00D14101">
        <w:t xml:space="preserve"> 4 kohaselt </w:t>
      </w:r>
      <w:r w:rsidR="008F1389" w:rsidRPr="00D14101">
        <w:t xml:space="preserve">määratakse piirkonnad ja kolmandad riigid, kust toimub </w:t>
      </w:r>
      <w:r w:rsidR="0009170A">
        <w:t xml:space="preserve">EL-i </w:t>
      </w:r>
      <w:r w:rsidR="008F1389" w:rsidRPr="00D14101">
        <w:t>ümberasustamine või humanitaarsetel põhjustel vastuvõtmine kindlaks UNHCR</w:t>
      </w:r>
      <w:r w:rsidR="00F7348E">
        <w:t>-</w:t>
      </w:r>
      <w:r w:rsidR="008F1389" w:rsidRPr="00D14101">
        <w:t xml:space="preserve">i ülemaailmsete </w:t>
      </w:r>
      <w:proofErr w:type="spellStart"/>
      <w:r w:rsidR="008F1389" w:rsidRPr="00D14101">
        <w:t>ümberasustamisvajaduste</w:t>
      </w:r>
      <w:proofErr w:type="spellEnd"/>
      <w:r w:rsidR="008F1389" w:rsidRPr="00D14101">
        <w:t xml:space="preserve"> prognoosi, kolmandate riikide turvalise keskkonna parandamise ja turvaliste alade suurendamise võimaluste ja UNHCR</w:t>
      </w:r>
      <w:r w:rsidR="00F7348E">
        <w:t>-</w:t>
      </w:r>
      <w:r w:rsidR="008F1389" w:rsidRPr="00D14101">
        <w:t xml:space="preserve">i ülemaailmsete </w:t>
      </w:r>
      <w:proofErr w:type="spellStart"/>
      <w:r w:rsidR="008F1389" w:rsidRPr="00D14101">
        <w:t>ümberasustamisvajaduste</w:t>
      </w:r>
      <w:proofErr w:type="spellEnd"/>
      <w:r w:rsidR="008F1389" w:rsidRPr="00D14101">
        <w:t xml:space="preserve"> alusel. </w:t>
      </w:r>
    </w:p>
    <w:p w14:paraId="5641F860" w14:textId="77777777" w:rsidR="009D0DEC" w:rsidRDefault="009D0DEC" w:rsidP="004225C6">
      <w:pPr>
        <w:jc w:val="both"/>
      </w:pPr>
    </w:p>
    <w:p w14:paraId="7A1C438B" w14:textId="5EB4853F" w:rsidR="0058594F" w:rsidRPr="00D14101" w:rsidRDefault="007309EC" w:rsidP="004225C6">
      <w:pPr>
        <w:jc w:val="both"/>
      </w:pPr>
      <w:bookmarkStart w:id="89" w:name="_Hlk200619784"/>
      <w:r>
        <w:t>M</w:t>
      </w:r>
      <w:r w:rsidR="008F1389" w:rsidRPr="00D14101">
        <w:t>äärus</w:t>
      </w:r>
      <w:r>
        <w:t>e</w:t>
      </w:r>
      <w:r w:rsidR="008F1389" w:rsidRPr="00D14101">
        <w:t xml:space="preserve"> 2024/1350</w:t>
      </w:r>
      <w:r w:rsidR="00254B9A">
        <w:t>/EL</w:t>
      </w:r>
      <w:r w:rsidR="008F1389" w:rsidRPr="00D14101">
        <w:t xml:space="preserve"> (ümberasustamise kohta) artikkel 5 sätestab</w:t>
      </w:r>
      <w:bookmarkEnd w:id="89"/>
      <w:r w:rsidR="008F1389" w:rsidRPr="00D14101">
        <w:t>, milliste inimeste kategooriad vastuvõtmise kriteeriumitele vastavad</w:t>
      </w:r>
      <w:r w:rsidR="00677B73" w:rsidRPr="00D14101">
        <w:t xml:space="preserve"> ning artikkel 6 sätestab vastuvõtmisest keeldumise alused. </w:t>
      </w:r>
      <w:r w:rsidR="000B52CB" w:rsidRPr="00D14101">
        <w:t>Sama määruse artik</w:t>
      </w:r>
      <w:r>
        <w:t>li</w:t>
      </w:r>
      <w:r w:rsidR="000B52CB" w:rsidRPr="00D14101">
        <w:t xml:space="preserve"> 11 kohaselt võtab nõukogu rakendusaktiga </w:t>
      </w:r>
      <w:r w:rsidR="00F42309">
        <w:t>EK</w:t>
      </w:r>
      <w:r w:rsidR="000B52CB" w:rsidRPr="00D14101">
        <w:t xml:space="preserve"> ettepaneku alusel vastu liidu ümberasustamise ja humanitaarsetel põhjustel vastuvõtmise kaheaastase kava sellel aastal, mis eelneb kaheaastasele ajavahemikule, mille jooksul nimetatud kava rakendatakse.</w:t>
      </w:r>
      <w:r w:rsidR="004225C6" w:rsidRPr="00D14101">
        <w:t xml:space="preserve"> Nimetatud kavas sätestatakse vastu võetavate isikute koguarv, liikmesriikide kavas osalemise üksikasjad ja nende panused vastuvõetavate isikute koguarvust ning täpsed andmed piirkondade või kolmandate riikide kohta, kust ümberasustamine või humanitaarsetel põhjustel vastuvõtmine toimub. Samuti võidakse liidu kavas sätestada kava kohaldamisalasse kuuluvate kolmanda riigi kodanike või kodakondsuseta isikute konkreetse rühma või konkreetsete rühmade kirjeldus.</w:t>
      </w:r>
    </w:p>
    <w:p w14:paraId="78A7364F" w14:textId="77777777" w:rsidR="009D0DEC" w:rsidRDefault="009D0DEC" w:rsidP="004225C6">
      <w:pPr>
        <w:jc w:val="both"/>
      </w:pPr>
    </w:p>
    <w:p w14:paraId="1A420725" w14:textId="14485444" w:rsidR="004225C6" w:rsidRPr="00D14101" w:rsidRDefault="004225C6" w:rsidP="004225C6">
      <w:pPr>
        <w:jc w:val="both"/>
      </w:pPr>
      <w:r w:rsidRPr="00D14101">
        <w:t xml:space="preserve">Seetõttu on vajalik, et ümberasustamise otsuse tegemise korral kehtestatakse Vabariigi Valitsuse vastava otsusega ka vähemalt ümberasustatavate isikute piirarv ja nende inimeste päritoluriik ning ümberasustamise täideviimise aasta. </w:t>
      </w:r>
      <w:r w:rsidR="000839DB" w:rsidRPr="00D14101">
        <w:t xml:space="preserve">Vabariigi Valitsuse otsusega on võimalik sätestada ka vastu võetavate välismaalaste täpsemad profiilid ja kriteeriumid. </w:t>
      </w:r>
    </w:p>
    <w:p w14:paraId="3F097FAB" w14:textId="77777777" w:rsidR="00677B73" w:rsidRPr="00D14101" w:rsidRDefault="00677B73" w:rsidP="0094544B">
      <w:pPr>
        <w:jc w:val="both"/>
        <w:rPr>
          <w:b/>
          <w:bCs/>
        </w:rPr>
      </w:pPr>
    </w:p>
    <w:p w14:paraId="64401422" w14:textId="19B1F848" w:rsidR="00325D2F" w:rsidRPr="00D14101" w:rsidRDefault="00B97356" w:rsidP="00DD2C1A">
      <w:pPr>
        <w:jc w:val="both"/>
      </w:pPr>
      <w:bookmarkStart w:id="90" w:name="_Hlk196400775"/>
      <w:r w:rsidRPr="009D0DEC">
        <w:rPr>
          <w:b/>
          <w:color w:val="4472C4" w:themeColor="accent1"/>
        </w:rPr>
        <w:t>L</w:t>
      </w:r>
      <w:r w:rsidR="0058594F" w:rsidRPr="009D0DEC">
        <w:rPr>
          <w:b/>
          <w:color w:val="4472C4" w:themeColor="accent1"/>
        </w:rPr>
        <w:t>õikega 6</w:t>
      </w:r>
      <w:r w:rsidR="00C86E0A" w:rsidRPr="00D14101">
        <w:rPr>
          <w:b/>
          <w:bCs/>
        </w:rPr>
        <w:t xml:space="preserve"> </w:t>
      </w:r>
      <w:r w:rsidR="00C86E0A" w:rsidRPr="00D14101">
        <w:t>sätestatakse</w:t>
      </w:r>
      <w:r w:rsidR="000369C6">
        <w:t xml:space="preserve"> asjaolude loetelu, mis määratakse kindlaks</w:t>
      </w:r>
      <w:r w:rsidR="00C86E0A" w:rsidRPr="00D14101">
        <w:t xml:space="preserve"> Vabariigi Valitsuse otsusega </w:t>
      </w:r>
      <w:r w:rsidR="00C86E0A" w:rsidRPr="000369C6">
        <w:t>kohustuslikus</w:t>
      </w:r>
      <w:r w:rsidR="00C86E0A" w:rsidRPr="00D14101">
        <w:t xml:space="preserve"> solidaarsusmehhanismis osalemise kohta</w:t>
      </w:r>
      <w:r w:rsidR="007F0518">
        <w:t>. Nendeks asjaoludeks on</w:t>
      </w:r>
      <w:r w:rsidR="00DD2C1A" w:rsidRPr="00D14101">
        <w:t>:</w:t>
      </w:r>
      <w:r w:rsidR="00325D2F" w:rsidRPr="00D14101">
        <w:t xml:space="preserve"> </w:t>
      </w:r>
    </w:p>
    <w:p w14:paraId="0DBA71C6" w14:textId="0AA33605" w:rsidR="00DD2C1A" w:rsidRPr="00D14101" w:rsidRDefault="00DD2C1A" w:rsidP="00DD2C1A">
      <w:pPr>
        <w:jc w:val="both"/>
      </w:pPr>
      <w:r w:rsidRPr="00D14101">
        <w:t>1) rahvusvahelise kaitse taotlejate või selle saanud isikute Eestisse vastuvõtmise piirarv</w:t>
      </w:r>
      <w:r w:rsidRPr="00D14101" w:rsidDel="00114182">
        <w:t xml:space="preserve"> </w:t>
      </w:r>
      <w:r w:rsidRPr="00D14101">
        <w:t>ja aasta;</w:t>
      </w:r>
    </w:p>
    <w:p w14:paraId="44AB636A" w14:textId="77777777" w:rsidR="00DD2C1A" w:rsidRPr="00D14101" w:rsidRDefault="00DD2C1A" w:rsidP="00DD2C1A">
      <w:pPr>
        <w:jc w:val="both"/>
      </w:pPr>
      <w:r w:rsidRPr="00D14101">
        <w:t>2) rahaline toetus või</w:t>
      </w:r>
    </w:p>
    <w:p w14:paraId="0DC8E26B" w14:textId="35D57CB6" w:rsidR="00DD2C1A" w:rsidRPr="00D14101" w:rsidRDefault="00DD2C1A" w:rsidP="00DD2C1A">
      <w:pPr>
        <w:jc w:val="both"/>
      </w:pPr>
      <w:r w:rsidRPr="00D14101">
        <w:t>3) alternatiivsed toetusmeetmed kooskõlas määrusega 2024/1351</w:t>
      </w:r>
      <w:r w:rsidR="00254B9A">
        <w:t>/EL</w:t>
      </w:r>
      <w:r w:rsidRPr="00D14101">
        <w:t xml:space="preserve"> (rändehalduse kohta).</w:t>
      </w:r>
    </w:p>
    <w:bookmarkEnd w:id="90"/>
    <w:p w14:paraId="093E2F03" w14:textId="77777777" w:rsidR="00682ACF" w:rsidRPr="00E26DD3" w:rsidRDefault="00682ACF" w:rsidP="00DD2C1A">
      <w:pPr>
        <w:jc w:val="both"/>
        <w:rPr>
          <w:color w:val="4472C4" w:themeColor="accent1"/>
        </w:rPr>
      </w:pPr>
    </w:p>
    <w:p w14:paraId="78DE6959" w14:textId="27049043" w:rsidR="009D476A" w:rsidRPr="0078011D" w:rsidRDefault="00682ACF" w:rsidP="007F4107">
      <w:pPr>
        <w:jc w:val="both"/>
      </w:pPr>
      <w:r w:rsidRPr="0078011D">
        <w:t>Selleks</w:t>
      </w:r>
      <w:r w:rsidR="00AF3365">
        <w:t>,</w:t>
      </w:r>
      <w:r w:rsidRPr="0078011D">
        <w:t xml:space="preserve"> et tagada rändesurve all olevatele liikmesriikidele ja toetavatele </w:t>
      </w:r>
      <w:r w:rsidRPr="0047136C">
        <w:t>liikmesriikidele</w:t>
      </w:r>
      <w:r w:rsidRPr="0078011D">
        <w:t xml:space="preserve"> </w:t>
      </w:r>
      <w:proofErr w:type="spellStart"/>
      <w:r w:rsidRPr="0078011D">
        <w:t>prognoositavus</w:t>
      </w:r>
      <w:proofErr w:type="spellEnd"/>
      <w:r w:rsidR="00AF3365">
        <w:t>,</w:t>
      </w:r>
      <w:r w:rsidRPr="0078011D">
        <w:t xml:space="preserve"> määratakse kindlaks konkreetsed iga-aastased solidaarsusmeetmed, sealhulgas ümberpaigutamine, rahaline toetus ja kohaldataval juhul alternatiivsed solidaarsus meetmed</w:t>
      </w:r>
      <w:r w:rsidR="00AF3365">
        <w:t xml:space="preserve"> </w:t>
      </w:r>
      <w:r w:rsidRPr="0078011D">
        <w:t>ning nende määrad, mida eelseisval aastal liidu tasandil tõenäoliselt vajatakse</w:t>
      </w:r>
      <w:r w:rsidR="009D476A" w:rsidRPr="0078011D">
        <w:t xml:space="preserve">. </w:t>
      </w:r>
      <w:r w:rsidR="007309EC">
        <w:t>M</w:t>
      </w:r>
      <w:r w:rsidR="009D476A" w:rsidRPr="0078011D">
        <w:t>äärus</w:t>
      </w:r>
      <w:r w:rsidR="007309EC">
        <w:t>e</w:t>
      </w:r>
      <w:r w:rsidR="009D476A" w:rsidRPr="0078011D">
        <w:t xml:space="preserve"> 2024/1351</w:t>
      </w:r>
      <w:r w:rsidR="00254B9A">
        <w:t>/EL</w:t>
      </w:r>
      <w:r w:rsidR="009D476A" w:rsidRPr="0078011D">
        <w:t xml:space="preserve"> (rändehalduse kohta) artikliga 56 on sätestatud võrdväärsete solidaarsusmeetmetena rahvusvahelise kaitse taotlejate ja kahepoolse kokkuleppe alusel kaitse saajate ümberpaigutamine, </w:t>
      </w:r>
      <w:r w:rsidR="007F4107" w:rsidRPr="0078011D">
        <w:t xml:space="preserve">liikmesriikidele antav rahaline toetus ja alternatiivsed rände, vastuvõtmise, varjupaiga, tagasipöördumise ja </w:t>
      </w:r>
      <w:proofErr w:type="spellStart"/>
      <w:r w:rsidR="007F4107" w:rsidRPr="0078011D">
        <w:t>reintegratsiooni</w:t>
      </w:r>
      <w:proofErr w:type="spellEnd"/>
      <w:r w:rsidR="007F4107" w:rsidRPr="0078011D">
        <w:t xml:space="preserve"> ning piirihalduse valdkonna solidaarsusmeetmed, mis keskenduvad tegevustoetusele, suutlikkuse suurendamisele, teenustele, personalitoele, rajatistele ja tehnilisele varustusele</w:t>
      </w:r>
      <w:r w:rsidR="003D6117" w:rsidRPr="0078011D">
        <w:t xml:space="preserve">. </w:t>
      </w:r>
    </w:p>
    <w:p w14:paraId="4518B5C0" w14:textId="77777777" w:rsidR="00686048" w:rsidRDefault="00686048" w:rsidP="00682ACF">
      <w:pPr>
        <w:jc w:val="both"/>
      </w:pPr>
    </w:p>
    <w:p w14:paraId="55F7D517" w14:textId="2B5042F7" w:rsidR="00682ACF" w:rsidRPr="0078011D" w:rsidRDefault="00244DEF" w:rsidP="00682ACF">
      <w:pPr>
        <w:jc w:val="both"/>
      </w:pPr>
      <w:r>
        <w:t>EK</w:t>
      </w:r>
      <w:r w:rsidR="00682ACF" w:rsidRPr="0078011D">
        <w:t xml:space="preserve"> ettepanekus kindlaks määratud meetmete liigid ja määrad peavad vastama vähemalt iga-aastastele ümberpaigutamise ja rahaliste meetmete miinimumkünnistele. Nimetatud künnised </w:t>
      </w:r>
      <w:r w:rsidR="00682ACF" w:rsidRPr="0078011D">
        <w:lastRenderedPageBreak/>
        <w:t xml:space="preserve">on sätestatud </w:t>
      </w:r>
      <w:r w:rsidR="003D6117" w:rsidRPr="0078011D">
        <w:t>määrus</w:t>
      </w:r>
      <w:r w:rsidR="007309EC">
        <w:t>e</w:t>
      </w:r>
      <w:r w:rsidR="003D6117" w:rsidRPr="0078011D">
        <w:t xml:space="preserve"> 2024/1351</w:t>
      </w:r>
      <w:r w:rsidR="00254B9A">
        <w:t>/EL</w:t>
      </w:r>
      <w:r w:rsidR="003D6117" w:rsidRPr="0078011D">
        <w:t xml:space="preserve"> (rändehalduse kohta) artikliga </w:t>
      </w:r>
      <w:r w:rsidR="0032610E" w:rsidRPr="0078011D">
        <w:t xml:space="preserve">12 </w:t>
      </w:r>
      <w:r w:rsidR="00996223" w:rsidRPr="0078011D">
        <w:t>ning jaotus artikliga 66</w:t>
      </w:r>
      <w:r w:rsidR="0032610E" w:rsidRPr="0078011D">
        <w:t xml:space="preserve"> ja lisaga I selle arvutamise valem</w:t>
      </w:r>
      <w:r w:rsidR="00682ACF" w:rsidRPr="0078011D">
        <w:t xml:space="preserve">, et tagada prognoositav planeerimine toetavates liikmesriikides ning anda toetatavatele liikmesriikidele miinimumtagatisi. </w:t>
      </w:r>
      <w:r w:rsidR="00694112">
        <w:t>EK</w:t>
      </w:r>
      <w:r w:rsidR="00682ACF" w:rsidRPr="0078011D">
        <w:t xml:space="preserve"> võib oma ettepanekus määrata suuremad ümberpaigutamise või rahaliste meetmete aastamäärad. Selleks et säilitada solidaarsusmeetmete võrdväärsus, tuleb säilitada samas määruses kindlaks määratud iga-aastaste arvude suhe. Samamoodi tuleb </w:t>
      </w:r>
      <w:proofErr w:type="spellStart"/>
      <w:r w:rsidR="00F42309">
        <w:t>EK</w:t>
      </w:r>
      <w:r w:rsidR="00845057">
        <w:t>-i</w:t>
      </w:r>
      <w:proofErr w:type="spellEnd"/>
      <w:r w:rsidR="00682ACF" w:rsidRPr="0078011D">
        <w:t xml:space="preserve"> ettepanekus iga-aastaste arvude kindlaksmääramisel arvesse võtta erandolukordi, kus eeloleval aastal ei ole prognoositavat vajadust solidaarsuse järele.</w:t>
      </w:r>
    </w:p>
    <w:p w14:paraId="4B898F3D" w14:textId="77777777" w:rsidR="00686048" w:rsidRDefault="00686048" w:rsidP="00027157">
      <w:pPr>
        <w:jc w:val="both"/>
      </w:pPr>
    </w:p>
    <w:p w14:paraId="0D1D38F6" w14:textId="03C22EC9" w:rsidR="00682ACF" w:rsidRPr="0078011D" w:rsidRDefault="00027157" w:rsidP="00027157">
      <w:pPr>
        <w:jc w:val="both"/>
      </w:pPr>
      <w:r w:rsidRPr="0078011D">
        <w:t>Seetõttu on vajalik sätestada, et Vabariigi Valitsuse otsusega kohustuslike solidaar</w:t>
      </w:r>
      <w:r w:rsidR="007C3FE9" w:rsidRPr="0078011D">
        <w:t>s</w:t>
      </w:r>
      <w:r w:rsidRPr="0078011D">
        <w:t xml:space="preserve">uspanuste kohta määratakse kindlaks rahvusvahelise kaitse taotlejate või selle saanud isikute Eestisse vastuvõtmise piirarv, vastuvõtmise aasta </w:t>
      </w:r>
      <w:r w:rsidRPr="006E32C1">
        <w:t>või</w:t>
      </w:r>
      <w:r w:rsidRPr="0078011D">
        <w:t xml:space="preserve"> rahaline toetus või alternatiivsed toetusmeetmed. </w:t>
      </w:r>
    </w:p>
    <w:p w14:paraId="6EA35FD0" w14:textId="77777777" w:rsidR="0058594F" w:rsidRPr="0078011D" w:rsidRDefault="0058594F" w:rsidP="0094544B">
      <w:pPr>
        <w:jc w:val="both"/>
        <w:rPr>
          <w:b/>
          <w:bCs/>
        </w:rPr>
      </w:pPr>
    </w:p>
    <w:p w14:paraId="7A0FE225" w14:textId="3F20B027" w:rsidR="00BC3081" w:rsidRPr="0078011D" w:rsidRDefault="00B97356" w:rsidP="00BC3081">
      <w:pPr>
        <w:jc w:val="both"/>
      </w:pPr>
      <w:r w:rsidRPr="00686048">
        <w:rPr>
          <w:b/>
          <w:color w:val="4472C4" w:themeColor="accent1"/>
        </w:rPr>
        <w:t>L</w:t>
      </w:r>
      <w:r w:rsidR="0058594F" w:rsidRPr="00686048">
        <w:rPr>
          <w:b/>
          <w:color w:val="4472C4" w:themeColor="accent1"/>
        </w:rPr>
        <w:t>õikega 7</w:t>
      </w:r>
      <w:r w:rsidR="00526144" w:rsidRPr="0078011D">
        <w:rPr>
          <w:b/>
          <w:bCs/>
        </w:rPr>
        <w:t xml:space="preserve"> </w:t>
      </w:r>
      <w:r w:rsidR="00526144" w:rsidRPr="0078011D">
        <w:t>sätestatakse, et v</w:t>
      </w:r>
      <w:r w:rsidR="00DD2C1A" w:rsidRPr="0078011D">
        <w:t xml:space="preserve">älismaalase võib Eestisse ümber asustada pärast </w:t>
      </w:r>
      <w:r w:rsidR="00150D8E">
        <w:t>PPA</w:t>
      </w:r>
      <w:r w:rsidR="00DD2C1A" w:rsidRPr="0078011D">
        <w:t xml:space="preserve"> otsust tunnustada isik rahvusvahelise kaitse saajana. </w:t>
      </w:r>
      <w:r w:rsidR="00BC3081" w:rsidRPr="0078011D">
        <w:t xml:space="preserve">Selleks, et vältida selliste isikute vastu võtmist, kes kujutavad endast julgeolekuohtu või ei vaja rahvusvahelist kaitset, on vaja tagada, et </w:t>
      </w:r>
      <w:r w:rsidR="00457A1A">
        <w:t>PPA</w:t>
      </w:r>
      <w:r w:rsidR="00BC3081" w:rsidRPr="0078011D">
        <w:t xml:space="preserve"> hindab ja langetab otsuse rahvusvahelise ka</w:t>
      </w:r>
      <w:r w:rsidR="00AC3028" w:rsidRPr="0078011D">
        <w:t>itse</w:t>
      </w:r>
      <w:r w:rsidR="00BC3081" w:rsidRPr="0078011D">
        <w:t xml:space="preserve"> vajaduse kohta enne inimese Eestisse vastu võtmist</w:t>
      </w:r>
      <w:r w:rsidR="00541887" w:rsidRPr="0078011D">
        <w:t>,</w:t>
      </w:r>
      <w:r w:rsidR="00BC3081" w:rsidRPr="0078011D">
        <w:t xml:space="preserve"> kas kolmandas riigi või </w:t>
      </w:r>
      <w:r w:rsidR="00D5479E">
        <w:t>EL-i</w:t>
      </w:r>
      <w:r w:rsidR="00BC3081" w:rsidRPr="0078011D">
        <w:t xml:space="preserve"> liikmesriigi territooriumil</w:t>
      </w:r>
      <w:r w:rsidR="005D2B57" w:rsidRPr="0078011D">
        <w:t xml:space="preserve"> või UNHCR</w:t>
      </w:r>
      <w:r w:rsidR="00D1551A">
        <w:t>-i</w:t>
      </w:r>
      <w:r w:rsidR="005D2B57" w:rsidRPr="0078011D">
        <w:t xml:space="preserve">, EUAA või </w:t>
      </w:r>
      <w:r w:rsidR="008C4D1A" w:rsidRPr="0078011D">
        <w:t xml:space="preserve">teise </w:t>
      </w:r>
      <w:r w:rsidR="005D2B57" w:rsidRPr="0078011D">
        <w:t>liikmesriigiga koostöös ning nende esitatud andmete alusel.</w:t>
      </w:r>
    </w:p>
    <w:p w14:paraId="478B343C" w14:textId="77777777" w:rsidR="00DD2C1A" w:rsidRPr="0078011D" w:rsidRDefault="00DD2C1A" w:rsidP="0094544B">
      <w:pPr>
        <w:jc w:val="both"/>
        <w:rPr>
          <w:b/>
          <w:bCs/>
        </w:rPr>
      </w:pPr>
    </w:p>
    <w:p w14:paraId="551CAF7E" w14:textId="11D6831A" w:rsidR="00DD2C1A" w:rsidRPr="0078011D" w:rsidRDefault="00B97356" w:rsidP="0094544B">
      <w:pPr>
        <w:jc w:val="both"/>
      </w:pPr>
      <w:r w:rsidRPr="00686048">
        <w:rPr>
          <w:b/>
          <w:color w:val="4472C4" w:themeColor="accent1"/>
        </w:rPr>
        <w:t>L</w:t>
      </w:r>
      <w:r w:rsidR="0058594F" w:rsidRPr="00686048">
        <w:rPr>
          <w:b/>
          <w:color w:val="4472C4" w:themeColor="accent1"/>
        </w:rPr>
        <w:t>õikega 8</w:t>
      </w:r>
      <w:r w:rsidR="00BC3081" w:rsidRPr="0078011D">
        <w:rPr>
          <w:b/>
          <w:bCs/>
        </w:rPr>
        <w:t xml:space="preserve"> </w:t>
      </w:r>
      <w:r w:rsidR="00BC3081" w:rsidRPr="0078011D">
        <w:t>sätestatakse, et s</w:t>
      </w:r>
      <w:r w:rsidR="00DD2C1A" w:rsidRPr="0078011D">
        <w:t xml:space="preserve">olidaarsusmehhanismi raames </w:t>
      </w:r>
      <w:r w:rsidR="00D5479E">
        <w:t>EL-i</w:t>
      </w:r>
      <w:r w:rsidR="00DD2C1A" w:rsidRPr="0078011D">
        <w:t xml:space="preserve"> liikmesriikide</w:t>
      </w:r>
      <w:r w:rsidR="000468A2" w:rsidRPr="0078011D">
        <w:t xml:space="preserve"> solidaarsusreservist </w:t>
      </w:r>
      <w:r w:rsidR="00DD2C1A" w:rsidRPr="0078011D">
        <w:t xml:space="preserve">toetuse taotlemise ja </w:t>
      </w:r>
      <w:r w:rsidR="000527BF" w:rsidRPr="0078011D">
        <w:t xml:space="preserve">vajaliku </w:t>
      </w:r>
      <w:r w:rsidR="00DD2C1A" w:rsidRPr="0078011D">
        <w:t>toetuse viisid otsustab valdkonna eest vastutav minister.</w:t>
      </w:r>
    </w:p>
    <w:p w14:paraId="2D766E77" w14:textId="77777777" w:rsidR="00686048" w:rsidRDefault="00686048" w:rsidP="0094544B">
      <w:pPr>
        <w:jc w:val="both"/>
      </w:pPr>
    </w:p>
    <w:p w14:paraId="2D5B698E" w14:textId="6CBF2BB8" w:rsidR="005C6CEB" w:rsidRPr="001406F7" w:rsidRDefault="005C6E11" w:rsidP="0094544B">
      <w:pPr>
        <w:jc w:val="both"/>
      </w:pPr>
      <w:r w:rsidRPr="0078011D">
        <w:t xml:space="preserve">Kui </w:t>
      </w:r>
      <w:r w:rsidR="00B7672C">
        <w:t>eelnõu §</w:t>
      </w:r>
      <w:r w:rsidR="00680A61">
        <w:t>-i</w:t>
      </w:r>
      <w:r w:rsidR="00B7672C">
        <w:t xml:space="preserve"> </w:t>
      </w:r>
      <w:r w:rsidRPr="0078011D">
        <w:t xml:space="preserve">10 lõikega 6 sätestati, et </w:t>
      </w:r>
      <w:r w:rsidR="000527BF" w:rsidRPr="0078011D">
        <w:t xml:space="preserve">iga aastaste </w:t>
      </w:r>
      <w:r w:rsidRPr="0078011D">
        <w:t>solidaarsuspanuste andmi</w:t>
      </w:r>
      <w:r w:rsidR="0020406B" w:rsidRPr="0078011D">
        <w:t>s</w:t>
      </w:r>
      <w:r w:rsidRPr="0078011D">
        <w:t xml:space="preserve">e teistele liikmesriikidele otsustab </w:t>
      </w:r>
      <w:bookmarkStart w:id="91" w:name="_Hlk196401585"/>
      <w:r w:rsidRPr="0078011D">
        <w:t xml:space="preserve">Vabariigi Valitsus kooskõlastades selle Riigikogu </w:t>
      </w:r>
      <w:r w:rsidR="00D5479E">
        <w:t>EL-i</w:t>
      </w:r>
      <w:r w:rsidRPr="0078011D">
        <w:t xml:space="preserve"> asjade komisjoniga</w:t>
      </w:r>
      <w:bookmarkEnd w:id="91"/>
      <w:r w:rsidRPr="0078011D">
        <w:t xml:space="preserve">, </w:t>
      </w:r>
      <w:bookmarkStart w:id="92" w:name="_Hlk196401613"/>
      <w:r w:rsidRPr="0078011D">
        <w:t xml:space="preserve">siis solidaarsusmehhanismi raames </w:t>
      </w:r>
      <w:r w:rsidR="009E6CEF" w:rsidRPr="0078011D">
        <w:t xml:space="preserve">solidaarsusreservist abi taotlemise õigus on </w:t>
      </w:r>
      <w:r w:rsidR="000527BF" w:rsidRPr="0078011D">
        <w:t xml:space="preserve">seadusega </w:t>
      </w:r>
      <w:r w:rsidR="009E6CEF" w:rsidRPr="0078011D">
        <w:t>seatud valdkonna eest vastutava</w:t>
      </w:r>
      <w:r w:rsidR="000527BF" w:rsidRPr="0078011D">
        <w:t xml:space="preserve"> ministri pädevuseks</w:t>
      </w:r>
      <w:r w:rsidR="00A479A6" w:rsidRPr="0078011D">
        <w:t xml:space="preserve"> </w:t>
      </w:r>
      <w:r w:rsidR="00452031" w:rsidRPr="0078011D">
        <w:t>o</w:t>
      </w:r>
      <w:r w:rsidR="00A479A6" w:rsidRPr="0078011D">
        <w:t>lenevalt sellest</w:t>
      </w:r>
      <w:r w:rsidR="00452031" w:rsidRPr="0078011D">
        <w:t>,</w:t>
      </w:r>
      <w:r w:rsidR="00A479A6" w:rsidRPr="0078011D">
        <w:t xml:space="preserve"> millise ministeeriumi haldusalas olevate ülesannete täitmiseks </w:t>
      </w:r>
      <w:r w:rsidR="00D5479E">
        <w:t>EL-i</w:t>
      </w:r>
      <w:r w:rsidR="00452031" w:rsidRPr="0078011D">
        <w:t xml:space="preserve"> </w:t>
      </w:r>
      <w:r w:rsidR="00A479A6" w:rsidRPr="0078011D">
        <w:t>solidaarsusreservis oleva abi kasutamine on vajalik</w:t>
      </w:r>
      <w:r w:rsidR="000527BF" w:rsidRPr="0078011D">
        <w:t>.</w:t>
      </w:r>
      <w:r w:rsidR="000527BF" w:rsidRPr="0029557F">
        <w:rPr>
          <w:color w:val="4472C4" w:themeColor="accent1"/>
        </w:rPr>
        <w:t xml:space="preserve"> </w:t>
      </w:r>
      <w:r w:rsidR="000527BF" w:rsidRPr="00B7672C">
        <w:t>See on otstarbekas</w:t>
      </w:r>
      <w:r w:rsidR="00F4297B" w:rsidRPr="00B7672C">
        <w:t>,</w:t>
      </w:r>
      <w:r w:rsidR="000527BF" w:rsidRPr="00B7672C">
        <w:t xml:space="preserve"> sest </w:t>
      </w:r>
      <w:r w:rsidR="00452031" w:rsidRPr="00B7672C">
        <w:t>vastava valdkonna ministril on täpne ja operatiivne teave valdkondlikest vajadustest</w:t>
      </w:r>
      <w:r w:rsidR="00F4297B" w:rsidRPr="00B7672C">
        <w:t xml:space="preserve"> ning kuna abi saamine on reeglina ajakriitiline küsimus, siis on </w:t>
      </w:r>
      <w:bookmarkEnd w:id="92"/>
      <w:r w:rsidR="00F4297B" w:rsidRPr="00B7672C">
        <w:t>ametkondade halduskoormuse ning bürokraatia vähendamise eesmärgil ning juhtimise proportsionaalsust silmas mõistlik lahendada abi küsimine vastava valdkonna ministri tasandil. Nimetatud lahendus ei piira kaasamist ja koostööd.</w:t>
      </w:r>
    </w:p>
    <w:p w14:paraId="4F22F693" w14:textId="77777777" w:rsidR="005C6CEB" w:rsidRDefault="005C6CEB" w:rsidP="009802BE">
      <w:pPr>
        <w:rPr>
          <w:b/>
          <w:bCs/>
        </w:rPr>
      </w:pPr>
    </w:p>
    <w:p w14:paraId="75AE3532" w14:textId="77A4AB06" w:rsidR="00864838" w:rsidRDefault="00864838" w:rsidP="009802BE">
      <w:pPr>
        <w:rPr>
          <w:b/>
          <w:bCs/>
        </w:rPr>
      </w:pPr>
      <w:r w:rsidRPr="00864838">
        <w:rPr>
          <w:b/>
          <w:bCs/>
        </w:rPr>
        <w:t xml:space="preserve">§ 11. Välismaalase vastutavale </w:t>
      </w:r>
      <w:r w:rsidR="00D5479E">
        <w:rPr>
          <w:b/>
          <w:bCs/>
        </w:rPr>
        <w:t>EL-i</w:t>
      </w:r>
      <w:r w:rsidRPr="00864838">
        <w:rPr>
          <w:b/>
          <w:bCs/>
        </w:rPr>
        <w:t xml:space="preserve"> liikmesriigile üleandmine</w:t>
      </w:r>
    </w:p>
    <w:p w14:paraId="09D5EEB9" w14:textId="77777777" w:rsidR="00864838" w:rsidRDefault="00864838" w:rsidP="009802BE">
      <w:pPr>
        <w:rPr>
          <w:b/>
          <w:bCs/>
        </w:rPr>
      </w:pPr>
    </w:p>
    <w:p w14:paraId="599C462E" w14:textId="2A540C0F" w:rsidR="00E1226C" w:rsidRDefault="00A52C73" w:rsidP="00B6217A">
      <w:pPr>
        <w:jc w:val="both"/>
      </w:pPr>
      <w:r w:rsidRPr="008206E4">
        <w:rPr>
          <w:b/>
          <w:bCs/>
          <w:color w:val="4472C4" w:themeColor="accent1"/>
        </w:rPr>
        <w:t xml:space="preserve">Paragrahv </w:t>
      </w:r>
      <w:r w:rsidR="008546A2" w:rsidRPr="008206E4">
        <w:rPr>
          <w:b/>
          <w:bCs/>
          <w:color w:val="4472C4" w:themeColor="accent1"/>
        </w:rPr>
        <w:t>11</w:t>
      </w:r>
      <w:r w:rsidR="008546A2">
        <w:t xml:space="preserve"> </w:t>
      </w:r>
      <w:r>
        <w:t xml:space="preserve">reguleerib </w:t>
      </w:r>
      <w:r w:rsidRPr="00F8236C">
        <w:t>määrus</w:t>
      </w:r>
      <w:r>
        <w:t>e</w:t>
      </w:r>
      <w:r w:rsidRPr="00F8236C">
        <w:t xml:space="preserve"> 2024/1351</w:t>
      </w:r>
      <w:r w:rsidR="00254B9A">
        <w:t>/EL</w:t>
      </w:r>
      <w:r w:rsidRPr="00F8236C">
        <w:t xml:space="preserve"> (rändehalduse kohta)</w:t>
      </w:r>
      <w:r>
        <w:t xml:space="preserve"> alusel tehtava üleandmismenetluse korda</w:t>
      </w:r>
      <w:r w:rsidR="00B6217A">
        <w:t xml:space="preserve"> ja üleandmismenetluse tagamiseks võetavaid meetmeid. Eelnimetatud määruses on ette nähtud </w:t>
      </w:r>
      <w:r w:rsidR="00B6217A" w:rsidRPr="00B6217A">
        <w:t>kriteeriumid ja mehhanismid selle liikmesriigi määramiseks, kes vastutab rahvusvahelise kaitse taotluse läbivaatamise eest.</w:t>
      </w:r>
    </w:p>
    <w:p w14:paraId="528190BB" w14:textId="77777777" w:rsidR="00C95B3B" w:rsidRDefault="00C95B3B" w:rsidP="00B6217A">
      <w:pPr>
        <w:jc w:val="both"/>
        <w:rPr>
          <w:b/>
          <w:bCs/>
        </w:rPr>
      </w:pPr>
    </w:p>
    <w:p w14:paraId="312DA7EB" w14:textId="2A2E6FBE" w:rsidR="00E1226C" w:rsidRDefault="3FF8AD2D" w:rsidP="00B6217A">
      <w:pPr>
        <w:jc w:val="both"/>
      </w:pPr>
      <w:commentRangeStart w:id="93"/>
      <w:r w:rsidRPr="2C239490">
        <w:rPr>
          <w:b/>
          <w:bCs/>
          <w:color w:val="4472C4" w:themeColor="accent1"/>
        </w:rPr>
        <w:t>Lõigetes 1–7</w:t>
      </w:r>
      <w:r w:rsidRPr="2C239490">
        <w:rPr>
          <w:color w:val="4472C4" w:themeColor="accent1"/>
        </w:rPr>
        <w:t xml:space="preserve"> </w:t>
      </w:r>
      <w:r>
        <w:t>ei ole tehtud sisulisi muudatusi</w:t>
      </w:r>
      <w:r w:rsidR="082F988D">
        <w:t xml:space="preserve"> </w:t>
      </w:r>
      <w:r>
        <w:t>v</w:t>
      </w:r>
      <w:r w:rsidR="082F988D">
        <w:t>õrreldes kehtiva seadusega</w:t>
      </w:r>
      <w:r>
        <w:t xml:space="preserve">. Jätkuvalt kohalduvad üleandmismenetluse subjektiks oleva välismaalase kinnipidamisele samad reeglid, mis rahvusvahelise kaitse taotleja kinnipidamisele. Samuti võib võimaldada välismaalasel, kelle kinnipidamine ei ole vajalik, täita üleandmise otsus vabatahtlikult kõige rohkem 60 päeva jooksul. Jätkuvalt võib otsuse täitmise tagamiseks rakendada </w:t>
      </w:r>
      <w:r w:rsidR="7A42F586">
        <w:t>VRKS-</w:t>
      </w:r>
      <w:proofErr w:type="spellStart"/>
      <w:r w:rsidR="7A42F586">
        <w:t>is</w:t>
      </w:r>
      <w:proofErr w:type="spellEnd"/>
      <w:r w:rsidR="7A42F586">
        <w:t xml:space="preserve"> sätestatud</w:t>
      </w:r>
      <w:r>
        <w:t xml:space="preserve"> järelevalvemeetmeid</w:t>
      </w:r>
      <w:r w:rsidR="7A42F586">
        <w:t xml:space="preserve">. </w:t>
      </w:r>
    </w:p>
    <w:p w14:paraId="6C664B39" w14:textId="77777777" w:rsidR="00C95B3B" w:rsidRDefault="00C95B3B" w:rsidP="00B6217A">
      <w:pPr>
        <w:jc w:val="both"/>
        <w:rPr>
          <w:b/>
          <w:bCs/>
        </w:rPr>
      </w:pPr>
    </w:p>
    <w:p w14:paraId="373B2657" w14:textId="4F9A456D" w:rsidR="00864838" w:rsidRPr="00A52C73" w:rsidRDefault="3FF8AD2D" w:rsidP="00B6217A">
      <w:pPr>
        <w:jc w:val="both"/>
      </w:pPr>
      <w:r w:rsidRPr="2C239490">
        <w:rPr>
          <w:b/>
          <w:bCs/>
          <w:color w:val="4472C4" w:themeColor="accent1"/>
        </w:rPr>
        <w:t>Lõiget</w:t>
      </w:r>
      <w:r w:rsidR="7A42F586" w:rsidRPr="2C239490">
        <w:rPr>
          <w:b/>
          <w:bCs/>
          <w:color w:val="4472C4" w:themeColor="accent1"/>
        </w:rPr>
        <w:t>es</w:t>
      </w:r>
      <w:r w:rsidRPr="2C239490">
        <w:rPr>
          <w:b/>
          <w:bCs/>
          <w:color w:val="4472C4" w:themeColor="accent1"/>
        </w:rPr>
        <w:t xml:space="preserve"> 8–1</w:t>
      </w:r>
      <w:r w:rsidR="7A42F586" w:rsidRPr="2C239490">
        <w:rPr>
          <w:b/>
          <w:bCs/>
          <w:color w:val="4472C4" w:themeColor="accent1"/>
        </w:rPr>
        <w:t>4</w:t>
      </w:r>
      <w:r w:rsidR="7A42F586">
        <w:t xml:space="preserve"> on tehtud vajalikud muudatused, et tagada</w:t>
      </w:r>
      <w:r>
        <w:t xml:space="preserve"> </w:t>
      </w:r>
      <w:r w:rsidR="082F988D">
        <w:t>üleantavat</w:t>
      </w:r>
      <w:r w:rsidR="7A42F586">
        <w:t>e</w:t>
      </w:r>
      <w:r w:rsidR="082F988D">
        <w:t xml:space="preserve"> välismaalast</w:t>
      </w:r>
      <w:r w:rsidR="7A42F586">
        <w:t>e</w:t>
      </w:r>
      <w:r w:rsidR="082F988D">
        <w:t xml:space="preserve"> </w:t>
      </w:r>
      <w:r w:rsidR="7A42F586">
        <w:t>samaväärne kohtlemine</w:t>
      </w:r>
      <w:r w:rsidR="082F988D">
        <w:t xml:space="preserve"> rahvusvahelise kaitse taotlejaga</w:t>
      </w:r>
      <w:r w:rsidR="7A42F586">
        <w:t>.</w:t>
      </w:r>
      <w:r>
        <w:t xml:space="preserve"> </w:t>
      </w:r>
      <w:r w:rsidR="082F988D">
        <w:t>Seega on üleandmismenetluses ja rahvusvahelise kaitse menetluses samad otsuse vaidlustamise tähtajad</w:t>
      </w:r>
      <w:r>
        <w:t>, Eestis viibimise õigus</w:t>
      </w:r>
      <w:r w:rsidR="7A42F586">
        <w:t xml:space="preserve">e kuni </w:t>
      </w:r>
      <w:r w:rsidR="7A42F586">
        <w:lastRenderedPageBreak/>
        <w:t>halduskohtu otsuse tegemiseni otsustab halduskohus ning otsuse vaidlustamiseks on õigus saada õigusabi ja esindamist.</w:t>
      </w:r>
      <w:commentRangeEnd w:id="93"/>
      <w:r w:rsidR="002D0F9F">
        <w:rPr>
          <w:rStyle w:val="Kommentaariviide"/>
        </w:rPr>
        <w:commentReference w:id="93"/>
      </w:r>
    </w:p>
    <w:p w14:paraId="561CF75B" w14:textId="77777777" w:rsidR="00A52C73" w:rsidRDefault="00A52C73" w:rsidP="009802BE">
      <w:pPr>
        <w:rPr>
          <w:b/>
          <w:bCs/>
        </w:rPr>
      </w:pPr>
    </w:p>
    <w:p w14:paraId="4B51DC19" w14:textId="6E4DAFA3" w:rsidR="000B5647" w:rsidRDefault="000B5647" w:rsidP="009802BE">
      <w:pPr>
        <w:rPr>
          <w:b/>
          <w:bCs/>
        </w:rPr>
      </w:pPr>
      <w:r>
        <w:rPr>
          <w:b/>
          <w:bCs/>
        </w:rPr>
        <w:t>6. jagu „Turvalised riigid“</w:t>
      </w:r>
    </w:p>
    <w:p w14:paraId="09E453C4" w14:textId="77777777" w:rsidR="000B5647" w:rsidRDefault="000B5647" w:rsidP="009802BE">
      <w:pPr>
        <w:rPr>
          <w:b/>
          <w:bCs/>
        </w:rPr>
      </w:pPr>
    </w:p>
    <w:p w14:paraId="29C8215A" w14:textId="76DDE4C1" w:rsidR="00864838" w:rsidRDefault="00864838" w:rsidP="009802BE">
      <w:pPr>
        <w:rPr>
          <w:b/>
          <w:bCs/>
        </w:rPr>
      </w:pPr>
      <w:r w:rsidRPr="00864838">
        <w:rPr>
          <w:b/>
          <w:bCs/>
        </w:rPr>
        <w:t>§ 12. Turvalise kolmanda riigi või turvalise päritoluriigi määratlemine</w:t>
      </w:r>
    </w:p>
    <w:p w14:paraId="07941BDD" w14:textId="77777777" w:rsidR="00864838" w:rsidRDefault="00864838" w:rsidP="009802BE">
      <w:pPr>
        <w:rPr>
          <w:b/>
          <w:bCs/>
        </w:rPr>
      </w:pPr>
    </w:p>
    <w:p w14:paraId="4FE05865" w14:textId="45EE7557" w:rsidR="008803BA" w:rsidRPr="00A413EE" w:rsidRDefault="00F72224" w:rsidP="00A413EE">
      <w:pPr>
        <w:jc w:val="both"/>
      </w:pPr>
      <w:r>
        <w:rPr>
          <w:b/>
          <w:color w:val="4472C4" w:themeColor="accent1"/>
        </w:rPr>
        <w:t>L</w:t>
      </w:r>
      <w:r w:rsidR="008803BA" w:rsidRPr="00537B46">
        <w:rPr>
          <w:b/>
          <w:color w:val="4472C4" w:themeColor="accent1"/>
        </w:rPr>
        <w:t>õike</w:t>
      </w:r>
      <w:r w:rsidR="00946BB2" w:rsidRPr="00537B46">
        <w:rPr>
          <w:b/>
          <w:color w:val="4472C4" w:themeColor="accent1"/>
        </w:rPr>
        <w:t>s</w:t>
      </w:r>
      <w:r w:rsidR="008803BA" w:rsidRPr="00111862">
        <w:rPr>
          <w:b/>
          <w:color w:val="4472C4" w:themeColor="accent1"/>
        </w:rPr>
        <w:t xml:space="preserve"> 1 </w:t>
      </w:r>
      <w:r w:rsidR="008803BA">
        <w:t xml:space="preserve">on kasutatud </w:t>
      </w:r>
      <w:r w:rsidR="008803BA" w:rsidRPr="001E23F0">
        <w:t>määruse 2024/1348</w:t>
      </w:r>
      <w:r w:rsidR="00DF358E">
        <w:t>/EL</w:t>
      </w:r>
      <w:r w:rsidR="008803BA" w:rsidRPr="001E23F0">
        <w:t xml:space="preserve"> (menetluse kohta) artikli 64 lõikes </w:t>
      </w:r>
      <w:r w:rsidR="008803BA">
        <w:t>1</w:t>
      </w:r>
      <w:r w:rsidR="008803BA" w:rsidRPr="001E23F0">
        <w:t xml:space="preserve"> </w:t>
      </w:r>
      <w:r w:rsidR="008803BA">
        <w:t>sätestatud kaalutlust kehtestada liikmesriigi tasandi</w:t>
      </w:r>
      <w:r w:rsidR="00A413EE">
        <w:t xml:space="preserve"> nimekiri</w:t>
      </w:r>
      <w:r w:rsidR="008803BA">
        <w:t xml:space="preserve"> turvalis</w:t>
      </w:r>
      <w:r w:rsidR="00A413EE">
        <w:t>test kolmandatest riikidest või turvalistest päritolu</w:t>
      </w:r>
      <w:r w:rsidR="008803BA">
        <w:t>riikide</w:t>
      </w:r>
      <w:r w:rsidR="00A413EE">
        <w:t>st</w:t>
      </w:r>
      <w:r w:rsidR="008803BA">
        <w:t>.</w:t>
      </w:r>
      <w:r w:rsidR="00A413EE">
        <w:t xml:space="preserve"> Pädevus nimekirja koostamiseks antakse </w:t>
      </w:r>
      <w:proofErr w:type="spellStart"/>
      <w:r w:rsidR="00457A1A">
        <w:t>PPA</w:t>
      </w:r>
      <w:r w:rsidR="008206E4">
        <w:t>-</w:t>
      </w:r>
      <w:r w:rsidR="00946BB2">
        <w:t>le</w:t>
      </w:r>
      <w:proofErr w:type="spellEnd"/>
      <w:r w:rsidR="00A413EE">
        <w:t xml:space="preserve"> ning nimekirja kehtestamisel ja sellest teavitamisel tuleb järgida </w:t>
      </w:r>
      <w:r w:rsidR="00A413EE" w:rsidRPr="00111862">
        <w:rPr>
          <w:b/>
          <w:color w:val="4472C4" w:themeColor="accent1"/>
        </w:rPr>
        <w:t>lõigetes 2–4</w:t>
      </w:r>
      <w:r w:rsidR="00A413EE" w:rsidRPr="00111862">
        <w:rPr>
          <w:color w:val="4472C4" w:themeColor="accent1"/>
        </w:rPr>
        <w:t xml:space="preserve"> </w:t>
      </w:r>
      <w:r w:rsidR="00A413EE">
        <w:t>sätestatut.</w:t>
      </w:r>
      <w:r w:rsidR="00946BB2">
        <w:t xml:space="preserve"> Selle kohaselt tuleb eelkõige juhinduda </w:t>
      </w:r>
      <w:r w:rsidR="00946BB2" w:rsidRPr="00946BB2">
        <w:t>määruse 2024/1348</w:t>
      </w:r>
      <w:r w:rsidR="00DF358E">
        <w:t>/EL</w:t>
      </w:r>
      <w:r w:rsidR="00946BB2" w:rsidRPr="00946BB2">
        <w:t xml:space="preserve"> (menetluse kohta) artikli 59 lõigetes 1 ja 2 ning artikli 61 lõigetes 1, 3 ja 4</w:t>
      </w:r>
      <w:r w:rsidR="00946BB2">
        <w:t xml:space="preserve"> ning </w:t>
      </w:r>
      <w:r w:rsidR="00946BB2" w:rsidRPr="00946BB2">
        <w:t>määruse 2024/1348</w:t>
      </w:r>
      <w:r w:rsidR="00DF358E">
        <w:t>/EL</w:t>
      </w:r>
      <w:r w:rsidR="00946BB2" w:rsidRPr="00946BB2">
        <w:t xml:space="preserve"> (menetluse kohta) artikli 64 lõikes</w:t>
      </w:r>
      <w:r w:rsidR="00946BB2">
        <w:t>t</w:t>
      </w:r>
      <w:r w:rsidR="00946BB2" w:rsidRPr="00946BB2">
        <w:t xml:space="preserve"> 4</w:t>
      </w:r>
      <w:r w:rsidR="00946BB2">
        <w:t xml:space="preserve">. </w:t>
      </w:r>
    </w:p>
    <w:p w14:paraId="0F7CE0CA" w14:textId="77777777" w:rsidR="00002C00" w:rsidRDefault="00002C00" w:rsidP="00A413EE">
      <w:pPr>
        <w:jc w:val="both"/>
      </w:pPr>
    </w:p>
    <w:p w14:paraId="56954F9E" w14:textId="14C18A5A" w:rsidR="00002C00" w:rsidRPr="005E2BAE" w:rsidRDefault="008E2AD3" w:rsidP="00A413EE">
      <w:pPr>
        <w:jc w:val="both"/>
      </w:pPr>
      <w:r w:rsidRPr="005E2BAE">
        <w:t xml:space="preserve">Ülalnimetatud õigusaktide </w:t>
      </w:r>
      <w:r w:rsidR="00260D21" w:rsidRPr="005E2BAE">
        <w:t xml:space="preserve">sätete </w:t>
      </w:r>
      <w:r w:rsidRPr="005E2BAE">
        <w:t xml:space="preserve">alusel, kuid mitte ainult, on rahvusvahelise kaitse vajaduse määramise tarbeks kehtestatud turvaliste riikide kontseptsioon. Nimetatud kontseptsioon hõlmab tulemusliku kaitse ja esimese varjupaigariigi mõiste ning turvalise kolmanda riigi ja turvalise päritoluriigi määramise ja käsitlemise nii </w:t>
      </w:r>
      <w:r w:rsidR="00D5479E">
        <w:t>EL-i</w:t>
      </w:r>
      <w:r w:rsidRPr="005E2BAE">
        <w:t xml:space="preserve"> kui liikmesriigi tasandil. </w:t>
      </w:r>
    </w:p>
    <w:p w14:paraId="28967DD8" w14:textId="77777777" w:rsidR="008E2AD3" w:rsidRPr="005E2BAE" w:rsidRDefault="008E2AD3" w:rsidP="00A413EE">
      <w:pPr>
        <w:jc w:val="both"/>
      </w:pPr>
    </w:p>
    <w:p w14:paraId="697E4571" w14:textId="31582E90" w:rsidR="008E2AD3" w:rsidRPr="005E2BAE" w:rsidRDefault="00030C07" w:rsidP="00A413EE">
      <w:pPr>
        <w:jc w:val="both"/>
      </w:pPr>
      <w:r>
        <w:t>M</w:t>
      </w:r>
      <w:r w:rsidR="008E2AD3" w:rsidRPr="005E2BAE">
        <w:t>äärus</w:t>
      </w:r>
      <w:r>
        <w:t>e</w:t>
      </w:r>
      <w:r w:rsidR="008E2AD3" w:rsidRPr="005E2BAE">
        <w:t xml:space="preserve"> 2024/1348</w:t>
      </w:r>
      <w:r w:rsidR="00DF358E">
        <w:t>/EL</w:t>
      </w:r>
      <w:r w:rsidR="008E2AD3" w:rsidRPr="005E2BAE">
        <w:t xml:space="preserve"> (menetluse kohta) artikkel 57 sätestab </w:t>
      </w:r>
      <w:r w:rsidR="008E2AD3" w:rsidRPr="00111862">
        <w:rPr>
          <w:b/>
          <w:color w:val="4472C4" w:themeColor="accent1"/>
        </w:rPr>
        <w:t>tulem</w:t>
      </w:r>
      <w:r w:rsidR="00260D21" w:rsidRPr="00111862">
        <w:rPr>
          <w:b/>
          <w:color w:val="4472C4" w:themeColor="accent1"/>
        </w:rPr>
        <w:t>u</w:t>
      </w:r>
      <w:r w:rsidR="008E2AD3" w:rsidRPr="00111862">
        <w:rPr>
          <w:b/>
          <w:color w:val="4472C4" w:themeColor="accent1"/>
        </w:rPr>
        <w:t>sliku kaitse</w:t>
      </w:r>
      <w:r w:rsidR="008E2AD3">
        <w:rPr>
          <w:color w:val="4472C4" w:themeColor="accent1"/>
        </w:rPr>
        <w:t xml:space="preserve"> </w:t>
      </w:r>
      <w:r w:rsidR="008E2AD3" w:rsidRPr="005E2BAE">
        <w:t xml:space="preserve">mõiste. </w:t>
      </w:r>
      <w:r w:rsidR="00260D21" w:rsidRPr="005E2BAE">
        <w:t xml:space="preserve">Tulemusliku kaitse tagajana võib käsitleda sellist kolmandat riiki, kes on ratifitseerinud 1951. aasta </w:t>
      </w:r>
      <w:r w:rsidR="00397E7A">
        <w:t>P</w:t>
      </w:r>
      <w:r w:rsidR="00260D21" w:rsidRPr="005E2BAE">
        <w:t>agulasseisundi konventsiooni ja järgib seda. Samuti võib tulemusliku kaitse tagajana käsitleda sellist kolmandat riiki, kes ei ole nimetatud konventsiooni ratifitseerinud</w:t>
      </w:r>
      <w:r w:rsidR="00277E26">
        <w:t>,</w:t>
      </w:r>
      <w:r w:rsidR="00260D21" w:rsidRPr="005E2BAE">
        <w:t xml:space="preserve"> kuid vastab vähemalt kõikidele järgmistele tingimustele:</w:t>
      </w:r>
      <w:r w:rsidR="00111862" w:rsidRPr="005E2BAE">
        <w:t xml:space="preserve"> taotlejatel on lubatud jääda riigi territooriumile; neil on juurdepääs piisavatele elatusvahenditele, et säilitada rahuldav elatustase võrreldes vastuvõtva kolmanda riigi üldise olukorraga; juurdepääs arstiabile ja haiguste põhiravile selles riigis üldiselt ette nähtud tingimustel; juurdepääs haridusele riigis üldiselt ette nähtud tingimustel ning tulemuslik kaitse on kättesaadav kuni püsiva lahenduse leidmiseni. </w:t>
      </w:r>
    </w:p>
    <w:p w14:paraId="46FB16FC" w14:textId="77777777" w:rsidR="009C0ED8" w:rsidRDefault="009C0ED8" w:rsidP="000B434A">
      <w:pPr>
        <w:jc w:val="both"/>
      </w:pPr>
    </w:p>
    <w:p w14:paraId="0CB5F71E" w14:textId="3A606183" w:rsidR="00111862" w:rsidRPr="005E2BAE" w:rsidRDefault="00030C07" w:rsidP="00111862">
      <w:pPr>
        <w:jc w:val="both"/>
      </w:pPr>
      <w:r>
        <w:t>M</w:t>
      </w:r>
      <w:r w:rsidR="00111862" w:rsidRPr="005E2BAE">
        <w:t>äärus</w:t>
      </w:r>
      <w:r>
        <w:t>e</w:t>
      </w:r>
      <w:r w:rsidR="00111862" w:rsidRPr="005E2BAE">
        <w:t xml:space="preserve"> 2024/1348</w:t>
      </w:r>
      <w:r w:rsidR="00DF358E">
        <w:t>/EL</w:t>
      </w:r>
      <w:r w:rsidR="00111862" w:rsidRPr="005E2BAE">
        <w:t xml:space="preserve"> (menetluse kohta) artik</w:t>
      </w:r>
      <w:r>
        <w:t>li</w:t>
      </w:r>
      <w:r w:rsidR="00111862" w:rsidRPr="005E2BAE">
        <w:t xml:space="preserve"> 58 kohaselt on </w:t>
      </w:r>
      <w:r w:rsidR="00111862" w:rsidRPr="00111862">
        <w:rPr>
          <w:b/>
          <w:bCs/>
          <w:color w:val="4472C4" w:themeColor="accent1"/>
        </w:rPr>
        <w:t>esimene varjupaigariik</w:t>
      </w:r>
      <w:r w:rsidR="00111862">
        <w:rPr>
          <w:color w:val="4472C4" w:themeColor="accent1"/>
        </w:rPr>
        <w:t xml:space="preserve"> </w:t>
      </w:r>
      <w:r w:rsidR="00225DCE" w:rsidRPr="005E2BAE">
        <w:t>selline kolmas riik, k</w:t>
      </w:r>
      <w:r w:rsidR="00506C30" w:rsidRPr="005E2BAE">
        <w:t>es pakub tulemuslikku kaitset, kus taotleja elu ja vabadus ei ole ohus ning teda ei ähvarda tõsise kahju kannatamise oht ning tagatud on tagasi</w:t>
      </w:r>
      <w:r w:rsidR="006B2558">
        <w:t>-</w:t>
      </w:r>
      <w:r w:rsidR="00506C30" w:rsidRPr="005E2BAE">
        <w:t xml:space="preserve"> või väljasaatmise põhimõtte järgimine. </w:t>
      </w:r>
      <w:r w:rsidR="000B434A" w:rsidRPr="005E2BAE">
        <w:t>Esimese varjupaigariigi mõistet saab rahvusvahelise kaitse ja elamisloa andmisest keelduva otsuse tegemise alusena kasutada ainult siis, kui taotleja ei suuda individuaalse hindamise raames esitada andmeid, mis põhjendaksid, miks esimese varjupaigariigi mõiste ei ole tema suhtes kohaldatav. Täiendava tingimusena on sätestatud, et kui esimene varjupaigariik ei luba taotlejat oma territooriumile, siis tuleb taotleja lubada riiki ja tagada sisuline taotluse menetlus.</w:t>
      </w:r>
    </w:p>
    <w:p w14:paraId="6BBB140E" w14:textId="77777777" w:rsidR="00260D21" w:rsidRPr="008E2AD3" w:rsidRDefault="00260D21" w:rsidP="00A413EE">
      <w:pPr>
        <w:jc w:val="both"/>
        <w:rPr>
          <w:color w:val="4472C4" w:themeColor="accent1"/>
        </w:rPr>
      </w:pPr>
    </w:p>
    <w:p w14:paraId="39C1DD9A" w14:textId="417BCDCC" w:rsidR="008E2AD3" w:rsidRPr="00D43FDD" w:rsidRDefault="00030C07" w:rsidP="00A413EE">
      <w:pPr>
        <w:jc w:val="both"/>
      </w:pPr>
      <w:r>
        <w:t>M</w:t>
      </w:r>
      <w:r w:rsidR="00E87524" w:rsidRPr="00D21343">
        <w:t>äärus</w:t>
      </w:r>
      <w:r>
        <w:t>e</w:t>
      </w:r>
      <w:r w:rsidR="00E87524" w:rsidRPr="00D21343">
        <w:t xml:space="preserve"> 2024/1348</w:t>
      </w:r>
      <w:r w:rsidR="00DF358E">
        <w:t>/EL</w:t>
      </w:r>
      <w:r w:rsidR="00E87524" w:rsidRPr="00D21343">
        <w:t xml:space="preserve"> (menetluse kohta) artik</w:t>
      </w:r>
      <w:r>
        <w:t>li</w:t>
      </w:r>
      <w:r w:rsidR="00E87524" w:rsidRPr="00D21343">
        <w:t xml:space="preserve"> 59 kohaselt on </w:t>
      </w:r>
      <w:r w:rsidR="00E87524" w:rsidRPr="00E87524">
        <w:rPr>
          <w:b/>
          <w:bCs/>
          <w:color w:val="4472C4" w:themeColor="accent1"/>
        </w:rPr>
        <w:t>turvaline kolmas riik</w:t>
      </w:r>
      <w:r w:rsidR="00E87524" w:rsidRPr="00D21343">
        <w:t xml:space="preserve">, selline </w:t>
      </w:r>
      <w:r w:rsidR="00D12272">
        <w:t xml:space="preserve">riik, </w:t>
      </w:r>
      <w:r w:rsidR="00E87524" w:rsidRPr="00D21343">
        <w:t>kus välismaalaste elu ja vabadus ei ole ohus ning neid ei ähvarda tõsise kahju kannatamise oht, kus välismaalaste suhtes tagatakse välja</w:t>
      </w:r>
      <w:r w:rsidR="006B2558">
        <w:t>-</w:t>
      </w:r>
      <w:r w:rsidR="00E87524" w:rsidRPr="00D21343">
        <w:t xml:space="preserve"> või tagasisaatmise lubamatuse põhimõtte järgmine ja kus on võimalus taotleda ning tingimuste täitmisel saada rahvusvahelist kaitset. </w:t>
      </w:r>
      <w:r w:rsidR="003C32C3" w:rsidRPr="00D21343">
        <w:t xml:space="preserve">Riiki võib kolmanda turvalise riigina käsitelda </w:t>
      </w:r>
      <w:r w:rsidR="003C32C3" w:rsidRPr="005F4AC4">
        <w:rPr>
          <w:b/>
          <w:color w:val="4472C4" w:themeColor="accent1"/>
        </w:rPr>
        <w:t>nii</w:t>
      </w:r>
      <w:r w:rsidR="003C32C3" w:rsidRPr="005F4AC4">
        <w:rPr>
          <w:color w:val="4472C4" w:themeColor="accent1"/>
        </w:rPr>
        <w:t xml:space="preserve"> </w:t>
      </w:r>
      <w:r w:rsidR="00D5479E">
        <w:rPr>
          <w:b/>
          <w:color w:val="4472C4" w:themeColor="accent1"/>
        </w:rPr>
        <w:t>EL-i</w:t>
      </w:r>
      <w:r w:rsidR="003C32C3" w:rsidRPr="005F4AC4">
        <w:rPr>
          <w:b/>
          <w:color w:val="4472C4" w:themeColor="accent1"/>
        </w:rPr>
        <w:t xml:space="preserve"> kui liikmesriigi tasandil</w:t>
      </w:r>
      <w:r w:rsidR="003C32C3" w:rsidRPr="00D43FDD">
        <w:t>. Erisusi võib teha kolmanda turvalise riigi territooriumi konkreetsete osade või selgelt tuvastatavate isikute kategooriate puhul.</w:t>
      </w:r>
      <w:r w:rsidR="00007CB3" w:rsidRPr="00D43FDD">
        <w:t xml:space="preserve"> Turvalise kolmanda riigi mõistet võib kohaldada rahvusvahelise kaitse ja elamisloa andmise keeldumise alusena ainult siis</w:t>
      </w:r>
      <w:r w:rsidR="00D12272">
        <w:t xml:space="preserve">, </w:t>
      </w:r>
      <w:r w:rsidR="00007CB3" w:rsidRPr="00D43FDD">
        <w:t xml:space="preserve">kui see riik on kantud </w:t>
      </w:r>
      <w:r w:rsidR="00D5479E">
        <w:t>EL-i</w:t>
      </w:r>
      <w:r w:rsidR="00007CB3" w:rsidRPr="00D43FDD">
        <w:t xml:space="preserve"> või Eesti turvaliste kolmandate riikide nimekirja</w:t>
      </w:r>
      <w:r w:rsidR="00C719BC" w:rsidRPr="00D43FDD">
        <w:t xml:space="preserve"> </w:t>
      </w:r>
      <w:r w:rsidR="00004686" w:rsidRPr="00D43FDD">
        <w:t xml:space="preserve">vastavalt artiklitele </w:t>
      </w:r>
      <w:r w:rsidR="00004686" w:rsidRPr="00867065">
        <w:t>60 ja 64</w:t>
      </w:r>
      <w:r w:rsidR="00C719BC" w:rsidRPr="00867065">
        <w:t xml:space="preserve"> </w:t>
      </w:r>
      <w:r w:rsidR="00E23C69" w:rsidRPr="00867065">
        <w:t>või</w:t>
      </w:r>
      <w:r w:rsidR="00E23C69" w:rsidRPr="00D43FDD">
        <w:t xml:space="preserve"> konkreetse taotleja puhul</w:t>
      </w:r>
      <w:r w:rsidR="00D12272">
        <w:t>,</w:t>
      </w:r>
      <w:r w:rsidR="00E23C69" w:rsidRPr="00D43FDD">
        <w:t xml:space="preserve"> kui seda riiki ei käsitata kummaski nimekirjas turvalise kolmanda riigina kuid siiski on eeldus, et kõik samad eeldused on täidetud. Lisaks vaid siis kui</w:t>
      </w:r>
      <w:r w:rsidR="00C719BC" w:rsidRPr="00D43FDD">
        <w:t xml:space="preserve"> taotleja ei suuda individuaalse hindamise raames esitada andmeid, mis põhjendaksid, miks turvalise kolmanda riigi mõiste ei ole tema suhtes kohaldatav ning taotleja ja kolmanda riigi vahel on seos, mille alusel oleks taotlejal </w:t>
      </w:r>
      <w:r w:rsidR="00C719BC" w:rsidRPr="00D43FDD">
        <w:lastRenderedPageBreak/>
        <w:t xml:space="preserve">mõistlik sinna riiki minna. </w:t>
      </w:r>
      <w:r w:rsidR="00004686" w:rsidRPr="00D43FDD">
        <w:t>Samuti on sarnaselt esimese varjupaigariigi määratlusele täiendava tingimusena sätestatud, et kui kolmas riik ei luba taotlejat uuesti oma territooriumile siseneda või ei võta teda vastu, siis tuleb taotleja lubada riiki ja tagada sisuline taotluse menetlus.</w:t>
      </w:r>
    </w:p>
    <w:p w14:paraId="43C12A2B" w14:textId="77777777" w:rsidR="00007CB3" w:rsidRPr="00D43FDD" w:rsidRDefault="00007CB3" w:rsidP="003C32C3">
      <w:pPr>
        <w:jc w:val="both"/>
      </w:pPr>
    </w:p>
    <w:p w14:paraId="1A32A908" w14:textId="33CA82D3" w:rsidR="00004686" w:rsidRPr="00D43FDD" w:rsidRDefault="00030C07" w:rsidP="00A21831">
      <w:pPr>
        <w:jc w:val="both"/>
      </w:pPr>
      <w:r>
        <w:t>M</w:t>
      </w:r>
      <w:r w:rsidR="00004686" w:rsidRPr="00D43FDD">
        <w:t>äärus</w:t>
      </w:r>
      <w:r>
        <w:t>e</w:t>
      </w:r>
      <w:r w:rsidR="00004686" w:rsidRPr="00D43FDD">
        <w:t xml:space="preserve"> 2024/1348</w:t>
      </w:r>
      <w:r w:rsidR="00DF358E">
        <w:t>/EL</w:t>
      </w:r>
      <w:r w:rsidR="00004686" w:rsidRPr="00D43FDD">
        <w:t xml:space="preserve"> (menetluse kohta) artik</w:t>
      </w:r>
      <w:r>
        <w:t>li</w:t>
      </w:r>
      <w:r w:rsidR="00004686" w:rsidRPr="00D43FDD">
        <w:t xml:space="preserve"> 61 kohaselt on</w:t>
      </w:r>
      <w:r w:rsidR="00004686">
        <w:rPr>
          <w:color w:val="4472C4" w:themeColor="accent1"/>
        </w:rPr>
        <w:t xml:space="preserve"> </w:t>
      </w:r>
      <w:r w:rsidR="00004686" w:rsidRPr="00004686">
        <w:rPr>
          <w:b/>
          <w:bCs/>
          <w:color w:val="4472C4" w:themeColor="accent1"/>
        </w:rPr>
        <w:t>turvaline päritoluriik</w:t>
      </w:r>
      <w:r w:rsidR="00004686">
        <w:rPr>
          <w:color w:val="4472C4" w:themeColor="accent1"/>
        </w:rPr>
        <w:t xml:space="preserve"> </w:t>
      </w:r>
      <w:r w:rsidR="00004686" w:rsidRPr="00D43FDD">
        <w:t>selline kolmas riik, kus õigusliku olukorra, õiguse demokraatlikus süsteemis kohaldamise ja üldiste poliitiliste olude põhjal on võimalik tõendada, et riigis ei</w:t>
      </w:r>
      <w:r w:rsidR="002F47E8" w:rsidRPr="00D43FDD">
        <w:t xml:space="preserve"> </w:t>
      </w:r>
      <w:r w:rsidR="00004686" w:rsidRPr="00D43FDD">
        <w:t xml:space="preserve">toimu tagakiusamist määruse </w:t>
      </w:r>
      <w:r w:rsidR="00DF358E">
        <w:t>2024/1347/</w:t>
      </w:r>
      <w:r w:rsidR="00004686" w:rsidRPr="00D43FDD">
        <w:t>EL artikli 9 tähenduses ning puudub kõnealuse määruse artiklis 15 määratletud tõsise kahju kannatamise reaalne oht.</w:t>
      </w:r>
      <w:r w:rsidR="002F47E8" w:rsidRPr="00D43FDD">
        <w:t xml:space="preserve"> Kolmandat riiki võib käsitada turvalise päritoluriigina </w:t>
      </w:r>
      <w:r w:rsidR="002F47E8" w:rsidRPr="005F4AC4">
        <w:rPr>
          <w:b/>
          <w:color w:val="4472C4" w:themeColor="accent1"/>
        </w:rPr>
        <w:t xml:space="preserve">nii </w:t>
      </w:r>
      <w:r w:rsidR="00D5479E">
        <w:rPr>
          <w:b/>
          <w:color w:val="4472C4" w:themeColor="accent1"/>
        </w:rPr>
        <w:t>EL-i</w:t>
      </w:r>
      <w:r w:rsidR="002F47E8" w:rsidRPr="005F4AC4">
        <w:rPr>
          <w:b/>
          <w:color w:val="4472C4" w:themeColor="accent1"/>
        </w:rPr>
        <w:t xml:space="preserve"> kui ka liikmesriigi tasandil</w:t>
      </w:r>
      <w:r w:rsidR="002F47E8" w:rsidRPr="00D43FDD">
        <w:t xml:space="preserve">, tehes erandi selle territooriumi konkreetsete osade või selgelt tuvastatavate isikute kategooriate puhul. </w:t>
      </w:r>
      <w:r w:rsidR="00A21831" w:rsidRPr="00D43FDD">
        <w:t>Turvalise päritoluriigi mõistet võib kohaldada üksnes siis kui taotlejal on selle riigi kodakondsus või ta on kodakondsuseta isik ja tema varasem alaline elukoht oli selles riigis; kui taotleja ei kuulu sellisesse isikute kategooriasse, kelle suhtes tehti erand kolmanda riigi käsitamisel turvalise päritoluriigina või kui taotleja ei suuda individuaalse hindamise raames esitada andmeid, mis põhjendaksid, miks turvalise kolmanda riigi mõiste ei ole tema suhtes kohaldatav.</w:t>
      </w:r>
    </w:p>
    <w:p w14:paraId="72A11D07" w14:textId="77777777" w:rsidR="00007CB3" w:rsidRPr="00D43FDD" w:rsidRDefault="00007CB3" w:rsidP="003C32C3">
      <w:pPr>
        <w:jc w:val="both"/>
      </w:pPr>
    </w:p>
    <w:p w14:paraId="187791B4" w14:textId="7C7562E9" w:rsidR="009A5A87" w:rsidRPr="00D43FDD" w:rsidRDefault="009A5A87" w:rsidP="009A5A87">
      <w:pPr>
        <w:jc w:val="both"/>
      </w:pPr>
      <w:r w:rsidRPr="00D43FDD">
        <w:t xml:space="preserve">Hinnang selle kohta, kas kolmandat riiki võib käsitada turvalise kolmanda riigina või turvalise päritoluriigina, põhineb mitmel asjakohasel ja kättesaadaval teabeallikal, sealhulgas liikmesriikidelt, </w:t>
      </w:r>
      <w:r w:rsidR="001B7DAE">
        <w:t>EUAA</w:t>
      </w:r>
      <w:r w:rsidR="008E1F50">
        <w:t>-</w:t>
      </w:r>
      <w:proofErr w:type="spellStart"/>
      <w:r w:rsidR="001B7DAE">
        <w:t>lt</w:t>
      </w:r>
      <w:proofErr w:type="spellEnd"/>
      <w:r w:rsidRPr="00D43FDD">
        <w:t xml:space="preserve">, </w:t>
      </w:r>
      <w:r w:rsidR="008E1F50">
        <w:t>EL-i</w:t>
      </w:r>
      <w:r w:rsidRPr="00D43FDD">
        <w:t xml:space="preserve"> </w:t>
      </w:r>
      <w:proofErr w:type="spellStart"/>
      <w:r w:rsidRPr="00D43FDD">
        <w:t>välisteenistuselt</w:t>
      </w:r>
      <w:proofErr w:type="spellEnd"/>
      <w:r w:rsidRPr="00D43FDD">
        <w:t xml:space="preserve">, </w:t>
      </w:r>
      <w:r w:rsidR="001B7DAE">
        <w:t>UNHCR</w:t>
      </w:r>
      <w:r w:rsidR="008E1F50">
        <w:t>-</w:t>
      </w:r>
      <w:proofErr w:type="spellStart"/>
      <w:r w:rsidR="001B7DAE">
        <w:t>lt</w:t>
      </w:r>
      <w:proofErr w:type="spellEnd"/>
      <w:r w:rsidRPr="00D43FDD">
        <w:t xml:space="preserve">, </w:t>
      </w:r>
      <w:r w:rsidR="008E1F50">
        <w:t>EL-i</w:t>
      </w:r>
      <w:r w:rsidRPr="00D43FDD">
        <w:t xml:space="preserve"> Nõukogult ja asjaomastelt rahvusvahelistelt organisatsioonidelt saadaval teabel.</w:t>
      </w:r>
    </w:p>
    <w:p w14:paraId="0B90F756" w14:textId="77777777" w:rsidR="009A5A87" w:rsidRPr="00D43FDD" w:rsidRDefault="009A5A87" w:rsidP="003C432D">
      <w:pPr>
        <w:jc w:val="both"/>
      </w:pPr>
    </w:p>
    <w:p w14:paraId="24FCDA47" w14:textId="2E6E18C8" w:rsidR="008E2AD3" w:rsidRPr="00D43FDD" w:rsidRDefault="00294697" w:rsidP="00A413EE">
      <w:pPr>
        <w:jc w:val="both"/>
      </w:pPr>
      <w:r w:rsidRPr="00D43FDD">
        <w:t xml:space="preserve">Olenemata </w:t>
      </w:r>
      <w:r w:rsidR="003C432D" w:rsidRPr="00D43FDD">
        <w:t xml:space="preserve">turvaliste </w:t>
      </w:r>
      <w:r w:rsidRPr="00D43FDD">
        <w:t xml:space="preserve">kolmandate riikide ja turvaliste päritoluriikide nimekirjade kehtestamisest </w:t>
      </w:r>
      <w:r w:rsidR="00D5479E">
        <w:t>EL-i</w:t>
      </w:r>
      <w:r w:rsidRPr="00D43FDD">
        <w:t xml:space="preserve"> tasandil võivad liikmesriigid jätta kehtima või kehtestada õigusaktid, mis võimaldavad </w:t>
      </w:r>
      <w:r w:rsidR="007D5F54" w:rsidRPr="00D43FDD">
        <w:t>rahvusvahelise kaitse taotluste läbivaatamise eesmärgil käsitada liikmesriigi tasandil turvaliste kolmanda riigi või turvalise päritoluriigina muid riike lisaks neile, mida käsitatakse turvalisena liidu tasandil.</w:t>
      </w:r>
      <w:r w:rsidR="003C432D" w:rsidRPr="00D43FDD">
        <w:t xml:space="preserve"> Liikmesriigid peavad </w:t>
      </w:r>
      <w:proofErr w:type="spellStart"/>
      <w:r w:rsidR="001B7DAE">
        <w:t>EK</w:t>
      </w:r>
      <w:r w:rsidR="001C5872">
        <w:t>-</w:t>
      </w:r>
      <w:r w:rsidR="001B7DAE">
        <w:t>d</w:t>
      </w:r>
      <w:proofErr w:type="spellEnd"/>
      <w:r w:rsidR="003C432D" w:rsidRPr="00D43FDD">
        <w:t xml:space="preserve"> ja </w:t>
      </w:r>
      <w:r w:rsidR="001B7DAE">
        <w:t>EUAA</w:t>
      </w:r>
      <w:r w:rsidR="001C5872">
        <w:t>-</w:t>
      </w:r>
      <w:r w:rsidR="001B7DAE">
        <w:t>d</w:t>
      </w:r>
      <w:r w:rsidR="003C432D" w:rsidRPr="00D43FDD">
        <w:t xml:space="preserve"> teavitama nendest kolmandatest riikidest, mida nad käsitavad liikmesriigi tasandil turvalise kolmanda riigina või turvalise päritoluriigina 12. juunil 2026 ja vahetult pärast iga sellist käsitamist või käsitamisega seoses tehtud muudatust. Liikmesriigid peavad teavitama </w:t>
      </w:r>
      <w:proofErr w:type="spellStart"/>
      <w:r w:rsidR="00F42309">
        <w:t>EK</w:t>
      </w:r>
      <w:r w:rsidR="009D1EC7">
        <w:t>-d</w:t>
      </w:r>
      <w:proofErr w:type="spellEnd"/>
      <w:r w:rsidR="003C432D" w:rsidRPr="00D43FDD">
        <w:t xml:space="preserve"> kord aastas sellest, milliste muude turvaliste kolmandate riikide osas rakendatakse mõistet konkreetsete taotlejate puhul, nagu on sätestatud sama määruse artikli 59 lõike 4 punktis </w:t>
      </w:r>
      <w:proofErr w:type="spellStart"/>
      <w:r w:rsidR="003C432D" w:rsidRPr="00D43FDD">
        <w:t>b.</w:t>
      </w:r>
      <w:proofErr w:type="spellEnd"/>
    </w:p>
    <w:p w14:paraId="1E1E1C92" w14:textId="77777777" w:rsidR="008803BA" w:rsidRDefault="008803BA" w:rsidP="009802BE">
      <w:pPr>
        <w:rPr>
          <w:b/>
          <w:bCs/>
        </w:rPr>
      </w:pPr>
    </w:p>
    <w:p w14:paraId="2E2DCB76" w14:textId="167CADEF" w:rsidR="000B5647" w:rsidRDefault="000B5647" w:rsidP="009802BE">
      <w:pPr>
        <w:rPr>
          <w:b/>
          <w:bCs/>
        </w:rPr>
      </w:pPr>
      <w:r>
        <w:rPr>
          <w:b/>
          <w:bCs/>
        </w:rPr>
        <w:t>7. jagu „Välismaalase esindamine“</w:t>
      </w:r>
    </w:p>
    <w:p w14:paraId="36A830FE" w14:textId="77777777" w:rsidR="000B5647" w:rsidRDefault="000B5647" w:rsidP="009802BE">
      <w:pPr>
        <w:rPr>
          <w:b/>
          <w:bCs/>
        </w:rPr>
      </w:pPr>
    </w:p>
    <w:p w14:paraId="36B43A08" w14:textId="3A3A8BDA" w:rsidR="00864838" w:rsidRDefault="00864838" w:rsidP="009802BE">
      <w:pPr>
        <w:rPr>
          <w:b/>
          <w:bCs/>
        </w:rPr>
      </w:pPr>
      <w:r w:rsidRPr="000A1811">
        <w:rPr>
          <w:b/>
        </w:rPr>
        <w:t>§ 13. Alaealise taotleja esindamine</w:t>
      </w:r>
    </w:p>
    <w:p w14:paraId="16E3F620" w14:textId="77777777" w:rsidR="000B5647" w:rsidRDefault="000B5647" w:rsidP="009802BE">
      <w:pPr>
        <w:rPr>
          <w:b/>
          <w:bCs/>
        </w:rPr>
      </w:pPr>
    </w:p>
    <w:p w14:paraId="2E75F4A6" w14:textId="11E93F3B" w:rsidR="000B5647" w:rsidRDefault="000B5647" w:rsidP="000B5647">
      <w:pPr>
        <w:jc w:val="both"/>
      </w:pPr>
      <w:r w:rsidRPr="00F8236C">
        <w:t>Euroopa ühise varjupaigasüsteemi õigusaktid</w:t>
      </w:r>
      <w:r>
        <w:t xml:space="preserve"> ei ole muutnud põhimõtet, et liikmesriigid ja pädevad asutused peavad erilist tähelepanu ja hoolt pakkuma alaealistele taotlejatele.</w:t>
      </w:r>
      <w:r w:rsidR="00EA70EF">
        <w:t xml:space="preserve"> </w:t>
      </w:r>
    </w:p>
    <w:p w14:paraId="69FECB7C" w14:textId="77777777" w:rsidR="00EA70EF" w:rsidRDefault="00EA70EF" w:rsidP="000B5647">
      <w:pPr>
        <w:jc w:val="both"/>
      </w:pPr>
    </w:p>
    <w:p w14:paraId="37394371" w14:textId="32606728" w:rsidR="00103348" w:rsidRDefault="00EA70EF" w:rsidP="000B5647">
      <w:pPr>
        <w:jc w:val="both"/>
      </w:pPr>
      <w:r w:rsidRPr="00800505">
        <w:rPr>
          <w:b/>
          <w:color w:val="4472C4" w:themeColor="accent1"/>
        </w:rPr>
        <w:t>Lõike 1</w:t>
      </w:r>
      <w:r>
        <w:t xml:space="preserve"> järgi kohaldatakse</w:t>
      </w:r>
      <w:r w:rsidR="007A20C0">
        <w:t xml:space="preserve"> </w:t>
      </w:r>
      <w:r w:rsidRPr="00EA70EF">
        <w:t>alaealise esindamisele perekonnaseaduses sätestatut</w:t>
      </w:r>
      <w:r w:rsidR="007A20C0">
        <w:t>, arvestades käesoleva jao erisusi</w:t>
      </w:r>
      <w:r w:rsidRPr="00EA70EF">
        <w:t xml:space="preserve">. </w:t>
      </w:r>
      <w:r w:rsidR="00291E6F">
        <w:t xml:space="preserve">Tegemist ei ole uue normiga. </w:t>
      </w:r>
      <w:r w:rsidR="005C7491">
        <w:t xml:space="preserve">Sama regulatsioon kehtib ka praegu. </w:t>
      </w:r>
      <w:r w:rsidR="007A20C0">
        <w:t>P</w:t>
      </w:r>
      <w:r w:rsidRPr="00EA70EF">
        <w:t xml:space="preserve">erekonnaseaduses sätestatu kohaldub </w:t>
      </w:r>
      <w:r w:rsidR="007A20C0">
        <w:t>kõikide alaealiste suhtes,</w:t>
      </w:r>
      <w:r w:rsidRPr="00EA70EF">
        <w:t xml:space="preserve"> saatjaga alaealise seaduslikud esindajad on perekonnaseaduse järgi tema vanemad</w:t>
      </w:r>
      <w:r w:rsidR="005C7491" w:rsidRPr="005C7491">
        <w:t>. Saatjata</w:t>
      </w:r>
      <w:r w:rsidR="007A20C0">
        <w:t xml:space="preserve"> alaealise</w:t>
      </w:r>
      <w:r w:rsidR="00103348">
        <w:t xml:space="preserve"> esindaja on </w:t>
      </w:r>
      <w:r w:rsidR="005C7491" w:rsidRPr="005C7491">
        <w:t xml:space="preserve">vastavalt perekonnaseaduse § 176 lg-tele 1 ja 4 </w:t>
      </w:r>
      <w:r w:rsidR="00103348">
        <w:t xml:space="preserve">reeglina tema </w:t>
      </w:r>
      <w:r w:rsidR="005C7491" w:rsidRPr="005C7491">
        <w:t>viibimiskoha järgne</w:t>
      </w:r>
      <w:r w:rsidR="00103348">
        <w:t xml:space="preserve"> </w:t>
      </w:r>
      <w:r w:rsidR="00103348" w:rsidRPr="001E23F0">
        <w:t xml:space="preserve">valla- või </w:t>
      </w:r>
      <w:r w:rsidR="005C7491" w:rsidRPr="005C7491">
        <w:t>linnavalitsus, kus seda rolli</w:t>
      </w:r>
      <w:r w:rsidR="00103348">
        <w:t xml:space="preserve"> täidab </w:t>
      </w:r>
      <w:r w:rsidR="005C7491" w:rsidRPr="005C7491">
        <w:t xml:space="preserve">tavaliselt alaealise </w:t>
      </w:r>
      <w:r w:rsidR="00103348">
        <w:t xml:space="preserve">eestkostja </w:t>
      </w:r>
      <w:r w:rsidR="005C7491" w:rsidRPr="005C7491">
        <w:t>ülesandeid täitev lastekaitsetöötaja.</w:t>
      </w:r>
      <w:r w:rsidR="00103348">
        <w:t xml:space="preserve"> Saatjata alaealise esindamise kohta on sätestatud erisused järgmises </w:t>
      </w:r>
      <w:r w:rsidR="00A63E35" w:rsidRPr="00A63E35">
        <w:t>§</w:t>
      </w:r>
      <w:r w:rsidR="00A63E35">
        <w:t>-</w:t>
      </w:r>
      <w:proofErr w:type="spellStart"/>
      <w:r w:rsidR="00103348" w:rsidRPr="00537B46">
        <w:t>is</w:t>
      </w:r>
      <w:proofErr w:type="spellEnd"/>
      <w:r w:rsidR="00103348" w:rsidRPr="00537B46">
        <w:t>.</w:t>
      </w:r>
    </w:p>
    <w:p w14:paraId="65590719" w14:textId="77777777" w:rsidR="00AB2D0F" w:rsidRDefault="00AB2D0F" w:rsidP="000B5647">
      <w:pPr>
        <w:jc w:val="both"/>
      </w:pPr>
    </w:p>
    <w:p w14:paraId="0DBA7F83" w14:textId="439D8ACD" w:rsidR="009860E1" w:rsidRDefault="00103348" w:rsidP="000B5647">
      <w:pPr>
        <w:jc w:val="both"/>
      </w:pPr>
      <w:r w:rsidRPr="00800505">
        <w:rPr>
          <w:b/>
          <w:bCs/>
          <w:color w:val="4472C4" w:themeColor="accent1"/>
        </w:rPr>
        <w:t>Lõike 2</w:t>
      </w:r>
      <w:r w:rsidRPr="00800505">
        <w:rPr>
          <w:color w:val="4472C4" w:themeColor="accent1"/>
        </w:rPr>
        <w:t xml:space="preserve"> </w:t>
      </w:r>
      <w:r>
        <w:t xml:space="preserve">järgi eeldatakse, et alaealise välismaalasega Eestis koos viibival vanemal, eestkostjal või muul vastutaval täisealisel isikul on isikuhooldusõigus. </w:t>
      </w:r>
      <w:r w:rsidRPr="00103348">
        <w:t xml:space="preserve">Saatjata alaealine välismaalane on </w:t>
      </w:r>
      <w:r>
        <w:t>ka</w:t>
      </w:r>
      <w:r w:rsidRPr="00103348">
        <w:t xml:space="preserve"> </w:t>
      </w:r>
      <w:r w:rsidRPr="00F8236C">
        <w:t>Euroopa ühise varjupaigasüsteemi õigusaktid</w:t>
      </w:r>
      <w:r>
        <w:t>es</w:t>
      </w:r>
      <w:r w:rsidRPr="00103348">
        <w:t xml:space="preserve"> defineeritud kui </w:t>
      </w:r>
      <w:r>
        <w:t>alla 18-aastane isik</w:t>
      </w:r>
      <w:r w:rsidRPr="00103348">
        <w:t xml:space="preserve">, kes saabub liikmesriigi territooriumile ilma õiguse või tava kohaselt tema eest vastutava </w:t>
      </w:r>
      <w:r w:rsidRPr="00103348">
        <w:lastRenderedPageBreak/>
        <w:t>täis</w:t>
      </w:r>
      <w:r>
        <w:t>kasvanuta</w:t>
      </w:r>
      <w:r w:rsidRPr="00103348">
        <w:t xml:space="preserve">, seni kuni selline isik on ta tegelikult oma hoole alla võtnud, või alaealine, kes on üksi jäetud pärast liikmesriigi territooriumile saabumist. Seega ei käsitle </w:t>
      </w:r>
      <w:r w:rsidR="00D5479E">
        <w:t>EL-i</w:t>
      </w:r>
      <w:r w:rsidRPr="00103348">
        <w:t xml:space="preserve"> õigus saatjata alaealisena isikut, kelle eest hoolitseb riigis viibimise ajal muu vastutav isik, kes ei ole alaealise vanem või eestkostja. Eeltoodust tulenevalt </w:t>
      </w:r>
      <w:r>
        <w:t>ei ole selles sättes tehtud muudatusi</w:t>
      </w:r>
      <w:r w:rsidRPr="00103348">
        <w:t xml:space="preserve">. Üldjuhul eeldatakse, et alaealisega Eestis koos viibival vanemal, eestkostjal või muul täisealisel vastutaval isikul on isikuhooldusõigus. Samas on </w:t>
      </w:r>
      <w:proofErr w:type="spellStart"/>
      <w:r w:rsidR="00457A1A">
        <w:t>PPA-</w:t>
      </w:r>
      <w:r w:rsidR="003C11C0">
        <w:t>l</w:t>
      </w:r>
      <w:proofErr w:type="spellEnd"/>
      <w:r w:rsidR="003C11C0">
        <w:t xml:space="preserve"> ning </w:t>
      </w:r>
      <w:proofErr w:type="spellStart"/>
      <w:r w:rsidR="0082296A">
        <w:t>KAPO</w:t>
      </w:r>
      <w:r w:rsidR="00602006">
        <w:t>-</w:t>
      </w:r>
      <w:r w:rsidR="0082296A">
        <w:t>l</w:t>
      </w:r>
      <w:proofErr w:type="spellEnd"/>
      <w:r w:rsidRPr="00103348">
        <w:t xml:space="preserve"> kahtluse korral õigus nõuda isikuhooldusõiguse tõendamist. </w:t>
      </w:r>
    </w:p>
    <w:p w14:paraId="40A77C46" w14:textId="77777777" w:rsidR="009860E1" w:rsidRDefault="009860E1" w:rsidP="000B5647">
      <w:pPr>
        <w:jc w:val="both"/>
      </w:pPr>
    </w:p>
    <w:p w14:paraId="274BD6E2" w14:textId="6533F5CF" w:rsidR="007F1166" w:rsidRPr="007F1166" w:rsidRDefault="00FB568F" w:rsidP="007F1166">
      <w:pPr>
        <w:jc w:val="both"/>
      </w:pPr>
      <w:r w:rsidRPr="00800505">
        <w:rPr>
          <w:b/>
          <w:bCs/>
          <w:color w:val="4472C4" w:themeColor="accent1"/>
        </w:rPr>
        <w:t>Lõikega 3</w:t>
      </w:r>
      <w:r w:rsidRPr="00800505">
        <w:rPr>
          <w:color w:val="4472C4" w:themeColor="accent1"/>
        </w:rPr>
        <w:t xml:space="preserve"> </w:t>
      </w:r>
      <w:r>
        <w:t>sätestatakse, et j</w:t>
      </w:r>
      <w:r w:rsidR="00103348" w:rsidRPr="00103348">
        <w:t>uhul kui kohus on alaealisele määranud füüsilisest isikust eestkostja, ei käsitleta last enam saatjata alaealise välismaalasena.</w:t>
      </w:r>
      <w:r w:rsidR="007F1166" w:rsidRPr="007F1166">
        <w:t xml:space="preserve"> Saatjata alaealine välismaalane on ka Euroopa ühise varjupaigasüsteemi õigusaktides defineeritud kui alla 18-aastane isik, kes saabub liikmesriigi territooriumile ilma õiguse või tava kohaselt tema eest vastutava täiskasvanuta, seni kuni selline isik on ta tegelikult oma hoole alla võtnud, või alaealine, kes on üksi jäetud pärast liikmesriigi territooriumile saabumist. Seega ei käsitle </w:t>
      </w:r>
      <w:r w:rsidR="00D5479E">
        <w:t>EL-i</w:t>
      </w:r>
      <w:r w:rsidR="007F1166" w:rsidRPr="007F1166">
        <w:t xml:space="preserve"> õigus saatjata alaealisena isikut, kelle eest hoolitseb riigis viibimise ajal muu vastutav isik, kes ei ole alaealise vanem või eestkostja. Seda arvestav regulatsioon kehtib ka praegu ning eelnõuga </w:t>
      </w:r>
      <w:r w:rsidR="0047266F">
        <w:t xml:space="preserve">seda </w:t>
      </w:r>
      <w:r w:rsidR="007F1166" w:rsidRPr="007F1166">
        <w:t xml:space="preserve">ei muudeta. </w:t>
      </w:r>
    </w:p>
    <w:p w14:paraId="6E3F44F9" w14:textId="4DE2130E" w:rsidR="007F1166" w:rsidRDefault="007F1166" w:rsidP="000B5647">
      <w:pPr>
        <w:jc w:val="both"/>
        <w:rPr>
          <w:b/>
          <w:bCs/>
          <w:color w:val="4472C4" w:themeColor="accent1"/>
        </w:rPr>
      </w:pPr>
    </w:p>
    <w:p w14:paraId="15CBC939" w14:textId="68E85D79" w:rsidR="009E4B2E" w:rsidRPr="005D35BB" w:rsidRDefault="00A035CC" w:rsidP="009E4B2E">
      <w:pPr>
        <w:jc w:val="both"/>
        <w:rPr>
          <w:color w:val="00B050"/>
        </w:rPr>
      </w:pPr>
      <w:r w:rsidRPr="00800505">
        <w:rPr>
          <w:b/>
          <w:bCs/>
          <w:color w:val="4472C4" w:themeColor="accent1"/>
        </w:rPr>
        <w:t>Lõikes 4</w:t>
      </w:r>
      <w:r>
        <w:t xml:space="preserve"> sätestatakse, et alaealisega tehakse menetlustoiminguid tema eest vastutava isiku juuresolekul (üldjuhul lapsevanem), välja arvatud juhul kui PPA hinnangul ei ole </w:t>
      </w:r>
      <w:r w:rsidR="009E4B2E">
        <w:t xml:space="preserve">see </w:t>
      </w:r>
      <w:r>
        <w:t xml:space="preserve">lapse </w:t>
      </w:r>
      <w:r w:rsidRPr="00D65E6B">
        <w:t>parimates huvides</w:t>
      </w:r>
      <w:r w:rsidR="009E4B2E" w:rsidRPr="00D65E6B">
        <w:t xml:space="preserve"> vastavalt määruse 2024/1348</w:t>
      </w:r>
      <w:r w:rsidR="00DF358E">
        <w:t>/EL</w:t>
      </w:r>
      <w:r w:rsidR="009E4B2E" w:rsidRPr="00D65E6B">
        <w:t xml:space="preserve"> (menetluse kohta) artikli 22 lõikele 4. Nimetatud sätte kohaselt võib menetlev ametiasutus põhjendatud juhtudel ja üksnes siis, kui see on lapse huvides parim, küsitleda alaealist ilma vastutava täiskasvanu juuresolekuta, tingimusel et ametiasutus tagab, et alaealist abistab vestluse ajal isik, kellel on lapse huvide kaitsmiseks vajalikud oskused ja teadmised.</w:t>
      </w:r>
    </w:p>
    <w:p w14:paraId="6C075C66" w14:textId="77777777" w:rsidR="008256C9" w:rsidRDefault="008256C9" w:rsidP="000B5647">
      <w:pPr>
        <w:jc w:val="both"/>
      </w:pPr>
    </w:p>
    <w:p w14:paraId="0B709C1B" w14:textId="3556D342" w:rsidR="008256C9" w:rsidRDefault="008256C9" w:rsidP="000B5647">
      <w:pPr>
        <w:jc w:val="both"/>
        <w:rPr>
          <w:b/>
          <w:bCs/>
        </w:rPr>
      </w:pPr>
      <w:r w:rsidRPr="00800505">
        <w:rPr>
          <w:b/>
          <w:color w:val="4472C4" w:themeColor="accent1"/>
        </w:rPr>
        <w:t>Lõike 5</w:t>
      </w:r>
      <w:r w:rsidRPr="00800505">
        <w:rPr>
          <w:color w:val="4472C4" w:themeColor="accent1"/>
        </w:rPr>
        <w:t xml:space="preserve"> </w:t>
      </w:r>
      <w:r>
        <w:t>kohaselt kohaldatakse alaealise esindamise kohta sätestatu</w:t>
      </w:r>
      <w:r w:rsidR="0030700A">
        <w:t>t</w:t>
      </w:r>
      <w:r>
        <w:t xml:space="preserve"> </w:t>
      </w:r>
      <w:r w:rsidR="00401F4E">
        <w:t>ka</w:t>
      </w:r>
      <w:r>
        <w:t xml:space="preserve"> piiratud teovõimega täisealise taotleja suhtes.</w:t>
      </w:r>
      <w:r w:rsidR="001F46DE">
        <w:t xml:space="preserve"> </w:t>
      </w:r>
      <w:r w:rsidR="00030C07">
        <w:t>M</w:t>
      </w:r>
      <w:r w:rsidR="001F46DE" w:rsidRPr="00F8236C">
        <w:t>äärus</w:t>
      </w:r>
      <w:r w:rsidR="001F46DE">
        <w:t>es</w:t>
      </w:r>
      <w:r w:rsidR="001F46DE" w:rsidRPr="00F8236C">
        <w:t xml:space="preserve"> 2024/1348</w:t>
      </w:r>
      <w:r w:rsidR="00DF358E">
        <w:t>/EL</w:t>
      </w:r>
      <w:r w:rsidR="001F46DE" w:rsidRPr="00F8236C">
        <w:t xml:space="preserve"> (menetluse kohta)</w:t>
      </w:r>
      <w:r w:rsidR="001F46DE">
        <w:t xml:space="preserve"> ei ole sätestatud piiratud teovõimega täisealise taotleja esindamise kohta reegleid. Nimetatud määruse artikli 31 kohaselt</w:t>
      </w:r>
      <w:r w:rsidR="00AB2D0F">
        <w:t xml:space="preserve"> </w:t>
      </w:r>
      <w:r w:rsidR="001F46DE">
        <w:t xml:space="preserve">võib </w:t>
      </w:r>
      <w:r w:rsidR="00AB2D0F">
        <w:t>vastutav täiskasvanu esitada rahvusvahelise kaitse taotluse ülalpeetava täiskasvanu eest.</w:t>
      </w:r>
      <w:r w:rsidR="001F46DE">
        <w:t xml:space="preserve"> </w:t>
      </w:r>
      <w:r w:rsidR="0030700A">
        <w:t>Vastutava täiskasvanu puudumisel tuleb ja on mõistlik kohaldada saatjata alaealise esindamise kohta sätestatut.</w:t>
      </w:r>
    </w:p>
    <w:p w14:paraId="5B1086E6" w14:textId="77777777" w:rsidR="000B5647" w:rsidRDefault="000B5647" w:rsidP="009802BE">
      <w:pPr>
        <w:rPr>
          <w:b/>
          <w:bCs/>
        </w:rPr>
      </w:pPr>
    </w:p>
    <w:p w14:paraId="5E423DDA" w14:textId="70A96A25" w:rsidR="00A54333" w:rsidRPr="00920245" w:rsidRDefault="00864838" w:rsidP="009802BE">
      <w:pPr>
        <w:rPr>
          <w:b/>
          <w:bCs/>
        </w:rPr>
      </w:pPr>
      <w:r w:rsidRPr="00D65E6B">
        <w:rPr>
          <w:b/>
        </w:rPr>
        <w:t>§ 14. Saatjata alaealise taotleja esindamine</w:t>
      </w:r>
    </w:p>
    <w:p w14:paraId="4D23E335" w14:textId="1D46010C" w:rsidR="00864838" w:rsidRDefault="00864838" w:rsidP="009802BE">
      <w:pPr>
        <w:rPr>
          <w:b/>
          <w:bCs/>
        </w:rPr>
      </w:pPr>
    </w:p>
    <w:p w14:paraId="38FE4E93" w14:textId="458F66E1" w:rsidR="00D65E6B" w:rsidRPr="00080783" w:rsidRDefault="00795D82" w:rsidP="00D65E6B">
      <w:pPr>
        <w:pStyle w:val="paragraph"/>
        <w:spacing w:before="0" w:beforeAutospacing="0" w:after="0" w:afterAutospacing="0"/>
        <w:jc w:val="both"/>
        <w:textAlignment w:val="baseline"/>
        <w:rPr>
          <w:rStyle w:val="normaltextrun"/>
          <w:rFonts w:eastAsiaTheme="majorEastAsia"/>
        </w:rPr>
      </w:pPr>
      <w:r w:rsidRPr="00344C29">
        <w:rPr>
          <w:rStyle w:val="normaltextrun"/>
          <w:rFonts w:eastAsiaTheme="majorEastAsia"/>
          <w:b/>
          <w:color w:val="4472C4" w:themeColor="accent1"/>
        </w:rPr>
        <w:t>Paragrahv</w:t>
      </w:r>
      <w:r w:rsidR="00193490">
        <w:rPr>
          <w:rStyle w:val="Allmrkuseviide"/>
          <w:rFonts w:eastAsiaTheme="majorEastAsia"/>
          <w:b/>
          <w:bCs/>
          <w:color w:val="4472C4" w:themeColor="accent1"/>
        </w:rPr>
        <w:footnoteReference w:id="65"/>
      </w:r>
      <w:bookmarkStart w:id="94" w:name="_Hlk198997451"/>
      <w:r w:rsidR="00D65E6B" w:rsidRPr="00344C29">
        <w:rPr>
          <w:rStyle w:val="normaltextrun"/>
          <w:rFonts w:eastAsiaTheme="majorEastAsia"/>
          <w:b/>
          <w:color w:val="4472C4" w:themeColor="accent1"/>
        </w:rPr>
        <w:t xml:space="preserve"> 14</w:t>
      </w:r>
      <w:r w:rsidR="00D65E6B" w:rsidRPr="00344C29">
        <w:rPr>
          <w:rStyle w:val="normaltextrun"/>
          <w:rFonts w:eastAsiaTheme="majorEastAsia"/>
          <w:color w:val="4472C4" w:themeColor="accent1"/>
        </w:rPr>
        <w:t xml:space="preserve"> </w:t>
      </w:r>
      <w:r w:rsidR="00D65E6B" w:rsidRPr="00080783">
        <w:rPr>
          <w:rStyle w:val="normaltextrun"/>
          <w:rFonts w:eastAsiaTheme="majorEastAsia"/>
        </w:rPr>
        <w:t xml:space="preserve">reguleerib saatjata alaealise esindamist. </w:t>
      </w:r>
      <w:r w:rsidR="00030C07">
        <w:rPr>
          <w:rStyle w:val="normaltextrun"/>
          <w:rFonts w:eastAsiaTheme="majorEastAsia"/>
        </w:rPr>
        <w:t>D</w:t>
      </w:r>
      <w:r w:rsidR="00D65E6B" w:rsidRPr="00080783">
        <w:rPr>
          <w:rStyle w:val="normaltextrun"/>
          <w:rFonts w:eastAsiaTheme="majorEastAsia"/>
        </w:rPr>
        <w:t>irektiivi 2024/1346</w:t>
      </w:r>
      <w:r w:rsidR="00254B9A">
        <w:rPr>
          <w:rStyle w:val="normaltextrun"/>
          <w:rFonts w:eastAsiaTheme="majorEastAsia"/>
        </w:rPr>
        <w:t>/EL</w:t>
      </w:r>
      <w:r w:rsidR="00D65E6B" w:rsidRPr="00080783">
        <w:rPr>
          <w:rStyle w:val="normaltextrun"/>
          <w:rFonts w:eastAsiaTheme="majorEastAsia"/>
        </w:rPr>
        <w:t xml:space="preserve"> (vastuvõtutingimuste kohta) kohaselt on kõigi saatjata alaealiste õiguste ja parimate huvide tagamisel tähtis osa esindajatel. Esindaja tuleb määrata kiiresti, et laps</w:t>
      </w:r>
      <w:r w:rsidR="00CE0C20">
        <w:rPr>
          <w:rStyle w:val="normaltextrun"/>
          <w:rFonts w:eastAsiaTheme="majorEastAsia"/>
        </w:rPr>
        <w:t xml:space="preserve">eealised </w:t>
      </w:r>
      <w:r w:rsidR="00D65E6B" w:rsidRPr="00080783">
        <w:rPr>
          <w:rStyle w:val="normaltextrun"/>
          <w:rFonts w:eastAsiaTheme="majorEastAsia"/>
        </w:rPr>
        <w:t>rändajaid ei jääks liidus kadunuks. Liikmesriigid pea</w:t>
      </w:r>
      <w:r w:rsidR="00CE0C20">
        <w:rPr>
          <w:rStyle w:val="normaltextrun"/>
          <w:rFonts w:eastAsiaTheme="majorEastAsia"/>
        </w:rPr>
        <w:t>vad</w:t>
      </w:r>
      <w:r w:rsidR="00D65E6B" w:rsidRPr="00080783">
        <w:rPr>
          <w:rStyle w:val="normaltextrun"/>
          <w:rFonts w:eastAsiaTheme="majorEastAsia"/>
        </w:rPr>
        <w:t xml:space="preserve"> tagama, et esindaja määrataks kooskõlas 1989. aasta ÜRO lapse õiguste konventsiooniga võimalikult kiiresti</w:t>
      </w:r>
      <w:r w:rsidR="00CE0C20">
        <w:rPr>
          <w:rStyle w:val="normaltextrun"/>
          <w:rFonts w:eastAsiaTheme="majorEastAsia"/>
        </w:rPr>
        <w:t>,</w:t>
      </w:r>
      <w:r w:rsidR="00D65E6B" w:rsidRPr="00080783">
        <w:rPr>
          <w:rStyle w:val="normaltextrun"/>
          <w:rFonts w:eastAsiaTheme="majorEastAsia"/>
        </w:rPr>
        <w:t xml:space="preserve"> et saatjata lapsed saaksid täielikult kasutada õigusi, mis neile nimetatud direktiivi kohaselt on rahvusvahelise kaitse taotlejana ette nähtud. </w:t>
      </w:r>
    </w:p>
    <w:p w14:paraId="0F193E23"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56718B4C" w14:textId="665AF752" w:rsidR="00D65E6B" w:rsidRPr="00080783" w:rsidRDefault="00030C07" w:rsidP="00030C07">
      <w:pPr>
        <w:jc w:val="both"/>
        <w:rPr>
          <w:rStyle w:val="normaltextrun"/>
          <w:rFonts w:eastAsiaTheme="majorEastAsia"/>
        </w:rPr>
      </w:pPr>
      <w:r>
        <w:rPr>
          <w:rStyle w:val="normaltextrun"/>
          <w:rFonts w:eastAsiaTheme="majorEastAsia"/>
        </w:rPr>
        <w:t>M</w:t>
      </w:r>
      <w:r w:rsidR="00D65E6B" w:rsidRPr="00080783">
        <w:rPr>
          <w:rStyle w:val="normaltextrun"/>
          <w:rFonts w:eastAsiaTheme="majorEastAsia"/>
        </w:rPr>
        <w:t>äärus</w:t>
      </w:r>
      <w:r w:rsidR="00D67E5A">
        <w:rPr>
          <w:rStyle w:val="normaltextrun"/>
          <w:rFonts w:eastAsiaTheme="majorEastAsia"/>
        </w:rPr>
        <w:t>e</w:t>
      </w:r>
      <w:r w:rsidR="00D65E6B" w:rsidRPr="00080783">
        <w:rPr>
          <w:rStyle w:val="normaltextrun"/>
          <w:rFonts w:eastAsiaTheme="majorEastAsia"/>
        </w:rPr>
        <w:t xml:space="preserve"> 2024/1356</w:t>
      </w:r>
      <w:r w:rsidR="00254B9A">
        <w:rPr>
          <w:rStyle w:val="normaltextrun"/>
          <w:rFonts w:eastAsiaTheme="majorEastAsia"/>
        </w:rPr>
        <w:t>/EL</w:t>
      </w:r>
      <w:r w:rsidR="00D65E6B" w:rsidRPr="00080783">
        <w:rPr>
          <w:rStyle w:val="normaltextrun"/>
          <w:rFonts w:eastAsiaTheme="majorEastAsia"/>
        </w:rPr>
        <w:t xml:space="preserve"> (taustakontrollide kohta) artik</w:t>
      </w:r>
      <w:r>
        <w:rPr>
          <w:rStyle w:val="normaltextrun"/>
          <w:rFonts w:eastAsiaTheme="majorEastAsia"/>
        </w:rPr>
        <w:t xml:space="preserve">li </w:t>
      </w:r>
      <w:r w:rsidR="00D65E6B" w:rsidRPr="00080783">
        <w:rPr>
          <w:rStyle w:val="normaltextrun"/>
          <w:rFonts w:eastAsiaTheme="majorEastAsia"/>
        </w:rPr>
        <w:t>2 punkt</w:t>
      </w:r>
      <w:r>
        <w:rPr>
          <w:rStyle w:val="normaltextrun"/>
          <w:rFonts w:eastAsiaTheme="majorEastAsia"/>
        </w:rPr>
        <w:t>i</w:t>
      </w:r>
      <w:r w:rsidR="00D65E6B" w:rsidRPr="00080783">
        <w:rPr>
          <w:rStyle w:val="normaltextrun"/>
          <w:rFonts w:eastAsiaTheme="majorEastAsia"/>
        </w:rPr>
        <w:t xml:space="preserve"> 7 kohaselt on esindaja füüsiline isik või organisatsioon, sealhulgas pädevate asutuste või organite määratud ametiasutus, kes esindab ja abistab saatjata alaealist ning kohaldataval juhul tegutseb saatjata </w:t>
      </w:r>
      <w:r w:rsidR="00D65E6B" w:rsidRPr="00080783">
        <w:rPr>
          <w:rStyle w:val="normaltextrun"/>
          <w:rFonts w:eastAsiaTheme="majorEastAsia"/>
        </w:rPr>
        <w:lastRenderedPageBreak/>
        <w:t xml:space="preserve">alaealise nimel. </w:t>
      </w:r>
      <w:r>
        <w:rPr>
          <w:rStyle w:val="normaltextrun"/>
          <w:rFonts w:eastAsiaTheme="majorEastAsia"/>
        </w:rPr>
        <w:t>M</w:t>
      </w:r>
      <w:r w:rsidR="00D65E6B" w:rsidRPr="00080783">
        <w:rPr>
          <w:rStyle w:val="normaltextrun"/>
          <w:rFonts w:eastAsiaTheme="majorEastAsia"/>
        </w:rPr>
        <w:t>ääruse 2024/1351</w:t>
      </w:r>
      <w:r w:rsidR="00254B9A">
        <w:rPr>
          <w:rStyle w:val="normaltextrun"/>
          <w:rFonts w:eastAsiaTheme="majorEastAsia"/>
        </w:rPr>
        <w:t>/EL</w:t>
      </w:r>
      <w:r w:rsidR="00D65E6B" w:rsidRPr="00080783">
        <w:rPr>
          <w:rStyle w:val="normaltextrun"/>
          <w:rFonts w:eastAsiaTheme="majorEastAsia"/>
        </w:rPr>
        <w:t xml:space="preserve"> (rändehalduse kohta) </w:t>
      </w:r>
      <w:r w:rsidR="009B0511">
        <w:t>artikli</w:t>
      </w:r>
      <w:r w:rsidR="00D65E6B" w:rsidRPr="00080783">
        <w:rPr>
          <w:rStyle w:val="normaltextrun"/>
          <w:rFonts w:eastAsiaTheme="majorEastAsia"/>
        </w:rPr>
        <w:t xml:space="preserve"> 2 punkti 12 kohaselt on esindaja isik või organisatsioon, kelle pädevad asutused on määranud aitama ja esindama saatjata alaealist käesoleva määrusega ettenähtud menetlustes, et tagada lapse huvide kaitse ja teha vajaduse korral alaealise nimel õigustoiminguid. </w:t>
      </w:r>
      <w:r>
        <w:rPr>
          <w:rStyle w:val="normaltextrun"/>
          <w:rFonts w:eastAsiaTheme="majorEastAsia"/>
        </w:rPr>
        <w:t>M</w:t>
      </w:r>
      <w:r w:rsidR="00D65E6B" w:rsidRPr="00080783">
        <w:rPr>
          <w:rStyle w:val="normaltextrun"/>
          <w:rFonts w:eastAsiaTheme="majorEastAsia"/>
        </w:rPr>
        <w:t>äärus</w:t>
      </w:r>
      <w:r w:rsidR="00D67E5A">
        <w:rPr>
          <w:rStyle w:val="normaltextrun"/>
          <w:rFonts w:eastAsiaTheme="majorEastAsia"/>
        </w:rPr>
        <w:t>e</w:t>
      </w:r>
      <w:r w:rsidR="00D65E6B" w:rsidRPr="00080783">
        <w:rPr>
          <w:rStyle w:val="normaltextrun"/>
          <w:rFonts w:eastAsiaTheme="majorEastAsia"/>
        </w:rPr>
        <w:t xml:space="preserve"> 2024/1347</w:t>
      </w:r>
      <w:r w:rsidR="00DF358E">
        <w:rPr>
          <w:rStyle w:val="normaltextrun"/>
          <w:rFonts w:eastAsiaTheme="majorEastAsia"/>
        </w:rPr>
        <w:t>/EL</w:t>
      </w:r>
      <w:r w:rsidR="00D65E6B" w:rsidRPr="00080783">
        <w:rPr>
          <w:rStyle w:val="normaltextrun"/>
          <w:rFonts w:eastAsiaTheme="majorEastAsia"/>
        </w:rPr>
        <w:t xml:space="preserve"> (kvalifikatsioonitingimuste kohta) artik</w:t>
      </w:r>
      <w:r>
        <w:rPr>
          <w:rStyle w:val="normaltextrun"/>
          <w:rFonts w:eastAsiaTheme="majorEastAsia"/>
        </w:rPr>
        <w:t>li</w:t>
      </w:r>
      <w:r w:rsidR="00D65E6B" w:rsidRPr="00080783">
        <w:rPr>
          <w:rStyle w:val="normaltextrun"/>
          <w:rFonts w:eastAsiaTheme="majorEastAsia"/>
        </w:rPr>
        <w:t xml:space="preserve"> 33 l</w:t>
      </w:r>
      <w:r w:rsidR="00D67E5A">
        <w:rPr>
          <w:rStyle w:val="normaltextrun"/>
          <w:rFonts w:eastAsiaTheme="majorEastAsia"/>
        </w:rPr>
        <w:t>õike</w:t>
      </w:r>
      <w:r w:rsidR="00D65E6B" w:rsidRPr="00080783">
        <w:rPr>
          <w:rStyle w:val="normaltextrun"/>
          <w:rFonts w:eastAsiaTheme="majorEastAsia"/>
        </w:rPr>
        <w:t xml:space="preserve"> 1 kohaselt, nagu on osutatud määruse 2024/1348</w:t>
      </w:r>
      <w:r w:rsidR="00DF358E">
        <w:rPr>
          <w:rStyle w:val="normaltextrun"/>
          <w:rFonts w:eastAsiaTheme="majorEastAsia"/>
        </w:rPr>
        <w:t>/EL</w:t>
      </w:r>
      <w:r w:rsidR="00D65E6B" w:rsidRPr="00080783">
        <w:rPr>
          <w:rStyle w:val="normaltextrun"/>
          <w:rFonts w:eastAsiaTheme="majorEastAsia"/>
        </w:rPr>
        <w:t xml:space="preserve"> artikli 23 lõike 2 punktis b või </w:t>
      </w:r>
      <w:r w:rsidR="00D65E6B" w:rsidRPr="00F252A2">
        <w:t>direktiiv</w:t>
      </w:r>
      <w:r w:rsidR="00D65E6B">
        <w:t>i</w:t>
      </w:r>
      <w:r w:rsidR="00D65E6B" w:rsidRPr="00F252A2">
        <w:t xml:space="preserve"> 2024/1346</w:t>
      </w:r>
      <w:r w:rsidR="00254B9A" w:rsidRPr="00F252A2">
        <w:t>/EL</w:t>
      </w:r>
      <w:r w:rsidR="00D65E6B" w:rsidRPr="00F252A2">
        <w:t xml:space="preserve"> </w:t>
      </w:r>
      <w:r w:rsidRPr="00F252A2">
        <w:t>(vastuvõtutingimuste kohta)</w:t>
      </w:r>
      <w:r>
        <w:t xml:space="preserve"> </w:t>
      </w:r>
      <w:r w:rsidR="00D65E6B" w:rsidRPr="00080783">
        <w:rPr>
          <w:rStyle w:val="normaltextrun"/>
          <w:rFonts w:eastAsiaTheme="majorEastAsia"/>
        </w:rPr>
        <w:t xml:space="preserve">artikli 27 lõike 1 punktis b, on esindaja saatjata alaealise eest vastutav seni, kuni määratakse eestkostja. </w:t>
      </w:r>
    </w:p>
    <w:p w14:paraId="5CF9C07E" w14:textId="77777777" w:rsidR="00D65E6B" w:rsidRPr="00080783" w:rsidRDefault="00D65E6B" w:rsidP="00D65E6B">
      <w:pPr>
        <w:jc w:val="both"/>
        <w:rPr>
          <w:i/>
        </w:rPr>
      </w:pPr>
    </w:p>
    <w:p w14:paraId="745A9276" w14:textId="6B6741CC"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080783">
        <w:rPr>
          <w:rStyle w:val="normaltextrun"/>
          <w:rFonts w:eastAsiaTheme="majorEastAsia"/>
        </w:rPr>
        <w:t>Paragrahv 14 on er</w:t>
      </w:r>
      <w:r w:rsidR="00317645">
        <w:rPr>
          <w:rStyle w:val="normaltextrun"/>
          <w:rFonts w:eastAsiaTheme="majorEastAsia"/>
        </w:rPr>
        <w:t xml:space="preserve">isus eelnõu </w:t>
      </w:r>
      <w:r w:rsidR="00030C07">
        <w:rPr>
          <w:rStyle w:val="normaltextrun"/>
          <w:rFonts w:eastAsiaTheme="majorEastAsia"/>
        </w:rPr>
        <w:t>§-s</w:t>
      </w:r>
      <w:r w:rsidRPr="00080783">
        <w:rPr>
          <w:rStyle w:val="normaltextrun"/>
          <w:rFonts w:eastAsiaTheme="majorEastAsia"/>
        </w:rPr>
        <w:t xml:space="preserve"> 13 sisalduva alaealise esindamist puudutava </w:t>
      </w:r>
      <w:proofErr w:type="spellStart"/>
      <w:r w:rsidRPr="00080783">
        <w:rPr>
          <w:rStyle w:val="normaltextrun"/>
          <w:rFonts w:eastAsiaTheme="majorEastAsia"/>
        </w:rPr>
        <w:t>üldregulatsiooni</w:t>
      </w:r>
      <w:proofErr w:type="spellEnd"/>
      <w:r w:rsidRPr="00080783">
        <w:rPr>
          <w:rStyle w:val="normaltextrun"/>
          <w:rFonts w:eastAsiaTheme="majorEastAsia"/>
        </w:rPr>
        <w:t xml:space="preserve"> </w:t>
      </w:r>
      <w:r w:rsidR="002D028E">
        <w:rPr>
          <w:rStyle w:val="normaltextrun"/>
          <w:rFonts w:eastAsiaTheme="majorEastAsia"/>
        </w:rPr>
        <w:t>suhtes</w:t>
      </w:r>
      <w:r w:rsidRPr="00080783">
        <w:rPr>
          <w:rStyle w:val="normaltextrun"/>
          <w:rFonts w:eastAsiaTheme="majorEastAsia"/>
        </w:rPr>
        <w:t xml:space="preserve">. Osas, milles </w:t>
      </w:r>
      <w:r w:rsidR="00030C07">
        <w:rPr>
          <w:rStyle w:val="normaltextrun"/>
          <w:rFonts w:eastAsiaTheme="majorEastAsia"/>
        </w:rPr>
        <w:t>§</w:t>
      </w:r>
      <w:r w:rsidRPr="00080783">
        <w:rPr>
          <w:rStyle w:val="normaltextrun"/>
          <w:rFonts w:eastAsiaTheme="majorEastAsia"/>
        </w:rPr>
        <w:t xml:space="preserve"> 14 võrreldes </w:t>
      </w:r>
      <w:r w:rsidR="00030C07">
        <w:rPr>
          <w:rStyle w:val="normaltextrun"/>
          <w:rFonts w:eastAsiaTheme="majorEastAsia"/>
        </w:rPr>
        <w:t>§-ga</w:t>
      </w:r>
      <w:r w:rsidRPr="00080783">
        <w:rPr>
          <w:rStyle w:val="normaltextrun"/>
          <w:rFonts w:eastAsiaTheme="majorEastAsia"/>
        </w:rPr>
        <w:t xml:space="preserve"> 13 eriregulatsiooni ei sisalda, kehtib ka saatjata alaealise esindamisele </w:t>
      </w:r>
      <w:r w:rsidR="00030C07">
        <w:rPr>
          <w:rStyle w:val="normaltextrun"/>
          <w:rFonts w:eastAsiaTheme="majorEastAsia"/>
        </w:rPr>
        <w:t>§-s</w:t>
      </w:r>
      <w:r w:rsidRPr="00080783">
        <w:rPr>
          <w:rStyle w:val="normaltextrun"/>
          <w:rFonts w:eastAsiaTheme="majorEastAsia"/>
        </w:rPr>
        <w:t xml:space="preserve"> 13 sätestatu. Nii tuleneb vastava eriregulatsiooni puudumisest </w:t>
      </w:r>
      <w:r w:rsidR="00030C07">
        <w:rPr>
          <w:rStyle w:val="normaltextrun"/>
          <w:rFonts w:eastAsiaTheme="majorEastAsia"/>
        </w:rPr>
        <w:t>§-s</w:t>
      </w:r>
      <w:r w:rsidRPr="00080783">
        <w:rPr>
          <w:rStyle w:val="normaltextrun"/>
          <w:rFonts w:eastAsiaTheme="majorEastAsia"/>
        </w:rPr>
        <w:t xml:space="preserve"> 14 mh, et ka saatjata alaealise esindamisele kohaldatakse üldreeglina perekonnaseaduses sätestatut. Kooskõlas </w:t>
      </w:r>
      <w:r w:rsidR="00030C07">
        <w:rPr>
          <w:rStyle w:val="normaltextrun"/>
          <w:rFonts w:eastAsiaTheme="majorEastAsia"/>
        </w:rPr>
        <w:t>PKS</w:t>
      </w:r>
      <w:r w:rsidRPr="00080783">
        <w:rPr>
          <w:rStyle w:val="normaltextrun"/>
          <w:rFonts w:eastAsiaTheme="majorEastAsia"/>
        </w:rPr>
        <w:t xml:space="preserve"> § 176 lõigetega 1 ja 4 tähendab see, et kuni eestkostja määramiseni täidab eestkostja ülesandeid lapse viibimiskoha järgne valla- või linnavalitsus, kui eestkoste seadmise eeldused on täidetud. Eestkostja ülesannete täitmisel on valla- või linnavalitsusel käesolevast seadusest tulenevad eestkostja õigused ja kohustused. Sisuliselt sama regulatsioon kehtib ka </w:t>
      </w:r>
      <w:r w:rsidR="00815D05">
        <w:rPr>
          <w:rStyle w:val="normaltextrun"/>
          <w:rFonts w:eastAsiaTheme="majorEastAsia"/>
        </w:rPr>
        <w:t>praegu,</w:t>
      </w:r>
      <w:r w:rsidRPr="00080783">
        <w:rPr>
          <w:rStyle w:val="normaltextrun"/>
          <w:rFonts w:eastAsiaTheme="majorEastAsia"/>
        </w:rPr>
        <w:t xml:space="preserve"> seni on saatjata alaealiste esindaja rolli täitnud peamiselt </w:t>
      </w:r>
      <w:proofErr w:type="spellStart"/>
      <w:r w:rsidR="00BD705E">
        <w:rPr>
          <w:rStyle w:val="normaltextrun"/>
          <w:rFonts w:eastAsiaTheme="majorEastAsia"/>
        </w:rPr>
        <w:t>KOV-id</w:t>
      </w:r>
      <w:proofErr w:type="spellEnd"/>
      <w:r w:rsidRPr="00537B46">
        <w:rPr>
          <w:rStyle w:val="normaltextrun"/>
          <w:rFonts w:eastAsiaTheme="majorEastAsia"/>
        </w:rPr>
        <w:t xml:space="preserve">. </w:t>
      </w:r>
    </w:p>
    <w:p w14:paraId="51B1C043"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2B29ACDF" w14:textId="5086CBD6"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344C29">
        <w:rPr>
          <w:rStyle w:val="normaltextrun"/>
          <w:rFonts w:eastAsiaTheme="majorEastAsia"/>
          <w:b/>
          <w:color w:val="4472C4" w:themeColor="accent1"/>
        </w:rPr>
        <w:t xml:space="preserve">Lõige 1 </w:t>
      </w:r>
      <w:r w:rsidRPr="00080783">
        <w:rPr>
          <w:rStyle w:val="normaltextrun"/>
          <w:rFonts w:eastAsiaTheme="majorEastAsia"/>
        </w:rPr>
        <w:t xml:space="preserve">sätestab saatjata alaealise esindaja suhtes kehtivad nõuded. </w:t>
      </w:r>
      <w:r w:rsidR="00030C07">
        <w:rPr>
          <w:rStyle w:val="normaltextrun"/>
          <w:rFonts w:eastAsiaTheme="majorEastAsia"/>
        </w:rPr>
        <w:t>M</w:t>
      </w:r>
      <w:r w:rsidRPr="00080783">
        <w:rPr>
          <w:rStyle w:val="normaltextrun"/>
          <w:rFonts w:eastAsiaTheme="majorEastAsia"/>
        </w:rPr>
        <w:t>ääruse 2024/1347</w:t>
      </w:r>
      <w:r w:rsidR="00DF358E">
        <w:rPr>
          <w:rStyle w:val="normaltextrun"/>
          <w:rFonts w:eastAsiaTheme="majorEastAsia"/>
        </w:rPr>
        <w:t>/EL</w:t>
      </w:r>
      <w:r w:rsidRPr="00080783">
        <w:rPr>
          <w:rStyle w:val="normaltextrun"/>
          <w:rFonts w:eastAsiaTheme="majorEastAsia"/>
        </w:rPr>
        <w:t xml:space="preserve"> (kvalifikatsioonitingimuste kohta) artik</w:t>
      </w:r>
      <w:r w:rsidR="00715FCA">
        <w:rPr>
          <w:rStyle w:val="normaltextrun"/>
          <w:rFonts w:eastAsiaTheme="majorEastAsia"/>
        </w:rPr>
        <w:t>li</w:t>
      </w:r>
      <w:r w:rsidRPr="00080783">
        <w:rPr>
          <w:rStyle w:val="normaltextrun"/>
          <w:rFonts w:eastAsiaTheme="majorEastAsia"/>
        </w:rPr>
        <w:t xml:space="preserve"> 2 punkt</w:t>
      </w:r>
      <w:r w:rsidR="00715FCA">
        <w:rPr>
          <w:rStyle w:val="normaltextrun"/>
          <w:rFonts w:eastAsiaTheme="majorEastAsia"/>
        </w:rPr>
        <w:t>i</w:t>
      </w:r>
      <w:r w:rsidRPr="00080783">
        <w:rPr>
          <w:rStyle w:val="normaltextrun"/>
          <w:rFonts w:eastAsiaTheme="majorEastAsia"/>
        </w:rPr>
        <w:t xml:space="preserve"> 13 kohaselt on esindaja füüsiline isik või organisatsioon, sealhulgas pädevate asutuste määratud ametiasutus, kellel on vajalikud oskused ja eriteadmised, sealhulgas alaealiste kohtlemise ja nende erivajaduste osas, mis võimaldavad tal vastavalt vajadusele saatjata alaealist esindada, abistada või tema nimel tegutseda, et kaitsta saatjata alaealise parimaid huve ja üldist heaolu sellisel viisil, et saatjata alaealine saaks kasutada direktiivist tulenevaid õigusi ja täita selles sätestatud kohustusi. Nimetatud määruse järgi on esindaja peamine ülesanne tagada lapse parimad huvid ning saatjata alaealist esindada, abistada või tema nimel tegutseda. Esindaja peab olema võimeline alaealisele esitatud teavet selgitama, suhtlema pädevate asutustega, et tagada saatjata alaealisele kohe materiaalsed vastuvõtutingimused ja tervishoiuteenused ning esindada ja abistada saatjata alaealist ja tegutseda riigisisese õiguse kohaselt tema nimel, et ta saaks kasutada oma õigusi ja täita oma kohustusi. </w:t>
      </w:r>
      <w:r w:rsidR="000E7892">
        <w:rPr>
          <w:rStyle w:val="normaltextrun"/>
          <w:rFonts w:eastAsiaTheme="majorEastAsia"/>
        </w:rPr>
        <w:t>D</w:t>
      </w:r>
      <w:r w:rsidRPr="00080783">
        <w:rPr>
          <w:rStyle w:val="normaltextrun"/>
          <w:rFonts w:eastAsiaTheme="majorEastAsia"/>
        </w:rPr>
        <w:t>irektiivi 2024/1346</w:t>
      </w:r>
      <w:r w:rsidR="00254B9A">
        <w:rPr>
          <w:rStyle w:val="normaltextrun"/>
          <w:rFonts w:eastAsiaTheme="majorEastAsia"/>
        </w:rPr>
        <w:t>/EL</w:t>
      </w:r>
      <w:r w:rsidR="0061684D">
        <w:rPr>
          <w:rStyle w:val="normaltextrun"/>
          <w:rFonts w:eastAsiaTheme="majorEastAsia"/>
        </w:rPr>
        <w:t xml:space="preserve"> (vastuvõtutingimuste kohta) </w:t>
      </w:r>
      <w:r w:rsidRPr="00080783">
        <w:rPr>
          <w:rStyle w:val="normaltextrun"/>
          <w:rFonts w:eastAsiaTheme="majorEastAsia"/>
        </w:rPr>
        <w:t xml:space="preserve">artikli 26 </w:t>
      </w:r>
      <w:r w:rsidRPr="00537B46">
        <w:rPr>
          <w:rStyle w:val="normaltextrun"/>
          <w:rFonts w:eastAsiaTheme="majorEastAsia"/>
        </w:rPr>
        <w:t>l</w:t>
      </w:r>
      <w:r w:rsidR="00C53466">
        <w:rPr>
          <w:rStyle w:val="normaltextrun"/>
          <w:rFonts w:eastAsiaTheme="majorEastAsia"/>
        </w:rPr>
        <w:t>õike</w:t>
      </w:r>
      <w:r w:rsidRPr="00080783">
        <w:rPr>
          <w:rStyle w:val="normaltextrun"/>
          <w:rFonts w:eastAsiaTheme="majorEastAsia"/>
        </w:rPr>
        <w:t xml:space="preserve"> 6 </w:t>
      </w:r>
      <w:bookmarkEnd w:id="94"/>
      <w:r w:rsidRPr="00080783">
        <w:rPr>
          <w:rStyle w:val="normaltextrun"/>
          <w:rFonts w:eastAsiaTheme="majorEastAsia"/>
        </w:rPr>
        <w:t xml:space="preserve">kohaselt ei tohi saatjata alaealise esindajaks sobivad isikud olla karistusregistris arvele võetud lastega seotud kuritegude ega väärtegude eest ega ka kuritegude või väärtegude eest, mis seavad tõsise kahtluse alla nende suutlikkuse laste eest vastutust võtta, ning nad peavad saama algset ja pidevat asjakohast koolitust saatjata alaealiste õiguste ja vajaduste, sealhulgas kohaldatavate lastekaitse nõuete kohta ning nad on mis tahes teabe puhul, mida nad oma töö käigus saavad, kohustatud järgima riigisiseses õiguses ettenähtud konfidentsiaalsuse nõudeid. </w:t>
      </w:r>
    </w:p>
    <w:p w14:paraId="78D9BB61"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53F6664F"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080783">
        <w:rPr>
          <w:rStyle w:val="normaltextrun"/>
          <w:rFonts w:eastAsiaTheme="majorEastAsia"/>
        </w:rPr>
        <w:t xml:space="preserve">Nagu eelnevalt viidatud, on saatjata alaealise esindaja reeglina tema viibimiskoha järgse valla- või linnavalitsuse töötaja, enamasti lastekaitsetöötaja, kes täidab eestkostja kohustusi ja kellel on saatjata alaealise esindamiseks vajalikud teadmised ja oskused. Lastekaitsetöötajale ja lastega töötavale isikule kehtivad lastekaitseseaduse §-s 18 sätestatud nõuded ning sama seaduse §-s 20 sätestatud töötamise piirangud. Need lastekaitseseadusest tulenevad nõuded välistavad, et saatjata alaealise esindajaks saaks olla isik, keda on karistatud lastega seotud süütegude eest või süütegude eest, mis seavad tõsise kahtluse alla tema suutlikkuse laste eest vastutust võtta. </w:t>
      </w:r>
    </w:p>
    <w:p w14:paraId="2EBFB819"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0C0650EE" w14:textId="398981F2"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080783">
        <w:rPr>
          <w:rStyle w:val="normaltextrun"/>
          <w:rFonts w:eastAsiaTheme="majorEastAsia"/>
        </w:rPr>
        <w:t xml:space="preserve">Lõige 1 annab valla- või linnavalitsusele võimaluse volitada esindamise roll ka edasi. Sel juhul tuleb lapse hariliku viibimiskoha järgsel valla- või linnavalitsusel veenduda isiku usaldusväärsuses ning vajalike teadmiste ja oskuste olemasolus. Esindajaks ei määrata isikut, kelle huvid on vastuolus või võivad minna vastuollu saatjata alaealise huvidega. </w:t>
      </w:r>
    </w:p>
    <w:p w14:paraId="74E2D2DB" w14:textId="2BD3F4D7" w:rsidR="00D65E6B" w:rsidRPr="00080783" w:rsidRDefault="00D65E6B" w:rsidP="00D65E6B">
      <w:pPr>
        <w:pStyle w:val="paragraph"/>
        <w:jc w:val="both"/>
        <w:textAlignment w:val="baseline"/>
        <w:rPr>
          <w:rFonts w:eastAsiaTheme="majorEastAsia"/>
        </w:rPr>
      </w:pPr>
      <w:r w:rsidRPr="00344C29">
        <w:rPr>
          <w:rStyle w:val="normaltextrun"/>
          <w:rFonts w:eastAsiaTheme="majorEastAsia"/>
          <w:b/>
          <w:color w:val="4472C4" w:themeColor="accent1"/>
        </w:rPr>
        <w:lastRenderedPageBreak/>
        <w:t>Lõige 2</w:t>
      </w:r>
      <w:r w:rsidRPr="00344C29">
        <w:rPr>
          <w:rStyle w:val="normaltextrun"/>
          <w:rFonts w:eastAsiaTheme="majorEastAsia"/>
          <w:color w:val="4472C4" w:themeColor="accent1"/>
        </w:rPr>
        <w:t xml:space="preserve"> </w:t>
      </w:r>
      <w:r w:rsidRPr="00080783">
        <w:rPr>
          <w:rStyle w:val="normaltextrun"/>
          <w:rFonts w:eastAsiaTheme="majorEastAsia"/>
        </w:rPr>
        <w:t>reguleerib saatjata alaealise esindaja ülesandeid menetlustoimingute tegemisel. Saatjata alaealise esindaja ülesanne on toetada last menetlustoimingute läbiviimisel ning jälgida, et alaealise õigused oleksid tagatud. Saatjata alaealisele §</w:t>
      </w:r>
      <w:r w:rsidR="001F32E2">
        <w:rPr>
          <w:rStyle w:val="normaltextrun"/>
          <w:rFonts w:eastAsiaTheme="majorEastAsia"/>
        </w:rPr>
        <w:t>-i</w:t>
      </w:r>
      <w:r w:rsidRPr="00080783">
        <w:rPr>
          <w:rStyle w:val="normaltextrun"/>
          <w:rFonts w:eastAsiaTheme="majorEastAsia"/>
        </w:rPr>
        <w:t xml:space="preserve"> 14 alusel määratavalt esindajalt ei eeldata õigusabi osutamist</w:t>
      </w:r>
      <w:r w:rsidR="00C543EC">
        <w:rPr>
          <w:rStyle w:val="normaltextrun"/>
          <w:rFonts w:eastAsiaTheme="majorEastAsia"/>
        </w:rPr>
        <w:t>. S</w:t>
      </w:r>
      <w:r w:rsidRPr="00080783">
        <w:rPr>
          <w:rStyle w:val="normaltextrun"/>
          <w:rFonts w:eastAsiaTheme="majorEastAsia"/>
        </w:rPr>
        <w:t xml:space="preserve">eda kohustust täidab jätkuvalt määratud õigusabi osutaja. </w:t>
      </w:r>
    </w:p>
    <w:p w14:paraId="2E3E38E3" w14:textId="4230B623" w:rsidR="00D65E6B" w:rsidRPr="00080783" w:rsidRDefault="00D65E6B" w:rsidP="00D65E6B">
      <w:pPr>
        <w:jc w:val="both"/>
      </w:pPr>
      <w:r w:rsidRPr="00080783">
        <w:t xml:space="preserve">Sätte kohaselt on esindajal saatjata alaealisega tema parimate huvide väljaselgitamiseks ja tagamiseks enne menetlustoimingute läbiviimist kohustus kohtuda. Üldjuhul eeldatakse, et kohtumine on isiklik ning see </w:t>
      </w:r>
      <w:r w:rsidR="00B967A6">
        <w:t>korraldatakse</w:t>
      </w:r>
      <w:r w:rsidRPr="00080783">
        <w:t xml:space="preserve"> peale seda kui laps on toimetatud turvalistesse tingimustesse ning </w:t>
      </w:r>
      <w:r w:rsidR="00B967A6">
        <w:t xml:space="preserve">talle on </w:t>
      </w:r>
      <w:r w:rsidRPr="00080783">
        <w:t xml:space="preserve">tagatud toit ja puhkamise koht. Erandolukordades </w:t>
      </w:r>
      <w:r w:rsidR="00B967A6">
        <w:t xml:space="preserve">ning muuhulgas arvestades lapse vanust ja küpsusastet, </w:t>
      </w:r>
      <w:r w:rsidRPr="00080783">
        <w:t xml:space="preserve">on võimalik esmane kohtumine </w:t>
      </w:r>
      <w:r w:rsidR="00B967A6">
        <w:t>korraldada</w:t>
      </w:r>
      <w:r w:rsidRPr="00080783">
        <w:t xml:space="preserve"> ka veebi vahendusel.</w:t>
      </w:r>
    </w:p>
    <w:p w14:paraId="24191650" w14:textId="77777777" w:rsidR="00D65E6B" w:rsidRPr="00080783" w:rsidRDefault="00D65E6B" w:rsidP="00D65E6B">
      <w:pPr>
        <w:jc w:val="both"/>
      </w:pPr>
    </w:p>
    <w:p w14:paraId="7179B73A" w14:textId="77777777" w:rsidR="00D65E6B" w:rsidRPr="00080783" w:rsidRDefault="00D65E6B" w:rsidP="00D65E6B">
      <w:pPr>
        <w:jc w:val="both"/>
      </w:pPr>
      <w:r w:rsidRPr="00080783">
        <w:t xml:space="preserve">Esindaja annab lapsele teavet rahvusvahelise kaitse menetluse kohta ja võtab arvesse alaealise enda seisukohti, toetades alaealist järgmiste menetlustoimingute juures: </w:t>
      </w:r>
    </w:p>
    <w:p w14:paraId="657726CD" w14:textId="03D25A1E" w:rsidR="00D65E6B" w:rsidRPr="00080783" w:rsidRDefault="00D65E6B" w:rsidP="005C5E10">
      <w:pPr>
        <w:pStyle w:val="Loendilik"/>
        <w:numPr>
          <w:ilvl w:val="0"/>
          <w:numId w:val="25"/>
        </w:numPr>
      </w:pPr>
      <w:r w:rsidRPr="00080783">
        <w:t>taotluse registreerimine ja esitamine</w:t>
      </w:r>
      <w:r w:rsidR="007E1025">
        <w:t>. V</w:t>
      </w:r>
      <w:r w:rsidRPr="00080783">
        <w:t>ajadusel esitab ise taotluse alaealise nimel;</w:t>
      </w:r>
    </w:p>
    <w:p w14:paraId="271874B2" w14:textId="01DD2E20" w:rsidR="00D65E6B" w:rsidRPr="00080783" w:rsidRDefault="00D65E6B" w:rsidP="005C5E10">
      <w:pPr>
        <w:pStyle w:val="Loendilik"/>
        <w:numPr>
          <w:ilvl w:val="0"/>
          <w:numId w:val="25"/>
        </w:numPr>
      </w:pPr>
      <w:r w:rsidRPr="00080783">
        <w:t>taustakontrolli tegemine</w:t>
      </w:r>
      <w:r w:rsidR="007E1025">
        <w:t>. E</w:t>
      </w:r>
      <w:r w:rsidRPr="00080783">
        <w:rPr>
          <w:rFonts w:eastAsia="Calibri"/>
        </w:rPr>
        <w:t>sindaja rolliks on olla saatjata alaealise juures kui P</w:t>
      </w:r>
      <w:r w:rsidR="0048594E">
        <w:rPr>
          <w:rFonts w:eastAsia="Calibri"/>
        </w:rPr>
        <w:t>PA ametnik</w:t>
      </w:r>
      <w:r w:rsidRPr="00080783">
        <w:rPr>
          <w:rFonts w:eastAsia="Calibri"/>
        </w:rPr>
        <w:t xml:space="preserve"> selgitab lapsele, kuidas taustakontrolli tehakse</w:t>
      </w:r>
      <w:r w:rsidR="007E1025">
        <w:rPr>
          <w:rFonts w:eastAsia="Calibri"/>
        </w:rPr>
        <w:t xml:space="preserve">. Samuti on rolliks </w:t>
      </w:r>
      <w:r w:rsidRPr="00080783">
        <w:rPr>
          <w:rFonts w:eastAsia="Calibri"/>
        </w:rPr>
        <w:t xml:space="preserve">saata </w:t>
      </w:r>
      <w:r w:rsidR="007E1025">
        <w:rPr>
          <w:rFonts w:eastAsia="Calibri"/>
        </w:rPr>
        <w:t>ja</w:t>
      </w:r>
      <w:r w:rsidRPr="00080783">
        <w:rPr>
          <w:rFonts w:eastAsia="Calibri"/>
        </w:rPr>
        <w:t xml:space="preserve"> abistada </w:t>
      </w:r>
      <w:r w:rsidR="007E1025">
        <w:rPr>
          <w:rFonts w:eastAsia="Calibri"/>
        </w:rPr>
        <w:t>last</w:t>
      </w:r>
      <w:r w:rsidRPr="00080783">
        <w:rPr>
          <w:rFonts w:eastAsia="Calibri"/>
        </w:rPr>
        <w:t xml:space="preserve"> taustakontrolli ajal</w:t>
      </w:r>
      <w:r w:rsidR="007E1025">
        <w:rPr>
          <w:rFonts w:eastAsia="Calibri"/>
        </w:rPr>
        <w:t>, et menetlustoiminguid tehtaks</w:t>
      </w:r>
      <w:r w:rsidRPr="00080783">
        <w:rPr>
          <w:rFonts w:eastAsia="Calibri"/>
        </w:rPr>
        <w:t xml:space="preserve"> lapsesõbralikul ja eakohasel viisil. Esindaja saab taustakontrollist ka kokkuvõtte</w:t>
      </w:r>
      <w:r w:rsidRPr="00080783">
        <w:t>;</w:t>
      </w:r>
    </w:p>
    <w:p w14:paraId="70418B8E" w14:textId="1500C66F" w:rsidR="00D65E6B" w:rsidRPr="00080783" w:rsidRDefault="00D65E6B" w:rsidP="005C5E10">
      <w:pPr>
        <w:pStyle w:val="Loendilik"/>
        <w:numPr>
          <w:ilvl w:val="0"/>
          <w:numId w:val="25"/>
        </w:numPr>
      </w:pPr>
      <w:r w:rsidRPr="00080783">
        <w:t>vastutava liikmesriigi määramise ja kaitsevajaduse hindamise vestlus</w:t>
      </w:r>
      <w:r w:rsidR="00C02336">
        <w:t>. Estindaja</w:t>
      </w:r>
      <w:r w:rsidRPr="00080783">
        <w:t xml:space="preserve"> abistab alaealist vestluseks ette valmistamisel, on vestluse juures ja teavitab vestluse eesmärgist ja tagajärgedest; </w:t>
      </w:r>
    </w:p>
    <w:p w14:paraId="1D93BDF3" w14:textId="7AAF6812" w:rsidR="00D65E6B" w:rsidRPr="00080783" w:rsidRDefault="00D65E6B" w:rsidP="005C5E10">
      <w:pPr>
        <w:pStyle w:val="Loendilik"/>
        <w:numPr>
          <w:ilvl w:val="0"/>
          <w:numId w:val="25"/>
        </w:numPr>
      </w:pPr>
      <w:r w:rsidRPr="00080783">
        <w:t>vastutava liikmesriigi määramise ja rahvusvahelise kaitse menetlus</w:t>
      </w:r>
      <w:r w:rsidR="001D0575">
        <w:t xml:space="preserve">. Esindaja </w:t>
      </w:r>
      <w:r w:rsidRPr="00080783">
        <w:t xml:space="preserve">tutvub taotleja toimiku dokumentidega ja annab </w:t>
      </w:r>
      <w:r w:rsidR="00E844B9">
        <w:t>lapsele v</w:t>
      </w:r>
      <w:r w:rsidRPr="00080783">
        <w:t>ajalikku teavet menetluse käigu osas;</w:t>
      </w:r>
    </w:p>
    <w:p w14:paraId="47EAD464" w14:textId="476716BF" w:rsidR="00D65E6B" w:rsidRPr="00080783" w:rsidRDefault="00D65E6B" w:rsidP="005C5E10">
      <w:pPr>
        <w:pStyle w:val="Loendilik"/>
        <w:numPr>
          <w:ilvl w:val="0"/>
          <w:numId w:val="25"/>
        </w:numPr>
      </w:pPr>
      <w:r w:rsidRPr="00080783">
        <w:t>menetluslike eritagatiste ja vastuvõtu erivajaduse hindamine</w:t>
      </w:r>
      <w:r w:rsidR="00DB4B34">
        <w:t>. Esindaja annab hinnangu</w:t>
      </w:r>
      <w:r w:rsidRPr="00080783">
        <w:t>;</w:t>
      </w:r>
    </w:p>
    <w:p w14:paraId="16E2D440" w14:textId="0082BB61" w:rsidR="00D65E6B" w:rsidRPr="00080783" w:rsidRDefault="00D65E6B" w:rsidP="005C5E10">
      <w:pPr>
        <w:pStyle w:val="Loendilik"/>
        <w:numPr>
          <w:ilvl w:val="0"/>
          <w:numId w:val="25"/>
        </w:numPr>
      </w:pPr>
      <w:r w:rsidRPr="00080783">
        <w:t>üleandmise ja kaitse taotluse suhtes tehtud otsusest teada andmine;</w:t>
      </w:r>
    </w:p>
    <w:p w14:paraId="16F55F83" w14:textId="0B25AB79" w:rsidR="00D65E6B" w:rsidRPr="00080783" w:rsidRDefault="00D65E6B" w:rsidP="005C5E10">
      <w:pPr>
        <w:pStyle w:val="Loendilik"/>
        <w:numPr>
          <w:ilvl w:val="0"/>
          <w:numId w:val="25"/>
        </w:numPr>
      </w:pPr>
      <w:r w:rsidRPr="00080783">
        <w:t>terviseandmete edastamise nõusoleku andmine;</w:t>
      </w:r>
    </w:p>
    <w:p w14:paraId="5E5DEA46" w14:textId="35670351" w:rsidR="00D65E6B" w:rsidRPr="00080783" w:rsidRDefault="00D65E6B" w:rsidP="005C5E10">
      <w:pPr>
        <w:pStyle w:val="Loendilik"/>
        <w:numPr>
          <w:ilvl w:val="0"/>
          <w:numId w:val="25"/>
        </w:numPr>
      </w:pPr>
      <w:r w:rsidRPr="00080783">
        <w:t>vajadusel nõusoleku andmine vanuse määramiseks</w:t>
      </w:r>
      <w:r w:rsidR="003125E5">
        <w:t xml:space="preserve"> või meditsiiniliseks uuringuks</w:t>
      </w:r>
      <w:r w:rsidRPr="00080783">
        <w:t>.</w:t>
      </w:r>
    </w:p>
    <w:p w14:paraId="53F1566C" w14:textId="77777777" w:rsidR="00D65E6B" w:rsidRPr="00080783" w:rsidRDefault="00D65E6B" w:rsidP="00D65E6B">
      <w:pPr>
        <w:rPr>
          <w:i/>
          <w:iCs/>
        </w:rPr>
      </w:pPr>
    </w:p>
    <w:p w14:paraId="6C8D42A6" w14:textId="5FBE231F"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080783">
        <w:rPr>
          <w:rStyle w:val="normaltextrun"/>
          <w:rFonts w:eastAsiaTheme="majorEastAsia"/>
        </w:rPr>
        <w:t xml:space="preserve">Võttes arvesse, et tegemist on toimingutega, mida </w:t>
      </w:r>
      <w:r w:rsidR="00B967A6">
        <w:rPr>
          <w:rStyle w:val="normaltextrun"/>
          <w:rFonts w:eastAsiaTheme="majorEastAsia"/>
        </w:rPr>
        <w:t>teeb</w:t>
      </w:r>
      <w:r w:rsidRPr="00080783">
        <w:rPr>
          <w:rStyle w:val="normaltextrun"/>
          <w:rFonts w:eastAsiaTheme="majorEastAsia"/>
        </w:rPr>
        <w:t xml:space="preserve"> </w:t>
      </w:r>
      <w:r w:rsidR="00B7672C">
        <w:rPr>
          <w:rStyle w:val="normaltextrun"/>
          <w:rFonts w:eastAsiaTheme="majorEastAsia"/>
        </w:rPr>
        <w:t>PPA</w:t>
      </w:r>
      <w:r w:rsidRPr="00080783">
        <w:rPr>
          <w:rStyle w:val="normaltextrun"/>
          <w:rFonts w:eastAsiaTheme="majorEastAsia"/>
        </w:rPr>
        <w:t xml:space="preserve">, tagab viimane koostöös </w:t>
      </w:r>
      <w:proofErr w:type="spellStart"/>
      <w:r w:rsidR="004C5F19">
        <w:rPr>
          <w:rStyle w:val="normaltextrun"/>
          <w:rFonts w:eastAsiaTheme="majorEastAsia"/>
        </w:rPr>
        <w:t>SIM</w:t>
      </w:r>
      <w:r w:rsidR="00046779">
        <w:rPr>
          <w:rStyle w:val="normaltextrun"/>
          <w:rFonts w:eastAsiaTheme="majorEastAsia"/>
        </w:rPr>
        <w:t>-</w:t>
      </w:r>
      <w:r w:rsidR="004C5F19">
        <w:rPr>
          <w:rStyle w:val="normaltextrun"/>
          <w:rFonts w:eastAsiaTheme="majorEastAsia"/>
        </w:rPr>
        <w:t>i</w:t>
      </w:r>
      <w:proofErr w:type="spellEnd"/>
      <w:r w:rsidR="00AA0503">
        <w:rPr>
          <w:rStyle w:val="normaltextrun"/>
          <w:rFonts w:eastAsiaTheme="majorEastAsia"/>
        </w:rPr>
        <w:t xml:space="preserve"> </w:t>
      </w:r>
      <w:r w:rsidR="00AA0503" w:rsidRPr="009C0ED8">
        <w:rPr>
          <w:rStyle w:val="normaltextrun"/>
          <w:rFonts w:eastAsiaTheme="majorEastAsia"/>
        </w:rPr>
        <w:t xml:space="preserve">ja </w:t>
      </w:r>
      <w:proofErr w:type="spellStart"/>
      <w:r w:rsidR="004C5F19">
        <w:rPr>
          <w:rStyle w:val="normaltextrun"/>
          <w:rFonts w:eastAsiaTheme="majorEastAsia"/>
        </w:rPr>
        <w:t>SOM</w:t>
      </w:r>
      <w:r w:rsidR="00046779">
        <w:rPr>
          <w:rStyle w:val="normaltextrun"/>
          <w:rFonts w:eastAsiaTheme="majorEastAsia"/>
        </w:rPr>
        <w:t>-</w:t>
      </w:r>
      <w:r w:rsidR="004C5F19">
        <w:rPr>
          <w:rStyle w:val="normaltextrun"/>
          <w:rFonts w:eastAsiaTheme="majorEastAsia"/>
        </w:rPr>
        <w:t>ga</w:t>
      </w:r>
      <w:proofErr w:type="spellEnd"/>
      <w:r w:rsidRPr="009C0ED8">
        <w:rPr>
          <w:rStyle w:val="normaltextrun"/>
          <w:rFonts w:eastAsiaTheme="majorEastAsia"/>
        </w:rPr>
        <w:t xml:space="preserve"> </w:t>
      </w:r>
      <w:r w:rsidRPr="00080783">
        <w:rPr>
          <w:rStyle w:val="normaltextrun"/>
          <w:rFonts w:eastAsiaTheme="majorEastAsia"/>
        </w:rPr>
        <w:t xml:space="preserve">asjakohaste juhiste valmimise, millest saatjata alaealiste esindajatel on võimalik lähtuda. </w:t>
      </w:r>
    </w:p>
    <w:p w14:paraId="0242DD35" w14:textId="77777777" w:rsidR="00D65E6B" w:rsidRPr="00080783" w:rsidRDefault="00D65E6B" w:rsidP="00D65E6B"/>
    <w:p w14:paraId="5A2CFA51" w14:textId="094D33A3"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2C3CE1">
        <w:rPr>
          <w:rStyle w:val="normaltextrun"/>
          <w:rFonts w:eastAsiaTheme="majorEastAsia"/>
          <w:b/>
          <w:bCs/>
          <w:color w:val="4472C4" w:themeColor="accent1"/>
        </w:rPr>
        <w:t>Lõikega 3</w:t>
      </w:r>
      <w:r w:rsidRPr="00080783">
        <w:rPr>
          <w:rStyle w:val="normaltextrun"/>
          <w:rFonts w:eastAsiaTheme="majorEastAsia"/>
        </w:rPr>
        <w:t xml:space="preserve"> määratakse, et juhul, kui saatjata alaealise esindaja kohustusi täidab valla- või linnavalitsuse või </w:t>
      </w:r>
      <w:r w:rsidR="00287B03" w:rsidRPr="00A63E35">
        <w:t>§</w:t>
      </w:r>
      <w:r w:rsidRPr="00080783">
        <w:rPr>
          <w:rStyle w:val="normaltextrun"/>
          <w:rFonts w:eastAsiaTheme="majorEastAsia"/>
        </w:rPr>
        <w:t xml:space="preserve"> 14 lõikes 6 sätestatud juhtudel </w:t>
      </w:r>
      <w:r w:rsidR="00266D19">
        <w:rPr>
          <w:rStyle w:val="normaltextrun"/>
          <w:rFonts w:eastAsiaTheme="majorEastAsia"/>
        </w:rPr>
        <w:t>SKA</w:t>
      </w:r>
      <w:r w:rsidRPr="00080783">
        <w:rPr>
          <w:rStyle w:val="normaltextrun"/>
          <w:rFonts w:eastAsiaTheme="majorEastAsia"/>
        </w:rPr>
        <w:t xml:space="preserve">, tohib üks füüsiline isik korraga esindada kuni 30 saatjata alaealist taotlejat. Erandiks on massilisest sisserändest põhjustatud hädaolukord, mil korraga võib esindada kuni 50 saatjata alaealist taotlejat. Sätte eesmärk on tagada, et </w:t>
      </w:r>
      <w:r w:rsidR="009225E4">
        <w:rPr>
          <w:rStyle w:val="normaltextrun"/>
          <w:rFonts w:eastAsiaTheme="majorEastAsia"/>
        </w:rPr>
        <w:t>esindaja</w:t>
      </w:r>
      <w:r w:rsidRPr="00080783">
        <w:rPr>
          <w:rStyle w:val="normaltextrun"/>
          <w:rFonts w:eastAsiaTheme="majorEastAsia"/>
        </w:rPr>
        <w:t xml:space="preserve"> suudab oma ülesandeid täita tulemuslikult ja alaealiste huvisid arvestavalt. Proportsioon on kooskõlas direktiiviga 2024/1346</w:t>
      </w:r>
      <w:r w:rsidR="00254B9A">
        <w:rPr>
          <w:rStyle w:val="normaltextrun"/>
          <w:rFonts w:eastAsiaTheme="majorEastAsia"/>
        </w:rPr>
        <w:t>/EL</w:t>
      </w:r>
      <w:r w:rsidR="00863F38">
        <w:rPr>
          <w:rStyle w:val="normaltextrun"/>
          <w:rFonts w:eastAsiaTheme="majorEastAsia"/>
        </w:rPr>
        <w:t xml:space="preserve"> (vastuvõtutingimuste kohta)</w:t>
      </w:r>
      <w:r w:rsidRPr="00080783">
        <w:rPr>
          <w:rStyle w:val="normaltextrun"/>
          <w:rFonts w:eastAsiaTheme="majorEastAsia"/>
        </w:rPr>
        <w:t xml:space="preserve">, mis sätestab ühele füüsilisele isikule üheaegselt esindada kuni 30 saatjata alaealist ja massilisest sisserändest põhjustatud hädaolukorras kuni 50 saatjata alaealist. </w:t>
      </w:r>
    </w:p>
    <w:p w14:paraId="0A8BDAE2"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3258D855" w14:textId="270596E6"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C22D6C">
        <w:rPr>
          <w:rStyle w:val="normaltextrun"/>
          <w:rFonts w:eastAsiaTheme="majorEastAsia"/>
          <w:b/>
          <w:color w:val="4472C4" w:themeColor="accent1"/>
        </w:rPr>
        <w:t>Lõike 4</w:t>
      </w:r>
      <w:r w:rsidRPr="00080783">
        <w:rPr>
          <w:rStyle w:val="normaltextrun"/>
          <w:rFonts w:eastAsiaTheme="majorEastAsia"/>
        </w:rPr>
        <w:t xml:space="preserve"> </w:t>
      </w:r>
      <w:r w:rsidR="00C22D6C">
        <w:rPr>
          <w:rStyle w:val="normaltextrun"/>
          <w:rFonts w:eastAsiaTheme="majorEastAsia"/>
        </w:rPr>
        <w:t>kohaselt</w:t>
      </w:r>
      <w:r w:rsidRPr="00080783">
        <w:rPr>
          <w:rStyle w:val="normaltextrun"/>
          <w:rFonts w:eastAsiaTheme="majorEastAsia"/>
        </w:rPr>
        <w:t xml:space="preserve"> tuleb saatjata alaealisele anda teavet esindaja määramise ja kaebeõiguse esitamise võimaluse kohta viisil, mis tagab, et alaealine saab sellest teabest aru. See tähendab, et alaealisele tuleb selgitusi anda eakohasel viisil, lähtudes tema vanusest ja arengutasemest. </w:t>
      </w:r>
      <w:r w:rsidR="00B7672C" w:rsidRPr="00492FF7">
        <w:rPr>
          <w:rStyle w:val="normaltextrun"/>
          <w:rFonts w:eastAsiaTheme="majorEastAsia"/>
        </w:rPr>
        <w:t>PPA</w:t>
      </w:r>
      <w:r w:rsidR="001454F0" w:rsidRPr="00492FF7">
        <w:rPr>
          <w:rStyle w:val="normaltextrun"/>
          <w:rFonts w:eastAsiaTheme="majorEastAsia"/>
        </w:rPr>
        <w:t xml:space="preserve"> loob koostöös pädevate asutustega lapsesõbraliku menetluse materjalid ja kajastab nendes hiljemalt 2026. aasta jooksul ka saatjata laste esindamise valdkonda. </w:t>
      </w:r>
      <w:r w:rsidRPr="00080783">
        <w:rPr>
          <w:rStyle w:val="normaltextrun"/>
          <w:rFonts w:eastAsiaTheme="majorEastAsia"/>
        </w:rPr>
        <w:t xml:space="preserve">Olemasolevad lapsesõbraliku menetluse materjalid vaadatakse üle ja vajadusel täiendatakse neid saatjata alaealise esindamise vaates 2026. aasta jooksul. </w:t>
      </w:r>
    </w:p>
    <w:p w14:paraId="1570129E"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0786F3CB" w14:textId="6B66E81A"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bookmarkStart w:id="95" w:name="_Hlk199002406"/>
      <w:bookmarkStart w:id="96" w:name="_Hlk199002497"/>
      <w:r w:rsidRPr="001454F0">
        <w:rPr>
          <w:rStyle w:val="normaltextrun"/>
          <w:rFonts w:eastAsiaTheme="majorEastAsia"/>
          <w:b/>
          <w:color w:val="4472C4" w:themeColor="accent1"/>
        </w:rPr>
        <w:lastRenderedPageBreak/>
        <w:t xml:space="preserve">Lõige 5 </w:t>
      </w:r>
      <w:r w:rsidRPr="00080783">
        <w:rPr>
          <w:rStyle w:val="normaltextrun"/>
          <w:rFonts w:eastAsiaTheme="majorEastAsia"/>
        </w:rPr>
        <w:t xml:space="preserve">sätestab </w:t>
      </w:r>
      <w:bookmarkEnd w:id="95"/>
      <w:r w:rsidRPr="00080783">
        <w:rPr>
          <w:rStyle w:val="normaltextrun"/>
          <w:rFonts w:eastAsiaTheme="majorEastAsia"/>
        </w:rPr>
        <w:t xml:space="preserve">saatjata alaealise huvide kaitseks kohustuse teavitada eestkostja õigusi täitvat valla- või linnavalitsust ja </w:t>
      </w:r>
      <w:proofErr w:type="spellStart"/>
      <w:r w:rsidR="00266D19">
        <w:rPr>
          <w:rStyle w:val="normaltextrun"/>
          <w:rFonts w:eastAsiaTheme="majorEastAsia"/>
        </w:rPr>
        <w:t>SKAd</w:t>
      </w:r>
      <w:proofErr w:type="spellEnd"/>
      <w:r w:rsidRPr="00080783">
        <w:rPr>
          <w:rStyle w:val="normaltextrun"/>
          <w:rFonts w:eastAsiaTheme="majorEastAsia"/>
        </w:rPr>
        <w:t xml:space="preserve"> juhul, kui on saanud teatavaks, et saatjata alaealise esindaja ei ole täitnud oma ülesandeid nõuetekohaselt või ei vasta </w:t>
      </w:r>
      <w:r w:rsidR="00CE226B">
        <w:rPr>
          <w:rStyle w:val="normaltextrun"/>
          <w:rFonts w:eastAsiaTheme="majorEastAsia"/>
        </w:rPr>
        <w:t>§-i</w:t>
      </w:r>
      <w:r w:rsidRPr="00080783">
        <w:rPr>
          <w:rStyle w:val="normaltextrun"/>
          <w:rFonts w:eastAsiaTheme="majorEastAsia"/>
        </w:rPr>
        <w:t xml:space="preserve"> 14 lõikes 1 sätestatud nõuetele. Sätte eesmärk on tagada laste esindamise kõrge kvaliteet ning puuduste ilmnemisel sätestada kohustus sellest teavitada asjakohast asutust, kelle roll on esindamise ülesannet täita, sh isikusobivust hinnata. Teavitamise kohustus on nii </w:t>
      </w:r>
      <w:proofErr w:type="spellStart"/>
      <w:r w:rsidR="00266D19">
        <w:rPr>
          <w:rStyle w:val="normaltextrun"/>
          <w:rFonts w:eastAsiaTheme="majorEastAsia"/>
        </w:rPr>
        <w:t>PPA</w:t>
      </w:r>
      <w:r w:rsidR="009F58E3">
        <w:rPr>
          <w:rStyle w:val="normaltextrun"/>
          <w:rFonts w:eastAsiaTheme="majorEastAsia"/>
        </w:rPr>
        <w:t>-</w:t>
      </w:r>
      <w:r w:rsidR="00266D19">
        <w:rPr>
          <w:rStyle w:val="normaltextrun"/>
          <w:rFonts w:eastAsiaTheme="majorEastAsia"/>
        </w:rPr>
        <w:t>l</w:t>
      </w:r>
      <w:proofErr w:type="spellEnd"/>
      <w:r w:rsidRPr="00080783">
        <w:rPr>
          <w:rStyle w:val="normaltextrun"/>
          <w:rFonts w:eastAsiaTheme="majorEastAsia"/>
        </w:rPr>
        <w:t xml:space="preserve">, aga ka kõigil muudel asutustel, kes saatjata alaealisega kokku puutuvad ja puudusi märkavad. </w:t>
      </w:r>
    </w:p>
    <w:p w14:paraId="5F4375A8" w14:textId="77777777"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p>
    <w:p w14:paraId="3A058FBD" w14:textId="30520D5C" w:rsidR="00D65E6B" w:rsidRPr="00080783" w:rsidRDefault="00D65E6B" w:rsidP="00D65E6B">
      <w:pPr>
        <w:jc w:val="both"/>
        <w:rPr>
          <w:rFonts w:eastAsia="Times New Roman"/>
          <w:kern w:val="0"/>
          <w:lang w:eastAsia="et-EE"/>
          <w14:ligatures w14:val="none"/>
        </w:rPr>
      </w:pPr>
      <w:r w:rsidRPr="00880592">
        <w:rPr>
          <w:rFonts w:eastAsia="Times New Roman"/>
          <w:b/>
          <w:color w:val="4472C4" w:themeColor="accent1"/>
          <w:kern w:val="0"/>
          <w:lang w:eastAsia="et-EE"/>
          <w14:ligatures w14:val="none"/>
        </w:rPr>
        <w:t>Lõikega 6</w:t>
      </w:r>
      <w:r w:rsidRPr="00080783">
        <w:rPr>
          <w:rFonts w:eastAsia="Times New Roman"/>
          <w:kern w:val="0"/>
          <w:lang w:eastAsia="et-EE"/>
          <w14:ligatures w14:val="none"/>
        </w:rPr>
        <w:t xml:space="preserve"> pannakse </w:t>
      </w:r>
      <w:r w:rsidR="00266D19">
        <w:rPr>
          <w:rFonts w:eastAsia="Times New Roman"/>
          <w:kern w:val="0"/>
          <w:lang w:eastAsia="et-EE"/>
          <w14:ligatures w14:val="none"/>
        </w:rPr>
        <w:t>SKA</w:t>
      </w:r>
      <w:r w:rsidR="009F58E3">
        <w:rPr>
          <w:rFonts w:eastAsia="Times New Roman"/>
          <w:kern w:val="0"/>
          <w:lang w:eastAsia="et-EE"/>
          <w14:ligatures w14:val="none"/>
        </w:rPr>
        <w:t>-</w:t>
      </w:r>
      <w:proofErr w:type="spellStart"/>
      <w:r w:rsidR="00266D19">
        <w:rPr>
          <w:rFonts w:eastAsia="Times New Roman"/>
          <w:kern w:val="0"/>
          <w:lang w:eastAsia="et-EE"/>
          <w14:ligatures w14:val="none"/>
        </w:rPr>
        <w:t>le</w:t>
      </w:r>
      <w:proofErr w:type="spellEnd"/>
      <w:r w:rsidRPr="00080783">
        <w:rPr>
          <w:rFonts w:eastAsia="Times New Roman"/>
          <w:kern w:val="0"/>
          <w:lang w:eastAsia="et-EE"/>
          <w14:ligatures w14:val="none"/>
        </w:rPr>
        <w:t xml:space="preserve"> kohustus täita </w:t>
      </w:r>
      <w:proofErr w:type="spellStart"/>
      <w:r w:rsidR="00C76797">
        <w:rPr>
          <w:rFonts w:eastAsia="Times New Roman"/>
          <w:kern w:val="0"/>
          <w:lang w:eastAsia="et-EE"/>
          <w14:ligatures w14:val="none"/>
        </w:rPr>
        <w:t>KOV-i</w:t>
      </w:r>
      <w:proofErr w:type="spellEnd"/>
      <w:r w:rsidRPr="00080783">
        <w:rPr>
          <w:rFonts w:eastAsia="Times New Roman"/>
          <w:kern w:val="0"/>
          <w:lang w:eastAsia="et-EE"/>
          <w14:ligatures w14:val="none"/>
        </w:rPr>
        <w:t xml:space="preserve"> asemel saatjata alaealise esindamise ülesanded massilisest sisserändest põhjustatud hädaolukorras või muul juhul, kui valla- või linnavalitsus ei saa ettenägematult suure saatjata alaealiste välismaalaste arvu tõttu eestkostja ülesandeid täita. Tegemist on ajutise kohustusega</w:t>
      </w:r>
      <w:r w:rsidR="00806852">
        <w:rPr>
          <w:rFonts w:eastAsia="Times New Roman"/>
          <w:kern w:val="0"/>
          <w:lang w:eastAsia="et-EE"/>
          <w14:ligatures w14:val="none"/>
        </w:rPr>
        <w:t>. See tähendab, et</w:t>
      </w:r>
      <w:r w:rsidRPr="00080783">
        <w:rPr>
          <w:rFonts w:eastAsia="Times New Roman"/>
          <w:kern w:val="0"/>
          <w:lang w:eastAsia="et-EE"/>
          <w14:ligatures w14:val="none"/>
        </w:rPr>
        <w:t xml:space="preserve"> </w:t>
      </w:r>
      <w:r w:rsidR="00266D19">
        <w:rPr>
          <w:rFonts w:eastAsia="Times New Roman"/>
          <w:kern w:val="0"/>
          <w:lang w:eastAsia="et-EE"/>
          <w14:ligatures w14:val="none"/>
        </w:rPr>
        <w:t>SKA</w:t>
      </w:r>
      <w:r w:rsidRPr="00080783">
        <w:rPr>
          <w:rFonts w:eastAsia="Times New Roman"/>
          <w:kern w:val="0"/>
          <w:lang w:eastAsia="et-EE"/>
          <w14:ligatures w14:val="none"/>
        </w:rPr>
        <w:t xml:space="preserve"> ei võta valla- või linnavalitsuse seadusest tulenevaid eestkostja kohustusi üle püsivalt, vaid tegutseb ajutiselt valla- või linnavalitsuse asemel, kuni saatjata alaealisele määratakse perekonnaseaduse alusel eestkostja. </w:t>
      </w:r>
      <w:proofErr w:type="spellStart"/>
      <w:r w:rsidR="00266D19">
        <w:rPr>
          <w:rFonts w:eastAsia="Times New Roman"/>
          <w:kern w:val="0"/>
          <w:lang w:eastAsia="et-EE"/>
          <w14:ligatures w14:val="none"/>
        </w:rPr>
        <w:t>SKA</w:t>
      </w:r>
      <w:r w:rsidR="00E311B0">
        <w:rPr>
          <w:rFonts w:eastAsia="Times New Roman"/>
          <w:kern w:val="0"/>
          <w:lang w:eastAsia="et-EE"/>
          <w14:ligatures w14:val="none"/>
        </w:rPr>
        <w:t>-</w:t>
      </w:r>
      <w:r w:rsidR="00266D19">
        <w:rPr>
          <w:rFonts w:eastAsia="Times New Roman"/>
          <w:kern w:val="0"/>
          <w:lang w:eastAsia="et-EE"/>
          <w14:ligatures w14:val="none"/>
        </w:rPr>
        <w:t>l</w:t>
      </w:r>
      <w:proofErr w:type="spellEnd"/>
      <w:r w:rsidRPr="00080783">
        <w:rPr>
          <w:rFonts w:eastAsia="Times New Roman"/>
          <w:kern w:val="0"/>
          <w:lang w:eastAsia="et-EE"/>
          <w14:ligatures w14:val="none"/>
        </w:rPr>
        <w:t xml:space="preserve"> on valla- või linnavalitsuse asendajana eestkostja ülesannete täitmisel samad õigused ja kohustused, mis vastavalt perekonnaseaduse §</w:t>
      </w:r>
      <w:r w:rsidR="00E311B0">
        <w:rPr>
          <w:rFonts w:eastAsia="Times New Roman"/>
          <w:kern w:val="0"/>
          <w:lang w:eastAsia="et-EE"/>
          <w14:ligatures w14:val="none"/>
        </w:rPr>
        <w:t>-i</w:t>
      </w:r>
      <w:r w:rsidRPr="00080783">
        <w:rPr>
          <w:rFonts w:eastAsia="Times New Roman"/>
          <w:kern w:val="0"/>
          <w:lang w:eastAsia="et-EE"/>
          <w14:ligatures w14:val="none"/>
        </w:rPr>
        <w:t xml:space="preserve"> 176 </w:t>
      </w:r>
      <w:r w:rsidRPr="00537B46">
        <w:rPr>
          <w:rFonts w:eastAsia="Times New Roman"/>
          <w:kern w:val="0"/>
          <w:lang w:eastAsia="et-EE"/>
          <w14:ligatures w14:val="none"/>
        </w:rPr>
        <w:t>l</w:t>
      </w:r>
      <w:r w:rsidR="00C53466">
        <w:rPr>
          <w:rFonts w:eastAsia="Times New Roman"/>
          <w:kern w:val="0"/>
          <w:lang w:eastAsia="et-EE"/>
          <w14:ligatures w14:val="none"/>
        </w:rPr>
        <w:t>õike</w:t>
      </w:r>
      <w:r w:rsidRPr="00080783">
        <w:rPr>
          <w:rFonts w:eastAsia="Times New Roman"/>
          <w:kern w:val="0"/>
          <w:lang w:eastAsia="et-EE"/>
          <w14:ligatures w14:val="none"/>
        </w:rPr>
        <w:t xml:space="preserve"> 1 järgi valla- või linnavalitsusel. </w:t>
      </w:r>
    </w:p>
    <w:p w14:paraId="02681A1C" w14:textId="77777777" w:rsidR="00D65E6B" w:rsidRPr="00080783" w:rsidRDefault="00D65E6B" w:rsidP="00D65E6B">
      <w:pPr>
        <w:jc w:val="both"/>
        <w:rPr>
          <w:rFonts w:eastAsia="Times New Roman"/>
          <w:kern w:val="0"/>
          <w:lang w:eastAsia="et-EE"/>
          <w14:ligatures w14:val="none"/>
        </w:rPr>
      </w:pPr>
    </w:p>
    <w:p w14:paraId="6EBE4C7B" w14:textId="52137251" w:rsidR="00D65E6B" w:rsidRPr="00080783" w:rsidRDefault="00D65E6B" w:rsidP="00D65E6B">
      <w:pPr>
        <w:jc w:val="both"/>
        <w:rPr>
          <w:rFonts w:eastAsia="Times New Roman"/>
          <w:kern w:val="0"/>
          <w:lang w:eastAsia="et-EE"/>
          <w14:ligatures w14:val="none"/>
        </w:rPr>
      </w:pPr>
      <w:r w:rsidRPr="00080783">
        <w:rPr>
          <w:rFonts w:eastAsia="Times New Roman"/>
          <w:kern w:val="0"/>
          <w:lang w:eastAsia="et-EE"/>
          <w14:ligatures w14:val="none"/>
        </w:rPr>
        <w:t xml:space="preserve">Saatjata alaealise esindamise kohustus ei tule </w:t>
      </w:r>
      <w:r w:rsidR="00266D19">
        <w:rPr>
          <w:rFonts w:eastAsia="Times New Roman"/>
          <w:kern w:val="0"/>
          <w:lang w:eastAsia="et-EE"/>
          <w14:ligatures w14:val="none"/>
        </w:rPr>
        <w:t>SKA</w:t>
      </w:r>
      <w:r w:rsidR="00E22795">
        <w:rPr>
          <w:rFonts w:eastAsia="Times New Roman"/>
          <w:kern w:val="0"/>
          <w:lang w:eastAsia="et-EE"/>
          <w14:ligatures w14:val="none"/>
        </w:rPr>
        <w:t>-</w:t>
      </w:r>
      <w:proofErr w:type="spellStart"/>
      <w:r w:rsidR="00266D19">
        <w:rPr>
          <w:rFonts w:eastAsia="Times New Roman"/>
          <w:kern w:val="0"/>
          <w:lang w:eastAsia="et-EE"/>
          <w14:ligatures w14:val="none"/>
        </w:rPr>
        <w:t>le</w:t>
      </w:r>
      <w:proofErr w:type="spellEnd"/>
      <w:r w:rsidRPr="00080783">
        <w:rPr>
          <w:rFonts w:eastAsia="Times New Roman"/>
          <w:kern w:val="0"/>
          <w:lang w:eastAsia="et-EE"/>
          <w14:ligatures w14:val="none"/>
        </w:rPr>
        <w:t xml:space="preserve"> üle automaatselt, vaid üksnes siis, kui valla- või linnavalitsus ei saa ettenägematult suure saatjata alaealiste välismaalaste arvu tõttu eestkostja ülesandeid täita. Valla- või linnavalitsuse võimetus seda teha võib tekkida eeskätt massilisest sisserändest põhjustatud hädaolukorras, ent nt ka juhul, kui sisseränne ei ole nii massiline, et tingida hädaolukorra väljakuulutamist, ent korraga tuleb ühte piirkonda palju saatjata alaealisi välismaalasi. Sättes nimetatud juhul hindab </w:t>
      </w:r>
      <w:r w:rsidR="00266D19">
        <w:rPr>
          <w:rFonts w:eastAsia="Times New Roman"/>
          <w:kern w:val="0"/>
          <w:lang w:eastAsia="et-EE"/>
          <w14:ligatures w14:val="none"/>
        </w:rPr>
        <w:t>SKA</w:t>
      </w:r>
      <w:r w:rsidRPr="00080783">
        <w:rPr>
          <w:rFonts w:eastAsia="Times New Roman"/>
          <w:kern w:val="0"/>
          <w:lang w:eastAsia="et-EE"/>
          <w14:ligatures w14:val="none"/>
        </w:rPr>
        <w:t xml:space="preserve"> koostöös valla- või linnavalitsusega saatjata alaealise eestkoste ülesannete ülevõtmise vajadust. Ülevõtmise otsus on kaalutlusotsus, mille teeb </w:t>
      </w:r>
      <w:r w:rsidR="00266D19">
        <w:rPr>
          <w:rFonts w:eastAsia="Times New Roman"/>
          <w:kern w:val="0"/>
          <w:lang w:eastAsia="et-EE"/>
          <w14:ligatures w14:val="none"/>
        </w:rPr>
        <w:t>SKA</w:t>
      </w:r>
      <w:r w:rsidRPr="00080783">
        <w:rPr>
          <w:rFonts w:eastAsia="Times New Roman"/>
          <w:kern w:val="0"/>
          <w:lang w:eastAsia="et-EE"/>
          <w14:ligatures w14:val="none"/>
        </w:rPr>
        <w:t xml:space="preserve"> vastavalt konkreetsele olukorrale. Selliseks vajaduseks võivad kvalifitseeruda olukorrad, kus ei saa mõistlikult eeldada</w:t>
      </w:r>
      <w:r w:rsidR="00E52F9F">
        <w:rPr>
          <w:rFonts w:eastAsia="Times New Roman"/>
          <w:kern w:val="0"/>
          <w:lang w:eastAsia="et-EE"/>
          <w14:ligatures w14:val="none"/>
        </w:rPr>
        <w:t>, et</w:t>
      </w:r>
      <w:r w:rsidRPr="00080783">
        <w:rPr>
          <w:rFonts w:eastAsia="Times New Roman"/>
          <w:kern w:val="0"/>
          <w:lang w:eastAsia="et-EE"/>
          <w14:ligatures w14:val="none"/>
        </w:rPr>
        <w:t xml:space="preserve"> kohaliku </w:t>
      </w:r>
      <w:r w:rsidR="00125D17">
        <w:rPr>
          <w:rFonts w:eastAsia="Times New Roman"/>
          <w:kern w:val="0"/>
          <w:lang w:eastAsia="et-EE"/>
          <w14:ligatures w14:val="none"/>
        </w:rPr>
        <w:t xml:space="preserve">omavalitsuse (edaspidi </w:t>
      </w:r>
      <w:r w:rsidR="00125D17">
        <w:rPr>
          <w:rFonts w:eastAsia="Times New Roman"/>
          <w:i/>
          <w:iCs/>
          <w:kern w:val="0"/>
          <w:lang w:eastAsia="et-EE"/>
          <w14:ligatures w14:val="none"/>
        </w:rPr>
        <w:t>KOV</w:t>
      </w:r>
      <w:r w:rsidR="00125D17">
        <w:rPr>
          <w:rFonts w:eastAsia="Times New Roman"/>
          <w:kern w:val="0"/>
          <w:lang w:eastAsia="et-EE"/>
          <w14:ligatures w14:val="none"/>
        </w:rPr>
        <w:t>)</w:t>
      </w:r>
      <w:r w:rsidR="009961E8">
        <w:rPr>
          <w:rFonts w:eastAsia="Times New Roman"/>
          <w:kern w:val="0"/>
          <w:lang w:eastAsia="et-EE"/>
          <w14:ligatures w14:val="none"/>
        </w:rPr>
        <w:t xml:space="preserve"> </w:t>
      </w:r>
      <w:r w:rsidR="00E52F9F" w:rsidRPr="00537B46">
        <w:rPr>
          <w:rFonts w:eastAsia="Times New Roman"/>
          <w:kern w:val="0"/>
          <w:lang w:eastAsia="et-EE"/>
          <w14:ligatures w14:val="none"/>
        </w:rPr>
        <w:t>esindaja</w:t>
      </w:r>
      <w:r w:rsidRPr="00537B46">
        <w:rPr>
          <w:rFonts w:eastAsia="Times New Roman"/>
          <w:kern w:val="0"/>
          <w:lang w:eastAsia="et-EE"/>
          <w14:ligatures w14:val="none"/>
        </w:rPr>
        <w:t xml:space="preserve"> rolli </w:t>
      </w:r>
      <w:r w:rsidR="00E52F9F" w:rsidRPr="00537B46">
        <w:rPr>
          <w:rFonts w:eastAsia="Times New Roman"/>
          <w:kern w:val="0"/>
          <w:lang w:eastAsia="et-EE"/>
          <w14:ligatures w14:val="none"/>
        </w:rPr>
        <w:t>täidab.</w:t>
      </w:r>
      <w:r w:rsidRPr="00080783">
        <w:rPr>
          <w:rFonts w:eastAsia="Times New Roman"/>
          <w:kern w:val="0"/>
          <w:lang w:eastAsia="et-EE"/>
          <w14:ligatures w14:val="none"/>
        </w:rPr>
        <w:t xml:space="preserve"> Näiteks võib selliseks olukorraks olla saatjata alaealiste hulk, mis on võrreldes </w:t>
      </w:r>
      <w:proofErr w:type="spellStart"/>
      <w:r w:rsidR="001973E6">
        <w:rPr>
          <w:rFonts w:eastAsia="Times New Roman"/>
          <w:kern w:val="0"/>
          <w:lang w:eastAsia="et-EE"/>
          <w14:ligatures w14:val="none"/>
        </w:rPr>
        <w:t>KOV-i</w:t>
      </w:r>
      <w:proofErr w:type="spellEnd"/>
      <w:r w:rsidRPr="00080783">
        <w:rPr>
          <w:rFonts w:eastAsia="Times New Roman"/>
          <w:kern w:val="0"/>
          <w:lang w:eastAsia="et-EE"/>
          <w14:ligatures w14:val="none"/>
        </w:rPr>
        <w:t xml:space="preserve"> üksuses elavate laste arvuga ebaproportsionaalselt suur. Samas ka sellistes olukordades tuleks </w:t>
      </w:r>
      <w:proofErr w:type="spellStart"/>
      <w:r w:rsidR="00125D17">
        <w:rPr>
          <w:rFonts w:eastAsia="Times New Roman"/>
          <w:kern w:val="0"/>
          <w:lang w:eastAsia="et-EE"/>
          <w14:ligatures w14:val="none"/>
        </w:rPr>
        <w:t>KOV</w:t>
      </w:r>
      <w:r w:rsidR="00CE4A2F">
        <w:rPr>
          <w:rFonts w:eastAsia="Times New Roman"/>
          <w:kern w:val="0"/>
          <w:lang w:eastAsia="et-EE"/>
          <w14:ligatures w14:val="none"/>
        </w:rPr>
        <w:t>-idel</w:t>
      </w:r>
      <w:proofErr w:type="spellEnd"/>
      <w:r w:rsidRPr="00080783">
        <w:rPr>
          <w:rFonts w:eastAsia="Times New Roman"/>
          <w:kern w:val="0"/>
          <w:lang w:eastAsia="et-EE"/>
          <w14:ligatures w14:val="none"/>
        </w:rPr>
        <w:t xml:space="preserve"> esmalt leida võimalusi esindaja rolli edasi volitamiseks vastavalt käesoleva </w:t>
      </w:r>
      <w:r>
        <w:t>paragrahvi</w:t>
      </w:r>
      <w:r w:rsidRPr="00080783">
        <w:rPr>
          <w:rFonts w:eastAsia="Times New Roman"/>
          <w:kern w:val="0"/>
          <w:lang w:eastAsia="et-EE"/>
          <w14:ligatures w14:val="none"/>
        </w:rPr>
        <w:t xml:space="preserve"> lõikes 1 sätestatud võimalusele. Ülevõtmise kriteeriumina ei kvalifitseeru olukorrad, kus </w:t>
      </w:r>
      <w:r w:rsidR="00CE4A2F">
        <w:rPr>
          <w:rFonts w:eastAsia="Times New Roman"/>
          <w:kern w:val="0"/>
          <w:lang w:eastAsia="et-EE"/>
          <w14:ligatures w14:val="none"/>
        </w:rPr>
        <w:t>KOV</w:t>
      </w:r>
      <w:r w:rsidRPr="00080783">
        <w:rPr>
          <w:rFonts w:eastAsia="Times New Roman"/>
          <w:kern w:val="0"/>
          <w:lang w:eastAsia="et-EE"/>
          <w14:ligatures w14:val="none"/>
        </w:rPr>
        <w:t xml:space="preserve"> oma seadusest tulenevaid ülesandeid ei täida, nt ei ole </w:t>
      </w:r>
      <w:proofErr w:type="spellStart"/>
      <w:r w:rsidR="009148C3">
        <w:rPr>
          <w:rFonts w:eastAsia="Times New Roman"/>
          <w:kern w:val="0"/>
          <w:lang w:eastAsia="et-EE"/>
          <w14:ligatures w14:val="none"/>
        </w:rPr>
        <w:t>KOV-is</w:t>
      </w:r>
      <w:proofErr w:type="spellEnd"/>
      <w:r w:rsidRPr="00080783">
        <w:rPr>
          <w:rFonts w:eastAsia="Times New Roman"/>
          <w:kern w:val="0"/>
          <w:lang w:eastAsia="et-EE"/>
          <w14:ligatures w14:val="none"/>
        </w:rPr>
        <w:t xml:space="preserve"> täidetud lastekaitsetöötaja ametikoht. </w:t>
      </w:r>
    </w:p>
    <w:p w14:paraId="15890040" w14:textId="77777777" w:rsidR="00D65E6B" w:rsidRPr="00537B46" w:rsidRDefault="00D65E6B" w:rsidP="00D65E6B">
      <w:pPr>
        <w:pStyle w:val="paragraph"/>
        <w:spacing w:before="0" w:beforeAutospacing="0" w:after="0" w:afterAutospacing="0"/>
        <w:jc w:val="both"/>
        <w:textAlignment w:val="baseline"/>
        <w:rPr>
          <w:sz w:val="18"/>
          <w:szCs w:val="18"/>
        </w:rPr>
      </w:pPr>
    </w:p>
    <w:bookmarkEnd w:id="96"/>
    <w:p w14:paraId="43DB6181" w14:textId="64375070" w:rsidR="00D65E6B" w:rsidRPr="00080783" w:rsidRDefault="00D65E6B" w:rsidP="00D65E6B">
      <w:pPr>
        <w:jc w:val="both"/>
        <w:rPr>
          <w:rFonts w:eastAsia="Times New Roman"/>
          <w:kern w:val="0"/>
          <w:lang w:eastAsia="et-EE"/>
          <w14:ligatures w14:val="none"/>
        </w:rPr>
      </w:pPr>
      <w:r w:rsidRPr="00080783">
        <w:rPr>
          <w:rFonts w:eastAsia="Times New Roman"/>
          <w:kern w:val="0"/>
          <w:lang w:eastAsia="et-EE"/>
          <w14:ligatures w14:val="none"/>
        </w:rPr>
        <w:t xml:space="preserve">Nagu öeldud, täidab </w:t>
      </w:r>
      <w:r w:rsidR="00266D19">
        <w:rPr>
          <w:rFonts w:eastAsia="Times New Roman"/>
          <w:kern w:val="0"/>
          <w:lang w:eastAsia="et-EE"/>
          <w14:ligatures w14:val="none"/>
        </w:rPr>
        <w:t>SKA</w:t>
      </w:r>
      <w:r w:rsidRPr="00080783">
        <w:rPr>
          <w:rFonts w:eastAsia="Times New Roman"/>
          <w:kern w:val="0"/>
          <w:lang w:eastAsia="et-EE"/>
          <w14:ligatures w14:val="none"/>
        </w:rPr>
        <w:t xml:space="preserve"> valla- või linnavalitsuse asemel saatjata alaealise ajutise esindaja rolli üksnes seni, kuni alaealisele määratakse</w:t>
      </w:r>
      <w:r w:rsidR="00E22795">
        <w:rPr>
          <w:rFonts w:eastAsia="Times New Roman"/>
          <w:kern w:val="0"/>
          <w:lang w:eastAsia="et-EE"/>
          <w14:ligatures w14:val="none"/>
        </w:rPr>
        <w:t xml:space="preserve"> PKS-i</w:t>
      </w:r>
      <w:r w:rsidRPr="00080783">
        <w:rPr>
          <w:rFonts w:eastAsia="Times New Roman"/>
          <w:kern w:val="0"/>
          <w:lang w:eastAsia="et-EE"/>
          <w14:ligatures w14:val="none"/>
        </w:rPr>
        <w:t xml:space="preserve"> alusel eestkostja. Reeglina peaks sellistes olukordades saatjata alaealisele eestkoste seadmise avalduse esitama kohtule valla- või linnavalitsus, ent </w:t>
      </w:r>
      <w:r w:rsidR="00E22795">
        <w:rPr>
          <w:rFonts w:eastAsia="Times New Roman"/>
          <w:kern w:val="0"/>
          <w:lang w:eastAsia="et-EE"/>
          <w14:ligatures w14:val="none"/>
        </w:rPr>
        <w:t>PKS-i</w:t>
      </w:r>
      <w:r w:rsidRPr="00080783">
        <w:rPr>
          <w:rFonts w:eastAsia="Times New Roman"/>
          <w:kern w:val="0"/>
          <w:lang w:eastAsia="et-EE"/>
          <w14:ligatures w14:val="none"/>
        </w:rPr>
        <w:t xml:space="preserve"> § 173 </w:t>
      </w:r>
      <w:r w:rsidRPr="00537B46">
        <w:rPr>
          <w:rFonts w:eastAsia="Times New Roman"/>
          <w:kern w:val="0"/>
          <w:lang w:eastAsia="et-EE"/>
          <w14:ligatures w14:val="none"/>
        </w:rPr>
        <w:t>l</w:t>
      </w:r>
      <w:r w:rsidR="00C53466">
        <w:rPr>
          <w:rFonts w:eastAsia="Times New Roman"/>
          <w:kern w:val="0"/>
          <w:lang w:eastAsia="et-EE"/>
          <w14:ligatures w14:val="none"/>
        </w:rPr>
        <w:t>õike</w:t>
      </w:r>
      <w:r w:rsidRPr="00080783">
        <w:rPr>
          <w:rFonts w:eastAsia="Times New Roman"/>
          <w:kern w:val="0"/>
          <w:lang w:eastAsia="et-EE"/>
          <w14:ligatures w14:val="none"/>
        </w:rPr>
        <w:t xml:space="preserve"> 1 alusel saab seda teha ka alaealist ajutiselt esindav </w:t>
      </w:r>
      <w:r w:rsidR="00266D19">
        <w:rPr>
          <w:rFonts w:eastAsia="Times New Roman"/>
          <w:kern w:val="0"/>
          <w:lang w:eastAsia="et-EE"/>
          <w14:ligatures w14:val="none"/>
        </w:rPr>
        <w:t>SKA</w:t>
      </w:r>
      <w:r w:rsidRPr="00080783">
        <w:rPr>
          <w:rFonts w:eastAsia="Times New Roman"/>
          <w:kern w:val="0"/>
          <w:lang w:eastAsia="et-EE"/>
          <w14:ligatures w14:val="none"/>
        </w:rPr>
        <w:t xml:space="preserve"> huvitatud isikuna. </w:t>
      </w:r>
    </w:p>
    <w:p w14:paraId="52386BED" w14:textId="77777777" w:rsidR="00D65E6B" w:rsidRPr="00080783" w:rsidRDefault="00D65E6B" w:rsidP="00D65E6B">
      <w:pPr>
        <w:jc w:val="both"/>
        <w:rPr>
          <w:rFonts w:eastAsia="Times New Roman"/>
          <w:kern w:val="0"/>
          <w:lang w:eastAsia="et-EE"/>
          <w14:ligatures w14:val="none"/>
        </w:rPr>
      </w:pPr>
    </w:p>
    <w:p w14:paraId="599149AC" w14:textId="1F0E8DAF" w:rsidR="00D65E6B" w:rsidRPr="00080783" w:rsidRDefault="00D65E6B" w:rsidP="00D65E6B">
      <w:pPr>
        <w:pStyle w:val="paragraph"/>
        <w:spacing w:before="0" w:beforeAutospacing="0" w:after="0" w:afterAutospacing="0"/>
        <w:jc w:val="both"/>
        <w:textAlignment w:val="baseline"/>
        <w:rPr>
          <w:rStyle w:val="normaltextrun"/>
          <w:rFonts w:eastAsiaTheme="majorEastAsia"/>
        </w:rPr>
      </w:pPr>
      <w:r w:rsidRPr="00080783">
        <w:rPr>
          <w:rStyle w:val="normaltextrun"/>
          <w:rFonts w:eastAsiaTheme="majorEastAsia"/>
        </w:rPr>
        <w:t xml:space="preserve">Lõikega 6 </w:t>
      </w:r>
      <w:r w:rsidR="00332D61">
        <w:rPr>
          <w:rStyle w:val="normaltextrun"/>
          <w:rFonts w:eastAsiaTheme="majorEastAsia"/>
        </w:rPr>
        <w:t>sätestatu</w:t>
      </w:r>
      <w:r w:rsidRPr="00080783">
        <w:rPr>
          <w:rStyle w:val="normaltextrun"/>
          <w:rFonts w:eastAsiaTheme="majorEastAsia"/>
        </w:rPr>
        <w:t xml:space="preserve"> on võrreldes kehtiva regulatsiooniga oma sisult uus, </w:t>
      </w:r>
      <w:r w:rsidR="008A05A4">
        <w:rPr>
          <w:rStyle w:val="normaltextrun"/>
          <w:rFonts w:eastAsiaTheme="majorEastAsia"/>
        </w:rPr>
        <w:t>sest</w:t>
      </w:r>
      <w:r w:rsidRPr="00080783">
        <w:rPr>
          <w:rStyle w:val="normaltextrun"/>
          <w:rFonts w:eastAsiaTheme="majorEastAsia"/>
        </w:rPr>
        <w:t xml:space="preserve"> kehtiv õigus sellist </w:t>
      </w:r>
      <w:r w:rsidR="001C03CF">
        <w:rPr>
          <w:rStyle w:val="normaltextrun"/>
          <w:rFonts w:eastAsiaTheme="majorEastAsia"/>
        </w:rPr>
        <w:t>SKA</w:t>
      </w:r>
      <w:r w:rsidRPr="00080783">
        <w:rPr>
          <w:rStyle w:val="normaltextrun"/>
          <w:rFonts w:eastAsiaTheme="majorEastAsia"/>
        </w:rPr>
        <w:t xml:space="preserve"> ülesannet ei sisalda. Kehtiv regulatsioon annab küll </w:t>
      </w:r>
      <w:proofErr w:type="spellStart"/>
      <w:r w:rsidR="00150D8E">
        <w:rPr>
          <w:rStyle w:val="normaltextrun"/>
          <w:rFonts w:eastAsiaTheme="majorEastAsia"/>
        </w:rPr>
        <w:t>PPA</w:t>
      </w:r>
      <w:r w:rsidR="009A13CE">
        <w:rPr>
          <w:rStyle w:val="normaltextrun"/>
          <w:rFonts w:eastAsiaTheme="majorEastAsia"/>
        </w:rPr>
        <w:t>-</w:t>
      </w:r>
      <w:r w:rsidRPr="00080783">
        <w:rPr>
          <w:rStyle w:val="normaltextrun"/>
          <w:rFonts w:eastAsiaTheme="majorEastAsia"/>
        </w:rPr>
        <w:t>le</w:t>
      </w:r>
      <w:proofErr w:type="spellEnd"/>
      <w:r w:rsidRPr="00080783">
        <w:rPr>
          <w:rStyle w:val="normaltextrun"/>
          <w:rFonts w:eastAsiaTheme="majorEastAsia"/>
        </w:rPr>
        <w:t xml:space="preserve"> õiguse kaasata sellistesse menetlustoimingutesse </w:t>
      </w:r>
      <w:r w:rsidR="008A05A4" w:rsidRPr="009A13CE">
        <w:rPr>
          <w:rStyle w:val="normaltextrun"/>
          <w:rFonts w:eastAsiaTheme="majorEastAsia"/>
        </w:rPr>
        <w:t>lepinguline</w:t>
      </w:r>
      <w:r w:rsidRPr="009A13CE">
        <w:rPr>
          <w:rStyle w:val="normaltextrun"/>
          <w:rFonts w:eastAsiaTheme="majorEastAsia"/>
        </w:rPr>
        <w:t xml:space="preserve"> </w:t>
      </w:r>
      <w:r w:rsidRPr="00080783">
        <w:rPr>
          <w:rStyle w:val="normaltextrun"/>
          <w:rFonts w:eastAsiaTheme="majorEastAsia"/>
        </w:rPr>
        <w:t xml:space="preserve">esindaja, ent praktikas ei ole seda võimalust </w:t>
      </w:r>
      <w:r w:rsidR="008A05A4" w:rsidRPr="009A13CE">
        <w:rPr>
          <w:rStyle w:val="normaltextrun"/>
          <w:rFonts w:eastAsiaTheme="majorEastAsia"/>
        </w:rPr>
        <w:t xml:space="preserve">lepingupartnerite puudumise põhjusel </w:t>
      </w:r>
      <w:r w:rsidRPr="00080783">
        <w:rPr>
          <w:rStyle w:val="normaltextrun"/>
          <w:rFonts w:eastAsiaTheme="majorEastAsia"/>
        </w:rPr>
        <w:t xml:space="preserve">kasutatud. Saatjata alaealiste esindamise rolli on täitnud </w:t>
      </w:r>
      <w:r w:rsidR="00332D61">
        <w:rPr>
          <w:rStyle w:val="normaltextrun"/>
          <w:rFonts w:eastAsiaTheme="majorEastAsia"/>
        </w:rPr>
        <w:t xml:space="preserve">ka senises </w:t>
      </w:r>
      <w:r w:rsidRPr="00080783">
        <w:rPr>
          <w:rStyle w:val="normaltextrun"/>
          <w:rFonts w:eastAsiaTheme="majorEastAsia"/>
        </w:rPr>
        <w:t xml:space="preserve">praktikas üksnes </w:t>
      </w:r>
      <w:proofErr w:type="spellStart"/>
      <w:r w:rsidR="001973E6">
        <w:rPr>
          <w:rStyle w:val="normaltextrun"/>
          <w:rFonts w:eastAsiaTheme="majorEastAsia"/>
        </w:rPr>
        <w:t>KOV-id</w:t>
      </w:r>
      <w:proofErr w:type="spellEnd"/>
      <w:r w:rsidRPr="00537B46">
        <w:rPr>
          <w:rStyle w:val="normaltextrun"/>
          <w:rFonts w:eastAsiaTheme="majorEastAsia"/>
        </w:rPr>
        <w:t xml:space="preserve">. </w:t>
      </w:r>
    </w:p>
    <w:p w14:paraId="0D4DCB5A" w14:textId="77AEE039" w:rsidR="00D666A3" w:rsidRDefault="00D666A3" w:rsidP="009802BE">
      <w:pPr>
        <w:rPr>
          <w:b/>
          <w:bCs/>
        </w:rPr>
      </w:pPr>
    </w:p>
    <w:p w14:paraId="7783E1DC" w14:textId="77AEE039" w:rsidR="00864838" w:rsidRDefault="00864838" w:rsidP="009802BE">
      <w:pPr>
        <w:rPr>
          <w:b/>
          <w:bCs/>
        </w:rPr>
      </w:pPr>
      <w:r w:rsidRPr="006D6CB1">
        <w:rPr>
          <w:b/>
        </w:rPr>
        <w:t>§ 15. Õigusnõustamine ja esindamine haldusmenetluses</w:t>
      </w:r>
    </w:p>
    <w:p w14:paraId="5C43CC27" w14:textId="77AEE039" w:rsidR="00864838" w:rsidRDefault="00864838" w:rsidP="009802BE">
      <w:pPr>
        <w:rPr>
          <w:b/>
          <w:bCs/>
        </w:rPr>
      </w:pPr>
    </w:p>
    <w:p w14:paraId="2FFD60B2" w14:textId="08264E5D" w:rsidR="00365E0C" w:rsidRDefault="0063285F" w:rsidP="002D6C64">
      <w:pPr>
        <w:jc w:val="both"/>
      </w:pPr>
      <w:r w:rsidRPr="002C52BC">
        <w:t xml:space="preserve">Praegu kehtiva </w:t>
      </w:r>
      <w:r w:rsidR="00D5479E">
        <w:t>EL-i</w:t>
      </w:r>
      <w:r w:rsidRPr="002C52BC">
        <w:t xml:space="preserve"> rahvusvahelise kaitse õigustiku kohaselt ei ole haldusmenetluse ajal õigusteenuse pakkumine kohustuslik. </w:t>
      </w:r>
      <w:r w:rsidR="00CC044E">
        <w:t xml:space="preserve">Praegu on kohustuslik pakkuda menetlusalast nõustamist. </w:t>
      </w:r>
      <w:r w:rsidR="00D71719">
        <w:t>SIM</w:t>
      </w:r>
      <w:r w:rsidR="00D73543">
        <w:t xml:space="preserve"> korraldas </w:t>
      </w:r>
      <w:r w:rsidR="00D5479E" w:rsidRPr="00EF385F">
        <w:t>EL-i</w:t>
      </w:r>
      <w:r w:rsidR="00D73543" w:rsidRPr="00EF385F">
        <w:t xml:space="preserve"> Varjupaiga-, Rände- ja Integratsioonifondi (</w:t>
      </w:r>
      <w:r w:rsidR="00C1559D">
        <w:t xml:space="preserve">edaspidi </w:t>
      </w:r>
      <w:r w:rsidR="00D73543" w:rsidRPr="00C1559D">
        <w:rPr>
          <w:i/>
        </w:rPr>
        <w:t>AMIF</w:t>
      </w:r>
      <w:r w:rsidR="00D73543" w:rsidRPr="00EF385F">
        <w:t>)</w:t>
      </w:r>
      <w:r w:rsidR="00D73543" w:rsidRPr="00365E0C">
        <w:t xml:space="preserve"> toel</w:t>
      </w:r>
      <w:r w:rsidR="00CC0A93">
        <w:t xml:space="preserve"> </w:t>
      </w:r>
      <w:r w:rsidR="00365E0C">
        <w:t xml:space="preserve">Balti Uuringute Instituudi 2022 ja 2023 jooksul teostatud </w:t>
      </w:r>
      <w:r w:rsidR="00CC0A93">
        <w:t xml:space="preserve">uuringu rahvusvahelise kaitse taotlejate ja </w:t>
      </w:r>
      <w:r w:rsidR="00CC0A93">
        <w:lastRenderedPageBreak/>
        <w:t>tagasisaadetavate nõustamisteenuse kohta.</w:t>
      </w:r>
      <w:r w:rsidR="00CC0A93">
        <w:rPr>
          <w:rStyle w:val="Allmrkuseviide"/>
        </w:rPr>
        <w:footnoteReference w:id="66"/>
      </w:r>
      <w:r w:rsidR="00CC0A93">
        <w:t xml:space="preserve"> </w:t>
      </w:r>
      <w:r w:rsidR="00365E0C">
        <w:t>Uuringus antakse ülevaade PPA nõustamisteenuse korraldamisest, analüüsitakse tööprotsesse ja praktikat ning teh</w:t>
      </w:r>
      <w:r w:rsidR="00CC044E">
        <w:t xml:space="preserve">ti 9 ettepanekut nõustamise muutmiseks. Muuhulgas märgitakse uuringus sarnaselt </w:t>
      </w:r>
      <w:r w:rsidR="00F42309">
        <w:t>EK</w:t>
      </w:r>
      <w:r w:rsidR="00CC044E">
        <w:t xml:space="preserve"> hinnangule, ühe </w:t>
      </w:r>
      <w:r w:rsidR="006D6CB1">
        <w:t xml:space="preserve">süsteemi </w:t>
      </w:r>
      <w:r w:rsidR="00CC044E">
        <w:t>kriitilise kitsaskohana õigus</w:t>
      </w:r>
      <w:r w:rsidR="006D6CB1">
        <w:t>abi</w:t>
      </w:r>
      <w:r w:rsidR="00CC044E">
        <w:t xml:space="preserve"> puudumine ja </w:t>
      </w:r>
      <w:r w:rsidR="006D6CB1">
        <w:t xml:space="preserve">konfidentsiaalsuse, objektiivsuse ja neutraalsuse puudumine. </w:t>
      </w:r>
    </w:p>
    <w:p w14:paraId="2FCE4FA0" w14:textId="77777777" w:rsidR="00DC176B" w:rsidRDefault="00DC176B" w:rsidP="002D6C64">
      <w:pPr>
        <w:jc w:val="both"/>
      </w:pPr>
    </w:p>
    <w:p w14:paraId="3974D861" w14:textId="1AF666CF" w:rsidR="0063285F" w:rsidRPr="002C52BC" w:rsidRDefault="00D5479E" w:rsidP="002D6C64">
      <w:pPr>
        <w:jc w:val="both"/>
      </w:pPr>
      <w:r w:rsidRPr="00EB7A5A">
        <w:t>EL-i</w:t>
      </w:r>
      <w:r w:rsidR="00D73543" w:rsidRPr="00EB7A5A">
        <w:t xml:space="preserve"> õ</w:t>
      </w:r>
      <w:r w:rsidR="0063285F" w:rsidRPr="00EB7A5A">
        <w:t>igustiku reformi üheks eesmärgiks on olnud solidaarsuse ja vastutuse tasakaal</w:t>
      </w:r>
      <w:r w:rsidR="55A7CC7C" w:rsidRPr="00EB7A5A">
        <w:t xml:space="preserve"> ning sel põhjusel</w:t>
      </w:r>
      <w:r w:rsidR="0063285F" w:rsidRPr="00EB7A5A">
        <w:t xml:space="preserve"> on menetluse tõhustamiseks ja taotlejate liikumisvabaduse piiramise </w:t>
      </w:r>
      <w:r w:rsidR="00405DEA" w:rsidRPr="00EB7A5A">
        <w:t xml:space="preserve">meetmete </w:t>
      </w:r>
      <w:r w:rsidR="0063285F" w:rsidRPr="00EB7A5A">
        <w:t xml:space="preserve">tasakaalustamiseks täiendatud taotlejate </w:t>
      </w:r>
      <w:proofErr w:type="spellStart"/>
      <w:r w:rsidR="0063285F" w:rsidRPr="00EB7A5A">
        <w:t>menetluslikke</w:t>
      </w:r>
      <w:proofErr w:type="spellEnd"/>
      <w:r w:rsidR="0063285F" w:rsidRPr="00EB7A5A">
        <w:t xml:space="preserve"> garantiisid. Seetõttu on</w:t>
      </w:r>
      <w:r w:rsidR="55A7CC7C" w:rsidRPr="00EB7A5A">
        <w:t xml:space="preserve"> eelnõus</w:t>
      </w:r>
      <w:r w:rsidR="0063285F" w:rsidRPr="00EB7A5A">
        <w:t xml:space="preserve"> </w:t>
      </w:r>
      <w:r w:rsidR="0063285F" w:rsidRPr="002C52BC">
        <w:t>sätestatud, et võrreldes varasema</w:t>
      </w:r>
      <w:r w:rsidR="00405DEA" w:rsidRPr="002C52BC">
        <w:t>g</w:t>
      </w:r>
      <w:r w:rsidR="0063285F" w:rsidRPr="002C52BC">
        <w:t xml:space="preserve">a tuleb pakkuda õigusnõustamist, õigusabi ja esindamist mitte ainult halduskohtumenetluse ajal vaid ka haldusmenetluse ajal alates taotluse </w:t>
      </w:r>
      <w:r w:rsidR="009B3CB4" w:rsidRPr="002C52BC">
        <w:t>registreerimisest</w:t>
      </w:r>
      <w:r w:rsidR="0063285F" w:rsidRPr="002C52BC">
        <w:t xml:space="preserve"> ja </w:t>
      </w:r>
      <w:r w:rsidR="00273C16" w:rsidRPr="002C52BC">
        <w:t xml:space="preserve">igal juhul </w:t>
      </w:r>
      <w:r w:rsidR="0063285F" w:rsidRPr="002C52BC">
        <w:t>enne taotluse esitamist. Seetõttu tuleb praegust korraldust</w:t>
      </w:r>
      <w:r w:rsidR="001C6CCD" w:rsidRPr="002C52BC">
        <w:t xml:space="preserve"> muuta</w:t>
      </w:r>
      <w:r w:rsidR="0063285F" w:rsidRPr="002C52BC">
        <w:t xml:space="preserve">, mille kohaselt PPA ametnikud pakuvad taotlejatele </w:t>
      </w:r>
      <w:r w:rsidR="001C6CCD" w:rsidRPr="002C52BC">
        <w:t xml:space="preserve">haldusmenetluse ajal </w:t>
      </w:r>
      <w:r w:rsidR="0063285F" w:rsidRPr="002C52BC">
        <w:t>tasuta nõustamist kuid tasuta õigusteenust ei pakuta</w:t>
      </w:r>
      <w:r w:rsidR="00405DEA" w:rsidRPr="002C52BC">
        <w:t>, selliselt, et see vastaks määrus</w:t>
      </w:r>
      <w:r w:rsidR="00715FCA">
        <w:t>e</w:t>
      </w:r>
      <w:r w:rsidR="00405DEA" w:rsidRPr="002C52BC">
        <w:t xml:space="preserve"> 2024/1348</w:t>
      </w:r>
      <w:r w:rsidR="00DF358E">
        <w:t>/EL</w:t>
      </w:r>
      <w:r w:rsidR="00405DEA" w:rsidRPr="002C52BC">
        <w:t xml:space="preserve"> (menetluse kohta) artiklis 8 lõikes 1 punktis d</w:t>
      </w:r>
      <w:r w:rsidR="00B8326F" w:rsidRPr="002C52BC">
        <w:t xml:space="preserve"> ja lõikes 6</w:t>
      </w:r>
      <w:r w:rsidR="00405DEA" w:rsidRPr="002C52BC">
        <w:t xml:space="preserve">, artiklis 13 </w:t>
      </w:r>
      <w:r w:rsidR="00405DEA" w:rsidRPr="00537B46">
        <w:t>l</w:t>
      </w:r>
      <w:r w:rsidR="00C53466">
        <w:t>õikes</w:t>
      </w:r>
      <w:r w:rsidR="00405DEA" w:rsidRPr="002C52BC">
        <w:t xml:space="preserve"> 4 ja 10 ning kolmandas jaos</w:t>
      </w:r>
      <w:r w:rsidR="009B3CB4" w:rsidRPr="002C52BC">
        <w:t xml:space="preserve">, artikli 68 lõike 5 punktis c </w:t>
      </w:r>
      <w:r w:rsidR="00405DEA" w:rsidRPr="002C52BC">
        <w:t xml:space="preserve">sätestatule. </w:t>
      </w:r>
      <w:r w:rsidR="002D6C64" w:rsidRPr="002C52BC">
        <w:t>Samuti tuleb sisse viia ka vastutava liikmesriigi määramise menetluse süsteemi lahutamatu osana õigusnõustamine. Selleks tuleb taotlejatele soovi korral teha kättesaadavaks õigusnõustamine ka selleks, et saada õigusalast abi vastutava liikmesriigi kindlaksmääramise kriteeriumide ja mehhanismide kohaldamisel vastavalt määrus</w:t>
      </w:r>
      <w:r w:rsidR="00715FCA">
        <w:t>e</w:t>
      </w:r>
      <w:r w:rsidR="002D6C64" w:rsidRPr="002C52BC">
        <w:t xml:space="preserve"> 2024/1351</w:t>
      </w:r>
      <w:r w:rsidR="00254B9A">
        <w:t>/EL</w:t>
      </w:r>
      <w:r w:rsidR="002D6C64" w:rsidRPr="002C52BC">
        <w:t xml:space="preserve"> (rändehalduse kohta) artikli 19 lõi</w:t>
      </w:r>
      <w:r w:rsidR="00715FCA">
        <w:t>k</w:t>
      </w:r>
      <w:r w:rsidR="002D6C64" w:rsidRPr="002C52BC">
        <w:t>e 1 punkt</w:t>
      </w:r>
      <w:r w:rsidR="00715FCA">
        <w:t>i</w:t>
      </w:r>
      <w:r w:rsidR="002D6C64" w:rsidRPr="002C52BC">
        <w:t xml:space="preserve"> g kohaselt. </w:t>
      </w:r>
    </w:p>
    <w:p w14:paraId="2E1A951E" w14:textId="77777777" w:rsidR="0063285F" w:rsidRPr="002C52BC" w:rsidRDefault="0063285F" w:rsidP="00AD2551">
      <w:pPr>
        <w:jc w:val="both"/>
        <w:rPr>
          <w:b/>
          <w:bCs/>
        </w:rPr>
      </w:pPr>
    </w:p>
    <w:p w14:paraId="3C883D3A" w14:textId="0FBEDA04" w:rsidR="00E76B5F" w:rsidRPr="002C52BC" w:rsidRDefault="00E76B5F" w:rsidP="00AD2551">
      <w:pPr>
        <w:jc w:val="both"/>
      </w:pPr>
      <w:r w:rsidRPr="002C52BC">
        <w:t xml:space="preserve">Vabariigi </w:t>
      </w:r>
      <w:r w:rsidR="00715FCA">
        <w:t>V</w:t>
      </w:r>
      <w:r w:rsidRPr="002C52BC">
        <w:t xml:space="preserve">alitsuse seaduse </w:t>
      </w:r>
      <w:r w:rsidR="00715FCA">
        <w:t xml:space="preserve">(edaspidi </w:t>
      </w:r>
      <w:r w:rsidR="00715FCA">
        <w:rPr>
          <w:i/>
          <w:iCs/>
        </w:rPr>
        <w:t>VVS</w:t>
      </w:r>
      <w:r w:rsidR="00715FCA">
        <w:t>)</w:t>
      </w:r>
      <w:r w:rsidRPr="002C52BC">
        <w:t xml:space="preserve"> </w:t>
      </w:r>
      <w:r w:rsidR="00715FCA">
        <w:t>§</w:t>
      </w:r>
      <w:r w:rsidRPr="002C52BC">
        <w:t xml:space="preserve"> 66 kohaselt, ei kuulu õigusteenuse korraldamine </w:t>
      </w:r>
      <w:proofErr w:type="spellStart"/>
      <w:r w:rsidR="00D71719">
        <w:t>SIM</w:t>
      </w:r>
      <w:r w:rsidR="003D687B">
        <w:t>-</w:t>
      </w:r>
      <w:r w:rsidR="00D71719">
        <w:t>i</w:t>
      </w:r>
      <w:proofErr w:type="spellEnd"/>
      <w:r w:rsidRPr="002C52BC">
        <w:t xml:space="preserve"> valitsemisalasse. </w:t>
      </w:r>
      <w:proofErr w:type="spellStart"/>
      <w:r w:rsidR="00D71719">
        <w:t>SIM</w:t>
      </w:r>
      <w:r w:rsidR="003D687B">
        <w:t>-</w:t>
      </w:r>
      <w:r w:rsidR="00D71719">
        <w:t>i</w:t>
      </w:r>
      <w:proofErr w:type="spellEnd"/>
      <w:r w:rsidRPr="002C52BC">
        <w:t xml:space="preserve"> põhimääruse kohaselt </w:t>
      </w:r>
      <w:r w:rsidR="009523A1" w:rsidRPr="002C52BC">
        <w:t>kuuluvad ministeeriumi haldusalasse rändevaldkond ja piirivalvevaldkond</w:t>
      </w:r>
      <w:r w:rsidR="000464B4">
        <w:t>,</w:t>
      </w:r>
      <w:r w:rsidR="009523A1" w:rsidRPr="002C52BC">
        <w:t xml:space="preserve"> kuid õigusteenuse valdkond sinna ei kuulu, mistõttu ei ole </w:t>
      </w:r>
      <w:r w:rsidR="00D71719">
        <w:t>SIM</w:t>
      </w:r>
      <w:r w:rsidR="009523A1" w:rsidRPr="002C52BC">
        <w:t xml:space="preserve"> ega tema haldusalas olev </w:t>
      </w:r>
      <w:r w:rsidR="00457A1A">
        <w:t>PPA</w:t>
      </w:r>
      <w:r w:rsidR="009523A1" w:rsidRPr="002C52BC">
        <w:t xml:space="preserve"> kunagi rahvusvahelise kaitse taotlejatele õigusteenus</w:t>
      </w:r>
      <w:r w:rsidR="003D687B">
        <w:t>t või selle</w:t>
      </w:r>
      <w:r w:rsidR="009523A1" w:rsidRPr="002C52BC">
        <w:t xml:space="preserve"> korraldamist pakkunud. </w:t>
      </w:r>
      <w:r w:rsidR="009D54F1">
        <w:t xml:space="preserve">Selleks puudub ka vajalik pädevus. </w:t>
      </w:r>
    </w:p>
    <w:p w14:paraId="76122E27" w14:textId="77777777" w:rsidR="00E76B5F" w:rsidRPr="002C52BC" w:rsidRDefault="00E76B5F" w:rsidP="00AD2551">
      <w:pPr>
        <w:jc w:val="both"/>
      </w:pPr>
    </w:p>
    <w:p w14:paraId="6100C277" w14:textId="49D95A7F" w:rsidR="00AD2551" w:rsidRPr="002C52BC" w:rsidRDefault="00715FCA" w:rsidP="00AD2551">
      <w:pPr>
        <w:jc w:val="both"/>
      </w:pPr>
      <w:r>
        <w:t>VVS §</w:t>
      </w:r>
      <w:r w:rsidR="00E76B5F" w:rsidRPr="002C52BC">
        <w:t xml:space="preserve"> 59 kohaselt kuulub õigusteenuse korraldamine </w:t>
      </w:r>
      <w:r>
        <w:t>JDM-i</w:t>
      </w:r>
      <w:r w:rsidR="00E76B5F" w:rsidRPr="002C52BC">
        <w:t xml:space="preserve"> valitsemisalasse. Justiitsministeeriumi põhimääruse </w:t>
      </w:r>
      <w:r w:rsidR="003F2052">
        <w:t>kohaselt</w:t>
      </w:r>
      <w:r w:rsidR="00E76B5F" w:rsidRPr="002C52BC">
        <w:t xml:space="preserve"> on </w:t>
      </w:r>
      <w:r>
        <w:t>JDM pädevuses</w:t>
      </w:r>
      <w:r w:rsidR="00E76B5F" w:rsidRPr="002C52BC">
        <w:t xml:space="preserve"> õigusabi ning õigusteenuse ja riigile õigusabi osutamise korraldamine ja järelevalve. Täiendavalt abistab </w:t>
      </w:r>
      <w:r>
        <w:t>JDM</w:t>
      </w:r>
      <w:r w:rsidR="00E76B5F" w:rsidRPr="002C52BC">
        <w:t xml:space="preserve"> teisi ministeeriume ning teeb nendega koostööd oma valitsemisalasse puutuvate küsimuste lahendamisel. </w:t>
      </w:r>
    </w:p>
    <w:p w14:paraId="1FB36494" w14:textId="6B0A4E82" w:rsidR="00AD2551" w:rsidRPr="000464B4" w:rsidRDefault="00AD2551" w:rsidP="00AD2551">
      <w:pPr>
        <w:jc w:val="both"/>
      </w:pPr>
    </w:p>
    <w:p w14:paraId="443110D7" w14:textId="77777777" w:rsidR="00E97524" w:rsidRPr="002A3DFE" w:rsidRDefault="009D54F1" w:rsidP="00AD2551">
      <w:pPr>
        <w:jc w:val="both"/>
      </w:pPr>
      <w:r w:rsidRPr="000464B4">
        <w:t>Ra</w:t>
      </w:r>
      <w:r w:rsidRPr="002A3DFE">
        <w:t xml:space="preserve">hvusvahelise kaitse taotlejatel õigusteenuse korraldamise regulatsiooni loomisel on juhindutud kolmest põhimõttest: </w:t>
      </w:r>
    </w:p>
    <w:p w14:paraId="636DA436" w14:textId="0DB21B7C" w:rsidR="00E97524" w:rsidRPr="00537B46" w:rsidRDefault="00E97524" w:rsidP="0086799D">
      <w:pPr>
        <w:pStyle w:val="Loendilik"/>
        <w:numPr>
          <w:ilvl w:val="0"/>
          <w:numId w:val="6"/>
        </w:numPr>
        <w:rPr>
          <w:rFonts w:cs="Times New Roman"/>
        </w:rPr>
      </w:pPr>
      <w:r w:rsidRPr="00537B46">
        <w:rPr>
          <w:rFonts w:cs="Times New Roman"/>
        </w:rPr>
        <w:t xml:space="preserve">ainult välismaalastele mõeldud uute </w:t>
      </w:r>
      <w:r w:rsidR="009D54F1" w:rsidRPr="00537B46">
        <w:rPr>
          <w:rFonts w:cs="Times New Roman"/>
        </w:rPr>
        <w:t>dubleerivate süsteemide loomise vältimine</w:t>
      </w:r>
    </w:p>
    <w:p w14:paraId="713E13C7" w14:textId="77777777" w:rsidR="00E97524" w:rsidRPr="00537B46" w:rsidRDefault="009D54F1" w:rsidP="0086799D">
      <w:pPr>
        <w:pStyle w:val="Loendilik"/>
        <w:numPr>
          <w:ilvl w:val="0"/>
          <w:numId w:val="6"/>
        </w:numPr>
        <w:rPr>
          <w:rFonts w:cs="Times New Roman"/>
        </w:rPr>
      </w:pPr>
      <w:r w:rsidRPr="00537B46">
        <w:rPr>
          <w:rFonts w:cs="Times New Roman"/>
        </w:rPr>
        <w:t>ressursside kokkuhoid</w:t>
      </w:r>
    </w:p>
    <w:p w14:paraId="0EBE7339" w14:textId="63EFDAC2" w:rsidR="009D54F1" w:rsidRPr="00537B46" w:rsidRDefault="009D54F1" w:rsidP="0086799D">
      <w:pPr>
        <w:pStyle w:val="Loendilik"/>
        <w:numPr>
          <w:ilvl w:val="0"/>
          <w:numId w:val="6"/>
        </w:numPr>
        <w:rPr>
          <w:rFonts w:cs="Times New Roman"/>
        </w:rPr>
      </w:pPr>
      <w:r w:rsidRPr="00537B46">
        <w:rPr>
          <w:rFonts w:cs="Times New Roman"/>
        </w:rPr>
        <w:t xml:space="preserve">õigusteenuse </w:t>
      </w:r>
      <w:r w:rsidR="00E97524" w:rsidRPr="00537B46">
        <w:rPr>
          <w:rFonts w:cs="Times New Roman"/>
        </w:rPr>
        <w:t xml:space="preserve">piisav </w:t>
      </w:r>
      <w:r w:rsidRPr="00537B46">
        <w:rPr>
          <w:rFonts w:cs="Times New Roman"/>
        </w:rPr>
        <w:t xml:space="preserve">kvaliteet </w:t>
      </w:r>
    </w:p>
    <w:p w14:paraId="37BAF458" w14:textId="77777777" w:rsidR="00DC176B" w:rsidRDefault="00DC176B" w:rsidP="00775510">
      <w:pPr>
        <w:jc w:val="both"/>
      </w:pPr>
    </w:p>
    <w:p w14:paraId="1D6A9DAB" w14:textId="18D17D27" w:rsidR="00D666A3" w:rsidRPr="002A3DFE" w:rsidRDefault="00E97524" w:rsidP="00775510">
      <w:pPr>
        <w:jc w:val="both"/>
      </w:pPr>
      <w:r w:rsidRPr="002A3DFE">
        <w:t>Rahvusvahelise kaitse taotlejate ja saajate vastuvõtmisel on Eestis ajalooliselt juhindutud põhimõttest, et kaitse taotlejad ja saajad peavad järgima Eestis kehtivaid norme ja reegleid ning neile korraldatakse vajalikke teenuseid samuti üldistel alustel. Näiteks ei korraldata eraldi arstiabi süsteemi, ko</w:t>
      </w:r>
      <w:r w:rsidR="00321D20" w:rsidRPr="002A3DFE">
        <w:t>rraldatakse</w:t>
      </w:r>
      <w:r w:rsidRPr="002A3DFE">
        <w:t xml:space="preserve"> kohanemisprogrammi sarnaselt teiste sisserändajatega, lapsed lähevad üldharidussüsteemi kooli võrdselt Eesti alaliste elanike lastega ning rahalise toetuse maksmisel lähtutakse samuti kehtivast toimetuleku piirist</w:t>
      </w:r>
      <w:r w:rsidR="00321D20" w:rsidRPr="002A3DFE">
        <w:t xml:space="preserve"> jne</w:t>
      </w:r>
      <w:r w:rsidRPr="002A3DFE">
        <w:t xml:space="preserve">. </w:t>
      </w:r>
      <w:r w:rsidR="00321D20" w:rsidRPr="002A3DFE">
        <w:t xml:space="preserve">Seetõttu on äärmiselt oluline, et ka õigusteenuse korraldamisel kasutatakse juba olemasolevaid mehhanisme ning ei looda ühele välismaalaste grupile uut mehhanismi. </w:t>
      </w:r>
    </w:p>
    <w:p w14:paraId="283927B1" w14:textId="77777777" w:rsidR="00715FCA" w:rsidRPr="002A3DFE" w:rsidRDefault="00715FCA" w:rsidP="00775510">
      <w:pPr>
        <w:jc w:val="both"/>
      </w:pPr>
    </w:p>
    <w:p w14:paraId="3820FF06" w14:textId="299AA44D" w:rsidR="00321D20" w:rsidRPr="002A3DFE" w:rsidRDefault="00321D20" w:rsidP="00321D20">
      <w:pPr>
        <w:jc w:val="both"/>
      </w:pPr>
      <w:r w:rsidRPr="002A3DFE">
        <w:lastRenderedPageBreak/>
        <w:t xml:space="preserve">Ressursside kokkuhoidu on võimalik saavutada kahe meetmega. Esimene nendest on juba olemasolevate mehhanismide kasutamine ning süsteemi täiendamise vajaduse korral </w:t>
      </w:r>
      <w:r w:rsidR="00D5479E">
        <w:t>EL-i</w:t>
      </w:r>
      <w:r w:rsidRPr="002A3DFE">
        <w:t xml:space="preserve"> rahastuse kasutamine. </w:t>
      </w:r>
      <w:r w:rsidR="00715FCA">
        <w:t>M</w:t>
      </w:r>
      <w:r w:rsidRPr="002A3DFE">
        <w:t>ääruse 2024/1348</w:t>
      </w:r>
      <w:r w:rsidR="00DF358E">
        <w:t>/EL</w:t>
      </w:r>
      <w:r w:rsidRPr="002A3DFE">
        <w:t xml:space="preserve"> (menetluse kohta) artik</w:t>
      </w:r>
      <w:r w:rsidR="00715FCA">
        <w:t>li</w:t>
      </w:r>
      <w:r w:rsidRPr="002A3DFE">
        <w:t xml:space="preserve"> 16 (tasuta õigusnõusta</w:t>
      </w:r>
      <w:r w:rsidR="00715FCA">
        <w:t>m</w:t>
      </w:r>
      <w:r w:rsidRPr="002A3DFE">
        <w:t xml:space="preserve">ine haldusmenetluses) lõige 4 sätestab, et liikmesriigid võivad taotleda abi </w:t>
      </w:r>
      <w:proofErr w:type="spellStart"/>
      <w:r w:rsidR="001B7DAE">
        <w:t>EUAAlt</w:t>
      </w:r>
      <w:proofErr w:type="spellEnd"/>
      <w:r w:rsidRPr="002A3DFE">
        <w:t xml:space="preserve"> ja neile võib anda rahalist toetust liidu fondide kaudu kooskõlas selliseid fonde reguleerivate õigusaktidega. Teise olulise meetmena kokkuhoiu saavutamiseks on eelnõus loodud mehhanism, mille kohaselt nõustab</w:t>
      </w:r>
      <w:r w:rsidR="00CB2C40" w:rsidRPr="002A3DFE">
        <w:t xml:space="preserve"> ja esindab</w:t>
      </w:r>
      <w:r w:rsidRPr="002A3DFE">
        <w:t xml:space="preserve"> taotlejat terve menetlust st haldusmenetluse ja halduskohtumenetluse vältel, sama </w:t>
      </w:r>
      <w:r w:rsidR="00CB2C40" w:rsidRPr="002A3DFE">
        <w:t>esindaja. Selline korraldus toetab usalduslikku suhet taotleja ja tema esindaja vahel ja lühendab oluliselt keelduva otsuse edasi kaebamise korral kaebuse koostamise protsessi, sest esindajale on juhtumi asjaolud põhjalalikult teada, ta on korduvalt esindatavaga kohtunud ning jääb ära aeganõudev juhtumiga kurssi viimise vajadus, enne kaebuse eitamist kohtule.</w:t>
      </w:r>
    </w:p>
    <w:p w14:paraId="5C314C9D" w14:textId="3F190C79" w:rsidR="55A7CC7C" w:rsidRDefault="55A7CC7C" w:rsidP="55A7CC7C">
      <w:pPr>
        <w:jc w:val="both"/>
      </w:pPr>
      <w:r>
        <w:t xml:space="preserve"> </w:t>
      </w:r>
    </w:p>
    <w:p w14:paraId="73501FAB" w14:textId="6D0C1F76" w:rsidR="55A7CC7C" w:rsidRDefault="55A7CC7C" w:rsidP="55A7CC7C">
      <w:pPr>
        <w:jc w:val="both"/>
      </w:pPr>
      <w:r w:rsidRPr="003F2052">
        <w:t xml:space="preserve">Lisaks on EL varjupaiga- ja rändereformi rakendamiseks </w:t>
      </w:r>
      <w:r w:rsidR="00694112" w:rsidRPr="003F2052">
        <w:t>EK</w:t>
      </w:r>
      <w:r w:rsidRPr="003F2052">
        <w:t xml:space="preserve"> eraldanud liikmesriikidele sh Eestile täiendavalt AMIF</w:t>
      </w:r>
      <w:r w:rsidR="00B55902">
        <w:t>-</w:t>
      </w:r>
      <w:r w:rsidRPr="003F2052">
        <w:t xml:space="preserve">i vahendeid ning </w:t>
      </w:r>
      <w:r w:rsidR="15C2F249" w:rsidRPr="003F2052">
        <w:t>õigusteenust</w:t>
      </w:r>
      <w:r w:rsidRPr="003F2052">
        <w:t xml:space="preserve"> on kavandatud AMIF</w:t>
      </w:r>
      <w:r w:rsidR="00B55902">
        <w:t>-</w:t>
      </w:r>
      <w:r w:rsidRPr="003F2052">
        <w:t xml:space="preserve">i toel rahastada kuni 31.12.2029 või kuni rahaliste vahendite ammendumiseni. </w:t>
      </w:r>
      <w:r w:rsidR="15C2F249" w:rsidRPr="003F2052">
        <w:t xml:space="preserve">Kuna </w:t>
      </w:r>
      <w:r w:rsidR="00D71719" w:rsidRPr="003F2052">
        <w:t>SIM</w:t>
      </w:r>
      <w:r w:rsidRPr="003F2052">
        <w:t xml:space="preserve"> korraldab AMIF</w:t>
      </w:r>
      <w:r w:rsidR="00B55902">
        <w:t>-</w:t>
      </w:r>
      <w:r w:rsidRPr="003F2052">
        <w:t xml:space="preserve">i riigisisest rakendamist ning kontrollib toetuse kasutamist, ei saa </w:t>
      </w:r>
      <w:r w:rsidR="00D71719" w:rsidRPr="003F2052">
        <w:t>SIM</w:t>
      </w:r>
      <w:r w:rsidRPr="003F2052">
        <w:t xml:space="preserve"> </w:t>
      </w:r>
      <w:r w:rsidR="00FCD50D" w:rsidRPr="003F2052">
        <w:t xml:space="preserve">ise </w:t>
      </w:r>
      <w:r w:rsidRPr="003F2052">
        <w:t xml:space="preserve">olla </w:t>
      </w:r>
      <w:r w:rsidR="15C2F249" w:rsidRPr="003F2052">
        <w:t xml:space="preserve">korraga </w:t>
      </w:r>
      <w:r w:rsidRPr="003F2052">
        <w:t>toetuse saaja (kasutaja, elluviija</w:t>
      </w:r>
      <w:r w:rsidR="15C2F249" w:rsidRPr="003F2052">
        <w:t>), kes õigusteenuse nõuetekohase osutamise</w:t>
      </w:r>
      <w:r w:rsidRPr="003F2052">
        <w:t xml:space="preserve"> </w:t>
      </w:r>
      <w:r w:rsidR="00FCD50D" w:rsidRPr="003F2052">
        <w:t xml:space="preserve">ning </w:t>
      </w:r>
      <w:r w:rsidR="15C2F249" w:rsidRPr="003F2052">
        <w:t>selle kvaliteedi</w:t>
      </w:r>
      <w:r w:rsidR="00FCD50D" w:rsidRPr="003F2052">
        <w:t xml:space="preserve"> eest </w:t>
      </w:r>
      <w:r w:rsidR="15C2F249" w:rsidRPr="003F2052">
        <w:t xml:space="preserve">vastutab. </w:t>
      </w:r>
    </w:p>
    <w:p w14:paraId="70D5E92A" w14:textId="77777777" w:rsidR="00715FCA" w:rsidRPr="002A3DFE" w:rsidRDefault="00715FCA" w:rsidP="00321D20">
      <w:pPr>
        <w:jc w:val="both"/>
      </w:pPr>
    </w:p>
    <w:p w14:paraId="3B09F92F" w14:textId="2C9DE7C7" w:rsidR="00CB2C40" w:rsidRPr="002A3DFE" w:rsidRDefault="00CB2C40" w:rsidP="00321D20">
      <w:pPr>
        <w:jc w:val="both"/>
      </w:pPr>
      <w:r w:rsidRPr="002A3DFE">
        <w:t xml:space="preserve">Õigusteenuse piisav kvaliteet on oluline, et rahvusvahelise kaitse taotlejad saaksid kohast õigusnõu ja esindamist oma õiguste realiseerimisel ja kohustuste täitmisel. Juhul kui rahvusvahelise kaitse vajaduse hindamise või menetlustoimingute käigus on tehtud vigu, siis võivad sellel olla kaitse taotleja või tema perekonnaliikmete suhtes pöördumatud tagajärjed. </w:t>
      </w:r>
    </w:p>
    <w:p w14:paraId="7E27FF05" w14:textId="77777777" w:rsidR="00E97524" w:rsidRPr="00E13678" w:rsidRDefault="00E97524" w:rsidP="00775510">
      <w:pPr>
        <w:jc w:val="both"/>
        <w:rPr>
          <w:b/>
          <w:bCs/>
          <w:color w:val="4472C4" w:themeColor="accent1"/>
        </w:rPr>
      </w:pPr>
    </w:p>
    <w:p w14:paraId="221796F8" w14:textId="43F35300" w:rsidR="00A339DF" w:rsidRPr="002C52BC" w:rsidRDefault="00D92371" w:rsidP="00D92371">
      <w:pPr>
        <w:jc w:val="both"/>
      </w:pPr>
      <w:r w:rsidRPr="002C52BC">
        <w:t xml:space="preserve">Seetõttu sätestatakse </w:t>
      </w:r>
      <w:r w:rsidR="00844B64">
        <w:rPr>
          <w:b/>
          <w:color w:val="4472C4" w:themeColor="accent1"/>
        </w:rPr>
        <w:t>§-i</w:t>
      </w:r>
      <w:r w:rsidRPr="00DC176B">
        <w:rPr>
          <w:b/>
          <w:color w:val="4472C4" w:themeColor="accent1"/>
        </w:rPr>
        <w:t xml:space="preserve"> 15 lõikega 1</w:t>
      </w:r>
      <w:r w:rsidR="009C0ED8" w:rsidRPr="003E2955">
        <w:rPr>
          <w:rStyle w:val="Allmrkuseviide"/>
        </w:rPr>
        <w:footnoteReference w:id="67"/>
      </w:r>
      <w:r w:rsidRPr="003E2955">
        <w:t>,</w:t>
      </w:r>
      <w:r w:rsidRPr="002C52BC">
        <w:t xml:space="preserve"> et rahvusvahelise kaitse taotlejale antakse õigusabi </w:t>
      </w:r>
      <w:proofErr w:type="spellStart"/>
      <w:r w:rsidR="004D2F63">
        <w:t>RÕS-is</w:t>
      </w:r>
      <w:proofErr w:type="spellEnd"/>
      <w:r w:rsidRPr="00537B46">
        <w:t xml:space="preserve"> sätestatud </w:t>
      </w:r>
      <w:r w:rsidRPr="002C52BC">
        <w:t>korras, arvestades käesolevas seaduses sätestatud erisusi.</w:t>
      </w:r>
    </w:p>
    <w:p w14:paraId="2C9201EF" w14:textId="77777777" w:rsidR="00A339DF" w:rsidRPr="00E13678" w:rsidRDefault="00A339DF" w:rsidP="009802BE">
      <w:pPr>
        <w:rPr>
          <w:b/>
          <w:bCs/>
          <w:color w:val="4472C4" w:themeColor="accent1"/>
        </w:rPr>
      </w:pPr>
    </w:p>
    <w:p w14:paraId="47424479" w14:textId="40D193E9" w:rsidR="00E8130A" w:rsidRPr="002C52BC" w:rsidRDefault="00D92371" w:rsidP="002C52BC">
      <w:pPr>
        <w:jc w:val="both"/>
      </w:pPr>
      <w:r w:rsidRPr="00DC176B">
        <w:rPr>
          <w:b/>
          <w:color w:val="4472C4" w:themeColor="accent1"/>
        </w:rPr>
        <w:t>Lõikega 2</w:t>
      </w:r>
      <w:r w:rsidRPr="002C52BC">
        <w:t xml:space="preserve"> </w:t>
      </w:r>
      <w:r w:rsidR="002C52BC">
        <w:t xml:space="preserve">sätestatakse loetelu toiminguteks, milles osalemiseks on rahvusvahelise kaitse taotlejal õigus saada </w:t>
      </w:r>
      <w:r w:rsidR="002C52BC" w:rsidRPr="002C52BC">
        <w:t>riigi õigusabi</w:t>
      </w:r>
      <w:r w:rsidR="002C52BC">
        <w:t xml:space="preserve">. Nendeks on 1) </w:t>
      </w:r>
      <w:r w:rsidR="002C52BC" w:rsidRPr="002C52BC">
        <w:t>enda esindamiseks rahvusvahelise kaitse menetluses</w:t>
      </w:r>
      <w:r w:rsidR="002C52BC">
        <w:t xml:space="preserve">, </w:t>
      </w:r>
      <w:r w:rsidR="002C52BC" w:rsidRPr="002C52BC">
        <w:t>2) halduskohtumenetluses, kui välismaalane vaidlustab otsust, mis on tehtud määruse 2024/1348</w:t>
      </w:r>
      <w:r w:rsidR="00DF358E">
        <w:t>/EL</w:t>
      </w:r>
      <w:r w:rsidR="002C52BC" w:rsidRPr="002C52BC">
        <w:t xml:space="preserve"> (menetluse kohta) või määruse 2024/1351</w:t>
      </w:r>
      <w:r w:rsidR="00254B9A">
        <w:t>/EL</w:t>
      </w:r>
      <w:r w:rsidR="002C52BC" w:rsidRPr="002C52BC">
        <w:t xml:space="preserve"> (rändehalduse kohta) alusel</w:t>
      </w:r>
      <w:r w:rsidR="002C52BC">
        <w:t xml:space="preserve">, </w:t>
      </w:r>
      <w:r w:rsidR="002C52BC" w:rsidRPr="002C52BC">
        <w:t>3) halduskohtumenetluses, kui välismaalane vaidlustab otsust, millega piirati tema materiaalseid vastuvõtutingimusi, ei antud luba lahkumiseks tema majutuskoha maakonna territooriumilt või kohaldati järelevalvemeetmeid</w:t>
      </w:r>
      <w:r w:rsidR="002C52BC">
        <w:t xml:space="preserve"> ja </w:t>
      </w:r>
      <w:r w:rsidR="002C52BC" w:rsidRPr="002C52BC">
        <w:t>4) halduskohtumenetluses, kui välismaalane vaidlustab enda kinnipidamist käesolevas seaduses sätestatud alusel.</w:t>
      </w:r>
    </w:p>
    <w:p w14:paraId="253DCBDD" w14:textId="77777777" w:rsidR="00DC176B" w:rsidRDefault="00DC176B" w:rsidP="00D92371">
      <w:pPr>
        <w:jc w:val="both"/>
      </w:pPr>
    </w:p>
    <w:p w14:paraId="3DF32637" w14:textId="774CEAFA" w:rsidR="00D92371" w:rsidRPr="002C52BC" w:rsidRDefault="002C52BC" w:rsidP="00D92371">
      <w:pPr>
        <w:jc w:val="both"/>
      </w:pPr>
      <w:r w:rsidRPr="002C52BC">
        <w:t xml:space="preserve">Seega sätestatakse, et </w:t>
      </w:r>
      <w:r w:rsidR="00D92371" w:rsidRPr="002C52BC">
        <w:t xml:space="preserve">rahvusvahelise kaitse taotlejal on õigus saada riigi õigusabi enda esindamiseks rahvusvahelise kaitse menetluses ning </w:t>
      </w:r>
      <w:r w:rsidRPr="002C52BC">
        <w:t>täiendavalt sellises ha</w:t>
      </w:r>
      <w:r w:rsidR="00D92371" w:rsidRPr="002C52BC">
        <w:t>lduskohtumenetluses, kui välismaalane vaidlustab otsust, mis on tehtud määruse 2024/1348</w:t>
      </w:r>
      <w:r w:rsidR="00DF358E">
        <w:t>/EL</w:t>
      </w:r>
      <w:r w:rsidR="00D92371" w:rsidRPr="002C52BC">
        <w:t xml:space="preserve"> (menetluse kohta) või määruse 2024/1351</w:t>
      </w:r>
      <w:r w:rsidR="00254B9A">
        <w:t>/EL</w:t>
      </w:r>
      <w:r w:rsidR="00D92371" w:rsidRPr="002C52BC">
        <w:t xml:space="preserve"> (rändehalduse kohta) alusel või tema kinnipidamiseks käesoleva seaduse alusel. Lõikega 2 täpsustatakse, et taotleja saab tasuta õigusabi kogu menetluse vältel kui ta seda soovib. Halduskoormuse vähendamiseks ei ole sätestatud haldusmenetluse faasis õigusnõustamise taotlemise eraldi korda. Õigusnõustaja </w:t>
      </w:r>
      <w:r w:rsidR="00D92371" w:rsidRPr="002C52BC">
        <w:lastRenderedPageBreak/>
        <w:t xml:space="preserve">soovi on võimalik ühildada rahvusvahelise kaitse taotluse registreerimise ja esitamisega, kus taotlejal on võimalik </w:t>
      </w:r>
      <w:r w:rsidR="00466169">
        <w:t xml:space="preserve">rahvusvahelise kaitse </w:t>
      </w:r>
      <w:r w:rsidR="00D92371" w:rsidRPr="002C52BC">
        <w:t>taotlusel märkida ka soovi saada tasuta õigusabi.</w:t>
      </w:r>
    </w:p>
    <w:p w14:paraId="077785FA" w14:textId="77777777" w:rsidR="00D92371" w:rsidRPr="00E13678" w:rsidRDefault="00D92371" w:rsidP="00D92371">
      <w:pPr>
        <w:jc w:val="both"/>
        <w:rPr>
          <w:color w:val="4472C4" w:themeColor="accent1"/>
        </w:rPr>
      </w:pPr>
    </w:p>
    <w:p w14:paraId="48FE8078" w14:textId="1C1A2918" w:rsidR="00E8130A" w:rsidRPr="00EA2E7D" w:rsidRDefault="002778B5" w:rsidP="008F40C7">
      <w:pPr>
        <w:jc w:val="both"/>
      </w:pPr>
      <w:r w:rsidRPr="00DC176B">
        <w:rPr>
          <w:b/>
          <w:color w:val="4472C4" w:themeColor="accent1"/>
        </w:rPr>
        <w:t>Lõikega 3</w:t>
      </w:r>
      <w:r w:rsidRPr="008F40C7">
        <w:t xml:space="preserve"> </w:t>
      </w:r>
      <w:r w:rsidR="008F40C7" w:rsidRPr="008F40C7">
        <w:t>sätestatakse, et k</w:t>
      </w:r>
      <w:r w:rsidR="00E8130A" w:rsidRPr="008F40C7">
        <w:t>äesoleva paragrahvi lõike 2 punktis 1 nimetatud juhul ei anta riigi õigusabi määruse 2024/1348</w:t>
      </w:r>
      <w:r w:rsidR="00DF358E">
        <w:t>/EL</w:t>
      </w:r>
      <w:r w:rsidR="00E8130A" w:rsidRPr="008F40C7">
        <w:t xml:space="preserve"> (menetluse kohta) artikli 16 lõikes 3 nimetatud välismaalasele. </w:t>
      </w:r>
      <w:r w:rsidR="008F40C7" w:rsidRPr="00EA2E7D">
        <w:t xml:space="preserve">Viidatud sätte kohaselt, ei pea tasuta õigusnõustamist haldusmenetluses pakkuma juhul kui tegu on esimese korduva taotlusega, mis loetakse esitatuks üksnes selleks, et lükata edasi või nurjata </w:t>
      </w:r>
      <w:proofErr w:type="spellStart"/>
      <w:r w:rsidR="008F40C7" w:rsidRPr="00EA2E7D">
        <w:t>tagasisaatmisotsuse</w:t>
      </w:r>
      <w:proofErr w:type="spellEnd"/>
      <w:r w:rsidR="008F40C7" w:rsidRPr="00EA2E7D">
        <w:t xml:space="preserve"> täitmine, mis tooks kaasa taotleja kohese väljasaatmise liikmesriigist;</w:t>
      </w:r>
      <w:r w:rsidR="005F2E71" w:rsidRPr="00EA2E7D">
        <w:t xml:space="preserve"> kui </w:t>
      </w:r>
      <w:r w:rsidR="008F40C7" w:rsidRPr="00EA2E7D">
        <w:t>tegu on teise või hilisema korduva taotlusega</w:t>
      </w:r>
      <w:r w:rsidR="005F2E71" w:rsidRPr="00EA2E7D">
        <w:t xml:space="preserve"> või kui </w:t>
      </w:r>
      <w:r w:rsidR="008F40C7" w:rsidRPr="00EA2E7D">
        <w:t>taotlejat juba abistab ja esindab õigusnõustaja.</w:t>
      </w:r>
    </w:p>
    <w:p w14:paraId="61700459" w14:textId="77777777" w:rsidR="002778B5" w:rsidRPr="00E13678" w:rsidRDefault="002778B5" w:rsidP="00D92371">
      <w:pPr>
        <w:jc w:val="both"/>
        <w:rPr>
          <w:color w:val="4472C4" w:themeColor="accent1"/>
        </w:rPr>
      </w:pPr>
    </w:p>
    <w:p w14:paraId="01EA8794" w14:textId="2DCB8A52" w:rsidR="00E8130A" w:rsidRPr="003436C3" w:rsidRDefault="002778B5" w:rsidP="00EA2E7D">
      <w:pPr>
        <w:jc w:val="both"/>
      </w:pPr>
      <w:r w:rsidRPr="00DC176B">
        <w:rPr>
          <w:b/>
          <w:color w:val="4472C4" w:themeColor="accent1"/>
        </w:rPr>
        <w:t>Lõikega 4</w:t>
      </w:r>
      <w:r w:rsidRPr="00DC176B">
        <w:rPr>
          <w:color w:val="4472C4" w:themeColor="accent1"/>
        </w:rPr>
        <w:t xml:space="preserve"> </w:t>
      </w:r>
      <w:r w:rsidR="00EA2E7D" w:rsidRPr="00EA2E7D">
        <w:t xml:space="preserve">sätestatakse, et käesoleva </w:t>
      </w:r>
      <w:r w:rsidR="00195AC1">
        <w:t>paragrahvi</w:t>
      </w:r>
      <w:r w:rsidR="00EA2E7D" w:rsidRPr="00EA2E7D">
        <w:t xml:space="preserve"> lõike 2 punktis 2 nimetatud juhul ei anta välismaalasele riigi õigusabi, kui esineb määruse 2024/1348</w:t>
      </w:r>
      <w:r w:rsidR="00DF358E">
        <w:t>/EL</w:t>
      </w:r>
      <w:r w:rsidR="00EA2E7D" w:rsidRPr="00EA2E7D">
        <w:t xml:space="preserve"> (menetluse kohta) artikli 17 lõikes 2 sätestatud tingimus või kui välismaalane ei viibi </w:t>
      </w:r>
      <w:r w:rsidR="00EA2E7D" w:rsidRPr="003436C3">
        <w:t>Eestis.</w:t>
      </w:r>
      <w:r w:rsidR="00DC176B">
        <w:t xml:space="preserve"> </w:t>
      </w:r>
      <w:r w:rsidR="00EA2E7D" w:rsidRPr="003436C3">
        <w:t>Viidatud sätte kohaselt ei pea liikmesriigid edasikaebemenetluses tasuta õigusabi ja esindamist pakkuma, kui a) leitakse, et oma rahalise olukorra avalikustanud taotlejal on piisavalt vahendeid õigusabi ja esindamise võimaldamiseks tema enda kulul; b) leitakse, et edasikaebusel ei ole ilmseid eduvõimalusi või see on kuritarvitav; c) edasikaebus või läbivaatamistaotlus on jõudnud riigisisese õigusega ette nähtud teise või edasisse edasikaebeastmesse, kaasa arvatud uuesti ärakuulamise ja edasikaebuse uuesti läbivaatamise korral ja kui d) taotlejat juba abistab või esindab õigusnõustaja.</w:t>
      </w:r>
    </w:p>
    <w:p w14:paraId="7315EB00" w14:textId="77777777" w:rsidR="00EA2E7D" w:rsidRDefault="00EA2E7D" w:rsidP="00D92371">
      <w:pPr>
        <w:jc w:val="both"/>
        <w:rPr>
          <w:color w:val="FF0000"/>
        </w:rPr>
      </w:pPr>
    </w:p>
    <w:p w14:paraId="1F221DCA" w14:textId="41A3237A" w:rsidR="00E8130A" w:rsidRDefault="00153D31" w:rsidP="00C9553B">
      <w:pPr>
        <w:jc w:val="both"/>
        <w:rPr>
          <w:b/>
          <w:bCs/>
          <w:color w:val="FF0000"/>
        </w:rPr>
      </w:pPr>
      <w:r w:rsidRPr="00DC176B">
        <w:rPr>
          <w:b/>
          <w:color w:val="4472C4" w:themeColor="accent1"/>
        </w:rPr>
        <w:t>Lõike 5</w:t>
      </w:r>
      <w:r w:rsidRPr="003436C3">
        <w:rPr>
          <w:b/>
          <w:bCs/>
        </w:rPr>
        <w:t xml:space="preserve"> </w:t>
      </w:r>
      <w:r w:rsidR="003436C3" w:rsidRPr="003436C3">
        <w:t xml:space="preserve">kohaselt ei anta </w:t>
      </w:r>
      <w:r w:rsidR="003436C3">
        <w:t>sama</w:t>
      </w:r>
      <w:r w:rsidR="00E8130A">
        <w:t xml:space="preserve"> </w:t>
      </w:r>
      <w:r w:rsidR="00D06008">
        <w:t>§-i</w:t>
      </w:r>
      <w:r w:rsidR="00E8130A">
        <w:t xml:space="preserve"> lõike 2 punktis 3 nimetatud juhul</w:t>
      </w:r>
      <w:r w:rsidR="00E8130A" w:rsidRPr="001E23F0">
        <w:t xml:space="preserve"> </w:t>
      </w:r>
      <w:r w:rsidR="00E8130A">
        <w:t xml:space="preserve">välismaalasele riigi õigusabi, kui välismaalasel on piisavalt </w:t>
      </w:r>
      <w:r w:rsidR="00E8130A" w:rsidRPr="001E23F0">
        <w:t xml:space="preserve">rahalisi vahendeid </w:t>
      </w:r>
      <w:r w:rsidR="00E8130A">
        <w:t xml:space="preserve">õigusabi eest tasumiseks või kui </w:t>
      </w:r>
      <w:r w:rsidR="00E8130A" w:rsidRPr="00D61482">
        <w:t xml:space="preserve">asjaoludest tulenevalt on </w:t>
      </w:r>
      <w:r w:rsidR="00E8130A">
        <w:t>välismaalase</w:t>
      </w:r>
      <w:r w:rsidR="00E8130A" w:rsidRPr="00D61482">
        <w:t xml:space="preserve"> võimalus oma õiguse kaitseks ilmselt vähene</w:t>
      </w:r>
      <w:r w:rsidR="00E8130A">
        <w:t>.</w:t>
      </w:r>
    </w:p>
    <w:p w14:paraId="6ED68CE4" w14:textId="77777777" w:rsidR="00D92371" w:rsidRPr="00E13678" w:rsidRDefault="00D92371" w:rsidP="00D92371">
      <w:pPr>
        <w:jc w:val="both"/>
        <w:rPr>
          <w:color w:val="4472C4" w:themeColor="accent1"/>
        </w:rPr>
      </w:pPr>
    </w:p>
    <w:p w14:paraId="1E2E9DD0" w14:textId="7860EA37" w:rsidR="00E8130A" w:rsidRDefault="00153D31" w:rsidP="00E8130A">
      <w:pPr>
        <w:jc w:val="both"/>
      </w:pPr>
      <w:r w:rsidRPr="00DC176B">
        <w:rPr>
          <w:b/>
          <w:color w:val="4472C4" w:themeColor="accent1"/>
        </w:rPr>
        <w:t>Lõike 6</w:t>
      </w:r>
      <w:r w:rsidRPr="003436C3">
        <w:rPr>
          <w:b/>
          <w:bCs/>
        </w:rPr>
        <w:t xml:space="preserve"> </w:t>
      </w:r>
      <w:r w:rsidR="003436C3" w:rsidRPr="003436C3">
        <w:t>kohaselt sätestatakse, et t</w:t>
      </w:r>
      <w:r w:rsidR="00E8130A" w:rsidRPr="003436C3">
        <w:t xml:space="preserve">aotluse õigusabi saamiseks enda esindamiseks rahvusvahelise kaitse menetluses esitab välismaalane </w:t>
      </w:r>
      <w:proofErr w:type="spellStart"/>
      <w:r w:rsidR="00150D8E">
        <w:t>PPA</w:t>
      </w:r>
      <w:r w:rsidR="00D06008">
        <w:t>-</w:t>
      </w:r>
      <w:r w:rsidR="00E8130A">
        <w:t>le</w:t>
      </w:r>
      <w:proofErr w:type="spellEnd"/>
      <w:r w:rsidR="00E8130A">
        <w:t xml:space="preserve"> koos rahvusvahelise kaitse taotlusega. Kui </w:t>
      </w:r>
      <w:r w:rsidR="00150D8E">
        <w:t>PPA</w:t>
      </w:r>
      <w:r w:rsidR="00E8130A">
        <w:t xml:space="preserve"> hinnangul ei esine käesoleva</w:t>
      </w:r>
      <w:r w:rsidR="00E8130A" w:rsidRPr="002C1C84">
        <w:t xml:space="preserve"> </w:t>
      </w:r>
      <w:r w:rsidR="00B97E8A">
        <w:t>paragrahvi</w:t>
      </w:r>
      <w:r w:rsidR="00E8130A">
        <w:t xml:space="preserve"> lõikes 3 sätestatud riigi õigusabi andmist välistavaid asjaolusid, edastatakse taotlus </w:t>
      </w:r>
      <w:r w:rsidR="00A201F0">
        <w:t>RÕS</w:t>
      </w:r>
      <w:r w:rsidR="00E8130A">
        <w:t xml:space="preserve"> §</w:t>
      </w:r>
      <w:r w:rsidR="00A201F0">
        <w:t>-i</w:t>
      </w:r>
      <w:r w:rsidR="00E8130A">
        <w:t xml:space="preserve"> 10 lõikes 3</w:t>
      </w:r>
      <w:r w:rsidR="00E8130A">
        <w:rPr>
          <w:vertAlign w:val="superscript"/>
        </w:rPr>
        <w:t xml:space="preserve">1 </w:t>
      </w:r>
      <w:r w:rsidR="00E8130A">
        <w:t xml:space="preserve">nimetatud halduskohtule koos </w:t>
      </w:r>
      <w:r w:rsidR="00A201F0">
        <w:t>RÕS</w:t>
      </w:r>
      <w:r w:rsidR="00E8130A">
        <w:t xml:space="preserve"> §</w:t>
      </w:r>
      <w:r w:rsidR="00A201F0">
        <w:t>-i</w:t>
      </w:r>
      <w:r w:rsidR="00E8130A">
        <w:t xml:space="preserve"> 12 lõike 1 punktides 1–3 ja 6–8 nimetatud andmetega.</w:t>
      </w:r>
    </w:p>
    <w:p w14:paraId="7C87F354" w14:textId="77777777" w:rsidR="00D92371" w:rsidRPr="002440E3" w:rsidRDefault="00D92371" w:rsidP="009802BE">
      <w:pPr>
        <w:rPr>
          <w:color w:val="FF0000"/>
        </w:rPr>
      </w:pPr>
    </w:p>
    <w:p w14:paraId="5EDAAE11" w14:textId="5F492317" w:rsidR="00A339DF" w:rsidRPr="00B608D1" w:rsidRDefault="00222647" w:rsidP="003E1881">
      <w:pPr>
        <w:jc w:val="both"/>
      </w:pPr>
      <w:r w:rsidRPr="00DC176B">
        <w:rPr>
          <w:b/>
          <w:color w:val="4472C4" w:themeColor="accent1"/>
        </w:rPr>
        <w:t>Lõikega 7</w:t>
      </w:r>
      <w:r w:rsidRPr="00B608D1">
        <w:t xml:space="preserve"> </w:t>
      </w:r>
      <w:r w:rsidR="00B608D1" w:rsidRPr="00B608D1">
        <w:t>sätestatakse, et t</w:t>
      </w:r>
      <w:r w:rsidR="00E8130A" w:rsidRPr="00B608D1">
        <w:t>aotluse õigusabi saamiseks esindamiseks halduskohtumenetluses esitab välismaalane halduskohtusse koos kaebusega</w:t>
      </w:r>
      <w:r w:rsidR="00B608D1">
        <w:t xml:space="preserve">. </w:t>
      </w:r>
      <w:r w:rsidR="00B608D1" w:rsidRPr="00B608D1">
        <w:t>Sarnaselt haldusmenetluse etapiks õigusnõustamise saamise avaldusega, on sellise korra eesmärgiks kohtute halduskoormuse vähendamine ning menetlusökonoomika. Nimetatud viisil on kohtul võimalik koos kaebuse perspektiivikuse hindamisega samas määruses anda hinnang ka tasuta õigusabi ja esindamise vajaduse põhjendatuse kohta.</w:t>
      </w:r>
    </w:p>
    <w:p w14:paraId="6E53E9F2" w14:textId="77777777" w:rsidR="00B608D1" w:rsidRDefault="00B608D1" w:rsidP="009802BE">
      <w:pPr>
        <w:rPr>
          <w:b/>
          <w:bCs/>
        </w:rPr>
      </w:pPr>
    </w:p>
    <w:p w14:paraId="4BDA5A8C" w14:textId="00761800" w:rsidR="002440E3" w:rsidRPr="003E1881" w:rsidRDefault="003E1881" w:rsidP="002440E3">
      <w:pPr>
        <w:jc w:val="both"/>
      </w:pPr>
      <w:r w:rsidRPr="00DC176B">
        <w:rPr>
          <w:rFonts w:eastAsia="Times New Roman"/>
          <w:b/>
          <w:color w:val="4472C4" w:themeColor="accent1"/>
        </w:rPr>
        <w:t>Lõikega 8</w:t>
      </w:r>
      <w:r w:rsidRPr="00DC176B">
        <w:rPr>
          <w:rFonts w:eastAsia="Times New Roman"/>
          <w:color w:val="4472C4" w:themeColor="accent1"/>
        </w:rPr>
        <w:t xml:space="preserve"> </w:t>
      </w:r>
      <w:r w:rsidRPr="003E1881">
        <w:rPr>
          <w:rFonts w:eastAsia="Times New Roman"/>
        </w:rPr>
        <w:t>sätestatakse, et r</w:t>
      </w:r>
      <w:r w:rsidR="002440E3" w:rsidRPr="003E1881">
        <w:rPr>
          <w:rFonts w:eastAsia="Times New Roman"/>
        </w:rPr>
        <w:t>iigi õigusabi taotluse võib esitada inglise keeles.</w:t>
      </w:r>
      <w:r>
        <w:rPr>
          <w:rFonts w:eastAsia="Times New Roman"/>
        </w:rPr>
        <w:t xml:space="preserve"> Selline meede on välismaalas</w:t>
      </w:r>
      <w:r w:rsidR="00BA0D1F">
        <w:rPr>
          <w:rFonts w:eastAsia="Times New Roman"/>
        </w:rPr>
        <w:t>te</w:t>
      </w:r>
      <w:r>
        <w:rPr>
          <w:rFonts w:eastAsia="Times New Roman"/>
        </w:rPr>
        <w:t xml:space="preserve"> ning eriti rahvusvahelise kaitse taotlejate juhul otstarbekas, et vähendada </w:t>
      </w:r>
      <w:r w:rsidR="00397D70">
        <w:rPr>
          <w:rFonts w:eastAsia="Times New Roman"/>
        </w:rPr>
        <w:t xml:space="preserve">kohustusliku </w:t>
      </w:r>
      <w:r>
        <w:rPr>
          <w:rFonts w:eastAsia="Times New Roman"/>
        </w:rPr>
        <w:t>tõlkimisega seonduvaid kulusid ja halduskoormust eestikeelse taotluse esitamise abistamisel.</w:t>
      </w:r>
    </w:p>
    <w:p w14:paraId="12D09516" w14:textId="77777777" w:rsidR="002440E3" w:rsidRPr="001E23F0" w:rsidRDefault="002440E3" w:rsidP="002440E3">
      <w:pPr>
        <w:jc w:val="both"/>
      </w:pPr>
    </w:p>
    <w:p w14:paraId="66F439DE" w14:textId="2E3E5AB2" w:rsidR="002440E3" w:rsidRPr="001E23F0" w:rsidRDefault="00397D70" w:rsidP="002440E3">
      <w:pPr>
        <w:jc w:val="both"/>
      </w:pPr>
      <w:r w:rsidRPr="00DC176B">
        <w:rPr>
          <w:b/>
          <w:color w:val="4472C4" w:themeColor="accent1"/>
        </w:rPr>
        <w:t>Lõikega 9</w:t>
      </w:r>
      <w:r>
        <w:t xml:space="preserve"> sätestatakse, et r</w:t>
      </w:r>
      <w:r w:rsidR="002440E3" w:rsidRPr="001E23F0">
        <w:t xml:space="preserve">iigi õigusabi halduskohtumenetluses </w:t>
      </w:r>
      <w:r w:rsidR="002440E3">
        <w:t xml:space="preserve">käesoleva </w:t>
      </w:r>
      <w:r w:rsidR="00B97E8A">
        <w:t>paragrahvi</w:t>
      </w:r>
      <w:r w:rsidR="002440E3">
        <w:t xml:space="preserve"> lõike 2 punktis 2</w:t>
      </w:r>
      <w:r w:rsidR="002440E3" w:rsidRPr="001E23F0">
        <w:t xml:space="preserve"> nimetatud otsuse ja koos otsusega tehtud lahkumisettekirjutuse vaidlustamisel</w:t>
      </w:r>
      <w:r w:rsidR="002440E3">
        <w:t xml:space="preserve"> ja käesoleva </w:t>
      </w:r>
      <w:r w:rsidR="00B97E8A">
        <w:t>paragrahvi</w:t>
      </w:r>
      <w:r w:rsidR="002440E3">
        <w:t xml:space="preserve"> lõike 2 punktis 3 nimetatud otsuste vaidlustamisel</w:t>
      </w:r>
      <w:r w:rsidR="002440E3" w:rsidRPr="001E23F0">
        <w:t xml:space="preserve"> antakse kuni halduskohtu otsuse tegemiseni. Riigi õigusabi välismaalase kinnipidamise vaidlustamiseks antakse kuni välismaalast peetakse kinni käesoleva seaduse alusel.</w:t>
      </w:r>
    </w:p>
    <w:p w14:paraId="425CE16D" w14:textId="77777777" w:rsidR="002440E3" w:rsidRPr="001E23F0" w:rsidRDefault="002440E3" w:rsidP="002440E3">
      <w:pPr>
        <w:jc w:val="both"/>
      </w:pPr>
    </w:p>
    <w:p w14:paraId="38B04AC2" w14:textId="1FD1EB4D" w:rsidR="002440E3" w:rsidRDefault="00397D70" w:rsidP="002440E3">
      <w:pPr>
        <w:jc w:val="both"/>
      </w:pPr>
      <w:r w:rsidRPr="00DC176B">
        <w:rPr>
          <w:b/>
          <w:color w:val="4472C4" w:themeColor="accent1"/>
        </w:rPr>
        <w:t xml:space="preserve">Lõike 10 </w:t>
      </w:r>
      <w:r>
        <w:t xml:space="preserve">kohaselt </w:t>
      </w:r>
      <w:r w:rsidR="00A4037F">
        <w:t xml:space="preserve">ei saa esitada halduskohtule kaebust </w:t>
      </w:r>
      <w:r w:rsidR="00150D8E">
        <w:t>PPA</w:t>
      </w:r>
      <w:r w:rsidR="002440E3">
        <w:t xml:space="preserve"> otsuse peale, millega on tuvastatud käesoleva</w:t>
      </w:r>
      <w:r w:rsidR="002440E3" w:rsidRPr="002C1C84">
        <w:t xml:space="preserve"> </w:t>
      </w:r>
      <w:r w:rsidR="00B97E8A">
        <w:t>paragrahvi</w:t>
      </w:r>
      <w:r w:rsidR="002440E3">
        <w:t xml:space="preserve"> lõikes 3 sätestatud riigi õigusabi andmist välistavad asjaolud</w:t>
      </w:r>
      <w:r w:rsidR="00A4037F">
        <w:t xml:space="preserve">. </w:t>
      </w:r>
      <w:r w:rsidR="002440E3">
        <w:lastRenderedPageBreak/>
        <w:t>Halduskohtu määruse peale, millega on keeldutud r</w:t>
      </w:r>
      <w:r w:rsidR="002440E3" w:rsidRPr="001E23F0">
        <w:t>iigi õigusabist andmisest</w:t>
      </w:r>
      <w:r w:rsidR="002440E3">
        <w:t>,</w:t>
      </w:r>
      <w:r w:rsidR="002440E3" w:rsidRPr="001E23F0">
        <w:t xml:space="preserve"> ei saa esitada määruskaebust.</w:t>
      </w:r>
    </w:p>
    <w:p w14:paraId="23A1D8EE" w14:textId="77777777" w:rsidR="00DC176B" w:rsidRDefault="00DC176B" w:rsidP="002440E3">
      <w:pPr>
        <w:jc w:val="both"/>
        <w:rPr>
          <w:color w:val="000000" w:themeColor="text1"/>
        </w:rPr>
      </w:pPr>
    </w:p>
    <w:p w14:paraId="1A25E3ED" w14:textId="08403CF8" w:rsidR="00D92E3D" w:rsidRPr="007441FD" w:rsidRDefault="00ED4D15" w:rsidP="00ED4D15">
      <w:pPr>
        <w:jc w:val="both"/>
        <w:rPr>
          <w:color w:val="000000" w:themeColor="text1"/>
        </w:rPr>
      </w:pPr>
      <w:r w:rsidRPr="007441FD">
        <w:rPr>
          <w:color w:val="000000" w:themeColor="text1"/>
        </w:rPr>
        <w:t>UNHCR</w:t>
      </w:r>
      <w:r w:rsidR="00B6540D">
        <w:rPr>
          <w:color w:val="000000" w:themeColor="text1"/>
        </w:rPr>
        <w:t>-i</w:t>
      </w:r>
      <w:r w:rsidRPr="007441FD">
        <w:rPr>
          <w:color w:val="000000" w:themeColor="text1"/>
        </w:rPr>
        <w:t xml:space="preserve"> hinnangul on õigusabi ja esindamise tasuta pakkumine rahvusvahelise kaitse taotlejatele hädavajalik, sest oma haavatava seisu tõttu ei suuda nad seda reeglina ise korraldada. Selline abi peab olema kättesaadav kõikides rahvusvahelise kaitse menetluse etappides, et tagada õigusriigi põhimõte ja rahvusvahelistes kohustuste järgimine. Sellega kindlustatakse, et rahvusvahelise kaitse taotleja </w:t>
      </w:r>
      <w:r w:rsidR="00D92E3D" w:rsidRPr="007441FD">
        <w:rPr>
          <w:color w:val="000000" w:themeColor="text1"/>
        </w:rPr>
        <w:t>õigused kaitstud sh need, mis on seotud inimese õigusliku staatusega, menetluslike garantiidega ja ligipääsuga põhilistele teenustele. Ligipääsetav, erapooletu, usaldusväärne ja kõrge kvaliteediga õigusabi ja esindamine on oluline tugisammas, et korraldada õiglast ja läbipaistvat rahvusvahelise kaitse menetlust. Vastava kvalifikatsiooniga õigusabi parandab otsuse tegemise kvaliteeti, edendab taotlejate arusaamist menetlusprotsessist, vähendab kaebuste arvu ja kohtute koormust ja korduvate taotluste arvu ning vähendab ka protsessi kestvust tervikuna. Selle tulemusena vähendab varane ja kvaliteetne õigusabi ja esindamine riigi rahalist menetluse ja vastuvõtu maksumust. UNHCR</w:t>
      </w:r>
      <w:r w:rsidR="00397E7A">
        <w:rPr>
          <w:color w:val="000000" w:themeColor="text1"/>
        </w:rPr>
        <w:t>-i</w:t>
      </w:r>
      <w:r w:rsidR="00D92E3D" w:rsidRPr="007441FD">
        <w:rPr>
          <w:color w:val="000000" w:themeColor="text1"/>
        </w:rPr>
        <w:t xml:space="preserve"> hinnangul sisaldab õigusabi ja esindamine järgmist: õiguslik ja menetluslik nõustamine</w:t>
      </w:r>
      <w:r w:rsidR="00A331E6" w:rsidRPr="007441FD">
        <w:rPr>
          <w:color w:val="000000" w:themeColor="text1"/>
        </w:rPr>
        <w:t>;</w:t>
      </w:r>
      <w:r w:rsidR="00D92E3D" w:rsidRPr="007441FD">
        <w:rPr>
          <w:color w:val="000000" w:themeColor="text1"/>
        </w:rPr>
        <w:t xml:space="preserve"> rahvusvahelise kaitse taotluse vormi ja muude vormide täitmisel abistamine</w:t>
      </w:r>
      <w:r w:rsidR="00A331E6" w:rsidRPr="007441FD">
        <w:rPr>
          <w:color w:val="000000" w:themeColor="text1"/>
        </w:rPr>
        <w:t xml:space="preserve">; </w:t>
      </w:r>
      <w:r w:rsidR="00D92E3D" w:rsidRPr="007441FD">
        <w:rPr>
          <w:color w:val="000000" w:themeColor="text1"/>
        </w:rPr>
        <w:t>ettevalmistus suuliseks vestluseks ja kirjalike sisendite koostamise abistamine</w:t>
      </w:r>
      <w:r w:rsidR="00A331E6" w:rsidRPr="007441FD">
        <w:rPr>
          <w:color w:val="000000" w:themeColor="text1"/>
        </w:rPr>
        <w:t>;</w:t>
      </w:r>
      <w:r w:rsidR="00D92E3D" w:rsidRPr="007441FD">
        <w:rPr>
          <w:color w:val="000000" w:themeColor="text1"/>
        </w:rPr>
        <w:t xml:space="preserve"> tõendite kogumine ja edastamine menetlejale</w:t>
      </w:r>
      <w:r w:rsidR="00A331E6" w:rsidRPr="007441FD">
        <w:rPr>
          <w:color w:val="000000" w:themeColor="text1"/>
        </w:rPr>
        <w:t>; vestlusel osalemine; kaebuste esitamine; kaitse tühistamise, ära võtmise või lõppemise menetluses abistamine ja esindamine ning muu õiguslik tugi. UNHCR julgustab liikmesriike tegema järgmist:</w:t>
      </w:r>
    </w:p>
    <w:p w14:paraId="3FDC88A8" w14:textId="4BA1B7C3" w:rsidR="00ED4D15" w:rsidRPr="00537B46" w:rsidRDefault="00A331E6" w:rsidP="0086799D">
      <w:pPr>
        <w:pStyle w:val="Loendilik"/>
        <w:numPr>
          <w:ilvl w:val="0"/>
          <w:numId w:val="5"/>
        </w:numPr>
        <w:rPr>
          <w:rFonts w:cs="Times New Roman"/>
          <w:color w:val="000000" w:themeColor="text1"/>
        </w:rPr>
      </w:pPr>
      <w:r w:rsidRPr="00537B46">
        <w:rPr>
          <w:rFonts w:cs="Times New Roman"/>
          <w:color w:val="000000" w:themeColor="text1"/>
        </w:rPr>
        <w:t xml:space="preserve">Pakkuma tasuta õigusabi ja esindamist kõikides rahvusvahelise kaitse menetluse etappides sh esimese astme haldusmenetluse ajal </w:t>
      </w:r>
    </w:p>
    <w:p w14:paraId="5E78185E" w14:textId="031B240F" w:rsidR="00A331E6" w:rsidRPr="00537B46" w:rsidRDefault="00A331E6" w:rsidP="0086799D">
      <w:pPr>
        <w:pStyle w:val="Loendilik"/>
        <w:numPr>
          <w:ilvl w:val="0"/>
          <w:numId w:val="5"/>
        </w:numPr>
        <w:rPr>
          <w:rFonts w:cs="Times New Roman"/>
          <w:color w:val="000000" w:themeColor="text1"/>
        </w:rPr>
      </w:pPr>
      <w:r w:rsidRPr="00537B46">
        <w:rPr>
          <w:rFonts w:cs="Times New Roman"/>
          <w:color w:val="000000" w:themeColor="text1"/>
        </w:rPr>
        <w:t>Tagama, et õigusnõusta</w:t>
      </w:r>
      <w:r w:rsidR="002873C2" w:rsidRPr="00537B46">
        <w:rPr>
          <w:rFonts w:cs="Times New Roman"/>
          <w:color w:val="000000" w:themeColor="text1"/>
        </w:rPr>
        <w:t>m</w:t>
      </w:r>
      <w:r w:rsidRPr="00537B46">
        <w:rPr>
          <w:rFonts w:cs="Times New Roman"/>
          <w:color w:val="000000" w:themeColor="text1"/>
        </w:rPr>
        <w:t xml:space="preserve">ine </w:t>
      </w:r>
      <w:r w:rsidR="002873C2" w:rsidRPr="00537B46">
        <w:rPr>
          <w:rFonts w:cs="Times New Roman"/>
          <w:color w:val="000000" w:themeColor="text1"/>
        </w:rPr>
        <w:t>vastab kõrgele õigusabi kutsestandardile, mis läheb kaugemale pelgalt teabejagamisest</w:t>
      </w:r>
    </w:p>
    <w:p w14:paraId="7CA44CD2" w14:textId="6249CF9C" w:rsidR="002873C2" w:rsidRPr="00537B46" w:rsidRDefault="002873C2" w:rsidP="0086799D">
      <w:pPr>
        <w:pStyle w:val="Loendilik"/>
        <w:numPr>
          <w:ilvl w:val="0"/>
          <w:numId w:val="5"/>
        </w:numPr>
        <w:rPr>
          <w:rFonts w:cs="Times New Roman"/>
          <w:color w:val="000000" w:themeColor="text1"/>
        </w:rPr>
      </w:pPr>
      <w:r w:rsidRPr="00537B46">
        <w:rPr>
          <w:rFonts w:cs="Times New Roman"/>
          <w:color w:val="000000" w:themeColor="text1"/>
        </w:rPr>
        <w:t>Luua vajalik administratiiv</w:t>
      </w:r>
      <w:r w:rsidR="006B2558">
        <w:rPr>
          <w:rFonts w:cs="Times New Roman"/>
          <w:color w:val="000000" w:themeColor="text1"/>
        </w:rPr>
        <w:t>-</w:t>
      </w:r>
      <w:r w:rsidR="0022194F" w:rsidRPr="00537B46">
        <w:rPr>
          <w:rFonts w:cs="Times New Roman"/>
          <w:color w:val="000000" w:themeColor="text1"/>
        </w:rPr>
        <w:t xml:space="preserve"> ja </w:t>
      </w:r>
      <w:r w:rsidRPr="00537B46">
        <w:rPr>
          <w:rFonts w:cs="Times New Roman"/>
          <w:color w:val="000000" w:themeColor="text1"/>
        </w:rPr>
        <w:t xml:space="preserve">inimressurss </w:t>
      </w:r>
      <w:r w:rsidR="0022194F" w:rsidRPr="00537B46">
        <w:rPr>
          <w:rFonts w:cs="Times New Roman"/>
          <w:color w:val="000000" w:themeColor="text1"/>
        </w:rPr>
        <w:t xml:space="preserve">ning </w:t>
      </w:r>
      <w:r w:rsidRPr="00537B46">
        <w:rPr>
          <w:rFonts w:cs="Times New Roman"/>
          <w:color w:val="000000" w:themeColor="text1"/>
        </w:rPr>
        <w:t>infra</w:t>
      </w:r>
      <w:r w:rsidR="0022194F" w:rsidRPr="00537B46">
        <w:rPr>
          <w:rFonts w:cs="Times New Roman"/>
          <w:color w:val="000000" w:themeColor="text1"/>
        </w:rPr>
        <w:t>s</w:t>
      </w:r>
      <w:r w:rsidRPr="00537B46">
        <w:rPr>
          <w:rFonts w:cs="Times New Roman"/>
          <w:color w:val="000000" w:themeColor="text1"/>
        </w:rPr>
        <w:t>tru</w:t>
      </w:r>
      <w:r w:rsidR="0022194F" w:rsidRPr="00537B46">
        <w:rPr>
          <w:rFonts w:cs="Times New Roman"/>
          <w:color w:val="000000" w:themeColor="text1"/>
        </w:rPr>
        <w:t>k</w:t>
      </w:r>
      <w:r w:rsidRPr="00537B46">
        <w:rPr>
          <w:rFonts w:cs="Times New Roman"/>
          <w:color w:val="000000" w:themeColor="text1"/>
        </w:rPr>
        <w:t>tuuri võimekus</w:t>
      </w:r>
      <w:r w:rsidR="0022194F" w:rsidRPr="00537B46">
        <w:rPr>
          <w:rFonts w:cs="Times New Roman"/>
          <w:color w:val="000000" w:themeColor="text1"/>
        </w:rPr>
        <w:t>, et pakkuda õigusabi efektiivselt</w:t>
      </w:r>
    </w:p>
    <w:p w14:paraId="5DAD7029" w14:textId="7EBD4200" w:rsidR="0022194F" w:rsidRPr="00537B46" w:rsidRDefault="0022194F" w:rsidP="0086799D">
      <w:pPr>
        <w:pStyle w:val="Loendilik"/>
        <w:numPr>
          <w:ilvl w:val="0"/>
          <w:numId w:val="5"/>
        </w:numPr>
        <w:rPr>
          <w:rFonts w:cs="Times New Roman"/>
          <w:color w:val="000000" w:themeColor="text1"/>
        </w:rPr>
      </w:pPr>
      <w:r w:rsidRPr="00537B46">
        <w:rPr>
          <w:rFonts w:cs="Times New Roman"/>
          <w:color w:val="000000" w:themeColor="text1"/>
        </w:rPr>
        <w:t>Tagada piiranguteta ligipääs MTÜdele ja UNHCR</w:t>
      </w:r>
      <w:r w:rsidR="00714C5F">
        <w:rPr>
          <w:rFonts w:cs="Times New Roman"/>
          <w:color w:val="000000" w:themeColor="text1"/>
        </w:rPr>
        <w:t>-i</w:t>
      </w:r>
      <w:r w:rsidRPr="00537B46">
        <w:rPr>
          <w:rFonts w:cs="Times New Roman"/>
          <w:color w:val="000000" w:themeColor="text1"/>
        </w:rPr>
        <w:t xml:space="preserve"> rahastatud partneritele õigusnõustamiseks ja abistamiseks piiri</w:t>
      </w:r>
      <w:r w:rsidR="006B2558">
        <w:rPr>
          <w:rFonts w:cs="Times New Roman"/>
          <w:color w:val="000000" w:themeColor="text1"/>
        </w:rPr>
        <w:t>-</w:t>
      </w:r>
      <w:r w:rsidRPr="00537B46">
        <w:rPr>
          <w:rFonts w:cs="Times New Roman"/>
          <w:color w:val="000000" w:themeColor="text1"/>
        </w:rPr>
        <w:t xml:space="preserve"> ja transiittsoonides.</w:t>
      </w:r>
      <w:r w:rsidRPr="00537B46">
        <w:rPr>
          <w:rStyle w:val="Allmrkuseviide"/>
          <w:rFonts w:cs="Times New Roman"/>
          <w:color w:val="000000" w:themeColor="text1"/>
        </w:rPr>
        <w:footnoteReference w:id="68"/>
      </w:r>
      <w:r w:rsidRPr="00537B46">
        <w:rPr>
          <w:rFonts w:cs="Times New Roman"/>
          <w:color w:val="000000" w:themeColor="text1"/>
        </w:rPr>
        <w:t xml:space="preserve"> </w:t>
      </w:r>
    </w:p>
    <w:p w14:paraId="14251901" w14:textId="77777777" w:rsidR="003E2955" w:rsidRDefault="003E2955" w:rsidP="009802BE">
      <w:pPr>
        <w:rPr>
          <w:b/>
          <w:bCs/>
        </w:rPr>
      </w:pPr>
    </w:p>
    <w:p w14:paraId="5DB0A71E" w14:textId="050A5500" w:rsidR="00864838" w:rsidRDefault="00864838" w:rsidP="009802BE">
      <w:pPr>
        <w:rPr>
          <w:b/>
          <w:bCs/>
        </w:rPr>
      </w:pPr>
      <w:r w:rsidRPr="00864838">
        <w:rPr>
          <w:b/>
          <w:bCs/>
        </w:rPr>
        <w:lastRenderedPageBreak/>
        <w:t>§ 16. Rahvusvahelise kaitse taotleja õigused</w:t>
      </w:r>
    </w:p>
    <w:p w14:paraId="6B30B1E8" w14:textId="77777777" w:rsidR="00B31745" w:rsidRDefault="00B31745" w:rsidP="009802BE">
      <w:pPr>
        <w:rPr>
          <w:b/>
          <w:bCs/>
        </w:rPr>
      </w:pPr>
    </w:p>
    <w:p w14:paraId="4287E92E" w14:textId="5BF88F55" w:rsidR="00DE4302" w:rsidRDefault="00DE4302" w:rsidP="001A077E">
      <w:pPr>
        <w:jc w:val="both"/>
      </w:pPr>
      <w:r w:rsidRPr="00023FCB">
        <w:rPr>
          <w:b/>
          <w:color w:val="4472C4" w:themeColor="accent1"/>
        </w:rPr>
        <w:t>Paragrahvi</w:t>
      </w:r>
      <w:r w:rsidR="001A077E" w:rsidRPr="00023FCB">
        <w:rPr>
          <w:b/>
          <w:color w:val="4472C4" w:themeColor="accent1"/>
        </w:rPr>
        <w:t>dega</w:t>
      </w:r>
      <w:r w:rsidRPr="00023FCB">
        <w:rPr>
          <w:b/>
          <w:color w:val="4472C4" w:themeColor="accent1"/>
        </w:rPr>
        <w:t xml:space="preserve"> </w:t>
      </w:r>
      <w:r w:rsidR="001A077E" w:rsidRPr="00023FCB">
        <w:rPr>
          <w:b/>
          <w:color w:val="4472C4" w:themeColor="accent1"/>
        </w:rPr>
        <w:t>16 ja 17</w:t>
      </w:r>
      <w:r w:rsidR="001A077E" w:rsidRPr="00023FCB">
        <w:rPr>
          <w:color w:val="4472C4" w:themeColor="accent1"/>
        </w:rPr>
        <w:t xml:space="preserve"> </w:t>
      </w:r>
      <w:r w:rsidRPr="001B2DC2">
        <w:t xml:space="preserve">sätestatakse </w:t>
      </w:r>
      <w:r w:rsidR="00AF6E6B" w:rsidRPr="001B2DC2">
        <w:t>rahvusvahelise kaitse taotlejate õiguste kataloog</w:t>
      </w:r>
      <w:r w:rsidR="001A077E" w:rsidRPr="001B2DC2">
        <w:t xml:space="preserve">, mis hõlmab viiteid </w:t>
      </w:r>
      <w:r w:rsidR="00D5479E">
        <w:t>EL-i</w:t>
      </w:r>
      <w:r w:rsidR="001A077E" w:rsidRPr="001B2DC2">
        <w:t xml:space="preserve"> varjupaiga õigustika kehtestatud õigustele ning sätestab täiendavad vajalikud täpsustused, eelkõige </w:t>
      </w:r>
      <w:proofErr w:type="spellStart"/>
      <w:r w:rsidR="00822B1A">
        <w:t>PS-i</w:t>
      </w:r>
      <w:proofErr w:type="spellEnd"/>
      <w:r w:rsidR="001A077E" w:rsidRPr="001B2DC2">
        <w:t xml:space="preserve"> ja teiste seaduste alusel sätestatud õiguste kohaldumise kohta.</w:t>
      </w:r>
      <w:bookmarkStart w:id="97" w:name="_Hlk198141707"/>
    </w:p>
    <w:bookmarkEnd w:id="97"/>
    <w:p w14:paraId="178BCE63" w14:textId="77777777" w:rsidR="001A077E" w:rsidRPr="001B2DC2" w:rsidRDefault="001A077E" w:rsidP="001A077E">
      <w:pPr>
        <w:jc w:val="both"/>
      </w:pPr>
    </w:p>
    <w:p w14:paraId="66C7FF6D" w14:textId="33EBE9FE" w:rsidR="001A077E" w:rsidRPr="001B2DC2" w:rsidRDefault="00925E35" w:rsidP="001A077E">
      <w:pPr>
        <w:jc w:val="both"/>
      </w:pPr>
      <w:r w:rsidRPr="00023FCB">
        <w:rPr>
          <w:b/>
          <w:color w:val="4472C4" w:themeColor="accent1"/>
        </w:rPr>
        <w:t>Paragrahvi l</w:t>
      </w:r>
      <w:r w:rsidR="001A077E" w:rsidRPr="00023FCB">
        <w:rPr>
          <w:b/>
          <w:color w:val="4472C4" w:themeColor="accent1"/>
        </w:rPr>
        <w:t>õikega 1</w:t>
      </w:r>
      <w:r w:rsidR="001A077E">
        <w:rPr>
          <w:b/>
          <w:color w:val="4472C4" w:themeColor="accent1"/>
        </w:rPr>
        <w:t xml:space="preserve"> </w:t>
      </w:r>
      <w:r w:rsidR="001A077E" w:rsidRPr="001B2DC2">
        <w:t>sätestatakse</w:t>
      </w:r>
      <w:r w:rsidR="00F213EC" w:rsidRPr="00195AC1">
        <w:rPr>
          <w:rStyle w:val="Allmrkuseviide"/>
        </w:rPr>
        <w:footnoteReference w:id="69"/>
      </w:r>
      <w:r w:rsidR="001A077E" w:rsidRPr="001B2DC2">
        <w:t xml:space="preserve">, et </w:t>
      </w:r>
      <w:r w:rsidR="001D1E60">
        <w:t>r</w:t>
      </w:r>
      <w:r w:rsidR="001A077E" w:rsidRPr="001B2DC2">
        <w:t xml:space="preserve">ahvusvahelise kaitse taotlejale tagatakse </w:t>
      </w:r>
      <w:proofErr w:type="spellStart"/>
      <w:r w:rsidR="00822B1A">
        <w:t>PS-ist</w:t>
      </w:r>
      <w:proofErr w:type="spellEnd"/>
      <w:r w:rsidR="001A077E" w:rsidRPr="001B2DC2">
        <w:t xml:space="preserve">, seadustest ja muudest õigusaktidest ning </w:t>
      </w:r>
      <w:proofErr w:type="spellStart"/>
      <w:r w:rsidR="001A077E" w:rsidRPr="001B2DC2">
        <w:t>välislepingutest</w:t>
      </w:r>
      <w:proofErr w:type="spellEnd"/>
      <w:r w:rsidR="001A077E" w:rsidRPr="001B2DC2">
        <w:t xml:space="preserve">, </w:t>
      </w:r>
      <w:r w:rsidR="00D5479E">
        <w:t>EL-i</w:t>
      </w:r>
      <w:r w:rsidR="001A077E" w:rsidRPr="001B2DC2">
        <w:t xml:space="preserve"> õigusaktidest, rahvusvahelise õiguse üldtunnustatud normidest ja rahvusvahelistest tavadest tulenevad õigused ja vabadused.</w:t>
      </w:r>
    </w:p>
    <w:p w14:paraId="7109562E" w14:textId="77777777" w:rsidR="001A077E" w:rsidRPr="001B2DC2" w:rsidRDefault="001A077E" w:rsidP="001A077E">
      <w:pPr>
        <w:jc w:val="both"/>
      </w:pPr>
    </w:p>
    <w:p w14:paraId="2EDDF471" w14:textId="39A642D5" w:rsidR="001A077E" w:rsidRPr="001B2DC2" w:rsidRDefault="001A077E" w:rsidP="005C0870">
      <w:pPr>
        <w:jc w:val="both"/>
      </w:pPr>
      <w:r w:rsidRPr="00023FCB">
        <w:rPr>
          <w:b/>
          <w:color w:val="4472C4" w:themeColor="accent1"/>
        </w:rPr>
        <w:t>Lõikega 2</w:t>
      </w:r>
      <w:r w:rsidR="005C0870" w:rsidRPr="00023FCB">
        <w:rPr>
          <w:color w:val="4472C4" w:themeColor="accent1"/>
        </w:rPr>
        <w:t xml:space="preserve"> </w:t>
      </w:r>
      <w:r w:rsidR="005C0870" w:rsidRPr="001B2DC2">
        <w:t>sätestatakse, et rahvusvahelise kaitse menetluses on taotlejal määruse 2024/1348</w:t>
      </w:r>
      <w:r w:rsidR="00DF358E">
        <w:t>/EL</w:t>
      </w:r>
      <w:r w:rsidR="005C0870" w:rsidRPr="001B2DC2">
        <w:t xml:space="preserve"> (menetluse kohta) ning, kui see on asjakohane, määruses 2024/1351</w:t>
      </w:r>
      <w:r w:rsidR="00254B9A">
        <w:t>/EL</w:t>
      </w:r>
      <w:r w:rsidR="005C0870" w:rsidRPr="001B2DC2">
        <w:t xml:space="preserve"> (rändehalduse kohta) sätestatud õigused.</w:t>
      </w:r>
    </w:p>
    <w:p w14:paraId="6F44081F" w14:textId="77777777" w:rsidR="00715FCA" w:rsidRDefault="00715FCA" w:rsidP="005C0870">
      <w:pPr>
        <w:jc w:val="both"/>
      </w:pPr>
    </w:p>
    <w:p w14:paraId="0B9B6F8E" w14:textId="6F41C03E" w:rsidR="00600B02" w:rsidRPr="001B2DC2" w:rsidRDefault="00715FCA" w:rsidP="005C0870">
      <w:pPr>
        <w:jc w:val="both"/>
      </w:pPr>
      <w:r>
        <w:t>M</w:t>
      </w:r>
      <w:r w:rsidR="00D913AA" w:rsidRPr="001B2DC2">
        <w:t>ääruse 2024/1348</w:t>
      </w:r>
      <w:r w:rsidR="00DF358E">
        <w:t>/EL</w:t>
      </w:r>
      <w:r w:rsidR="00D913AA" w:rsidRPr="001B2DC2">
        <w:t xml:space="preserve"> (menetluse kohta)</w:t>
      </w:r>
      <w:r w:rsidR="00600B02" w:rsidRPr="001B2DC2">
        <w:t xml:space="preserve"> artik</w:t>
      </w:r>
      <w:r>
        <w:t>li</w:t>
      </w:r>
      <w:r w:rsidR="00600B02" w:rsidRPr="001B2DC2">
        <w:t xml:space="preserve"> 8 </w:t>
      </w:r>
      <w:r>
        <w:t>järgi</w:t>
      </w:r>
      <w:r w:rsidR="00600B02" w:rsidRPr="001B2DC2">
        <w:t xml:space="preserve"> </w:t>
      </w:r>
      <w:r w:rsidR="0074019F" w:rsidRPr="001B2DC2">
        <w:t>t</w:t>
      </w:r>
      <w:r w:rsidR="002F356C" w:rsidRPr="001B2DC2">
        <w:t xml:space="preserve">uleb taotlejale anda tegelik võimalus esitada </w:t>
      </w:r>
      <w:r w:rsidR="00784C84" w:rsidRPr="001B2DC2">
        <w:t xml:space="preserve">taotlus ja </w:t>
      </w:r>
      <w:r w:rsidR="002F356C" w:rsidRPr="001B2DC2">
        <w:t>kõik talle kättesaadavad andmed, mis taotlust põhjendavad või on menetluste jaoks olulised. Selleks peab taotlejal, välja</w:t>
      </w:r>
      <w:r w:rsidR="00784C84" w:rsidRPr="001B2DC2">
        <w:t xml:space="preserve"> </w:t>
      </w:r>
      <w:r w:rsidR="002F356C" w:rsidRPr="001B2DC2">
        <w:t xml:space="preserve">arvatud harvadel erandjuhtudel, olema õigus olla ära kuulatud isikliku vestluse kaudu, milles käsitletakse vastavalt kas tema taotluse lubatavust või sisu. </w:t>
      </w:r>
      <w:r w:rsidR="00784C84" w:rsidRPr="001B2DC2">
        <w:t xml:space="preserve">Taotlejale tuleb anda teavet menetluse tähtaegade ja etappide osas ning tema õiguste ja kohustuste osas ja nende täitmata jätmise tagajärgede osas. Taotlejal on õigus tasuta individuaalsele õigusnõustamisele taotluse esitamiseks ning õigusabi ja esindamist menetluse kõigis etappides. Taotlejal on õigus saada menetleva asutuse otsus sama määruse artikliga 36 kooskõlas. </w:t>
      </w:r>
      <w:r w:rsidR="002F356C" w:rsidRPr="001B2DC2">
        <w:t>Isikliku vestluse õiguse tagamiseks peab taotlejat abistama tõlk, kui see on asjakohase suhtlemise jaoks vajalik, ja taotlejale tuleb anda võimalus esitada oma taotluse kohta igakülgsed selgitused. Taotlejale tuleb anda piisavalt aega ettevalmistamiseks ja nõupidamiseks oma õigusnõustaja või muu nõustajaga, kellel on vastavalt liikmesriigi seadustele õigus või luba anda õigusalast nõu, või isikuga, kellele on õigusnõustamine ülesandeks tehtud. Vestluse ajal peab taotlejale võimaldama õigusnõustaja</w:t>
      </w:r>
      <w:r w:rsidR="0074019F" w:rsidRPr="001B2DC2">
        <w:t xml:space="preserve"> </w:t>
      </w:r>
      <w:r w:rsidR="002F356C" w:rsidRPr="001B2DC2">
        <w:t>abi. Isiklik vestlus peab toimuma tingimustes, mis tagavad asjakohase privaatsuse ja konfidentsiaalsuse, ning seda pea</w:t>
      </w:r>
      <w:r w:rsidR="00946315" w:rsidRPr="001B2DC2">
        <w:t xml:space="preserve">vad </w:t>
      </w:r>
      <w:r w:rsidR="002F356C" w:rsidRPr="001B2DC2">
        <w:t>läbi viima vastava koolituse saanud ja pädevad töötajad. Kui taotluse sisu käsitlev vestlus jäetakse ära, et tagada rahvusvahelisele kaitsele kiire juurdepääs, ei tohi see piirata kohustust kontrollida, kas taotleja vastab määruses 2024/1347</w:t>
      </w:r>
      <w:r w:rsidR="00DF358E">
        <w:t>/EL</w:t>
      </w:r>
      <w:r w:rsidR="002F356C" w:rsidRPr="001B2DC2">
        <w:t xml:space="preserve"> (kvalifikatsioonitingimuste kohta) sätestatud tingimustele pagulasseisundi saamiseks, enne kui kontrollitakse, kas taotleja vastab täiendava kaitse seisundi saamise tingimustele. Kuna isiklik vestlus on oluline osa taotluse läbivaatamisest, tule</w:t>
      </w:r>
      <w:r w:rsidR="000F5698" w:rsidRPr="001B2DC2">
        <w:t xml:space="preserve">b </w:t>
      </w:r>
      <w:r w:rsidR="002F356C" w:rsidRPr="001B2DC2">
        <w:t>vestlus salvestada ning anda taotlejatele, nende esindajatele ja nende õigusnõustajatele juurdepääs aruandele või selle</w:t>
      </w:r>
      <w:r w:rsidR="000F5698" w:rsidRPr="001B2DC2">
        <w:t xml:space="preserve"> </w:t>
      </w:r>
      <w:r w:rsidR="002F356C" w:rsidRPr="001B2DC2">
        <w:t>vestluse protokollile võimalikult kiiresti pärast vestlust ning igal juhul aegsasti enne seda, kui menetlev ametiasutus</w:t>
      </w:r>
      <w:r w:rsidR="000F5698" w:rsidRPr="001B2DC2">
        <w:t xml:space="preserve"> </w:t>
      </w:r>
      <w:r w:rsidR="002F356C" w:rsidRPr="001B2DC2">
        <w:t>teeb otsuse.</w:t>
      </w:r>
      <w:r w:rsidR="000B552B" w:rsidRPr="001B2DC2">
        <w:t xml:space="preserve"> Samuti on taotlejal muuhulgas õigus võimalikult kiiresti ja enne taotluse esitamise tähtaega võtta ühendust </w:t>
      </w:r>
      <w:r w:rsidR="00397E7A">
        <w:t>UNHCR-iga</w:t>
      </w:r>
      <w:r w:rsidR="000B552B" w:rsidRPr="001B2DC2">
        <w:t>.</w:t>
      </w:r>
    </w:p>
    <w:p w14:paraId="73A77829" w14:textId="77777777" w:rsidR="00D913AA" w:rsidRPr="001B2DC2" w:rsidRDefault="00D913AA" w:rsidP="005C0870">
      <w:pPr>
        <w:jc w:val="both"/>
      </w:pPr>
    </w:p>
    <w:p w14:paraId="3327CD12" w14:textId="1527788D" w:rsidR="005D78DC" w:rsidRDefault="005D78DC" w:rsidP="00A12D70">
      <w:pPr>
        <w:jc w:val="both"/>
      </w:pPr>
      <w:bookmarkStart w:id="98" w:name="_Hlk195616689"/>
      <w:r>
        <w:t>M</w:t>
      </w:r>
      <w:r w:rsidR="00D913AA" w:rsidRPr="001B2DC2">
        <w:t>ääruse</w:t>
      </w:r>
      <w:r w:rsidR="00C70755">
        <w:t xml:space="preserve"> </w:t>
      </w:r>
      <w:r w:rsidR="00254B9A">
        <w:t>2024/1351/EL</w:t>
      </w:r>
      <w:r w:rsidR="00D913AA" w:rsidRPr="001B2DC2">
        <w:t xml:space="preserve"> (rändehalduse kohta)</w:t>
      </w:r>
      <w:r w:rsidR="00600B02" w:rsidRPr="001B2DC2">
        <w:t xml:space="preserve"> artiklite 20</w:t>
      </w:r>
      <w:r>
        <w:t>–</w:t>
      </w:r>
      <w:r w:rsidR="0045629A" w:rsidRPr="001B2DC2">
        <w:t>23</w:t>
      </w:r>
      <w:r w:rsidR="00600B02" w:rsidRPr="001B2DC2">
        <w:t xml:space="preserve"> </w:t>
      </w:r>
      <w:r w:rsidR="0045629A" w:rsidRPr="001B2DC2">
        <w:t>kohaselt on s</w:t>
      </w:r>
      <w:r w:rsidR="0074630B" w:rsidRPr="001B2DC2">
        <w:t xml:space="preserve">elleks et tagada </w:t>
      </w:r>
      <w:r w:rsidR="00227087" w:rsidRPr="001B2DC2">
        <w:t xml:space="preserve">vastutava liikmesriigi määramise </w:t>
      </w:r>
      <w:r w:rsidR="0074630B" w:rsidRPr="001B2DC2">
        <w:t>menetluste järgimine ja vältida tulemusliku</w:t>
      </w:r>
      <w:r w:rsidR="00227087" w:rsidRPr="001B2DC2">
        <w:t xml:space="preserve"> </w:t>
      </w:r>
      <w:r w:rsidR="0074630B" w:rsidRPr="001B2DC2">
        <w:t>kohaldamise takistusi, eelkõige selleks et ära hoida kolmanda riigi kodanike ja kodakondsuseta i</w:t>
      </w:r>
      <w:r w:rsidR="00227087" w:rsidRPr="001B2DC2">
        <w:t>nimeste</w:t>
      </w:r>
      <w:r w:rsidR="0074630B" w:rsidRPr="001B2DC2">
        <w:t xml:space="preserve"> põgenemist</w:t>
      </w:r>
      <w:r w:rsidR="00227087" w:rsidRPr="001B2DC2">
        <w:t xml:space="preserve"> </w:t>
      </w:r>
      <w:r w:rsidR="0074630B" w:rsidRPr="001B2DC2">
        <w:t>või nende ebaseaduslikku liikmesriikide</w:t>
      </w:r>
      <w:r w:rsidR="009E3D5F" w:rsidRPr="001B2DC2">
        <w:t xml:space="preserve"> </w:t>
      </w:r>
      <w:r w:rsidR="0074630B" w:rsidRPr="001B2DC2">
        <w:t xml:space="preserve">vahelist liikumist, on </w:t>
      </w:r>
      <w:r w:rsidR="00227087" w:rsidRPr="001B2DC2">
        <w:t xml:space="preserve">kehtestatud </w:t>
      </w:r>
      <w:r w:rsidR="0074630B" w:rsidRPr="001B2DC2">
        <w:t>menetluse raames taotlejale selged</w:t>
      </w:r>
      <w:r w:rsidR="00227087" w:rsidRPr="001B2DC2">
        <w:t xml:space="preserve"> </w:t>
      </w:r>
      <w:r w:rsidR="0074630B" w:rsidRPr="001B2DC2">
        <w:t>kohustused, millest tule</w:t>
      </w:r>
      <w:r w:rsidR="00227087" w:rsidRPr="001B2DC2">
        <w:t>b</w:t>
      </w:r>
      <w:r w:rsidR="0074630B" w:rsidRPr="001B2DC2">
        <w:t xml:space="preserve"> teda </w:t>
      </w:r>
      <w:r w:rsidR="00227087" w:rsidRPr="001B2DC2">
        <w:t xml:space="preserve">ka </w:t>
      </w:r>
      <w:r w:rsidR="0074630B" w:rsidRPr="001B2DC2">
        <w:t xml:space="preserve">aegsasti nõuetekohaselt </w:t>
      </w:r>
      <w:r w:rsidR="0074630B" w:rsidRPr="001B2DC2">
        <w:lastRenderedPageBreak/>
        <w:t xml:space="preserve">teavitada. </w:t>
      </w:r>
      <w:r w:rsidR="00227087" w:rsidRPr="001B2DC2">
        <w:t>Nimetatud</w:t>
      </w:r>
      <w:r w:rsidR="0074630B" w:rsidRPr="001B2DC2">
        <w:t xml:space="preserve"> õiguslike kohustuste täitmata jätmisel</w:t>
      </w:r>
      <w:r w:rsidR="00227087" w:rsidRPr="001B2DC2">
        <w:t xml:space="preserve"> on</w:t>
      </w:r>
      <w:r w:rsidR="0074630B" w:rsidRPr="001B2DC2">
        <w:t xml:space="preserve"> olema taotleja jaoks asjakohased ja proportsionaalsed menetluslikud tagajärjed ning asjakohased ja</w:t>
      </w:r>
      <w:r w:rsidR="00227087" w:rsidRPr="001B2DC2">
        <w:t xml:space="preserve"> </w:t>
      </w:r>
      <w:r w:rsidR="0074630B" w:rsidRPr="001B2DC2">
        <w:t xml:space="preserve">proportsionaalsed tagajärjed seoses tema vastuvõtutingimustega. Liikmesriigid </w:t>
      </w:r>
      <w:r w:rsidR="00227087" w:rsidRPr="001B2DC2">
        <w:t xml:space="preserve">peavad </w:t>
      </w:r>
      <w:r w:rsidR="0074630B" w:rsidRPr="001B2DC2">
        <w:t>võtma arvesse taotleja</w:t>
      </w:r>
      <w:r w:rsidR="00227087" w:rsidRPr="001B2DC2">
        <w:t xml:space="preserve"> </w:t>
      </w:r>
      <w:r w:rsidR="0074630B" w:rsidRPr="001B2DC2">
        <w:t>individuaalset olukorda, hinnates tema kohustuste täitmist ja tema koostööd pädevate asutustega</w:t>
      </w:r>
      <w:r w:rsidR="009E3D5F" w:rsidRPr="001B2DC2">
        <w:t xml:space="preserve">. </w:t>
      </w:r>
      <w:r w:rsidR="0074630B" w:rsidRPr="001B2DC2">
        <w:t xml:space="preserve">Kooskõlas põhiõiguste hartaga </w:t>
      </w:r>
      <w:r w:rsidR="009E3D5F" w:rsidRPr="001B2DC2">
        <w:t>peab</w:t>
      </w:r>
      <w:r w:rsidR="0074630B" w:rsidRPr="001B2DC2">
        <w:t xml:space="preserve"> liikmesriik, kus selline taotleja</w:t>
      </w:r>
      <w:r w:rsidR="009E3D5F" w:rsidRPr="001B2DC2">
        <w:t xml:space="preserve"> </w:t>
      </w:r>
      <w:r w:rsidR="0074630B" w:rsidRPr="001B2DC2">
        <w:t>viibib, igal juhul tagama, et selle taotleja otsesed materiaalsed vajadused on kaetud.</w:t>
      </w:r>
      <w:r w:rsidR="000B48D5" w:rsidRPr="001B2DC2">
        <w:t xml:space="preserve"> </w:t>
      </w:r>
      <w:r w:rsidR="0074630B" w:rsidRPr="001B2DC2">
        <w:t>Selleks et hõlbustada rahvusvahelise kaitse taotluse läbivaatamise eest vastutava liikmesriigi kindlaksmääramist,</w:t>
      </w:r>
      <w:r w:rsidR="009E3D5F" w:rsidRPr="001B2DC2">
        <w:t xml:space="preserve"> </w:t>
      </w:r>
      <w:r w:rsidR="0074630B" w:rsidRPr="001B2DC2">
        <w:t>tule</w:t>
      </w:r>
      <w:r w:rsidR="009E3D5F" w:rsidRPr="001B2DC2">
        <w:t>b</w:t>
      </w:r>
      <w:r w:rsidR="0074630B" w:rsidRPr="001B2DC2">
        <w:t xml:space="preserve"> korraldada taotlejaga isiklik vestlus, välja arvatud juhul, kui taotleja on põgenenud, ei ole vestlusele ilmunud</w:t>
      </w:r>
      <w:r w:rsidR="009E3D5F" w:rsidRPr="001B2DC2">
        <w:t xml:space="preserve"> </w:t>
      </w:r>
      <w:r w:rsidR="0074630B" w:rsidRPr="001B2DC2">
        <w:t>ilma mõjuva põhjuseta või kui taotleja esitatud teave on vastutava liikmesriigi kindlaksmääramiseks piisav.</w:t>
      </w:r>
      <w:r w:rsidR="009E3D5F" w:rsidRPr="001B2DC2">
        <w:t xml:space="preserve"> Selleks, e</w:t>
      </w:r>
      <w:r w:rsidR="001B2DC2">
        <w:t>t</w:t>
      </w:r>
      <w:r w:rsidR="009E3D5F" w:rsidRPr="001B2DC2">
        <w:t xml:space="preserve"> tagada </w:t>
      </w:r>
      <w:r w:rsidR="0074630B" w:rsidRPr="001B2DC2">
        <w:t xml:space="preserve">taotlejalt </w:t>
      </w:r>
      <w:r w:rsidR="009E3D5F" w:rsidRPr="001B2DC2">
        <w:t xml:space="preserve">kogu asjakohase teabe kogumine, </w:t>
      </w:r>
      <w:r w:rsidR="0074630B" w:rsidRPr="001B2DC2">
        <w:t>et määrata õigesti kindlaks vastutav liikmesriik, pea</w:t>
      </w:r>
      <w:r w:rsidR="009E3D5F" w:rsidRPr="001B2DC2">
        <w:t xml:space="preserve">b </w:t>
      </w:r>
      <w:r w:rsidR="0074630B" w:rsidRPr="001B2DC2">
        <w:t>vestluse ära jät</w:t>
      </w:r>
      <w:r w:rsidR="009E3D5F" w:rsidRPr="001B2DC2">
        <w:t xml:space="preserve">mise korral andma </w:t>
      </w:r>
      <w:r w:rsidR="0074630B" w:rsidRPr="001B2DC2">
        <w:t>taotlejale võimaluse esitada kogu täiendav teave, sealhulgas igakülgselt</w:t>
      </w:r>
      <w:r>
        <w:t xml:space="preserve"> </w:t>
      </w:r>
      <w:r w:rsidR="0074630B" w:rsidRPr="001B2DC2">
        <w:t xml:space="preserve">põhjendatud põhjused, miks ametiasutus peaks kaaluma isikliku vestluse läbiviimist. </w:t>
      </w:r>
    </w:p>
    <w:p w14:paraId="3D0598B7" w14:textId="77777777" w:rsidR="005D78DC" w:rsidRDefault="005D78DC" w:rsidP="00A12D70">
      <w:pPr>
        <w:jc w:val="both"/>
      </w:pPr>
    </w:p>
    <w:bookmarkEnd w:id="98"/>
    <w:p w14:paraId="3BB6FD67" w14:textId="01306F1D" w:rsidR="0074630B" w:rsidRPr="001B2DC2" w:rsidRDefault="0074630B" w:rsidP="00A12D70">
      <w:pPr>
        <w:jc w:val="both"/>
      </w:pPr>
      <w:r w:rsidRPr="001B2DC2">
        <w:t>Niipea kui rahvusvahelise kaitse</w:t>
      </w:r>
      <w:r w:rsidR="009E3D5F" w:rsidRPr="001B2DC2">
        <w:t xml:space="preserve"> </w:t>
      </w:r>
      <w:r w:rsidRPr="001B2DC2">
        <w:t>taotluse sooviavaldus on registreeritud, tule</w:t>
      </w:r>
      <w:r w:rsidR="009E3D5F" w:rsidRPr="001B2DC2">
        <w:t>b</w:t>
      </w:r>
      <w:r w:rsidRPr="001B2DC2">
        <w:t xml:space="preserve"> taotlejat teavitada eelkõige </w:t>
      </w:r>
      <w:r w:rsidR="009E3D5F" w:rsidRPr="001B2DC2">
        <w:t>määruse</w:t>
      </w:r>
      <w:r w:rsidR="0075372A" w:rsidRPr="001B2DC2">
        <w:t xml:space="preserve"> </w:t>
      </w:r>
      <w:r w:rsidR="009E3D5F" w:rsidRPr="001B2DC2">
        <w:t>2024/1351</w:t>
      </w:r>
      <w:r w:rsidR="00254B9A">
        <w:t>/EL</w:t>
      </w:r>
      <w:r w:rsidR="009E3D5F" w:rsidRPr="001B2DC2">
        <w:t xml:space="preserve"> (rändehalduse kohta)</w:t>
      </w:r>
      <w:r w:rsidRPr="001B2DC2">
        <w:t xml:space="preserve"> kohaldamisest,</w:t>
      </w:r>
      <w:r w:rsidR="0075372A" w:rsidRPr="001B2DC2">
        <w:t xml:space="preserve"> </w:t>
      </w:r>
      <w:r w:rsidRPr="001B2DC2">
        <w:t>asjaolust, et tema rahvusvahelise kaitse taotluse läbivaatamise eest vastutav liikmesriigi kindlaksmääramine põhineb</w:t>
      </w:r>
      <w:r w:rsidR="00A12D70" w:rsidRPr="001B2DC2">
        <w:t xml:space="preserve"> </w:t>
      </w:r>
      <w:r w:rsidRPr="001B2DC2">
        <w:t>objektiivsetel kriteeriumidel, ning õigustest ja kohustustest, mis tal käesoleva määruse alusel on, ja kohustuste</w:t>
      </w:r>
      <w:r w:rsidR="00A12D70" w:rsidRPr="001B2DC2">
        <w:t xml:space="preserve"> </w:t>
      </w:r>
      <w:r w:rsidRPr="001B2DC2">
        <w:t>täitmata jätmise tagajärgedest.</w:t>
      </w:r>
      <w:r w:rsidR="00A12D70" w:rsidRPr="001B2DC2">
        <w:t xml:space="preserve"> Selleks</w:t>
      </w:r>
      <w:r w:rsidR="006B2558">
        <w:t>,</w:t>
      </w:r>
      <w:r w:rsidR="00A12D70" w:rsidRPr="001B2DC2">
        <w:t xml:space="preserve"> et tagada taotlejate põhiõiguste </w:t>
      </w:r>
      <w:r w:rsidR="006B2558">
        <w:t>ning</w:t>
      </w:r>
      <w:r w:rsidR="00A12D70" w:rsidRPr="001B2DC2">
        <w:t xml:space="preserve"> era- ja perekonnaelu austamine, lapse õigused ning kaitse üleandmisest tuleneva ebainimliku ja alandava kohtlemise eest, peab taotlejatel olema õigus tõhusale õiguskaitsevahendile, mis piirdub nende õigustega, kooskõlas eelkõige põhiõiguste harta artikliga 47 ja </w:t>
      </w:r>
      <w:r w:rsidR="00D5479E">
        <w:t>EL-i</w:t>
      </w:r>
      <w:r w:rsidR="00A12D70" w:rsidRPr="001B2DC2">
        <w:t xml:space="preserve"> Kohtu asjakohase kohtupraktikaga. Kokkuvõtlikult on sama määruse alusel taotlejal õigus teabele, õigusnõustamisele, isiklikule vestlusele</w:t>
      </w:r>
      <w:r w:rsidR="00731D97" w:rsidRPr="001B2DC2">
        <w:t xml:space="preserve"> ja</w:t>
      </w:r>
      <w:r w:rsidR="00A12D70" w:rsidRPr="001B2DC2">
        <w:t xml:space="preserve"> menetluslikele eritagatistele</w:t>
      </w:r>
      <w:r w:rsidR="00731D97" w:rsidRPr="001B2DC2">
        <w:t>.</w:t>
      </w:r>
      <w:r w:rsidR="00A12D70" w:rsidRPr="001B2DC2">
        <w:t xml:space="preserve"> </w:t>
      </w:r>
    </w:p>
    <w:p w14:paraId="062B9E62" w14:textId="77777777" w:rsidR="0074630B" w:rsidRDefault="0074630B" w:rsidP="001A077E">
      <w:pPr>
        <w:jc w:val="both"/>
        <w:rPr>
          <w:color w:val="FF0000"/>
        </w:rPr>
      </w:pPr>
    </w:p>
    <w:p w14:paraId="7E0DC777" w14:textId="61F2CD97" w:rsidR="00D913AA" w:rsidRDefault="001A077E" w:rsidP="007425E2">
      <w:pPr>
        <w:jc w:val="both"/>
        <w:rPr>
          <w:color w:val="000000" w:themeColor="text1"/>
        </w:rPr>
      </w:pPr>
      <w:r w:rsidRPr="00023FCB">
        <w:rPr>
          <w:b/>
          <w:color w:val="4472C4" w:themeColor="accent1"/>
        </w:rPr>
        <w:t xml:space="preserve">Lõikega 3 </w:t>
      </w:r>
      <w:r w:rsidR="00D913AA" w:rsidRPr="00086A9F">
        <w:t>sätestatakse lisaks lõikele 2, et rahvusvahelise kaitse taotlejal on õigus:</w:t>
      </w:r>
      <w:r w:rsidR="00514F6F" w:rsidRPr="00086A9F">
        <w:t xml:space="preserve"> </w:t>
      </w:r>
      <w:r w:rsidR="00D913AA" w:rsidRPr="00086A9F">
        <w:t xml:space="preserve">1) saada esimesel võimalusel, kuid mitte hiljem kui viis päeva pärast rahvusvahelise kaitse taotluse esitamise soovi avaldamisest kirjalikult </w:t>
      </w:r>
      <w:r w:rsidR="001B7DAE">
        <w:t>EUAA</w:t>
      </w:r>
      <w:r w:rsidR="00D913AA" w:rsidRPr="00086A9F">
        <w:t xml:space="preserve"> vormil ja vajadusel suuliselt</w:t>
      </w:r>
      <w:r w:rsidR="00925E35" w:rsidRPr="00086A9F">
        <w:t xml:space="preserve"> või visuaalselt</w:t>
      </w:r>
      <w:r w:rsidR="00D913AA" w:rsidRPr="00086A9F">
        <w:t xml:space="preserve"> ja keeles</w:t>
      </w:r>
      <w:r w:rsidR="00925E35" w:rsidRPr="00086A9F">
        <w:t xml:space="preserve"> või viisil</w:t>
      </w:r>
      <w:r w:rsidR="00D913AA" w:rsidRPr="00086A9F">
        <w:t>, mida ta mõistab, teavet oma õiguste ja kohustuste kohta, sealhulgas teavet õigusabi, vastuvõtutingimustega seotud abi, teavet andvate organisatsioonide, rahvusvahelise kaitse menetluse ajakava ning kohustuste täitmata jätmise tagajärgede kohta;</w:t>
      </w:r>
      <w:r w:rsidR="0070356A" w:rsidRPr="00086A9F">
        <w:t xml:space="preserve"> </w:t>
      </w:r>
      <w:r w:rsidR="00D913AA" w:rsidRPr="00086A9F">
        <w:t>2) viibida Eestis kuni rahvusvahelise kaitse taotluse kohta lõpliku otsuse tegemiseni, välja arvatud käesolevas seaduses sätestatud juhtudel;</w:t>
      </w:r>
      <w:r w:rsidR="0070356A" w:rsidRPr="00086A9F">
        <w:t xml:space="preserve"> </w:t>
      </w:r>
      <w:r w:rsidR="00D913AA" w:rsidRPr="00086A9F">
        <w:t>3) saada vastuvõtutingimustega seotud abi</w:t>
      </w:r>
      <w:r w:rsidR="00925E35" w:rsidRPr="00086A9F">
        <w:t>, eelkõige juurdepääsu tervishoiuteenustele, tööturule ja haridusele</w:t>
      </w:r>
      <w:r w:rsidR="00D913AA" w:rsidRPr="00086A9F">
        <w:t xml:space="preserve"> käesolevas seaduses sätestatud ulatuses ja korras;</w:t>
      </w:r>
      <w:r w:rsidR="0070356A" w:rsidRPr="00086A9F">
        <w:t xml:space="preserve"> </w:t>
      </w:r>
      <w:r w:rsidR="00D913AA" w:rsidRPr="00086A9F">
        <w:t>4) saada tuge, lähtudes tema erivajadusest;</w:t>
      </w:r>
      <w:r w:rsidR="00122D6E" w:rsidRPr="00086A9F">
        <w:t xml:space="preserve"> </w:t>
      </w:r>
      <w:r w:rsidR="00D913AA" w:rsidRPr="00086A9F">
        <w:t xml:space="preserve">5) suhelda pereliikmete, õigusnõustaja, asjaomaste pädevate riigiasutuste, rahvusvaheliste või valitsusväliste organisatsioonide esindajatega ning </w:t>
      </w:r>
      <w:r w:rsidR="00397E7A">
        <w:t>UNHCR-iga</w:t>
      </w:r>
      <w:r w:rsidR="00D913AA" w:rsidRPr="00086A9F">
        <w:t>;</w:t>
      </w:r>
      <w:r w:rsidR="00122D6E" w:rsidRPr="00086A9F">
        <w:t xml:space="preserve"> </w:t>
      </w:r>
      <w:r w:rsidR="00D913AA" w:rsidRPr="00086A9F">
        <w:t>6) saada vajaduse korral ohvriabiteenust ohvriabi seaduses sätestatud korras;</w:t>
      </w:r>
      <w:r w:rsidR="00122D6E" w:rsidRPr="00086A9F">
        <w:t xml:space="preserve"> </w:t>
      </w:r>
      <w:r w:rsidR="00D913AA" w:rsidRPr="00086A9F">
        <w:t>7) saada riigi õigusabi enda esindamiseks käesolevas seaduses sätestatud ulatuses ja korras;</w:t>
      </w:r>
      <w:r w:rsidR="00122D6E" w:rsidRPr="00086A9F">
        <w:t xml:space="preserve"> </w:t>
      </w:r>
      <w:r w:rsidR="00D913AA" w:rsidRPr="00086A9F">
        <w:t>8) Eestis töötada, kui kuue kuu jooksul rahvusvahelise kaitse taotluse registreerimisest arvates ei ole temast sõltumatul põhjusel tema taotluse kohta tehtud otsust.</w:t>
      </w:r>
      <w:r w:rsidR="00EA4B69" w:rsidRPr="00086A9F">
        <w:t xml:space="preserve"> </w:t>
      </w:r>
      <w:r w:rsidR="00EA4B69" w:rsidRPr="00836AC0">
        <w:rPr>
          <w:color w:val="000000" w:themeColor="text1"/>
        </w:rPr>
        <w:t>Kirjeldatud lisandus on vajalik direktiivi 2024/1346</w:t>
      </w:r>
      <w:r w:rsidR="00254B9A">
        <w:rPr>
          <w:color w:val="000000" w:themeColor="text1"/>
        </w:rPr>
        <w:t>/EL</w:t>
      </w:r>
      <w:r w:rsidR="00EA4B69" w:rsidRPr="00836AC0">
        <w:rPr>
          <w:color w:val="000000" w:themeColor="text1"/>
        </w:rPr>
        <w:t xml:space="preserve"> (vastuvõtutingimuste kohta) ülevõtmiseks. </w:t>
      </w:r>
      <w:r w:rsidR="00711D21" w:rsidRPr="00836AC0">
        <w:rPr>
          <w:color w:val="000000" w:themeColor="text1"/>
        </w:rPr>
        <w:t xml:space="preserve">Täpsemalt võetakse </w:t>
      </w:r>
      <w:r w:rsidR="00FB677B">
        <w:rPr>
          <w:color w:val="000000" w:themeColor="text1"/>
        </w:rPr>
        <w:t>§-i</w:t>
      </w:r>
      <w:r w:rsidR="00711D21" w:rsidRPr="00836AC0">
        <w:rPr>
          <w:color w:val="000000" w:themeColor="text1"/>
        </w:rPr>
        <w:t xml:space="preserve"> 16 lõike 3 punktiga 3 üle direktiiv 2024/1346</w:t>
      </w:r>
      <w:r w:rsidR="00254B9A">
        <w:rPr>
          <w:color w:val="000000" w:themeColor="text1"/>
        </w:rPr>
        <w:t>/EL</w:t>
      </w:r>
      <w:r w:rsidR="00711D21" w:rsidRPr="00836AC0">
        <w:rPr>
          <w:color w:val="000000" w:themeColor="text1"/>
        </w:rPr>
        <w:t xml:space="preserve"> (vastuvõtutingimuste kohta) </w:t>
      </w:r>
      <w:r w:rsidR="009B0511">
        <w:t>artikli</w:t>
      </w:r>
      <w:r w:rsidR="00711D21" w:rsidRPr="00836AC0">
        <w:rPr>
          <w:color w:val="000000" w:themeColor="text1"/>
        </w:rPr>
        <w:t xml:space="preserve"> 2 lõige 6. </w:t>
      </w:r>
    </w:p>
    <w:p w14:paraId="59F92F6E" w14:textId="77777777" w:rsidR="007425E2" w:rsidRDefault="007425E2" w:rsidP="007425E2">
      <w:pPr>
        <w:jc w:val="both"/>
        <w:rPr>
          <w:color w:val="000000" w:themeColor="text1"/>
        </w:rPr>
      </w:pPr>
    </w:p>
    <w:p w14:paraId="7928F6CC" w14:textId="006A39A0" w:rsidR="007425E2" w:rsidRDefault="00030C07" w:rsidP="007425E2">
      <w:pPr>
        <w:pStyle w:val="paragraph"/>
        <w:spacing w:before="0" w:beforeAutospacing="0" w:after="0" w:afterAutospacing="0"/>
        <w:jc w:val="both"/>
        <w:textAlignment w:val="baseline"/>
        <w:rPr>
          <w:rStyle w:val="eop"/>
          <w:rFonts w:eastAsiaTheme="majorEastAsia"/>
        </w:rPr>
      </w:pPr>
      <w:r>
        <w:rPr>
          <w:rStyle w:val="eop"/>
          <w:rFonts w:eastAsiaTheme="majorEastAsia"/>
        </w:rPr>
        <w:t>D</w:t>
      </w:r>
      <w:r w:rsidR="007425E2" w:rsidRPr="004446ED">
        <w:rPr>
          <w:rStyle w:val="eop"/>
          <w:rFonts w:eastAsiaTheme="majorEastAsia"/>
        </w:rPr>
        <w:t>irektiivi 2024/1346</w:t>
      </w:r>
      <w:r w:rsidR="00254B9A">
        <w:rPr>
          <w:rStyle w:val="eop"/>
          <w:rFonts w:eastAsiaTheme="majorEastAsia"/>
        </w:rPr>
        <w:t>/EL</w:t>
      </w:r>
      <w:r w:rsidR="007425E2" w:rsidRPr="004446ED">
        <w:rPr>
          <w:rStyle w:val="eop"/>
          <w:rFonts w:eastAsiaTheme="majorEastAsia"/>
        </w:rPr>
        <w:t xml:space="preserve"> (vastuvõtutingimuste kohta) </w:t>
      </w:r>
      <w:r w:rsidR="009B0511">
        <w:t>artikli</w:t>
      </w:r>
      <w:r w:rsidR="007425E2" w:rsidRPr="004446ED">
        <w:rPr>
          <w:rStyle w:val="eop"/>
          <w:rFonts w:eastAsiaTheme="majorEastAsia"/>
        </w:rPr>
        <w:t xml:space="preserve"> 17 kohaselt on sätestatud, et </w:t>
      </w:r>
      <w:r w:rsidR="007425E2" w:rsidRPr="007425E2">
        <w:rPr>
          <w:rStyle w:val="eop"/>
          <w:rFonts w:eastAsiaTheme="majorEastAsia"/>
          <w:bCs/>
        </w:rPr>
        <w:t xml:space="preserve">taotlejatel </w:t>
      </w:r>
      <w:r w:rsidR="007425E2" w:rsidRPr="004446ED">
        <w:rPr>
          <w:rStyle w:val="eop"/>
          <w:rFonts w:eastAsiaTheme="majorEastAsia"/>
        </w:rPr>
        <w:t>on pärast tööturule juurdepääsu saamist samad õigused, mis Eesti kodanikel. Töötingimused pe</w:t>
      </w:r>
      <w:r w:rsidR="007425E2">
        <w:rPr>
          <w:rStyle w:val="eop"/>
          <w:rFonts w:eastAsiaTheme="majorEastAsia"/>
        </w:rPr>
        <w:t>a</w:t>
      </w:r>
      <w:r w:rsidR="007425E2" w:rsidRPr="004446ED">
        <w:rPr>
          <w:rStyle w:val="eop"/>
          <w:rFonts w:eastAsiaTheme="majorEastAsia"/>
        </w:rPr>
        <w:t xml:space="preserve">vad hõlmama vähemalt palka ja töölt vabastamist, töötervishoiu ja tööohutuse nõudeid, tööaega, puhkust ja puhkepäevi, võttes arvesse kehtivaid kollektiivlepinguid. </w:t>
      </w:r>
    </w:p>
    <w:p w14:paraId="6178B084" w14:textId="77777777" w:rsidR="007425E2" w:rsidRDefault="007425E2" w:rsidP="007425E2">
      <w:pPr>
        <w:pStyle w:val="paragraph"/>
        <w:spacing w:before="0" w:beforeAutospacing="0" w:after="0" w:afterAutospacing="0"/>
        <w:jc w:val="both"/>
        <w:textAlignment w:val="baseline"/>
        <w:rPr>
          <w:rStyle w:val="eop"/>
          <w:rFonts w:eastAsiaTheme="majorEastAsia"/>
        </w:rPr>
      </w:pPr>
    </w:p>
    <w:p w14:paraId="28206910" w14:textId="5D828745" w:rsidR="007425E2" w:rsidRPr="004446ED" w:rsidRDefault="007425E2" w:rsidP="007425E2">
      <w:pPr>
        <w:pStyle w:val="paragraph"/>
        <w:spacing w:before="0" w:beforeAutospacing="0" w:after="0" w:afterAutospacing="0"/>
        <w:jc w:val="both"/>
        <w:textAlignment w:val="baseline"/>
        <w:rPr>
          <w:rStyle w:val="eop"/>
          <w:rFonts w:eastAsiaTheme="majorEastAsia"/>
        </w:rPr>
      </w:pPr>
      <w:r>
        <w:rPr>
          <w:rStyle w:val="eop"/>
          <w:rFonts w:eastAsiaTheme="majorEastAsia"/>
        </w:rPr>
        <w:t>Juhul kui taotlejal tekib VRKS-</w:t>
      </w:r>
      <w:proofErr w:type="spellStart"/>
      <w:r>
        <w:rPr>
          <w:rStyle w:val="eop"/>
          <w:rFonts w:eastAsiaTheme="majorEastAsia"/>
        </w:rPr>
        <w:t>is</w:t>
      </w:r>
      <w:proofErr w:type="spellEnd"/>
      <w:r>
        <w:rPr>
          <w:rStyle w:val="eop"/>
          <w:rFonts w:eastAsiaTheme="majorEastAsia"/>
        </w:rPr>
        <w:t xml:space="preserve"> sätestatud tingimustel õigus Eestis töötada, ei kohaldu talle eelnimetatud töötingimustes võrreldes Eesti kodanikega kitsendavaid tingimusi. </w:t>
      </w:r>
    </w:p>
    <w:p w14:paraId="2D590D50" w14:textId="77777777" w:rsidR="001A077E" w:rsidRPr="00836AC0" w:rsidRDefault="001A077E" w:rsidP="001A077E">
      <w:pPr>
        <w:jc w:val="both"/>
        <w:rPr>
          <w:color w:val="000000" w:themeColor="text1"/>
        </w:rPr>
      </w:pPr>
      <w:commentRangeStart w:id="99"/>
    </w:p>
    <w:p w14:paraId="394EA260" w14:textId="5FE4909E" w:rsidR="001A077E" w:rsidRPr="00086A9F" w:rsidRDefault="001A077E" w:rsidP="001A077E">
      <w:pPr>
        <w:jc w:val="both"/>
      </w:pPr>
      <w:r w:rsidRPr="00EB784A">
        <w:rPr>
          <w:b/>
          <w:color w:val="4472C4" w:themeColor="accent1"/>
        </w:rPr>
        <w:lastRenderedPageBreak/>
        <w:t>Lõikega 4</w:t>
      </w:r>
      <w:r w:rsidR="00735FFB" w:rsidRPr="00EB784A">
        <w:rPr>
          <w:color w:val="4472C4" w:themeColor="accent1"/>
        </w:rPr>
        <w:t xml:space="preserve"> </w:t>
      </w:r>
      <w:r w:rsidR="000C4C4A" w:rsidRPr="00086A9F">
        <w:t>reguleeritakse</w:t>
      </w:r>
      <w:r w:rsidR="00735FFB" w:rsidRPr="00086A9F">
        <w:t xml:space="preserve">, et kui seadus ei sätesta teisiti, tagab taotleja õigused rahvusvahelise kaitse menetluses või korraldab nende tagamise </w:t>
      </w:r>
      <w:r w:rsidR="00457A1A">
        <w:t>PPA</w:t>
      </w:r>
      <w:r w:rsidR="00735FFB" w:rsidRPr="00086A9F">
        <w:t>.</w:t>
      </w:r>
      <w:r w:rsidR="000C4C4A" w:rsidRPr="00086A9F">
        <w:t xml:space="preserve"> Nimetatud sättega selgitatakse, et </w:t>
      </w:r>
      <w:r w:rsidR="00A046CA" w:rsidRPr="00086A9F">
        <w:t xml:space="preserve">taotlejate </w:t>
      </w:r>
      <w:r w:rsidR="000C4C4A" w:rsidRPr="00086A9F">
        <w:t>menetlu</w:t>
      </w:r>
      <w:r w:rsidR="00A046CA" w:rsidRPr="00086A9F">
        <w:t>stoimingutega seotud</w:t>
      </w:r>
      <w:r w:rsidR="000C4C4A" w:rsidRPr="00086A9F">
        <w:t xml:space="preserve"> õiguste tagamise eest vastutab P</w:t>
      </w:r>
      <w:r w:rsidR="00E166AE">
        <w:t>PA</w:t>
      </w:r>
      <w:r w:rsidR="00B7672C">
        <w:t>,</w:t>
      </w:r>
      <w:r w:rsidR="000C4C4A" w:rsidRPr="00086A9F">
        <w:t xml:space="preserve"> kuid sellega ei piirata </w:t>
      </w:r>
      <w:r w:rsidR="00150D8E">
        <w:t>PPA</w:t>
      </w:r>
      <w:r w:rsidR="000C4C4A" w:rsidRPr="00086A9F">
        <w:t xml:space="preserve"> õigust kaasata taotleja õiguste tagamisel teiste valdkondade eksperte. </w:t>
      </w:r>
      <w:r w:rsidR="000C4C4A" w:rsidRPr="00B708E2">
        <w:t xml:space="preserve">Samuti ei piirata </w:t>
      </w:r>
      <w:r w:rsidR="000616F5" w:rsidRPr="00B708E2">
        <w:t xml:space="preserve">hariduse, õigusteenuse, </w:t>
      </w:r>
      <w:r w:rsidR="000C4C4A" w:rsidRPr="00B708E2">
        <w:t>vastuvõtu ja teiste valdkondade eest vastutavate asutuste kohustust, õigust ja pädevust oma valdkondade piires taotlejate õiguste tagamisel.</w:t>
      </w:r>
      <w:commentRangeEnd w:id="99"/>
      <w:r>
        <w:commentReference w:id="99"/>
      </w:r>
    </w:p>
    <w:p w14:paraId="13DD4BD0" w14:textId="77777777" w:rsidR="00B31745" w:rsidRPr="00DE4302" w:rsidRDefault="00B31745" w:rsidP="009802BE"/>
    <w:p w14:paraId="10BB1370" w14:textId="24A10CC3" w:rsidR="00864838" w:rsidRDefault="00864838" w:rsidP="009802BE">
      <w:pPr>
        <w:rPr>
          <w:b/>
          <w:bCs/>
        </w:rPr>
      </w:pPr>
      <w:r w:rsidRPr="00864838">
        <w:rPr>
          <w:b/>
          <w:bCs/>
        </w:rPr>
        <w:t>§ 17. Rahvusvahelise kaitse taotleja õigus viibida Eestis</w:t>
      </w:r>
    </w:p>
    <w:p w14:paraId="1FB2E143" w14:textId="77777777" w:rsidR="001C60E0" w:rsidRDefault="001C60E0" w:rsidP="009802BE">
      <w:pPr>
        <w:rPr>
          <w:b/>
          <w:bCs/>
        </w:rPr>
      </w:pPr>
    </w:p>
    <w:p w14:paraId="3C7588F3" w14:textId="63C8378D" w:rsidR="001C60E0" w:rsidRPr="00086A9F" w:rsidRDefault="001C60E0" w:rsidP="001C60E0">
      <w:pPr>
        <w:jc w:val="both"/>
      </w:pPr>
      <w:r w:rsidRPr="00C839F1">
        <w:rPr>
          <w:b/>
          <w:bCs/>
          <w:color w:val="4472C4" w:themeColor="accent1"/>
        </w:rPr>
        <w:t>Paragrahviga 17</w:t>
      </w:r>
      <w:r w:rsidRPr="00C839F1">
        <w:rPr>
          <w:color w:val="4472C4" w:themeColor="accent1"/>
        </w:rPr>
        <w:t xml:space="preserve"> </w:t>
      </w:r>
      <w:r w:rsidRPr="00086A9F">
        <w:t xml:space="preserve">piiritletakse </w:t>
      </w:r>
      <w:r w:rsidR="00022F9D" w:rsidRPr="00086A9F">
        <w:t xml:space="preserve">rahvusvahelise kaitse </w:t>
      </w:r>
      <w:r w:rsidRPr="00086A9F">
        <w:t>taotleja Eestis viibimise õigus haldusmenetluse ja kohtumenetluse ajal.</w:t>
      </w:r>
    </w:p>
    <w:p w14:paraId="241E2F08" w14:textId="77777777" w:rsidR="001C60E0" w:rsidRPr="00086A9F" w:rsidRDefault="001C60E0" w:rsidP="001C60E0"/>
    <w:p w14:paraId="22B28645" w14:textId="738C468B" w:rsidR="00F22373" w:rsidRPr="00086A9F" w:rsidRDefault="001C60E0" w:rsidP="00F22373">
      <w:pPr>
        <w:jc w:val="both"/>
      </w:pPr>
      <w:bookmarkStart w:id="100" w:name="_Hlk200621498"/>
      <w:r w:rsidRPr="00EB784A">
        <w:rPr>
          <w:b/>
          <w:color w:val="4472C4" w:themeColor="accent1"/>
        </w:rPr>
        <w:t>Lõike 1</w:t>
      </w:r>
      <w:r w:rsidRPr="00086A9F">
        <w:t xml:space="preserve"> kohaselt on rahvusvahelise kaitse taotlejal õigus viibida Eestis kuni tema taotluse kohta lõpliku otsuse tegemiseni.</w:t>
      </w:r>
      <w:r w:rsidR="00F22373" w:rsidRPr="00086A9F">
        <w:t xml:space="preserve"> Tegemist ei ole muudatusega. Muudetud on sätte asukohta. Nimetatud õigus tugineb määrus</w:t>
      </w:r>
      <w:r w:rsidR="005D78DC">
        <w:t>e</w:t>
      </w:r>
      <w:r w:rsidR="00F22373" w:rsidRPr="00086A9F">
        <w:t xml:space="preserve"> 2024/1348</w:t>
      </w:r>
      <w:r w:rsidR="00DF358E">
        <w:t>/EL</w:t>
      </w:r>
      <w:r w:rsidR="00F22373" w:rsidRPr="00086A9F">
        <w:t xml:space="preserve"> (menetluse kohta) </w:t>
      </w:r>
      <w:r w:rsidR="00176723" w:rsidRPr="00176723">
        <w:t xml:space="preserve">) </w:t>
      </w:r>
      <w:r w:rsidR="00F22373" w:rsidRPr="00086A9F">
        <w:t>artikli</w:t>
      </w:r>
      <w:r w:rsidR="00176723" w:rsidRPr="00176723">
        <w:t> </w:t>
      </w:r>
      <w:r w:rsidR="00183AEC" w:rsidRPr="00086A9F">
        <w:t xml:space="preserve">3 punktidele </w:t>
      </w:r>
      <w:r w:rsidR="00176723" w:rsidRPr="00176723">
        <w:t>8</w:t>
      </w:r>
      <w:r w:rsidR="00A6203A" w:rsidRPr="00086A9F">
        <w:t xml:space="preserve"> ja </w:t>
      </w:r>
      <w:r w:rsidR="00176723" w:rsidRPr="00176723">
        <w:t>13</w:t>
      </w:r>
      <w:r w:rsidR="00176723">
        <w:t xml:space="preserve"> ning</w:t>
      </w:r>
      <w:r w:rsidR="00176723" w:rsidRPr="00176723">
        <w:t xml:space="preserve"> </w:t>
      </w:r>
      <w:r w:rsidR="00A6203A" w:rsidRPr="00086A9F">
        <w:t>artik</w:t>
      </w:r>
      <w:r w:rsidR="005D78DC">
        <w:t>li</w:t>
      </w:r>
      <w:r w:rsidR="00A6203A" w:rsidRPr="00086A9F">
        <w:t xml:space="preserve"> 68 </w:t>
      </w:r>
      <w:r w:rsidR="00176723" w:rsidRPr="00176723">
        <w:t>lõikele 2</w:t>
      </w:r>
      <w:r w:rsidR="00183AEC" w:rsidRPr="00086A9F">
        <w:t xml:space="preserve">. Seega on välismaalasel, kellel puudub muu Eestisse sisenemise ja Eestis viibimise alus kuid, kes on esitanud </w:t>
      </w:r>
      <w:r w:rsidR="00A67F0C" w:rsidRPr="00086A9F">
        <w:t xml:space="preserve">vormivaba </w:t>
      </w:r>
      <w:r w:rsidR="00183AEC" w:rsidRPr="00086A9F">
        <w:t>sooviavalduse rahvusvahelise kaitse saamiseks, ja kes ei kuulu piirimenetluse subjektide hulka, õigus Eestis viibida</w:t>
      </w:r>
      <w:r w:rsidR="00A67F0C" w:rsidRPr="00086A9F">
        <w:t xml:space="preserve"> seni kuni tema rahvusvahelise kaitse taotluse suhtes ei ole lõplikku otsust langetatud. </w:t>
      </w:r>
    </w:p>
    <w:bookmarkEnd w:id="100"/>
    <w:p w14:paraId="5B0AB339" w14:textId="391D7E89" w:rsidR="001C60E0" w:rsidRPr="00086A9F" w:rsidRDefault="001C60E0" w:rsidP="00F22373">
      <w:pPr>
        <w:jc w:val="both"/>
      </w:pPr>
    </w:p>
    <w:p w14:paraId="0EE4D92C" w14:textId="2EF5BEAE" w:rsidR="001C60E0" w:rsidRPr="00086A9F" w:rsidRDefault="00482139" w:rsidP="00482139">
      <w:pPr>
        <w:jc w:val="both"/>
      </w:pPr>
      <w:r w:rsidRPr="000C2051">
        <w:rPr>
          <w:b/>
          <w:color w:val="4472C4" w:themeColor="accent1"/>
        </w:rPr>
        <w:t>Lõikega 2</w:t>
      </w:r>
      <w:r w:rsidRPr="000C2051">
        <w:rPr>
          <w:color w:val="4472C4" w:themeColor="accent1"/>
        </w:rPr>
        <w:t xml:space="preserve"> </w:t>
      </w:r>
      <w:r w:rsidRPr="00086A9F">
        <w:t>sätestatakse, et r</w:t>
      </w:r>
      <w:r w:rsidR="001C60E0" w:rsidRPr="00086A9F">
        <w:t>ahvusvahelise kaitse taotlejal ei ole õigust lõpliku otsuse tegemiseni viibida Eestis, kui tema taotluse kohta on tehtud määruse 2024/1348</w:t>
      </w:r>
      <w:r w:rsidR="00DF358E">
        <w:t>/EL</w:t>
      </w:r>
      <w:r w:rsidR="001C60E0" w:rsidRPr="00086A9F">
        <w:t xml:space="preserve"> (menetluse kohta) artikli 68 lõikes 3 nimetatud otsus.</w:t>
      </w:r>
    </w:p>
    <w:p w14:paraId="21FEFDF1" w14:textId="77777777" w:rsidR="00195A12" w:rsidRPr="00086A9F" w:rsidRDefault="00195A12" w:rsidP="00482139">
      <w:pPr>
        <w:jc w:val="both"/>
      </w:pPr>
    </w:p>
    <w:p w14:paraId="06AFA4A0" w14:textId="24A0D455" w:rsidR="00A6203A" w:rsidRPr="00086A9F" w:rsidRDefault="00A6203A" w:rsidP="00A6203A">
      <w:pPr>
        <w:jc w:val="both"/>
      </w:pPr>
      <w:r w:rsidRPr="00086A9F">
        <w:t xml:space="preserve">Viidatud artikli 68 lõike 3 kohaselt ei ole taotlejal ja isikutel, kellelt tahetakse rahvusvaheline kaitse ära võtta, sama artikli lõike 2 kohast riigis viibimise õigust, kui pädev asutus, st </w:t>
      </w:r>
      <w:r w:rsidR="00457A1A">
        <w:t>PPA</w:t>
      </w:r>
      <w:r w:rsidRPr="00086A9F">
        <w:t>, on teinud ühe järgmistest otsustest:</w:t>
      </w:r>
    </w:p>
    <w:p w14:paraId="17C69D68" w14:textId="752B7265" w:rsidR="00A6203A" w:rsidRPr="00537B46" w:rsidRDefault="00A6203A" w:rsidP="00195A12">
      <w:pPr>
        <w:pStyle w:val="Loendilik"/>
        <w:numPr>
          <w:ilvl w:val="0"/>
          <w:numId w:val="3"/>
        </w:numPr>
        <w:spacing w:line="240" w:lineRule="auto"/>
        <w:ind w:left="426"/>
        <w:rPr>
          <w:rFonts w:cs="Times New Roman"/>
        </w:rPr>
      </w:pPr>
      <w:r w:rsidRPr="00537B46">
        <w:rPr>
          <w:rFonts w:cs="Times New Roman"/>
        </w:rPr>
        <w:t>keelduv otsus, mis tehakse taotluse suhtes selle põhjendamatuse või ilmselge põhjendamatuse tõttu, kui otsuse tegemise ajal toimub taotleja puhul kiirendatud läbivaatamine vastavalt sama määruse artikli 42 lõigetele 1 või 3 või kohaldatakse taotleja suhtes piirimenetlust, välja arvatud juhul, kui taotleja on saatjata alaealine</w:t>
      </w:r>
      <w:r w:rsidR="00195A12" w:rsidRPr="00537B46">
        <w:rPr>
          <w:rFonts w:cs="Times New Roman"/>
        </w:rPr>
        <w:t>;</w:t>
      </w:r>
    </w:p>
    <w:p w14:paraId="1607EB6C" w14:textId="4E60DDD7" w:rsidR="00A6203A" w:rsidRPr="00537B46" w:rsidRDefault="00A6203A" w:rsidP="00195A12">
      <w:pPr>
        <w:pStyle w:val="Loendilik"/>
        <w:numPr>
          <w:ilvl w:val="0"/>
          <w:numId w:val="3"/>
        </w:numPr>
        <w:spacing w:line="240" w:lineRule="auto"/>
        <w:ind w:left="426"/>
        <w:rPr>
          <w:rFonts w:cs="Times New Roman"/>
        </w:rPr>
      </w:pPr>
      <w:r w:rsidRPr="00537B46">
        <w:rPr>
          <w:rFonts w:cs="Times New Roman"/>
        </w:rPr>
        <w:t>keelduv otsus, mis tehakse taotluse suhtes selle sama määruse artikli 38 lõike 1 punkti a, d või e või artikli 38 lõike 2 kohase mittelubatavuse tõttu, välja arvatud juhul, kui taotleja on saatjata alaealine, kelle suhtes kohaldatakse piirimenetlust</w:t>
      </w:r>
      <w:r w:rsidR="00195A12" w:rsidRPr="00537B46">
        <w:rPr>
          <w:rFonts w:cs="Times New Roman"/>
        </w:rPr>
        <w:t>;</w:t>
      </w:r>
    </w:p>
    <w:p w14:paraId="48DF38A5" w14:textId="19F6E412" w:rsidR="00A6203A" w:rsidRPr="00537B46" w:rsidRDefault="00A6203A" w:rsidP="00195A12">
      <w:pPr>
        <w:pStyle w:val="Loendilik"/>
        <w:numPr>
          <w:ilvl w:val="0"/>
          <w:numId w:val="3"/>
        </w:numPr>
        <w:spacing w:line="240" w:lineRule="auto"/>
        <w:ind w:left="426"/>
        <w:rPr>
          <w:rFonts w:cs="Times New Roman"/>
        </w:rPr>
      </w:pPr>
      <w:r w:rsidRPr="00537B46">
        <w:rPr>
          <w:rFonts w:cs="Times New Roman"/>
        </w:rPr>
        <w:t>keelduv otsus, mis tehakse taotluse suhtes selle kaudse tagasivõtmise tõttu;</w:t>
      </w:r>
    </w:p>
    <w:p w14:paraId="368CE470" w14:textId="3A80A8F6" w:rsidR="00A6203A" w:rsidRPr="00537B46" w:rsidRDefault="00A6203A" w:rsidP="00195A12">
      <w:pPr>
        <w:pStyle w:val="Loendilik"/>
        <w:numPr>
          <w:ilvl w:val="0"/>
          <w:numId w:val="3"/>
        </w:numPr>
        <w:spacing w:line="240" w:lineRule="auto"/>
        <w:ind w:left="426"/>
        <w:rPr>
          <w:rFonts w:cs="Times New Roman"/>
        </w:rPr>
      </w:pPr>
      <w:r w:rsidRPr="00537B46">
        <w:rPr>
          <w:rFonts w:cs="Times New Roman"/>
        </w:rPr>
        <w:t>keelduv otsus, mis tehakse korduva taotluse suhtes selle põhjendamatuse või ilmselge põhjendamatuse tõttu, või</w:t>
      </w:r>
    </w:p>
    <w:p w14:paraId="72A10B8D" w14:textId="73A35AD3" w:rsidR="00A6203A" w:rsidRPr="00537B46" w:rsidRDefault="00A6203A" w:rsidP="00195A12">
      <w:pPr>
        <w:pStyle w:val="Loendilik"/>
        <w:numPr>
          <w:ilvl w:val="0"/>
          <w:numId w:val="3"/>
        </w:numPr>
        <w:spacing w:line="240" w:lineRule="auto"/>
        <w:ind w:left="426"/>
        <w:rPr>
          <w:rFonts w:cs="Times New Roman"/>
        </w:rPr>
      </w:pPr>
      <w:r w:rsidRPr="00537B46">
        <w:rPr>
          <w:rFonts w:cs="Times New Roman"/>
        </w:rPr>
        <w:t>otsus rahvusvahelise kaitse äravõtmise kohta vastavalt määrus</w:t>
      </w:r>
      <w:r w:rsidR="00BA6376" w:rsidRPr="00537B46">
        <w:rPr>
          <w:rFonts w:cs="Times New Roman"/>
        </w:rPr>
        <w:t>e</w:t>
      </w:r>
      <w:r w:rsidRPr="00537B46">
        <w:rPr>
          <w:rFonts w:cs="Times New Roman"/>
        </w:rPr>
        <w:t xml:space="preserve"> 2024/1347</w:t>
      </w:r>
      <w:r w:rsidR="00DF358E" w:rsidRPr="00537B46">
        <w:rPr>
          <w:rFonts w:cs="Times New Roman"/>
        </w:rPr>
        <w:t>/EL</w:t>
      </w:r>
      <w:r w:rsidRPr="00537B46">
        <w:rPr>
          <w:rFonts w:cs="Times New Roman"/>
        </w:rPr>
        <w:t xml:space="preserve"> (kvalifikatsioonitingimuste kohta) artikli 14 lõike 1 punktidele b, d või e ning artikli 19 lõike 1 punktile </w:t>
      </w:r>
      <w:proofErr w:type="spellStart"/>
      <w:r w:rsidRPr="00537B46">
        <w:rPr>
          <w:rFonts w:cs="Times New Roman"/>
        </w:rPr>
        <w:t>b</w:t>
      </w:r>
      <w:r w:rsidR="00BA6376" w:rsidRPr="00537B46">
        <w:rPr>
          <w:rFonts w:cs="Times New Roman"/>
        </w:rPr>
        <w:t>.</w:t>
      </w:r>
      <w:proofErr w:type="spellEnd"/>
    </w:p>
    <w:p w14:paraId="7C6C1644" w14:textId="77777777" w:rsidR="001C60E0" w:rsidRPr="00086A9F" w:rsidRDefault="001C60E0" w:rsidP="001C60E0"/>
    <w:p w14:paraId="1C06F79F" w14:textId="13CCCBF2" w:rsidR="00B958DB" w:rsidRPr="0042105D" w:rsidRDefault="00B32FFB" w:rsidP="0042105D">
      <w:pPr>
        <w:jc w:val="both"/>
        <w:rPr>
          <w:bCs/>
        </w:rPr>
      </w:pPr>
      <w:r w:rsidRPr="00B958DB">
        <w:rPr>
          <w:b/>
          <w:color w:val="4472C4" w:themeColor="accent1"/>
        </w:rPr>
        <w:t>Lõi</w:t>
      </w:r>
      <w:r w:rsidR="0042105D">
        <w:rPr>
          <w:b/>
          <w:color w:val="4472C4" w:themeColor="accent1"/>
        </w:rPr>
        <w:t xml:space="preserve">gete </w:t>
      </w:r>
      <w:r w:rsidRPr="00B958DB">
        <w:rPr>
          <w:b/>
          <w:color w:val="4472C4" w:themeColor="accent1"/>
        </w:rPr>
        <w:t>3</w:t>
      </w:r>
      <w:r w:rsidR="00BA6376">
        <w:rPr>
          <w:b/>
          <w:color w:val="4472C4" w:themeColor="accent1"/>
        </w:rPr>
        <w:t xml:space="preserve"> ja 4 </w:t>
      </w:r>
      <w:r w:rsidR="0042105D">
        <w:rPr>
          <w:bCs/>
        </w:rPr>
        <w:t>kohaselt on välismaalasel, kelle kohta on tehtud eespool nimetatud otsus, õigus riigis viibida kuni on möödunud otsuse vaidlustamise tähtaeg või kuni halduskohus on lahendanud tema taotluse jääda lõpliku otsuse tegemiseni Eestisse.</w:t>
      </w:r>
    </w:p>
    <w:p w14:paraId="1A7BD561" w14:textId="77777777" w:rsidR="00195A12" w:rsidRPr="0042105D" w:rsidRDefault="00195A12" w:rsidP="0042105D">
      <w:pPr>
        <w:jc w:val="both"/>
        <w:rPr>
          <w:bCs/>
        </w:rPr>
      </w:pPr>
    </w:p>
    <w:p w14:paraId="3C4BAD80" w14:textId="48FE806B" w:rsidR="001C60E0" w:rsidRPr="00086A9F" w:rsidRDefault="00715AD4" w:rsidP="00E444FD">
      <w:pPr>
        <w:jc w:val="both"/>
      </w:pPr>
      <w:r w:rsidRPr="00B958DB">
        <w:rPr>
          <w:b/>
          <w:color w:val="4472C4" w:themeColor="accent1"/>
        </w:rPr>
        <w:t>Lõikega 5</w:t>
      </w:r>
      <w:r w:rsidRPr="00086A9F">
        <w:t xml:space="preserve"> sätestatakse, et k</w:t>
      </w:r>
      <w:r w:rsidR="001C60E0" w:rsidRPr="00086A9F">
        <w:t>uni lõpliku otsuse tegemiseni Eestis viibimise õiguse üle otsustamiseks teeb kohus määruse.</w:t>
      </w:r>
      <w:r w:rsidR="00B958DB">
        <w:t xml:space="preserve"> </w:t>
      </w:r>
      <w:r w:rsidR="00195A12">
        <w:t>M</w:t>
      </w:r>
      <w:r w:rsidR="00E444FD" w:rsidRPr="00086A9F">
        <w:t>äärus</w:t>
      </w:r>
      <w:r w:rsidR="00195A12">
        <w:t>e</w:t>
      </w:r>
      <w:r w:rsidR="00E444FD" w:rsidRPr="00086A9F">
        <w:t xml:space="preserve"> 2024/1348</w:t>
      </w:r>
      <w:r w:rsidR="00DF358E">
        <w:t>/EL</w:t>
      </w:r>
      <w:r w:rsidR="00E444FD" w:rsidRPr="00086A9F">
        <w:t xml:space="preserve"> (menetluse kohta) arti</w:t>
      </w:r>
      <w:r w:rsidR="00195A12">
        <w:t>kli</w:t>
      </w:r>
      <w:r w:rsidR="00E444FD" w:rsidRPr="00086A9F">
        <w:t xml:space="preserve"> 68 lõike 4 kohaselt </w:t>
      </w:r>
      <w:r w:rsidR="00195A12">
        <w:t xml:space="preserve">on </w:t>
      </w:r>
      <w:r w:rsidR="00E444FD" w:rsidRPr="00086A9F">
        <w:t>lõikes 3 osutatud juhtudel kohtul õigus pärast nii faktiliste kui ka õiguslike asjaolude läbivaatamist otsustada, kas taotlejal või isikul, kellelt tahetakse rahvusvaheline kaitse ära võtta, tuleks lubada tema taotluse korral jääda liikmesriigi territooriumile, kuni kaebus, mille on esitanud taotleja või isik, kellelt tahetakse rahvusvaheline kaitse ära võtta, on</w:t>
      </w:r>
      <w:r w:rsidR="00B958DB">
        <w:t xml:space="preserve"> </w:t>
      </w:r>
      <w:r w:rsidR="00E444FD" w:rsidRPr="00086A9F">
        <w:lastRenderedPageBreak/>
        <w:t xml:space="preserve">lahendatud. Pädeval kohtul võib riigisisese õiguse kohaselt olla õigus teha selles küsimuses otsus </w:t>
      </w:r>
      <w:proofErr w:type="spellStart"/>
      <w:r w:rsidR="00E444FD" w:rsidRPr="00F51748">
        <w:rPr>
          <w:i/>
        </w:rPr>
        <w:t>ex</w:t>
      </w:r>
      <w:proofErr w:type="spellEnd"/>
      <w:r w:rsidR="00E444FD" w:rsidRPr="00F51748">
        <w:rPr>
          <w:i/>
        </w:rPr>
        <w:t xml:space="preserve"> </w:t>
      </w:r>
      <w:proofErr w:type="spellStart"/>
      <w:r w:rsidR="00E444FD" w:rsidRPr="00F51748">
        <w:rPr>
          <w:i/>
        </w:rPr>
        <w:t>officio</w:t>
      </w:r>
      <w:proofErr w:type="spellEnd"/>
      <w:r w:rsidR="00E444FD" w:rsidRPr="00086A9F">
        <w:t>.</w:t>
      </w:r>
    </w:p>
    <w:p w14:paraId="16888328" w14:textId="77777777" w:rsidR="002235AE" w:rsidRPr="00086A9F" w:rsidRDefault="002235AE" w:rsidP="001C60E0"/>
    <w:p w14:paraId="1EB40A52" w14:textId="77777777" w:rsidR="00E23708" w:rsidRDefault="00921D17" w:rsidP="00921D17">
      <w:pPr>
        <w:jc w:val="both"/>
      </w:pPr>
      <w:r w:rsidRPr="00B958DB">
        <w:rPr>
          <w:b/>
          <w:color w:val="4472C4" w:themeColor="accent1"/>
        </w:rPr>
        <w:t>Lõikega 6</w:t>
      </w:r>
      <w:r w:rsidRPr="00086A9F">
        <w:t xml:space="preserve"> kehtestatakse </w:t>
      </w:r>
      <w:r w:rsidR="00E23708">
        <w:t xml:space="preserve">erand </w:t>
      </w:r>
      <w:r w:rsidR="0042105D">
        <w:t>riigis viibimise õiguse</w:t>
      </w:r>
      <w:r w:rsidR="00E23708">
        <w:t xml:space="preserve"> kohta</w:t>
      </w:r>
      <w:r w:rsidR="0042105D">
        <w:t xml:space="preserve"> korduvate taotluse </w:t>
      </w:r>
      <w:r w:rsidR="00E23708">
        <w:t>puhul</w:t>
      </w:r>
      <w:r w:rsidR="0042105D">
        <w:t>. E</w:t>
      </w:r>
      <w:r w:rsidR="001C60E0" w:rsidRPr="00086A9F">
        <w:t>simese korduva rahvusvahelise kaitse taotluse korral, mis esitati üksnes väljasõidukohustuse edasilükkamiseks või täideviimise takistamiseks</w:t>
      </w:r>
      <w:r w:rsidR="0042105D">
        <w:t>, on</w:t>
      </w:r>
      <w:r w:rsidR="001C60E0" w:rsidRPr="00086A9F">
        <w:t xml:space="preserve"> välismaalasel õigus viibida Eestis kuni tema taotluse kohta </w:t>
      </w:r>
      <w:r w:rsidR="00150D8E">
        <w:t>PPA</w:t>
      </w:r>
      <w:r w:rsidR="001C60E0" w:rsidRPr="00086A9F">
        <w:t xml:space="preserve"> keelduva otsuse tegemiseni. Välismaalase halduskohtule esitatud taotlus Eestis viibimiseks ei peata tema väljasaatmist. </w:t>
      </w:r>
    </w:p>
    <w:p w14:paraId="03731D83" w14:textId="77777777" w:rsidR="00947211" w:rsidRDefault="00947211" w:rsidP="009B52A8">
      <w:pPr>
        <w:jc w:val="both"/>
      </w:pPr>
    </w:p>
    <w:p w14:paraId="41D359E5" w14:textId="36BF07AD" w:rsidR="00947211" w:rsidRDefault="00195A12" w:rsidP="009B52A8">
      <w:pPr>
        <w:jc w:val="both"/>
      </w:pPr>
      <w:r>
        <w:t>M</w:t>
      </w:r>
      <w:r w:rsidR="00947211" w:rsidRPr="00086A9F">
        <w:t>äärus</w:t>
      </w:r>
      <w:r w:rsidR="00947211">
        <w:t>e</w:t>
      </w:r>
      <w:r w:rsidR="00947211" w:rsidRPr="00086A9F">
        <w:t xml:space="preserve"> 2024/1348</w:t>
      </w:r>
      <w:r w:rsidR="00DF358E">
        <w:t>/EL</w:t>
      </w:r>
      <w:r w:rsidR="00947211" w:rsidRPr="00086A9F">
        <w:t xml:space="preserve"> (menetluse kohta)</w:t>
      </w:r>
      <w:r w:rsidR="00947211">
        <w:t xml:space="preserve"> artikli 56 kohaselt võib Eesti teha erandeid õigusest jääda riigi territooriumile korduvate taotluste korral. </w:t>
      </w:r>
    </w:p>
    <w:p w14:paraId="5A766DD0" w14:textId="77777777" w:rsidR="00947211" w:rsidRDefault="00947211" w:rsidP="009B52A8">
      <w:pPr>
        <w:jc w:val="both"/>
      </w:pPr>
    </w:p>
    <w:p w14:paraId="3789F327" w14:textId="1E51C618" w:rsidR="00947211" w:rsidRDefault="00947211" w:rsidP="009B52A8">
      <w:pPr>
        <w:jc w:val="both"/>
      </w:pPr>
      <w:r>
        <w:t>Esimese korduva taotluse puhul ei ole isikul (</w:t>
      </w:r>
      <w:r w:rsidR="00E23708">
        <w:t xml:space="preserve">tema suhtes </w:t>
      </w:r>
      <w:r>
        <w:t xml:space="preserve">teistkordse) lõpliku otsuse tegemiseni õigust riigis viibida kui PPA on oma otsuses tuvastanud, et esimene korduv taotlus esitati vaid selleks, lükata edasi või nurjata väljasaatmiskohustuse täitmine. </w:t>
      </w:r>
      <w:r w:rsidR="00E23708">
        <w:t xml:space="preserve">Kuivõrd rahvusvahelise kaitse taotluse hindamisel tehakse eeskätt järeldus taotluse põhjendatuse, mitte taotluse esitamise motiivide kohta, antakse </w:t>
      </w:r>
      <w:proofErr w:type="spellStart"/>
      <w:r w:rsidR="00E23708">
        <w:t>PPA-le</w:t>
      </w:r>
      <w:proofErr w:type="spellEnd"/>
      <w:r w:rsidR="00E23708">
        <w:t xml:space="preserve"> eelnõu</w:t>
      </w:r>
      <w:r w:rsidR="006914E7">
        <w:t>ga</w:t>
      </w:r>
      <w:r w:rsidR="00E23708">
        <w:t xml:space="preserve"> selliseks </w:t>
      </w:r>
      <w:r w:rsidR="006914E7">
        <w:t xml:space="preserve">täiendavaks </w:t>
      </w:r>
      <w:r w:rsidR="00E23708">
        <w:t>otsustuseks selge pädevus.</w:t>
      </w:r>
      <w:r>
        <w:t xml:space="preserve"> </w:t>
      </w:r>
    </w:p>
    <w:p w14:paraId="5F183986" w14:textId="77777777" w:rsidR="00947211" w:rsidRDefault="00947211" w:rsidP="009B52A8">
      <w:pPr>
        <w:jc w:val="both"/>
      </w:pPr>
    </w:p>
    <w:p w14:paraId="639964BD" w14:textId="72DA0546" w:rsidR="00947211" w:rsidRDefault="00F268B8" w:rsidP="009B52A8">
      <w:pPr>
        <w:jc w:val="both"/>
      </w:pPr>
      <w:r>
        <w:t>Riigil peab olema võimalus rahvusvahelise kaitse menetlus lõpetada ja täita selle</w:t>
      </w:r>
      <w:r w:rsidR="00BF348D">
        <w:t>ga koos</w:t>
      </w:r>
      <w:r>
        <w:t xml:space="preserve"> tehtud väljasaatmisotsust.</w:t>
      </w:r>
      <w:r w:rsidR="00947211">
        <w:t xml:space="preserve"> </w:t>
      </w:r>
      <w:r>
        <w:t>Edaspidi on rahvusvahelise kaitse taotlejal õigus riigis viibida oma esimese taotluse kohta lõpliku otsuse tegemiseni halduskohtu poolt</w:t>
      </w:r>
      <w:r w:rsidR="006914E7">
        <w:t xml:space="preserve"> või kuni halduskohus otsustab tema õiguse üle Eestis viibida</w:t>
      </w:r>
      <w:r w:rsidR="00E23708">
        <w:t>.</w:t>
      </w:r>
      <w:r>
        <w:t xml:space="preserve"> </w:t>
      </w:r>
      <w:r w:rsidR="00E23708">
        <w:t>K</w:t>
      </w:r>
      <w:r>
        <w:t xml:space="preserve">ui </w:t>
      </w:r>
      <w:r w:rsidR="00E23708">
        <w:t>taotleja</w:t>
      </w:r>
      <w:r>
        <w:t xml:space="preserve"> esitab uue taotluse </w:t>
      </w:r>
      <w:r w:rsidR="00E23708">
        <w:t>ning ta on PPA hinnangul teinud seda ainult</w:t>
      </w:r>
      <w:r>
        <w:t xml:space="preserve"> väljasaatmise vältimiseks, võib ta Eestis viibida kuni PPA </w:t>
      </w:r>
      <w:r w:rsidR="00E23708">
        <w:t>sellekohase</w:t>
      </w:r>
      <w:r>
        <w:t xml:space="preserve"> otsuse tegemiseni. Seejärel kuulub ta väljasaatmisele ja edasised taotlused väljasaatmist ei peata.</w:t>
      </w:r>
      <w:r w:rsidR="006914E7">
        <w:t xml:space="preserve"> Teised ja järgnevad korduvad taotlused ei anna ega pikenda taotleja õigust Eestis viibida.</w:t>
      </w:r>
    </w:p>
    <w:p w14:paraId="01442A72" w14:textId="77777777" w:rsidR="001C60E0" w:rsidRPr="00086A9F" w:rsidRDefault="001C60E0" w:rsidP="001C60E0"/>
    <w:p w14:paraId="2F1CF77C" w14:textId="669163E8" w:rsidR="001C60E0" w:rsidRPr="00086A9F" w:rsidRDefault="002235AE" w:rsidP="006864F0">
      <w:pPr>
        <w:jc w:val="both"/>
      </w:pPr>
      <w:r w:rsidRPr="00B958DB">
        <w:rPr>
          <w:b/>
          <w:color w:val="4472C4" w:themeColor="accent1"/>
        </w:rPr>
        <w:t>Lõikega 7</w:t>
      </w:r>
      <w:r w:rsidRPr="00086A9F">
        <w:t xml:space="preserve"> kehtestatakse, et r</w:t>
      </w:r>
      <w:r w:rsidR="001C60E0" w:rsidRPr="00086A9F">
        <w:t>ahvusvahelise kaitse taotlejal ei ole õigust viibida Eestis, kui tema suhtes viiakse läbi taustakontrolli määruses 2024/1356</w:t>
      </w:r>
      <w:r w:rsidR="00254B9A">
        <w:t>/EL</w:t>
      </w:r>
      <w:r w:rsidR="001C60E0" w:rsidRPr="00086A9F">
        <w:t xml:space="preserve"> (taustakontrolli kohta) sätestatud korras. Taustakontrolli läbiviimisel viibib rahvusvahelise kaitse taotleja </w:t>
      </w:r>
      <w:r w:rsidR="00150D8E">
        <w:t>PPA</w:t>
      </w:r>
      <w:r w:rsidR="001C60E0" w:rsidRPr="00086A9F">
        <w:t xml:space="preserve"> määratud asukohas ja loetakse, et talle ei ole antud luba Eestisse sisenemiseks.</w:t>
      </w:r>
    </w:p>
    <w:p w14:paraId="3CCD04A2" w14:textId="0518AC5B" w:rsidR="00F268B8" w:rsidRDefault="00F268B8" w:rsidP="00FC562B">
      <w:pPr>
        <w:jc w:val="both"/>
      </w:pPr>
    </w:p>
    <w:p w14:paraId="0EA88AEE" w14:textId="07D39D32" w:rsidR="005452A9" w:rsidRPr="00086A9F" w:rsidRDefault="00195A12" w:rsidP="00FC562B">
      <w:pPr>
        <w:jc w:val="both"/>
      </w:pPr>
      <w:r>
        <w:t>M</w:t>
      </w:r>
      <w:r w:rsidR="002258DA" w:rsidRPr="00086A9F">
        <w:t>äärus 2024/1356</w:t>
      </w:r>
      <w:r>
        <w:t>/EL</w:t>
      </w:r>
      <w:r w:rsidR="002258DA" w:rsidRPr="00086A9F">
        <w:t xml:space="preserve"> (taustakontrolli kohta) ei piira selliste riigisiseste õigusnormide kohaldamist, mis käsitlevad liikmesriigis ebaseaduslikult viibimises kahtlustatavate kolmanda riigi kodanike tuvastamist, et uurida lühikese, kuid mõistliku aja jooksul teavet, mis võimaldab kindlaks teha liikmesriigis viibimise ebaseaduslikkuse või seaduslikkuse.</w:t>
      </w:r>
      <w:r w:rsidR="00FC562B" w:rsidRPr="00086A9F">
        <w:t xml:space="preserve"> Taustakontrolli tehakse kolmanda riigi kodanikele, kes viibivad välispiiril ja kes ei vasta sisenemise tingimustele,</w:t>
      </w:r>
      <w:r w:rsidR="007172DB" w:rsidRPr="00086A9F">
        <w:t xml:space="preserve"> </w:t>
      </w:r>
      <w:r w:rsidR="00FC562B" w:rsidRPr="00086A9F">
        <w:t>kolmanda riigi kodanikele, kes on maabunud pärast otsingu- ja päästeoperatsiooni, kes ei vasta sisenemise</w:t>
      </w:r>
      <w:r w:rsidR="007172DB" w:rsidRPr="00086A9F">
        <w:t xml:space="preserve"> </w:t>
      </w:r>
      <w:r w:rsidR="00FC562B" w:rsidRPr="00086A9F">
        <w:t>tingimustele, ning liikmesriikide territooriumil ebaseaduslikult viibivatele kolmanda riigi kodanikele</w:t>
      </w:r>
      <w:r w:rsidR="007172DB" w:rsidRPr="00086A9F">
        <w:t xml:space="preserve">. </w:t>
      </w:r>
      <w:r>
        <w:t>M</w:t>
      </w:r>
      <w:r w:rsidR="00F268B8" w:rsidRPr="00086A9F">
        <w:t>äärus</w:t>
      </w:r>
      <w:r w:rsidR="00F268B8">
        <w:t>e</w:t>
      </w:r>
      <w:r w:rsidR="00F268B8" w:rsidRPr="00086A9F">
        <w:t xml:space="preserve"> 2024/1356</w:t>
      </w:r>
      <w:r>
        <w:t>/EL</w:t>
      </w:r>
      <w:r w:rsidR="00F268B8" w:rsidRPr="00086A9F">
        <w:t xml:space="preserve"> (taustakontrolli kohta)</w:t>
      </w:r>
      <w:r w:rsidR="00F268B8">
        <w:t xml:space="preserve"> artikli 6 kohaselt loetakse, et taustakontrolli subjektidel ei ole lubatud liikmesriigi territooriumile siseneda.</w:t>
      </w:r>
    </w:p>
    <w:p w14:paraId="054F2000" w14:textId="77777777" w:rsidR="001C60E0" w:rsidRPr="00086A9F" w:rsidRDefault="001C60E0" w:rsidP="006864F0">
      <w:pPr>
        <w:jc w:val="both"/>
      </w:pPr>
    </w:p>
    <w:p w14:paraId="336345CA" w14:textId="4C0C0A06" w:rsidR="001C60E0" w:rsidRPr="00086A9F" w:rsidRDefault="0060209A" w:rsidP="006864F0">
      <w:pPr>
        <w:jc w:val="both"/>
      </w:pPr>
      <w:r w:rsidRPr="00B958DB">
        <w:rPr>
          <w:b/>
          <w:color w:val="4472C4" w:themeColor="accent1"/>
        </w:rPr>
        <w:t>Lõikega 8</w:t>
      </w:r>
      <w:r w:rsidRPr="00B958DB">
        <w:rPr>
          <w:color w:val="4472C4" w:themeColor="accent1"/>
        </w:rPr>
        <w:t xml:space="preserve"> </w:t>
      </w:r>
      <w:r w:rsidRPr="00086A9F">
        <w:t>kehtestatakse, et r</w:t>
      </w:r>
      <w:r w:rsidR="001C60E0" w:rsidRPr="00086A9F">
        <w:t>ahvusvahelise kaitse taotlejal ei ole õigust viibida Eestis, kui tema taotlust vaadatakse läbi piirimenetluses määruse 2024/1348</w:t>
      </w:r>
      <w:r w:rsidR="00DF358E">
        <w:t>/EL</w:t>
      </w:r>
      <w:r w:rsidR="001C60E0" w:rsidRPr="00086A9F">
        <w:t xml:space="preserve"> (menetluse kohta) artikli 43 lõikes 1 sätestatud alusel. Piirimenetluse läbiviimisel viibib rahvusvahelise kaitse taotleja </w:t>
      </w:r>
      <w:r w:rsidR="00150D8E">
        <w:t>PPA</w:t>
      </w:r>
      <w:r w:rsidR="001C60E0" w:rsidRPr="00086A9F">
        <w:t xml:space="preserve"> määratud asukohas ja loetakse, et talle ei ole antud luba Eestisse sisenemiseks.</w:t>
      </w:r>
    </w:p>
    <w:p w14:paraId="74C7717E" w14:textId="77777777" w:rsidR="000332E9" w:rsidRPr="00086A9F" w:rsidRDefault="000332E9" w:rsidP="006864F0">
      <w:pPr>
        <w:jc w:val="both"/>
      </w:pPr>
    </w:p>
    <w:p w14:paraId="172A8F25" w14:textId="677B3296" w:rsidR="005452A9" w:rsidRPr="00086A9F" w:rsidRDefault="000332E9" w:rsidP="00762DA9">
      <w:pPr>
        <w:jc w:val="both"/>
      </w:pPr>
      <w:r>
        <w:t>M</w:t>
      </w:r>
      <w:r w:rsidR="00762DA9" w:rsidRPr="00086A9F">
        <w:t>ääruse 2024/1348</w:t>
      </w:r>
      <w:r w:rsidR="00DF358E">
        <w:t>/EL</w:t>
      </w:r>
      <w:r w:rsidR="00762DA9" w:rsidRPr="00086A9F">
        <w:t xml:space="preserve"> (menetluse kohta) artikli 43 lõike 1 kohaselt võib liikmesriik kooskõlas II peatükis sätestatud üldpõhimõtete ja tagatistega vaadata taotluse läbi piirimenetluses pärast määruse 2024/1356</w:t>
      </w:r>
      <w:r w:rsidR="00254B9A">
        <w:t>/EL</w:t>
      </w:r>
      <w:r w:rsidR="00762DA9" w:rsidRPr="00086A9F">
        <w:t xml:space="preserve"> (taustakontrolli kohta) kohaselt läbi viidud taustakontrolli, kui see on asjakohane, ja tingimusel, et taotlejal ei ole veel luba liikmesriikide territooriumile siseneda, kui rahvusvahelise kaitse taotluse esitamise soovi on avaldanud kolmanda riigi kodanik või </w:t>
      </w:r>
      <w:r w:rsidR="00762DA9" w:rsidRPr="00086A9F">
        <w:lastRenderedPageBreak/>
        <w:t xml:space="preserve">kodakondsuseta isik, kes ei vasta määruse (EL) 2016/399 </w:t>
      </w:r>
      <w:r w:rsidR="007438BA" w:rsidRPr="00086A9F">
        <w:t xml:space="preserve">(Schengeni piirieeskirjad) </w:t>
      </w:r>
      <w:r w:rsidR="00762DA9" w:rsidRPr="00086A9F">
        <w:t>artiklis 6 sätestatud tingimustele liikmesriigi territooriumile sisenemise kohta. Piirimenetluse võib läbi viia: a) pärast rahvusvahelise kaitse taotluse esitamise soovi avaldamist välispiiril asuvas piiriületuspunktis või transiiditsoonis;</w:t>
      </w:r>
      <w:r w:rsidR="007438BA" w:rsidRPr="00086A9F">
        <w:t xml:space="preserve"> </w:t>
      </w:r>
      <w:r w:rsidR="00762DA9" w:rsidRPr="00086A9F">
        <w:t>b) pärast kinnipidamist seoses välispiiri ebaseadusliku ületamisega;</w:t>
      </w:r>
      <w:r w:rsidR="007438BA" w:rsidRPr="00086A9F">
        <w:t xml:space="preserve"> </w:t>
      </w:r>
      <w:r w:rsidR="00762DA9" w:rsidRPr="00086A9F">
        <w:t>c) pärast otsingu- ja päästeoperatsiooni liikmesriigi territooriumile saabumise järel</w:t>
      </w:r>
      <w:r w:rsidR="007438BA" w:rsidRPr="00086A9F">
        <w:t xml:space="preserve"> ja </w:t>
      </w:r>
      <w:r w:rsidR="00762DA9" w:rsidRPr="00086A9F">
        <w:t xml:space="preserve">d) pärast ümberpaigutamist vastavalt </w:t>
      </w:r>
      <w:r w:rsidR="007438BA" w:rsidRPr="00086A9F">
        <w:t>määrus</w:t>
      </w:r>
      <w:r>
        <w:t>e</w:t>
      </w:r>
      <w:r w:rsidR="007438BA" w:rsidRPr="00086A9F">
        <w:t xml:space="preserve"> 2024/1351</w:t>
      </w:r>
      <w:r w:rsidR="00254B9A">
        <w:t>/EL</w:t>
      </w:r>
      <w:r w:rsidR="007438BA" w:rsidRPr="00086A9F">
        <w:t xml:space="preserve"> (rändehalduse kohta) </w:t>
      </w:r>
      <w:r w:rsidR="00762DA9" w:rsidRPr="00086A9F">
        <w:t>artikli 67 lõikele 11.</w:t>
      </w:r>
    </w:p>
    <w:p w14:paraId="4648F1E7" w14:textId="77777777" w:rsidR="002D1B15" w:rsidRDefault="002D1B15" w:rsidP="00FB5060">
      <w:pPr>
        <w:jc w:val="both"/>
      </w:pPr>
    </w:p>
    <w:p w14:paraId="09260987" w14:textId="012D1A4C" w:rsidR="00FB5060" w:rsidRPr="00086A9F" w:rsidRDefault="000332E9" w:rsidP="00FB5060">
      <w:pPr>
        <w:jc w:val="both"/>
      </w:pPr>
      <w:r>
        <w:t>M</w:t>
      </w:r>
      <w:r w:rsidR="00FB5060" w:rsidRPr="00086A9F">
        <w:t>ääruse 2024/1348</w:t>
      </w:r>
      <w:r w:rsidR="00DF358E">
        <w:t>/EL</w:t>
      </w:r>
      <w:r w:rsidR="00FB5060" w:rsidRPr="00086A9F">
        <w:t xml:space="preserve"> (menetluse kohta) artikli 43 lõike 2 kohaselt ning ilma et see piiraks artikli 51 lõike 2 ja artikli 53 lõike 2 kohaldamist, ei lubata taotlejatel, kelle suhtes kohaldatakse piirimenetlust, liikmesriigi territooriumile siseneda. Kõik liikmesriikide võetavad meetmed oma territooriumile loata sisenemise ärahoidmiseks peavad olema kooskõlas direktiiv</w:t>
      </w:r>
      <w:r w:rsidR="006914E7">
        <w:t>iga</w:t>
      </w:r>
      <w:r w:rsidR="00FB5060" w:rsidRPr="00086A9F">
        <w:t xml:space="preserve"> 2024/1346</w:t>
      </w:r>
      <w:r w:rsidR="00254B9A">
        <w:t>/EL</w:t>
      </w:r>
      <w:r w:rsidR="00FB5060" w:rsidRPr="00086A9F">
        <w:t xml:space="preserve"> (vastuvõtutingimuste kohta).</w:t>
      </w:r>
    </w:p>
    <w:p w14:paraId="5CB215C3" w14:textId="77777777" w:rsidR="002D1B15" w:rsidRDefault="002D1B15" w:rsidP="008B6EFB">
      <w:pPr>
        <w:jc w:val="both"/>
      </w:pPr>
    </w:p>
    <w:p w14:paraId="7A50D867" w14:textId="2224FDFA" w:rsidR="00D46877" w:rsidRPr="00086A9F" w:rsidRDefault="000332E9" w:rsidP="008B6EFB">
      <w:pPr>
        <w:jc w:val="both"/>
      </w:pPr>
      <w:r>
        <w:t>M</w:t>
      </w:r>
      <w:r w:rsidR="000A081D" w:rsidRPr="00086A9F">
        <w:t>ääruse 2024/1348</w:t>
      </w:r>
      <w:r w:rsidR="00DF358E">
        <w:t>/EL</w:t>
      </w:r>
      <w:r w:rsidR="000A081D" w:rsidRPr="00086A9F">
        <w:t xml:space="preserve"> (menetluse kohta) artikli 45 kohaselt tuleb </w:t>
      </w:r>
      <w:r w:rsidR="008B6EFB" w:rsidRPr="00086A9F">
        <w:t xml:space="preserve">rahvusvahelise kaitse taotlus vaadata läbi </w:t>
      </w:r>
      <w:r w:rsidR="000A081D" w:rsidRPr="00086A9F">
        <w:t>piirimenetlust kohalda</w:t>
      </w:r>
      <w:r w:rsidR="008B6EFB" w:rsidRPr="00086A9F">
        <w:t>des sama määruse artikli 43 lõikes 1 osutatud juhtudel, kui see taotlus vastab mõnele artikli 42 lõike 1 punktides c, f või j osutatud asjaolule.</w:t>
      </w:r>
      <w:r w:rsidR="004264D8" w:rsidRPr="00086A9F">
        <w:t xml:space="preserve"> Nendeks on </w:t>
      </w:r>
      <w:r w:rsidR="00FA64AE">
        <w:t>järgmised asjaolud</w:t>
      </w:r>
    </w:p>
    <w:p w14:paraId="470A7950" w14:textId="77D1E47B" w:rsidR="004264D8" w:rsidRPr="00537B46" w:rsidRDefault="00FA64AE" w:rsidP="002C5B5D">
      <w:pPr>
        <w:pStyle w:val="Loendilik"/>
        <w:numPr>
          <w:ilvl w:val="0"/>
          <w:numId w:val="3"/>
        </w:numPr>
        <w:spacing w:line="240" w:lineRule="auto"/>
        <w:ind w:left="426"/>
        <w:rPr>
          <w:rFonts w:cs="Times New Roman"/>
        </w:rPr>
      </w:pPr>
      <w:r>
        <w:rPr>
          <w:rFonts w:cs="Times New Roman"/>
        </w:rPr>
        <w:t>on põhjust arvata</w:t>
      </w:r>
      <w:r w:rsidR="004264D8" w:rsidRPr="00537B46">
        <w:rPr>
          <w:rFonts w:cs="Times New Roman"/>
        </w:rPr>
        <w:t>, et pärast seda, kui taotlejale on antud täielik võimalus esitada mõjuvaid põhjendusi, on taotleja ametiasutusi tahtlikult eksitanud, esitades valeandmeid või -dokumente või varjates asjakohaseid andmeid või dokumente, eelkõige oma isiku või kodakondsuse kohta, millel oleks võinud olla negatiivne mõju otsusele, või kui on selge alus arvata, et taotleja on isikut tõendava või reisidokumendi pahauskselt hävitanud või sellest vabanenud, et takistada oma isiku või kodakondsuse kindlakstegemist</w:t>
      </w:r>
    </w:p>
    <w:p w14:paraId="2B436EE3" w14:textId="77777777" w:rsidR="004264D8" w:rsidRPr="00537B46" w:rsidRDefault="004264D8" w:rsidP="002C5B5D">
      <w:pPr>
        <w:pStyle w:val="Loendilik"/>
        <w:numPr>
          <w:ilvl w:val="0"/>
          <w:numId w:val="3"/>
        </w:numPr>
        <w:spacing w:line="240" w:lineRule="auto"/>
        <w:ind w:left="426"/>
        <w:rPr>
          <w:rFonts w:cs="Times New Roman"/>
        </w:rPr>
      </w:pPr>
      <w:r w:rsidRPr="00537B46">
        <w:rPr>
          <w:rFonts w:cs="Times New Roman"/>
        </w:rPr>
        <w:t>on põhjendatud alus arvata, et taotleja ohustab liikmesriikide riiklikku julgeolekut või avalikku korda või taotleja on vastavalt riigisisesele õigusele välja saadetud mõjuvatel riikliku julgeoleku või avaliku korraga seotud põhjustel</w:t>
      </w:r>
    </w:p>
    <w:p w14:paraId="4CC5BD80" w14:textId="53887EB9" w:rsidR="001C60E0" w:rsidRPr="00537B46" w:rsidRDefault="004264D8" w:rsidP="002C5B5D">
      <w:pPr>
        <w:pStyle w:val="Loendilik"/>
        <w:numPr>
          <w:ilvl w:val="0"/>
          <w:numId w:val="3"/>
        </w:numPr>
        <w:spacing w:line="240" w:lineRule="auto"/>
        <w:ind w:left="426"/>
        <w:rPr>
          <w:rFonts w:cs="Times New Roman"/>
          <w:b/>
        </w:rPr>
      </w:pPr>
      <w:r w:rsidRPr="00537B46">
        <w:rPr>
          <w:rFonts w:cs="Times New Roman"/>
        </w:rPr>
        <w:t xml:space="preserve">taotleja on sellise kolmanda riigi kodanik või kodakondsuseta isikute puhul sellise kolmanda riigi endine alaline elanik, mille puhul on menetleva ametiasutuse tehtud rahvusvahelise kaitse andmise otsuste osakaal </w:t>
      </w:r>
      <w:proofErr w:type="spellStart"/>
      <w:r w:rsidRPr="00537B46">
        <w:rPr>
          <w:rFonts w:cs="Times New Roman"/>
        </w:rPr>
        <w:t>uusimate</w:t>
      </w:r>
      <w:proofErr w:type="spellEnd"/>
      <w:r w:rsidRPr="00537B46">
        <w:rPr>
          <w:rFonts w:cs="Times New Roman"/>
        </w:rPr>
        <w:t xml:space="preserve"> kättesaadavate üleliiduliste keskmiste </w:t>
      </w:r>
      <w:proofErr w:type="spellStart"/>
      <w:r w:rsidRPr="00537B46">
        <w:rPr>
          <w:rFonts w:cs="Times New Roman"/>
        </w:rPr>
        <w:t>Eurostati</w:t>
      </w:r>
      <w:proofErr w:type="spellEnd"/>
      <w:r w:rsidRPr="00537B46">
        <w:rPr>
          <w:rFonts w:cs="Times New Roman"/>
        </w:rPr>
        <w:t xml:space="preserve"> aastaandmete kohaselt 20 % või väiksem, välja arvatud juhul, kui menetlev ametiasutus hindab, et asjaomases kolmandas riigis on pärast vastavate </w:t>
      </w:r>
      <w:proofErr w:type="spellStart"/>
      <w:r w:rsidRPr="00537B46">
        <w:rPr>
          <w:rFonts w:cs="Times New Roman"/>
        </w:rPr>
        <w:t>Eurostati</w:t>
      </w:r>
      <w:proofErr w:type="spellEnd"/>
      <w:r w:rsidRPr="00537B46">
        <w:rPr>
          <w:rFonts w:cs="Times New Roman"/>
        </w:rPr>
        <w:t xml:space="preserve"> andmete avaldamist toimunud oluline muutus või et taotleja kuulub isikute kategooriasse, kelle puhul ei saa 20 %-list või väiksemat osakaalu pidada nende kaitsevajadusi esindavaks, võttes muu hulgas arvesse märkimisväärseid erinevusi esimese astme otsuste ja lõplike otsuste vahel.</w:t>
      </w:r>
      <w:r w:rsidRPr="00537B46">
        <w:rPr>
          <w:rFonts w:cs="Times New Roman"/>
        </w:rPr>
        <w:cr/>
      </w:r>
    </w:p>
    <w:p w14:paraId="50E3437E" w14:textId="48531A43" w:rsidR="00864838" w:rsidRDefault="00864838" w:rsidP="009802BE">
      <w:pPr>
        <w:rPr>
          <w:b/>
          <w:bCs/>
        </w:rPr>
      </w:pPr>
      <w:r w:rsidRPr="00864838">
        <w:rPr>
          <w:b/>
          <w:bCs/>
        </w:rPr>
        <w:t>§ 18. Taotleja kohustused</w:t>
      </w:r>
    </w:p>
    <w:p w14:paraId="71B5F554" w14:textId="77777777" w:rsidR="00864838" w:rsidRDefault="00864838" w:rsidP="009802BE">
      <w:pPr>
        <w:rPr>
          <w:b/>
          <w:bCs/>
        </w:rPr>
      </w:pPr>
    </w:p>
    <w:p w14:paraId="6365D70E" w14:textId="1A0AD852" w:rsidR="00864838" w:rsidRDefault="00AF6E6B" w:rsidP="001A077E">
      <w:pPr>
        <w:jc w:val="both"/>
      </w:pPr>
      <w:r w:rsidRPr="00DE67F8">
        <w:rPr>
          <w:b/>
          <w:color w:val="4472C4" w:themeColor="accent1"/>
        </w:rPr>
        <w:t xml:space="preserve">Paragrahviga </w:t>
      </w:r>
      <w:r w:rsidR="00A8367B" w:rsidRPr="00DE67F8">
        <w:rPr>
          <w:b/>
          <w:color w:val="4472C4" w:themeColor="accent1"/>
        </w:rPr>
        <w:t>18</w:t>
      </w:r>
      <w:r w:rsidR="00A8367B" w:rsidRPr="00DE67F8">
        <w:rPr>
          <w:color w:val="4472C4" w:themeColor="accent1"/>
        </w:rPr>
        <w:t xml:space="preserve"> </w:t>
      </w:r>
      <w:r w:rsidRPr="00086A9F">
        <w:t>sätestatakse rahvusvahelise kaitse taotlejate kohustuste kataloog</w:t>
      </w:r>
      <w:r w:rsidR="001A077E" w:rsidRPr="00086A9F">
        <w:t xml:space="preserve">, mis hõlmab </w:t>
      </w:r>
      <w:r w:rsidR="001A077E" w:rsidRPr="003C7AAD">
        <w:t xml:space="preserve">viiteid </w:t>
      </w:r>
      <w:r w:rsidR="00CA2D2C" w:rsidRPr="003C7AAD">
        <w:t xml:space="preserve">Euroopa ühise varjupaigasüsteemi õigusaktidega </w:t>
      </w:r>
      <w:r w:rsidR="001A077E" w:rsidRPr="003C7AAD">
        <w:t>kehtestatud kohustustele ning sätestab täiendavad vajalikud täpsustused</w:t>
      </w:r>
      <w:r w:rsidR="00CA2D2C" w:rsidRPr="003C7AAD">
        <w:t xml:space="preserve"> tulenevalt </w:t>
      </w:r>
      <w:r w:rsidR="001A077E" w:rsidRPr="003C7AAD">
        <w:t xml:space="preserve">eelkõige </w:t>
      </w:r>
      <w:proofErr w:type="spellStart"/>
      <w:r w:rsidR="00822B1A" w:rsidRPr="003C7AAD">
        <w:t>PS-i</w:t>
      </w:r>
      <w:proofErr w:type="spellEnd"/>
      <w:r w:rsidR="001A077E" w:rsidRPr="003C7AAD">
        <w:t xml:space="preserve"> ja teiste seaduste </w:t>
      </w:r>
      <w:r w:rsidR="00B12FC4" w:rsidRPr="003C7AAD">
        <w:t>järgmisele suunatud kohustused, et kaitsta Eesti julgeolekut ja avalikku korda</w:t>
      </w:r>
      <w:r w:rsidR="00CA2D2C" w:rsidRPr="003C7AAD">
        <w:t xml:space="preserve">. </w:t>
      </w:r>
      <w:r w:rsidR="004225E3" w:rsidRPr="003C7AAD">
        <w:t>Juhul kui Euroopa ühise varjupaigasüsteemi õigusaktidega sätestatu ja seaduses sätestatud vahel on osalised kattuvused, siis sellega ei võeta üle määrus</w:t>
      </w:r>
      <w:r w:rsidR="006C261D" w:rsidRPr="003C7AAD">
        <w:t>e teksti</w:t>
      </w:r>
      <w:r w:rsidR="004225E3" w:rsidRPr="003C7AAD">
        <w:t xml:space="preserve"> ega täpsustata määruse teksti vaid </w:t>
      </w:r>
      <w:r w:rsidR="006C261D" w:rsidRPr="003C7AAD">
        <w:t xml:space="preserve">õigusselguse tagamise eesmärgil </w:t>
      </w:r>
      <w:r w:rsidR="004225E3" w:rsidRPr="003C7AAD">
        <w:t xml:space="preserve">sätestatakse, millise asutuse asukohas või millises korras tuleb </w:t>
      </w:r>
      <w:r w:rsidR="006C261D" w:rsidRPr="003C7AAD">
        <w:t xml:space="preserve">taotlejal </w:t>
      </w:r>
      <w:r w:rsidR="004225E3" w:rsidRPr="003C7AAD">
        <w:t xml:space="preserve">nimetatud kohustust täita. </w:t>
      </w:r>
      <w:r w:rsidR="00757AC0" w:rsidRPr="003C7AAD">
        <w:t xml:space="preserve">Näiteks dokumentide ja muude andmete kohustuse juures on sätestatud, et need tuleb esitada </w:t>
      </w:r>
      <w:proofErr w:type="spellStart"/>
      <w:r w:rsidR="00150D8E" w:rsidRPr="003C7AAD">
        <w:t>PPA</w:t>
      </w:r>
      <w:r w:rsidR="003C7AAD" w:rsidRPr="003C7AAD">
        <w:t>-</w:t>
      </w:r>
      <w:r w:rsidR="00757AC0" w:rsidRPr="003C7AAD">
        <w:t>le</w:t>
      </w:r>
      <w:proofErr w:type="spellEnd"/>
      <w:r w:rsidR="00757AC0" w:rsidRPr="003C7AAD">
        <w:t>.</w:t>
      </w:r>
    </w:p>
    <w:p w14:paraId="13FBE239" w14:textId="77777777" w:rsidR="00CA2D2C" w:rsidRPr="00D55E77" w:rsidRDefault="00CA2D2C" w:rsidP="001A077E">
      <w:pPr>
        <w:jc w:val="both"/>
        <w:rPr>
          <w:color w:val="000000" w:themeColor="text1"/>
        </w:rPr>
      </w:pPr>
    </w:p>
    <w:p w14:paraId="0394422B" w14:textId="223DC56B" w:rsidR="00CA2D2C" w:rsidRPr="00086A9F" w:rsidRDefault="00CA2D2C" w:rsidP="00CA2D2C">
      <w:pPr>
        <w:jc w:val="both"/>
      </w:pPr>
      <w:r w:rsidRPr="007E2F09">
        <w:rPr>
          <w:b/>
          <w:color w:val="4472C4" w:themeColor="accent1"/>
        </w:rPr>
        <w:t xml:space="preserve">Lõikega </w:t>
      </w:r>
      <w:r w:rsidR="00B12FC4" w:rsidRPr="007E2F09">
        <w:rPr>
          <w:b/>
          <w:color w:val="4472C4" w:themeColor="accent1"/>
        </w:rPr>
        <w:t>1</w:t>
      </w:r>
      <w:r w:rsidR="00B12FC4" w:rsidRPr="007E2F09">
        <w:rPr>
          <w:color w:val="4472C4" w:themeColor="accent1"/>
        </w:rPr>
        <w:t xml:space="preserve"> </w:t>
      </w:r>
      <w:r w:rsidR="00B12FC4" w:rsidRPr="00086A9F">
        <w:t>sätestatakse, et t</w:t>
      </w:r>
      <w:r w:rsidRPr="00086A9F">
        <w:t>aotleja on kohustatud järgima Eesti põhiseaduslikku korda ja Eesti õigusakte, austama põhiseaduslikke väärtusi ja printsiipe, vabadusel, õiglusel ja õigusel tuginevat riiki ning Eesti ühiskonna korraldust, eesti keelt ja kultuuri.</w:t>
      </w:r>
    </w:p>
    <w:p w14:paraId="69BB11E8" w14:textId="77777777" w:rsidR="00CA2D2C" w:rsidRPr="00086A9F" w:rsidRDefault="00CA2D2C" w:rsidP="00CA2D2C">
      <w:pPr>
        <w:jc w:val="both"/>
      </w:pPr>
    </w:p>
    <w:p w14:paraId="48AAEA84" w14:textId="4D320BF1" w:rsidR="00CA2D2C" w:rsidRPr="00086A9F" w:rsidRDefault="003B38CA" w:rsidP="00CA2D2C">
      <w:pPr>
        <w:jc w:val="both"/>
      </w:pPr>
      <w:r>
        <w:rPr>
          <w:b/>
          <w:color w:val="4472C4" w:themeColor="accent1"/>
        </w:rPr>
        <w:t>L</w:t>
      </w:r>
      <w:r w:rsidRPr="00DE67F8">
        <w:rPr>
          <w:b/>
          <w:color w:val="4472C4" w:themeColor="accent1"/>
        </w:rPr>
        <w:t>õikega 2</w:t>
      </w:r>
      <w:r w:rsidRPr="00DE67F8">
        <w:rPr>
          <w:color w:val="4472C4" w:themeColor="accent1"/>
        </w:rPr>
        <w:t xml:space="preserve"> </w:t>
      </w:r>
      <w:r w:rsidRPr="00D55E77">
        <w:rPr>
          <w:color w:val="000000" w:themeColor="text1"/>
        </w:rPr>
        <w:t>võetakse üle direktiiv 2024/1346</w:t>
      </w:r>
      <w:r w:rsidR="00254B9A">
        <w:rPr>
          <w:color w:val="000000" w:themeColor="text1"/>
        </w:rPr>
        <w:t>/EL</w:t>
      </w:r>
      <w:r w:rsidRPr="00D55E77">
        <w:rPr>
          <w:color w:val="000000" w:themeColor="text1"/>
        </w:rPr>
        <w:t xml:space="preserve"> (vastuvõtutingimuste kohta) </w:t>
      </w:r>
      <w:r w:rsidR="009B0511">
        <w:t>artikli</w:t>
      </w:r>
      <w:r w:rsidRPr="00D55E77">
        <w:rPr>
          <w:color w:val="000000" w:themeColor="text1"/>
        </w:rPr>
        <w:t xml:space="preserve"> 7 lõiked 6–7</w:t>
      </w:r>
      <w:r w:rsidR="00490ECC">
        <w:rPr>
          <w:rStyle w:val="Allmrkuseviide"/>
          <w:color w:val="000000" w:themeColor="text1"/>
        </w:rPr>
        <w:footnoteReference w:id="70"/>
      </w:r>
      <w:r w:rsidRPr="00537B46">
        <w:rPr>
          <w:color w:val="000000" w:themeColor="text1"/>
        </w:rPr>
        <w:t>.</w:t>
      </w:r>
      <w:r w:rsidRPr="00D55E77">
        <w:rPr>
          <w:color w:val="000000" w:themeColor="text1"/>
        </w:rPr>
        <w:t xml:space="preserve"> </w:t>
      </w:r>
      <w:r>
        <w:t>S</w:t>
      </w:r>
      <w:r w:rsidR="00046463" w:rsidRPr="00086A9F">
        <w:t>ätestatakse, et l</w:t>
      </w:r>
      <w:r w:rsidR="00CA2D2C" w:rsidRPr="00086A9F">
        <w:t>isaks määruse 2024/1348</w:t>
      </w:r>
      <w:r w:rsidR="00DF358E">
        <w:t>/EL</w:t>
      </w:r>
      <w:r w:rsidR="00CA2D2C" w:rsidRPr="00086A9F">
        <w:t xml:space="preserve"> (menetluse kohta) artiklis 9 sätestatud kohustustele, on taotleja kohustatud igakülgselt kaasa aitama rahvusvahelise kaitse taotlemise asjaolude selgitamisele, sealhulgas:</w:t>
      </w:r>
      <w:r w:rsidR="008C59A9">
        <w:t xml:space="preserve"> </w:t>
      </w:r>
    </w:p>
    <w:p w14:paraId="5FF39FBF" w14:textId="07DB647C" w:rsidR="00CA2D2C" w:rsidRPr="00086A9F" w:rsidRDefault="00CA2D2C" w:rsidP="00CA2D2C">
      <w:pPr>
        <w:jc w:val="both"/>
      </w:pPr>
      <w:r w:rsidRPr="00086A9F">
        <w:t xml:space="preserve">1) esitama isiklikult rahvusvahelise kaitse taotluse </w:t>
      </w:r>
      <w:proofErr w:type="spellStart"/>
      <w:r w:rsidR="00150D8E">
        <w:t>PPA</w:t>
      </w:r>
      <w:r w:rsidR="000332E9">
        <w:t>-</w:t>
      </w:r>
      <w:r w:rsidRPr="00086A9F">
        <w:t>le</w:t>
      </w:r>
      <w:proofErr w:type="spellEnd"/>
      <w:r w:rsidRPr="00086A9F">
        <w:t>;</w:t>
      </w:r>
    </w:p>
    <w:p w14:paraId="20443B67" w14:textId="770F3D2E" w:rsidR="00CA2D2C" w:rsidRPr="00086A9F" w:rsidRDefault="00CA2D2C" w:rsidP="00CA2D2C">
      <w:pPr>
        <w:jc w:val="both"/>
      </w:pPr>
      <w:r w:rsidRPr="00086A9F">
        <w:t xml:space="preserve">2) esitama </w:t>
      </w:r>
      <w:r w:rsidR="00150D8E">
        <w:t>PPA</w:t>
      </w:r>
      <w:r w:rsidRPr="00086A9F">
        <w:t xml:space="preserve"> määratud tähtajaks kõik andmed ja enda valduses olevad dokumendid ning muud tõendid, millel on tähtsust rahvusvahelise kaitse taotluse menetlemisel;</w:t>
      </w:r>
    </w:p>
    <w:p w14:paraId="74A7B029" w14:textId="72114A1E" w:rsidR="00CA2D2C" w:rsidRPr="00086A9F" w:rsidRDefault="00CA2D2C" w:rsidP="00CA2D2C">
      <w:pPr>
        <w:jc w:val="both"/>
      </w:pPr>
      <w:r w:rsidRPr="00086A9F">
        <w:t xml:space="preserve">3) aitama </w:t>
      </w:r>
      <w:r w:rsidR="00046463" w:rsidRPr="001F522B">
        <w:t>oma võimaluste piires</w:t>
      </w:r>
      <w:r w:rsidR="00046463" w:rsidRPr="00086A9F">
        <w:t xml:space="preserve"> </w:t>
      </w:r>
      <w:r w:rsidRPr="00086A9F">
        <w:t>kaasa isiku ja tema kodakondsuse tuvastamiseks ja isikusamasuse kontrollimiseks vajalike andmete kogumisele;</w:t>
      </w:r>
    </w:p>
    <w:p w14:paraId="601E1B9D" w14:textId="43848482" w:rsidR="00CA2D2C" w:rsidRPr="00086A9F" w:rsidRDefault="00CA2D2C" w:rsidP="00CA2D2C">
      <w:pPr>
        <w:jc w:val="both"/>
      </w:pPr>
      <w:r w:rsidRPr="00086A9F">
        <w:t>4) aitama kaasa rahvusvahelise kaitse taotluses esitatud asjaolusid tõendavate dokumentide muretsemisele;</w:t>
      </w:r>
    </w:p>
    <w:p w14:paraId="7E1646A6" w14:textId="37E7638B" w:rsidR="00CA2D2C" w:rsidRPr="00086A9F" w:rsidRDefault="00CA2D2C" w:rsidP="00CA2D2C">
      <w:pPr>
        <w:jc w:val="both"/>
      </w:pPr>
      <w:r w:rsidRPr="00086A9F">
        <w:t xml:space="preserve">5) teavitama </w:t>
      </w:r>
      <w:proofErr w:type="spellStart"/>
      <w:r w:rsidR="00150D8E">
        <w:t>PPA</w:t>
      </w:r>
      <w:r w:rsidR="000332E9">
        <w:t>-d</w:t>
      </w:r>
      <w:proofErr w:type="spellEnd"/>
      <w:r w:rsidRPr="00086A9F">
        <w:t xml:space="preserve"> perekonnaseisu muutumisest ja lapse sünnist;</w:t>
      </w:r>
    </w:p>
    <w:p w14:paraId="37A14EBC" w14:textId="77777777" w:rsidR="00CA2D2C" w:rsidRPr="00086A9F" w:rsidRDefault="00CA2D2C" w:rsidP="00CA2D2C">
      <w:pPr>
        <w:jc w:val="both"/>
      </w:pPr>
      <w:r w:rsidRPr="00086A9F">
        <w:t>6) viibima Eestis kuni tema taotluse kohta lõpliku otsuse tegemiseni, välja arvatud käesolevas seaduses sätestatud juhtudel;</w:t>
      </w:r>
    </w:p>
    <w:p w14:paraId="425642A9" w14:textId="77777777" w:rsidR="00CA2D2C" w:rsidRPr="00086A9F" w:rsidRDefault="00CA2D2C" w:rsidP="00CA2D2C">
      <w:pPr>
        <w:jc w:val="both"/>
      </w:pPr>
      <w:r w:rsidRPr="00086A9F">
        <w:t>7) võimaldama asjade ja isiku läbivaatust, ning asjade ja dokumentide, sealhulgas isikut tõendava dokumendi, hoiule võtmist;</w:t>
      </w:r>
    </w:p>
    <w:p w14:paraId="0248285D" w14:textId="77777777" w:rsidR="00CA2D2C" w:rsidRPr="00086A9F" w:rsidRDefault="00CA2D2C" w:rsidP="00CA2D2C">
      <w:pPr>
        <w:jc w:val="both"/>
      </w:pPr>
      <w:r w:rsidRPr="00086A9F">
        <w:t>8) lubama kontrollida terviseseisundit rahvastiku tervise kaitsega seotud kaalutlustel;</w:t>
      </w:r>
    </w:p>
    <w:p w14:paraId="25411888" w14:textId="0BE7E62D" w:rsidR="00CA2D2C" w:rsidRPr="00086A9F" w:rsidRDefault="00CA2D2C" w:rsidP="00CA2D2C">
      <w:pPr>
        <w:jc w:val="both"/>
      </w:pPr>
      <w:r w:rsidRPr="00086A9F">
        <w:t xml:space="preserve">9) järgima </w:t>
      </w:r>
      <w:r w:rsidR="00AB4221" w:rsidRPr="008C59A9">
        <w:t>tema suhtes k</w:t>
      </w:r>
      <w:r w:rsidR="00BC11C4" w:rsidRPr="008C59A9">
        <w:t>ohaldatud</w:t>
      </w:r>
      <w:r w:rsidR="00AB4221" w:rsidRPr="00086A9F">
        <w:t xml:space="preserve"> </w:t>
      </w:r>
      <w:r w:rsidRPr="00086A9F">
        <w:t>järelevalvemeetmeid</w:t>
      </w:r>
      <w:r w:rsidR="000332E9">
        <w:t>;</w:t>
      </w:r>
    </w:p>
    <w:p w14:paraId="4D56DB58" w14:textId="42E2A52F" w:rsidR="00CA2D2C" w:rsidRPr="00086A9F" w:rsidRDefault="00CA2D2C" w:rsidP="00CA2D2C">
      <w:pPr>
        <w:jc w:val="both"/>
      </w:pPr>
      <w:r w:rsidRPr="00086A9F">
        <w:t xml:space="preserve">10) ilmuma </w:t>
      </w:r>
      <w:proofErr w:type="spellStart"/>
      <w:r w:rsidR="00150D8E">
        <w:t>PPA</w:t>
      </w:r>
      <w:r w:rsidR="000332E9">
        <w:t>-</w:t>
      </w:r>
      <w:r w:rsidRPr="00086A9F">
        <w:t>sse</w:t>
      </w:r>
      <w:proofErr w:type="spellEnd"/>
      <w:r w:rsidRPr="00086A9F">
        <w:t xml:space="preserve"> menetlustoimingu sooritamisele.</w:t>
      </w:r>
    </w:p>
    <w:p w14:paraId="1829A9D2" w14:textId="77777777" w:rsidR="00CA2D2C" w:rsidRPr="00086A9F" w:rsidRDefault="00CA2D2C" w:rsidP="00CA2D2C">
      <w:pPr>
        <w:jc w:val="both"/>
      </w:pPr>
    </w:p>
    <w:p w14:paraId="1D9A19E4" w14:textId="4461352C" w:rsidR="00C32013" w:rsidRPr="00086A9F" w:rsidRDefault="000332E9" w:rsidP="00CA2D2C">
      <w:pPr>
        <w:jc w:val="both"/>
      </w:pPr>
      <w:r>
        <w:t>M</w:t>
      </w:r>
      <w:r w:rsidR="00C32013" w:rsidRPr="00086A9F">
        <w:t>ääruse 2024/1348</w:t>
      </w:r>
      <w:r w:rsidR="00DF358E">
        <w:t>/EL</w:t>
      </w:r>
      <w:r w:rsidR="00C32013" w:rsidRPr="00086A9F">
        <w:t xml:space="preserve"> (menetluse kohta) artikli 9 kohaselt on taotlejal kokkuvõtlikult järgmised kohustused:</w:t>
      </w:r>
    </w:p>
    <w:p w14:paraId="2AA3F2B8" w14:textId="2195A74C" w:rsidR="00C32013" w:rsidRPr="00537B46" w:rsidRDefault="00E75896" w:rsidP="0086799D">
      <w:pPr>
        <w:pStyle w:val="Loendilik"/>
        <w:numPr>
          <w:ilvl w:val="0"/>
          <w:numId w:val="3"/>
        </w:numPr>
        <w:rPr>
          <w:rFonts w:cs="Times New Roman"/>
        </w:rPr>
      </w:pPr>
      <w:r w:rsidRPr="00537B46">
        <w:rPr>
          <w:rFonts w:cs="Times New Roman"/>
        </w:rPr>
        <w:t xml:space="preserve">esitada sooviavaldus rahvusvahelise kaitse saamiseks liikmesriigis, mis on sätestatud </w:t>
      </w:r>
      <w:bookmarkStart w:id="101" w:name="_Hlk195632649"/>
      <w:r w:rsidRPr="00537B46">
        <w:rPr>
          <w:rFonts w:cs="Times New Roman"/>
        </w:rPr>
        <w:t>määrus</w:t>
      </w:r>
      <w:r w:rsidR="00030C07" w:rsidRPr="00537B46">
        <w:rPr>
          <w:rFonts w:cs="Times New Roman"/>
        </w:rPr>
        <w:t>es</w:t>
      </w:r>
      <w:r w:rsidRPr="00537B46">
        <w:rPr>
          <w:rFonts w:cs="Times New Roman"/>
        </w:rPr>
        <w:t xml:space="preserve"> </w:t>
      </w:r>
      <w:r w:rsidR="00254B9A" w:rsidRPr="00537B46">
        <w:rPr>
          <w:rFonts w:cs="Times New Roman"/>
        </w:rPr>
        <w:t>2024/1351/</w:t>
      </w:r>
      <w:r w:rsidRPr="00537B46">
        <w:rPr>
          <w:rFonts w:cs="Times New Roman"/>
        </w:rPr>
        <w:t>EL (rändehalduse kohta) artikli 17 lõigetes 1 ja 2</w:t>
      </w:r>
      <w:bookmarkEnd w:id="101"/>
      <w:r w:rsidRPr="00537B46">
        <w:rPr>
          <w:rFonts w:cs="Times New Roman"/>
        </w:rPr>
        <w:t>. Seega liikmesriigis kuhu siseneti esimesena või liikmesriigis, kus taotlejale on väljastatud riigis seaduslikku viibimist tõendava dokumendi või viisa.</w:t>
      </w:r>
    </w:p>
    <w:p w14:paraId="1FA0222B" w14:textId="601FA0B6" w:rsidR="00E14595" w:rsidRPr="00537B46" w:rsidRDefault="00E14595" w:rsidP="0086799D">
      <w:pPr>
        <w:pStyle w:val="Loendilik"/>
        <w:numPr>
          <w:ilvl w:val="0"/>
          <w:numId w:val="3"/>
        </w:numPr>
        <w:rPr>
          <w:rFonts w:cs="Times New Roman"/>
        </w:rPr>
      </w:pPr>
      <w:r w:rsidRPr="00537B46">
        <w:rPr>
          <w:rFonts w:cs="Times New Roman"/>
        </w:rPr>
        <w:t xml:space="preserve">teha pädeva asutusega täielikku koostööd sh esitada võimalikult kiiresti vajalikud andmed ja dokumendid; esitada isikut tõendav dokument või selgitused selle puudumise kohta; anda teavet kõikidest muutustest elukoha, aadress, telefoninumbri ja e-posti aadressis; anda biomeetrilised andmed; jääda kättesaadavaks kogu menetluse vältel ja jääda vastutava liikmesriigi territooriumile kooskõlas </w:t>
      </w:r>
      <w:r w:rsidR="00030C07" w:rsidRPr="00537B46">
        <w:rPr>
          <w:rFonts w:cs="Times New Roman"/>
        </w:rPr>
        <w:t>määrusega</w:t>
      </w:r>
      <w:r w:rsidRPr="00537B46">
        <w:rPr>
          <w:rFonts w:cs="Times New Roman"/>
        </w:rPr>
        <w:t xml:space="preserve"> </w:t>
      </w:r>
      <w:r w:rsidR="00254B9A" w:rsidRPr="00537B46">
        <w:rPr>
          <w:rFonts w:cs="Times New Roman"/>
        </w:rPr>
        <w:t>2024/1351/</w:t>
      </w:r>
      <w:r w:rsidRPr="00537B46">
        <w:rPr>
          <w:rFonts w:cs="Times New Roman"/>
        </w:rPr>
        <w:t>EL (rändehalduse kohta) artikli 17 lõikega 4.</w:t>
      </w:r>
    </w:p>
    <w:p w14:paraId="4FCFA8FE" w14:textId="7500E83E" w:rsidR="00E14595" w:rsidRPr="00537B46" w:rsidRDefault="00E14595" w:rsidP="0086799D">
      <w:pPr>
        <w:pStyle w:val="Loendilik"/>
        <w:numPr>
          <w:ilvl w:val="0"/>
          <w:numId w:val="3"/>
        </w:numPr>
        <w:rPr>
          <w:rFonts w:cs="Times New Roman"/>
        </w:rPr>
      </w:pPr>
      <w:r w:rsidRPr="00537B46">
        <w:rPr>
          <w:rFonts w:cs="Times New Roman"/>
        </w:rPr>
        <w:t>nõustuda võtma oma viimases elukohas või viimasel aadressil, telefoni või e-posti teel, mille ta on pädevatele asutustele teatanud, vastu kõik pädevate asutuste saadetud teatised, eelkõige juhul, kui taotleja esitab taotluse kooskõlas artikliga 28.</w:t>
      </w:r>
    </w:p>
    <w:p w14:paraId="304772A9" w14:textId="6566D117" w:rsidR="00046737" w:rsidRPr="00537B46" w:rsidRDefault="00046737" w:rsidP="0086799D">
      <w:pPr>
        <w:pStyle w:val="Loendilik"/>
        <w:numPr>
          <w:ilvl w:val="0"/>
          <w:numId w:val="3"/>
        </w:numPr>
        <w:rPr>
          <w:rFonts w:cs="Times New Roman"/>
        </w:rPr>
      </w:pPr>
      <w:r w:rsidRPr="00537B46">
        <w:rPr>
          <w:rFonts w:cs="Times New Roman"/>
        </w:rPr>
        <w:t>täidab kohustust anda endast pädevatele asutustele teada kindlaksmääratud ajal või mõistlike ajavahemike tagant või jääma liikmesriigi territooriumil selleks määratud piirkonda vastavalt direktiiv</w:t>
      </w:r>
      <w:r w:rsidR="00030C07" w:rsidRPr="00537B46">
        <w:rPr>
          <w:rFonts w:cs="Times New Roman"/>
        </w:rPr>
        <w:t>ile</w:t>
      </w:r>
      <w:r w:rsidRPr="00537B46">
        <w:rPr>
          <w:rFonts w:cs="Times New Roman"/>
        </w:rPr>
        <w:t xml:space="preserve"> </w:t>
      </w:r>
      <w:r w:rsidR="00254B9A" w:rsidRPr="00537B46">
        <w:rPr>
          <w:rFonts w:cs="Times New Roman"/>
        </w:rPr>
        <w:t>2024/1346/</w:t>
      </w:r>
      <w:r w:rsidRPr="00537B46">
        <w:rPr>
          <w:rFonts w:cs="Times New Roman"/>
        </w:rPr>
        <w:t>EL (vastuvõtutingimuste kohta), nagu on ette näinud liikmesriik, kus tal on kohalolekukohustus vastavalt määrus</w:t>
      </w:r>
      <w:r w:rsidR="00030C07" w:rsidRPr="00537B46">
        <w:rPr>
          <w:rFonts w:cs="Times New Roman"/>
        </w:rPr>
        <w:t>ele</w:t>
      </w:r>
      <w:r w:rsidRPr="00537B46">
        <w:rPr>
          <w:rFonts w:cs="Times New Roman"/>
        </w:rPr>
        <w:t xml:space="preserve"> </w:t>
      </w:r>
      <w:r w:rsidR="00254B9A" w:rsidRPr="00537B46">
        <w:rPr>
          <w:rFonts w:cs="Times New Roman"/>
        </w:rPr>
        <w:t>2024/1351/</w:t>
      </w:r>
      <w:r w:rsidRPr="00537B46">
        <w:rPr>
          <w:rFonts w:cs="Times New Roman"/>
        </w:rPr>
        <w:t>EL (rändehalduse kohta).</w:t>
      </w:r>
    </w:p>
    <w:p w14:paraId="1C2D1718" w14:textId="3F87D2FD" w:rsidR="00046737" w:rsidRPr="00537B46" w:rsidRDefault="00046737" w:rsidP="0086799D">
      <w:pPr>
        <w:pStyle w:val="Loendilik"/>
        <w:numPr>
          <w:ilvl w:val="0"/>
          <w:numId w:val="3"/>
        </w:numPr>
        <w:rPr>
          <w:rFonts w:cs="Times New Roman"/>
        </w:rPr>
      </w:pPr>
      <w:r w:rsidRPr="00537B46">
        <w:rPr>
          <w:rFonts w:cs="Times New Roman"/>
        </w:rPr>
        <w:t>kui see on asjakohane ja põhjendatud, siis lubada asjade läbivaatust</w:t>
      </w:r>
    </w:p>
    <w:p w14:paraId="4B85C9EB" w14:textId="77777777" w:rsidR="00CD0F54" w:rsidRPr="00086A9F" w:rsidRDefault="00CD0F54" w:rsidP="00CA2D2C">
      <w:pPr>
        <w:jc w:val="both"/>
      </w:pPr>
    </w:p>
    <w:p w14:paraId="11649184" w14:textId="1817CCFE" w:rsidR="00CA2D2C" w:rsidRPr="00086A9F" w:rsidRDefault="004225E3" w:rsidP="00CA2D2C">
      <w:pPr>
        <w:jc w:val="both"/>
      </w:pPr>
      <w:r w:rsidRPr="00007906">
        <w:rPr>
          <w:b/>
          <w:color w:val="4472C4" w:themeColor="accent1"/>
        </w:rPr>
        <w:t>Lõikega 3</w:t>
      </w:r>
      <w:r w:rsidRPr="00007906">
        <w:rPr>
          <w:color w:val="4472C4" w:themeColor="accent1"/>
        </w:rPr>
        <w:t xml:space="preserve"> </w:t>
      </w:r>
      <w:r w:rsidRPr="00086A9F">
        <w:t>sätestatakse, et</w:t>
      </w:r>
      <w:r w:rsidR="0006361F" w:rsidRPr="00086A9F">
        <w:t xml:space="preserve"> </w:t>
      </w:r>
      <w:r w:rsidR="008C690E">
        <w:t>§</w:t>
      </w:r>
      <w:r w:rsidR="00CF05BC">
        <w:t>-i</w:t>
      </w:r>
      <w:r w:rsidR="00CA2D2C" w:rsidRPr="00086A9F">
        <w:t xml:space="preserve"> </w:t>
      </w:r>
      <w:r w:rsidR="0006361F" w:rsidRPr="00086A9F">
        <w:t xml:space="preserve">18 </w:t>
      </w:r>
      <w:r w:rsidR="00CA2D2C" w:rsidRPr="00086A9F">
        <w:t>lõike 2 punktides 3 ja 4 sätestatud kaasaaitamiskohustus laieneb rahvusvahelise kaitse menetluses ka rahvusvahelise kaitse taotleja esindajale, kui esindajal on teavet või dokumente, mis aitavad kaasa rahvusvahelise kaitse taotleja isiku ja tema kodakondsuse tuvastamisele, isikusamasuse kontrollimisele või taotlemise asjaolude selgitamisele.</w:t>
      </w:r>
    </w:p>
    <w:p w14:paraId="4E5E581D" w14:textId="127CDACF" w:rsidR="00907BDC" w:rsidRPr="004259B2" w:rsidRDefault="00450B89" w:rsidP="00907BDC">
      <w:pPr>
        <w:spacing w:before="240" w:after="240"/>
        <w:jc w:val="both"/>
        <w:rPr>
          <w:rFonts w:eastAsia="Times New Roman"/>
        </w:rPr>
      </w:pPr>
      <w:r w:rsidRPr="00007906">
        <w:rPr>
          <w:b/>
          <w:color w:val="4472C4" w:themeColor="accent1"/>
        </w:rPr>
        <w:lastRenderedPageBreak/>
        <w:t>Lõikega 4</w:t>
      </w:r>
      <w:r w:rsidRPr="00007906">
        <w:rPr>
          <w:color w:val="4472C4" w:themeColor="accent1"/>
        </w:rPr>
        <w:t xml:space="preserve"> </w:t>
      </w:r>
      <w:r w:rsidRPr="00086A9F">
        <w:t>sätestatakse, et k</w:t>
      </w:r>
      <w:r w:rsidR="00CA2D2C" w:rsidRPr="00086A9F">
        <w:t>ui rahvusvahelise kaitse taotlejal oli ajal, kui ta kasutas käesoleva seaduses sätestatud vastuvõtutingimustega seotud abi, välja arvatud vältimatu abi osutamine, piisavalt rahalisi vahendeid nimetatud teenuste eest tasumiseks, on ta kohustatud vastavad kulutused hüvitama.</w:t>
      </w:r>
      <w:r w:rsidR="00007906">
        <w:t xml:space="preserve"> </w:t>
      </w:r>
      <w:r w:rsidR="00907BDC" w:rsidRPr="004259B2">
        <w:rPr>
          <w:rFonts w:eastAsia="Times New Roman"/>
        </w:rPr>
        <w:t>Antud lähenemine on kooskõlas kehtiva sotsiaalseadustiku üldosa seadusega. Selle kohaselt on sotsiaalkaitse tagamise põhimõtteks, et isikul on endal esmane vastutus teda ohustavate sotsiaalsete riskidega toimetulemisel. Samas tuleb arvestada, et igal Eestis viibival isikul on seaduses sätestatud alustel õigus saada vältimatut abi.</w:t>
      </w:r>
    </w:p>
    <w:p w14:paraId="5CD1D902" w14:textId="6F31D3E4" w:rsidR="00426B02" w:rsidRPr="00086A9F" w:rsidRDefault="00B64F91" w:rsidP="008B2F6C">
      <w:pPr>
        <w:jc w:val="both"/>
      </w:pPr>
      <w:r w:rsidRPr="00086A9F">
        <w:t>Nimetatud sättega võetakse üle direktiiv</w:t>
      </w:r>
      <w:r w:rsidR="00426B02" w:rsidRPr="00086A9F">
        <w:t>i</w:t>
      </w:r>
      <w:r w:rsidRPr="00086A9F">
        <w:t xml:space="preserve"> 2024/1346</w:t>
      </w:r>
      <w:r w:rsidR="00254B9A">
        <w:t>/EL</w:t>
      </w:r>
      <w:r w:rsidRPr="00086A9F">
        <w:t xml:space="preserve"> (vastuvõtutingimuste kohta)</w:t>
      </w:r>
      <w:r w:rsidR="00426B02" w:rsidRPr="00086A9F">
        <w:t xml:space="preserve"> </w:t>
      </w:r>
      <w:r w:rsidR="002740AC" w:rsidRPr="00086A9F">
        <w:t>artikli 19 lõiked 5 ja 6.</w:t>
      </w:r>
      <w:r w:rsidR="00007906">
        <w:t xml:space="preserve"> </w:t>
      </w:r>
      <w:r w:rsidR="008B2F6C" w:rsidRPr="00086A9F">
        <w:t>Selleks et piirata vastuvõtusüsteemi võimalikku kuritarvitamist, peaks liikmesriikidel olema võimalus võimaldada materiaalseid vastuvõtutingimusi üksnes sel määral, mil taotlejatel ei ole piisavaid vahendeid piisava elatustaseme saavutamiseks. Liikmesriikidel peaks olema õigus nõuda piisavaid vahendeid omavatelt taotlejatelt, et nad kataksid materiaalsete vastuvõtutingimuste või saadud tervishoiuteenuste kulud täielikult või osaliselt või hüvitaksid need, sealhulgas rahaliste tagatiste kaudu. Seda, et taotlejal on toimetulekuks piisavalt vahendeid, võib eeldada näiteks juhul, kui ta on mõistliku ajavahemiku jooksul töötanud. Taotleja vahendite hindamisel ja taotlejalt materiaalsete vastuvõtutingimuste või saadud tervishoiuteenuse kulude täieliku või osalise kandmise nõudmisel peaksid liikmesriigid järgima proportsionaalsuse põhimõtet ning arvestama taotleja konkreetset olukorda ja vajadust austada tema väärikust või isikupuutumatust, sealhulgas taotleja vastuvõtu erivajadusi. Taotlejatelt ei tohiks nõuda vajalike tervishoiuteenuste kulude osalist ega täielikku kandmist, kui liikmesriikide kodanikele osutatakse tervishoiuteenuseid tasuta. Taotlejatelt ei tohiks nõuda, et nad võtaksid vastuvõtutingimuste eest tasumiseks laenu.</w:t>
      </w:r>
    </w:p>
    <w:p w14:paraId="649CCF35" w14:textId="77777777" w:rsidR="003B38CA" w:rsidRDefault="003B38CA" w:rsidP="003B38CA">
      <w:pPr>
        <w:jc w:val="both"/>
      </w:pPr>
    </w:p>
    <w:p w14:paraId="2ED29255" w14:textId="23DADF46" w:rsidR="004259B2" w:rsidRPr="003B38CA" w:rsidRDefault="00FB2020" w:rsidP="004259B2">
      <w:pPr>
        <w:jc w:val="both"/>
      </w:pPr>
      <w:r w:rsidRPr="004259B2">
        <w:rPr>
          <w:b/>
          <w:color w:val="4472C4" w:themeColor="accent1"/>
        </w:rPr>
        <w:t>Lõike</w:t>
      </w:r>
      <w:r w:rsidR="003B38CA">
        <w:rPr>
          <w:b/>
          <w:color w:val="4472C4" w:themeColor="accent1"/>
        </w:rPr>
        <w:t>s</w:t>
      </w:r>
      <w:r w:rsidRPr="004259B2">
        <w:rPr>
          <w:b/>
          <w:color w:val="4472C4" w:themeColor="accent1"/>
        </w:rPr>
        <w:t xml:space="preserve"> 5 </w:t>
      </w:r>
      <w:r w:rsidR="003B38CA" w:rsidRPr="00086A9F">
        <w:t xml:space="preserve">sätestatakse, et taotlejal ei ole rahvusvahelise kaitse menetluse ajal lubatud Eestis töötada ega Eestis ettevõtlusega tegeleda, välja arvatud käesolevas seaduses sätestatud juhul. Töötamise või ettevõtlusega tegelemise keelu rikkumise korral kohaldatakse </w:t>
      </w:r>
      <w:r w:rsidR="004D2F63">
        <w:t>VMS-</w:t>
      </w:r>
      <w:proofErr w:type="spellStart"/>
      <w:r w:rsidR="004D2F63">
        <w:t>is</w:t>
      </w:r>
      <w:proofErr w:type="spellEnd"/>
      <w:r w:rsidR="003B38CA" w:rsidRPr="00086A9F">
        <w:t xml:space="preserve"> sätestatud vastutust.</w:t>
      </w:r>
      <w:r w:rsidR="003B38CA">
        <w:t xml:space="preserve"> Lõikega 5 v</w:t>
      </w:r>
      <w:r w:rsidRPr="00086A9F">
        <w:t>õetakse üle direktiiv 2024/1346</w:t>
      </w:r>
      <w:r w:rsidR="00254B9A">
        <w:t>/EL</w:t>
      </w:r>
      <w:r w:rsidRPr="00086A9F">
        <w:t xml:space="preserve"> (vastuvõtutingimuste kohta) </w:t>
      </w:r>
      <w:r w:rsidR="00A221FB">
        <w:t>artikli</w:t>
      </w:r>
      <w:r w:rsidR="00086057" w:rsidRPr="00086A9F">
        <w:t xml:space="preserve"> 17 l</w:t>
      </w:r>
      <w:r w:rsidR="008C690E">
        <w:t>õige</w:t>
      </w:r>
      <w:r w:rsidR="00086057" w:rsidRPr="00086A9F">
        <w:t xml:space="preserve"> 1. </w:t>
      </w:r>
      <w:r w:rsidR="0068350A" w:rsidRPr="004259B2">
        <w:t>Paragrahvis 18 lõikes 5 sätestatud rahvusvahelise kaitse menetluse aja</w:t>
      </w:r>
      <w:r w:rsidR="00CD0904" w:rsidRPr="004259B2">
        <w:t xml:space="preserve">l, mis </w:t>
      </w:r>
      <w:r w:rsidR="004259B2" w:rsidRPr="004259B2">
        <w:t xml:space="preserve">kestab </w:t>
      </w:r>
      <w:r w:rsidR="00CD0904" w:rsidRPr="004259B2">
        <w:t xml:space="preserve">kiirendatud menetluse korral kuni </w:t>
      </w:r>
      <w:r w:rsidR="008C690E">
        <w:t>kolm</w:t>
      </w:r>
      <w:r w:rsidR="00CD0904" w:rsidRPr="004259B2">
        <w:t xml:space="preserve"> kuud ja tavapärase menetluse korral kuni 6 kuud, </w:t>
      </w:r>
      <w:r w:rsidR="004259B2" w:rsidRPr="004259B2">
        <w:t xml:space="preserve">kohaldub </w:t>
      </w:r>
      <w:r w:rsidR="0068350A" w:rsidRPr="004259B2">
        <w:t xml:space="preserve">töötamise ja ettevõtlusega tegelemise keeld ainult </w:t>
      </w:r>
      <w:r w:rsidR="004259B2" w:rsidRPr="004259B2">
        <w:t>nendele</w:t>
      </w:r>
      <w:r w:rsidR="0068350A" w:rsidRPr="004259B2">
        <w:t xml:space="preserve"> kaitse </w:t>
      </w:r>
      <w:r w:rsidR="004259B2" w:rsidRPr="004259B2">
        <w:t>taotlejatele</w:t>
      </w:r>
      <w:r w:rsidR="0068350A" w:rsidRPr="004259B2">
        <w:t xml:space="preserve">, kelle Eestis seadusliku viibimise aluseks on rahvusvahelise kaitse taotleja staatus ning kellel ei olnud sooviavalduse esitamise ajal õigust Eestis </w:t>
      </w:r>
      <w:r w:rsidR="00677386" w:rsidRPr="004259B2">
        <w:t xml:space="preserve">viibida ja </w:t>
      </w:r>
      <w:r w:rsidR="0068350A" w:rsidRPr="004259B2">
        <w:t xml:space="preserve">töötada. </w:t>
      </w:r>
      <w:r w:rsidR="004259B2" w:rsidRPr="004259B2">
        <w:t>Nendele välismaalastele</w:t>
      </w:r>
      <w:r w:rsidR="0068350A" w:rsidRPr="004259B2">
        <w:t xml:space="preserve">, kes </w:t>
      </w:r>
      <w:r w:rsidR="004259B2" w:rsidRPr="004259B2">
        <w:t>viibivad</w:t>
      </w:r>
      <w:r w:rsidR="0068350A" w:rsidRPr="004259B2">
        <w:t xml:space="preserve"> Eestis </w:t>
      </w:r>
      <w:r w:rsidR="008C690E">
        <w:t>VMS-</w:t>
      </w:r>
      <w:proofErr w:type="spellStart"/>
      <w:r w:rsidR="008C690E">
        <w:t>i</w:t>
      </w:r>
      <w:r w:rsidR="00AE6EB3">
        <w:t>s</w:t>
      </w:r>
      <w:proofErr w:type="spellEnd"/>
      <w:r w:rsidR="0068350A" w:rsidRPr="004259B2">
        <w:t xml:space="preserve"> sätestatud </w:t>
      </w:r>
      <w:r w:rsidR="004259B2" w:rsidRPr="004259B2">
        <w:t>alustel</w:t>
      </w:r>
      <w:r w:rsidR="0068350A" w:rsidRPr="004259B2">
        <w:t xml:space="preserve"> ja kellel on õigus Eestis töötada, lõikes 5 sätestatud keeld ei kohaldu ja </w:t>
      </w:r>
      <w:r w:rsidR="004259B2" w:rsidRPr="004259B2">
        <w:t>nad võivad</w:t>
      </w:r>
      <w:r w:rsidR="0068350A" w:rsidRPr="004259B2">
        <w:t xml:space="preserve"> töötamist katkematult jätkata. </w:t>
      </w:r>
    </w:p>
    <w:p w14:paraId="6A12D30A" w14:textId="77777777" w:rsidR="00A8367B" w:rsidRDefault="00A8367B" w:rsidP="001A077E">
      <w:pPr>
        <w:jc w:val="both"/>
        <w:rPr>
          <w:color w:val="FF0000"/>
        </w:rPr>
      </w:pPr>
    </w:p>
    <w:p w14:paraId="6ADC4EE3" w14:textId="37E83E37" w:rsidR="00EA5880" w:rsidRPr="001E23F0" w:rsidRDefault="00EA5880" w:rsidP="00A20D5F">
      <w:pPr>
        <w:rPr>
          <w:b/>
          <w:bCs/>
        </w:rPr>
      </w:pPr>
      <w:r w:rsidRPr="004259B2">
        <w:rPr>
          <w:b/>
        </w:rPr>
        <w:t>9. jagu</w:t>
      </w:r>
      <w:r w:rsidR="00A20D5F" w:rsidRPr="004259B2">
        <w:rPr>
          <w:b/>
        </w:rPr>
        <w:t xml:space="preserve"> „</w:t>
      </w:r>
      <w:r w:rsidRPr="004259B2">
        <w:rPr>
          <w:b/>
        </w:rPr>
        <w:t>Erivajadusega ja alaealised taotlejad</w:t>
      </w:r>
      <w:r w:rsidR="00A20D5F" w:rsidRPr="004259B2">
        <w:rPr>
          <w:b/>
        </w:rPr>
        <w:t>“</w:t>
      </w:r>
    </w:p>
    <w:p w14:paraId="4D09EAED" w14:textId="77777777" w:rsidR="00EA5880" w:rsidRDefault="00EA5880" w:rsidP="009802BE">
      <w:pPr>
        <w:rPr>
          <w:b/>
          <w:bCs/>
        </w:rPr>
      </w:pPr>
    </w:p>
    <w:p w14:paraId="7CA3DB45" w14:textId="7C509A80" w:rsidR="00EA5880" w:rsidRPr="008E5B22" w:rsidRDefault="00EA5880" w:rsidP="00EA5880">
      <w:pPr>
        <w:jc w:val="both"/>
      </w:pPr>
      <w:r w:rsidRPr="008E5B22">
        <w:t>Üheksanda jaoga sätestatakse menetluslike eritagatiste, vastuvõtu erivajaduste ning alaealiste taotlejate menetlusega seonduvalt taotlejate erivajaduste hindamine ja erivajadusega arvestamine, taotleja teovõime ja tema vanuse määramine ning alaealise taotleja menetluse olulised põhimõtted</w:t>
      </w:r>
      <w:r w:rsidR="00A20D5F" w:rsidRPr="008E5B22">
        <w:t xml:space="preserve"> </w:t>
      </w:r>
      <w:r w:rsidR="008E5B22">
        <w:t xml:space="preserve">ja kord </w:t>
      </w:r>
      <w:r w:rsidR="00A20D5F" w:rsidRPr="008E5B22">
        <w:t>vastavalt määrus 2024/1348</w:t>
      </w:r>
      <w:r w:rsidR="00DF358E">
        <w:t>/EL</w:t>
      </w:r>
      <w:r w:rsidR="00A20D5F" w:rsidRPr="008E5B22">
        <w:t xml:space="preserve"> (menetluse kohta) sätestatule ja </w:t>
      </w:r>
      <w:bookmarkStart w:id="102" w:name="_Hlk195636265"/>
      <w:r w:rsidR="00A20D5F" w:rsidRPr="008E5B22">
        <w:t>direktiiv 2024/1346</w:t>
      </w:r>
      <w:r w:rsidR="00254B9A">
        <w:t>/EL</w:t>
      </w:r>
      <w:r w:rsidR="00A20D5F" w:rsidRPr="008E5B22">
        <w:t xml:space="preserve"> (vastuvõtutingimuste kohta) ülevõtmise</w:t>
      </w:r>
      <w:bookmarkEnd w:id="102"/>
      <w:r w:rsidR="00A20D5F" w:rsidRPr="008E5B22">
        <w:t xml:space="preserve"> eesmärgil.</w:t>
      </w:r>
    </w:p>
    <w:p w14:paraId="2253C61F" w14:textId="77777777" w:rsidR="00EA5880" w:rsidRDefault="00EA5880" w:rsidP="009802BE">
      <w:pPr>
        <w:rPr>
          <w:b/>
          <w:bCs/>
        </w:rPr>
      </w:pPr>
    </w:p>
    <w:p w14:paraId="4C7A206A" w14:textId="70F0D5D5" w:rsidR="00864838" w:rsidRDefault="00864838" w:rsidP="009802BE">
      <w:pPr>
        <w:rPr>
          <w:b/>
          <w:bCs/>
        </w:rPr>
      </w:pPr>
      <w:r w:rsidRPr="00864838">
        <w:rPr>
          <w:b/>
          <w:bCs/>
        </w:rPr>
        <w:t xml:space="preserve">§ 19. </w:t>
      </w:r>
      <w:r w:rsidRPr="004259B2">
        <w:rPr>
          <w:b/>
        </w:rPr>
        <w:t>Taotleja erivajaduse hindamine</w:t>
      </w:r>
      <w:r w:rsidRPr="00864838">
        <w:rPr>
          <w:b/>
          <w:bCs/>
        </w:rPr>
        <w:t xml:space="preserve"> ja selle</w:t>
      </w:r>
      <w:r w:rsidR="00F56F8E">
        <w:rPr>
          <w:b/>
          <w:bCs/>
        </w:rPr>
        <w:t>ga</w:t>
      </w:r>
      <w:r w:rsidRPr="00864838">
        <w:rPr>
          <w:b/>
          <w:bCs/>
        </w:rPr>
        <w:t xml:space="preserve"> arvestamine</w:t>
      </w:r>
    </w:p>
    <w:p w14:paraId="5105D380" w14:textId="77777777" w:rsidR="000C7842" w:rsidRDefault="000C7842" w:rsidP="009802BE">
      <w:pPr>
        <w:rPr>
          <w:b/>
          <w:bCs/>
        </w:rPr>
      </w:pPr>
    </w:p>
    <w:p w14:paraId="400A25E2" w14:textId="3B4423ED" w:rsidR="00B415B8" w:rsidRPr="00A2752E" w:rsidRDefault="00B415B8" w:rsidP="00D2246C">
      <w:pPr>
        <w:jc w:val="both"/>
      </w:pPr>
      <w:r w:rsidRPr="00763371">
        <w:rPr>
          <w:b/>
          <w:color w:val="4472C4" w:themeColor="accent1"/>
        </w:rPr>
        <w:t>Lõikega 1</w:t>
      </w:r>
      <w:r w:rsidRPr="00A2752E">
        <w:t xml:space="preserve"> sätestatakse</w:t>
      </w:r>
      <w:r w:rsidR="00F213EC" w:rsidRPr="003C7AAD">
        <w:rPr>
          <w:rStyle w:val="Allmrkuseviide"/>
        </w:rPr>
        <w:footnoteReference w:id="71"/>
      </w:r>
      <w:r w:rsidRPr="003C7AAD">
        <w:t>,</w:t>
      </w:r>
      <w:r w:rsidR="003C7AAD">
        <w:t xml:space="preserve"> </w:t>
      </w:r>
      <w:r w:rsidRPr="00A2752E">
        <w:t>et r</w:t>
      </w:r>
      <w:r w:rsidR="00D2246C" w:rsidRPr="00A2752E">
        <w:t>ahvusvahelise kaitse menetluses, materiaalsete vastuvõtutingimuste korraldamisel</w:t>
      </w:r>
      <w:r w:rsidRPr="00A2752E">
        <w:t>, järelevalvemeetmete kohaldamisel</w:t>
      </w:r>
      <w:r w:rsidR="00D2246C" w:rsidRPr="00A2752E">
        <w:t xml:space="preserve"> ja taotleja </w:t>
      </w:r>
      <w:r w:rsidR="00D2246C" w:rsidRPr="00A2752E">
        <w:lastRenderedPageBreak/>
        <w:t xml:space="preserve">kinnipidamisel arvestatakse erivajadusega taotleja eriolukorda ja sellest tulenevaid vajadusi. </w:t>
      </w:r>
      <w:r w:rsidR="00A1640C" w:rsidRPr="00A2752E">
        <w:t xml:space="preserve">See tähendab nii </w:t>
      </w:r>
      <w:proofErr w:type="spellStart"/>
      <w:r w:rsidR="00A1640C" w:rsidRPr="00A2752E">
        <w:t>menetluslikke</w:t>
      </w:r>
      <w:proofErr w:type="spellEnd"/>
      <w:r w:rsidR="00A1640C" w:rsidRPr="00A2752E">
        <w:t xml:space="preserve"> erivajadusi kui vastuvõtu erivajadusi.</w:t>
      </w:r>
      <w:r w:rsidR="00033A4A">
        <w:t xml:space="preserve"> </w:t>
      </w:r>
      <w:r w:rsidRPr="00A2752E">
        <w:t>Nimetatud säte on vajalik</w:t>
      </w:r>
      <w:bookmarkStart w:id="103" w:name="_Hlk195636674"/>
      <w:r w:rsidRPr="00A2752E">
        <w:t xml:space="preserve"> direktiiv 2024/1346</w:t>
      </w:r>
      <w:r w:rsidR="00254B9A">
        <w:t>/EL</w:t>
      </w:r>
      <w:r w:rsidRPr="00A2752E">
        <w:t xml:space="preserve"> (vastuvõtutingimuste kohta) artikli</w:t>
      </w:r>
      <w:r w:rsidR="00A95AC7" w:rsidRPr="00A2752E">
        <w:t xml:space="preserve"> 2 punkti 14, artikli 7 lõike 3, artikli 9 lõike 4, artiklis 10 lõike 3, artikli 13, artikli 16 lõike 1 teise lõigu, artikli 19 lõike 2 teise lõigu ja lõike 6, artikli 20 lõike 1 ja lõike 3 ning 10, artikli 22 </w:t>
      </w:r>
      <w:r w:rsidR="00A95AC7" w:rsidRPr="00537B46">
        <w:t>l</w:t>
      </w:r>
      <w:r w:rsidR="00C53466">
        <w:t>õike</w:t>
      </w:r>
      <w:r w:rsidR="00A95AC7" w:rsidRPr="00A2752E">
        <w:t xml:space="preserve"> 3, artikli 23 lõike 4 ning sama direktiivi IV peatükis „Sätted vastuvõtu erivajadustega taotlejate kohta“ sätestatu </w:t>
      </w:r>
      <w:r w:rsidRPr="00A2752E">
        <w:t>ülevõtmiseks</w:t>
      </w:r>
      <w:bookmarkEnd w:id="103"/>
      <w:r w:rsidR="00F0561C" w:rsidRPr="00A2752E">
        <w:t xml:space="preserve"> ja määrus</w:t>
      </w:r>
      <w:r w:rsidR="00AE6EB3">
        <w:t>e</w:t>
      </w:r>
      <w:r w:rsidR="00F0561C" w:rsidRPr="00A2752E">
        <w:t xml:space="preserve"> 2024/1348</w:t>
      </w:r>
      <w:r w:rsidR="00DF358E">
        <w:t>/EL</w:t>
      </w:r>
      <w:r w:rsidR="00F0561C" w:rsidRPr="00A2752E">
        <w:t xml:space="preserve"> (menetluse kohta) IV jao rakendamiseks</w:t>
      </w:r>
      <w:r w:rsidRPr="00A2752E">
        <w:t xml:space="preserve">. </w:t>
      </w:r>
    </w:p>
    <w:p w14:paraId="120FD7BE" w14:textId="313C91BE" w:rsidR="004259B2" w:rsidRPr="00FE7B4A" w:rsidRDefault="004259B2" w:rsidP="004259B2">
      <w:pPr>
        <w:spacing w:before="240" w:after="240"/>
        <w:jc w:val="both"/>
        <w:rPr>
          <w:rFonts w:eastAsia="Times New Roman"/>
        </w:rPr>
      </w:pPr>
      <w:r w:rsidRPr="00FE7B4A">
        <w:rPr>
          <w:rFonts w:eastAsia="Times New Roman"/>
        </w:rPr>
        <w:t>Oluline on vastuvõtu korraldamisel taotleja erivajaduse varajane märkamine, mis tagab selle asjakohase arvestamise erinevate toimingute teostamisel. Menetluslike erivajaduste puhul on oluline</w:t>
      </w:r>
      <w:r w:rsidR="00F340CF" w:rsidRPr="00A2752E">
        <w:t xml:space="preserve">, et </w:t>
      </w:r>
      <w:r w:rsidR="00406F3A">
        <w:t xml:space="preserve">PPA </w:t>
      </w:r>
      <w:r w:rsidRPr="00FE7B4A">
        <w:rPr>
          <w:rFonts w:eastAsia="Times New Roman"/>
        </w:rPr>
        <w:t xml:space="preserve">tagab olukorra, kus taotlejaga läbiviidav menetlus vastab taotleja võimetele ja arvestab võimalike eripäradega. Tagada tuleb vajalikud puhkepausid ja võtta erisusi arvesse ütluste hindamisel ning vajadusel kaasata protsessi täiendavad taotlejat toetavad osapooled. </w:t>
      </w:r>
    </w:p>
    <w:p w14:paraId="19447124" w14:textId="2B22794D" w:rsidR="00B415B8" w:rsidRDefault="004259B2" w:rsidP="00B415B8">
      <w:pPr>
        <w:jc w:val="both"/>
      </w:pPr>
      <w:r w:rsidRPr="00FE7B4A">
        <w:rPr>
          <w:rFonts w:eastAsia="Times New Roman"/>
        </w:rPr>
        <w:t xml:space="preserve">Taotleja paigutamisel majutuskeskusesse on oluline arvestada võimalike erivajadustest tulenevate liikumispiirangutega ning arvestada nendega ka tema suunamisel igapäevaelus. Majutuskeskuses on oluline ennetada võimalikku </w:t>
      </w:r>
      <w:r w:rsidR="00B415B8" w:rsidRPr="00A2752E">
        <w:t xml:space="preserve">vägivalda, </w:t>
      </w:r>
      <w:r w:rsidRPr="00FE7B4A">
        <w:rPr>
          <w:rFonts w:eastAsia="Times New Roman"/>
        </w:rPr>
        <w:t>sh</w:t>
      </w:r>
      <w:r w:rsidR="00B415B8" w:rsidRPr="00A2752E">
        <w:t xml:space="preserve"> seksuaalset, soo-, rassi- või usupõhist </w:t>
      </w:r>
      <w:r w:rsidRPr="00FE7B4A">
        <w:rPr>
          <w:rFonts w:eastAsia="Times New Roman"/>
        </w:rPr>
        <w:t>diskrimineerimist.</w:t>
      </w:r>
      <w:r w:rsidR="00B415B8" w:rsidRPr="00A2752E">
        <w:t xml:space="preserve"> </w:t>
      </w:r>
      <w:r w:rsidR="00F340CF" w:rsidRPr="00A2752E">
        <w:t>Sealhulgas hõlmab u</w:t>
      </w:r>
      <w:r w:rsidR="00B415B8" w:rsidRPr="00A2752E">
        <w:t>supõhine vägivald ka vägivalda selliste inimeste vastu, kellel ei ole usulisi veendumusi või kes on oma usust lahti öelnud.</w:t>
      </w:r>
      <w:r w:rsidR="00492459" w:rsidRPr="00A2752E">
        <w:t xml:space="preserve"> </w:t>
      </w:r>
      <w:r w:rsidR="00B415B8" w:rsidRPr="00A2752E">
        <w:t>Arvestada tule</w:t>
      </w:r>
      <w:r w:rsidR="00492459" w:rsidRPr="00A2752E">
        <w:t>b</w:t>
      </w:r>
      <w:r w:rsidR="00B415B8" w:rsidRPr="00A2752E">
        <w:t xml:space="preserve"> laste erivajadustega, eriti pidades silmas lapse õigust haridusele ja tervishoiuteenuste kättesaadavust. Vastuvõtutingimusi on vaja kohandada alaealiste eriolukorda ja nende vastuvõtu erivajadusi silmas pidades, sõltumata sellest, kas nad on saatjata või koos perekonnaga, võttes nõuetekohaselt arvesse nende turvalisust, sealhulgas kaitset seksuaalse ja soopõhise vägivalla eest, füüsilist ja emotsionaalset heaolu ning võimaldades vastuvõtutingimusi viisil, mis soodustaks alaealiste üldist arengut.</w:t>
      </w:r>
      <w:r w:rsidR="00492459" w:rsidRPr="00A2752E">
        <w:t xml:space="preserve"> Muuhulgas </w:t>
      </w:r>
      <w:r w:rsidR="00B415B8" w:rsidRPr="00A2752E">
        <w:t xml:space="preserve">tuleb </w:t>
      </w:r>
      <w:r w:rsidR="00492459" w:rsidRPr="00A2752E">
        <w:t xml:space="preserve">arvestada </w:t>
      </w:r>
      <w:r w:rsidR="00B415B8" w:rsidRPr="00A2752E">
        <w:t xml:space="preserve">seksuaalset või soolist vägivalda kogenud taotlejate, eelkõige naiste erivajadustega, sealhulgas </w:t>
      </w:r>
      <w:r w:rsidR="00492459" w:rsidRPr="00A2752E">
        <w:t>nii</w:t>
      </w:r>
      <w:r w:rsidR="00B415B8" w:rsidRPr="00A2752E">
        <w:t xml:space="preserve">, et rahvusvahelise kaitse menetluse eri etappides tagatakse tervishoiuteenuse, õigusabi ja sobiva traumanõustamise ja </w:t>
      </w:r>
      <w:proofErr w:type="spellStart"/>
      <w:r w:rsidR="00B415B8" w:rsidRPr="00A2752E">
        <w:t>psühhosotsiaalse</w:t>
      </w:r>
      <w:proofErr w:type="spellEnd"/>
      <w:r w:rsidR="00B415B8" w:rsidRPr="00A2752E">
        <w:t xml:space="preserve"> toe kättesaadavus.</w:t>
      </w:r>
    </w:p>
    <w:p w14:paraId="0E17639A" w14:textId="77777777" w:rsidR="00D2246C" w:rsidRPr="00A2752E" w:rsidRDefault="00D2246C" w:rsidP="00D2246C">
      <w:pPr>
        <w:jc w:val="both"/>
      </w:pPr>
    </w:p>
    <w:p w14:paraId="3254BA27" w14:textId="7D52A802" w:rsidR="00D2246C" w:rsidRPr="00A2752E" w:rsidRDefault="0096198F" w:rsidP="00D2246C">
      <w:pPr>
        <w:jc w:val="both"/>
      </w:pPr>
      <w:r w:rsidRPr="00033A4A">
        <w:rPr>
          <w:b/>
          <w:color w:val="4472C4" w:themeColor="accent1"/>
        </w:rPr>
        <w:t>Lõikega 2</w:t>
      </w:r>
      <w:r w:rsidRPr="00A2752E">
        <w:t xml:space="preserve"> sätestatakse, et e</w:t>
      </w:r>
      <w:r w:rsidR="00D2246C" w:rsidRPr="00A2752E">
        <w:t>rivajadusega taotleja on eelkõige alaealine, saatjata alaealine, puudega inimene, eakas inimene, rase, alaealise lapsega üksikvanem, inimkaubanduse ohver, raske haigusega isik, psüühika- või käitumishäirega</w:t>
      </w:r>
      <w:r w:rsidR="00D2246C" w:rsidRPr="00A2752E" w:rsidDel="00FC5528">
        <w:t xml:space="preserve"> </w:t>
      </w:r>
      <w:r w:rsidR="00D2246C" w:rsidRPr="00A2752E">
        <w:t xml:space="preserve">isik ning piinamise või vägistamise ohver või isik, kelle suhtes on tarvitatud muud jõhkrat psühholoogilist, füüsilist või seksuaalset vägivalda või isik, kes kuulub seksuaalse </w:t>
      </w:r>
      <w:proofErr w:type="spellStart"/>
      <w:r w:rsidR="00D2246C" w:rsidRPr="00A2752E">
        <w:t>sättumuse</w:t>
      </w:r>
      <w:proofErr w:type="spellEnd"/>
      <w:r w:rsidR="00D2246C" w:rsidRPr="00A2752E">
        <w:t xml:space="preserve"> või soolise kuuluvuse tõttu vähemusgruppi.</w:t>
      </w:r>
    </w:p>
    <w:p w14:paraId="004CD05F" w14:textId="7353FA10" w:rsidR="00B415B8" w:rsidRPr="00A2752E" w:rsidRDefault="00E228B4" w:rsidP="00D2246C">
      <w:pPr>
        <w:jc w:val="both"/>
      </w:pPr>
      <w:r w:rsidRPr="00A2752E">
        <w:t xml:space="preserve">Nimetatud sättega võetakse üle </w:t>
      </w:r>
      <w:r w:rsidR="00B415B8" w:rsidRPr="00A2752E">
        <w:t>direktiiv</w:t>
      </w:r>
      <w:r w:rsidRPr="00A2752E">
        <w:t>i</w:t>
      </w:r>
      <w:r w:rsidR="00B415B8" w:rsidRPr="00A2752E">
        <w:t xml:space="preserve"> 2024/1346</w:t>
      </w:r>
      <w:r w:rsidR="00254B9A">
        <w:t>/EL</w:t>
      </w:r>
      <w:r w:rsidR="00B415B8" w:rsidRPr="00A2752E">
        <w:t xml:space="preserve"> (vastuvõtutingimuste kohta) artikli 2 punkti 14 </w:t>
      </w:r>
      <w:r w:rsidR="0096198F" w:rsidRPr="00A2752E">
        <w:t xml:space="preserve">ning </w:t>
      </w:r>
      <w:r w:rsidR="001F0017">
        <w:t>artikli</w:t>
      </w:r>
      <w:r w:rsidR="0096198F" w:rsidRPr="00A2752E">
        <w:t xml:space="preserve"> 24 </w:t>
      </w:r>
      <w:r w:rsidRPr="00A2752E">
        <w:t>ja rakendatakse määrus 2024/1348</w:t>
      </w:r>
      <w:r w:rsidR="00DF358E">
        <w:t>/EL</w:t>
      </w:r>
      <w:r w:rsidRPr="00A2752E">
        <w:t xml:space="preserve"> (menetluse kohta) </w:t>
      </w:r>
      <w:r w:rsidRPr="00537B46">
        <w:t>artikli</w:t>
      </w:r>
      <w:r w:rsidRPr="00A2752E">
        <w:t xml:space="preserve"> 3 </w:t>
      </w:r>
      <w:r w:rsidRPr="00537B46">
        <w:t>punkt</w:t>
      </w:r>
      <w:r w:rsidR="001F0017">
        <w:t>i</w:t>
      </w:r>
      <w:r w:rsidRPr="00A2752E">
        <w:t xml:space="preserve"> 14 ning </w:t>
      </w:r>
      <w:r w:rsidR="00EB5214">
        <w:t>artikli</w:t>
      </w:r>
      <w:r w:rsidR="00650FA3" w:rsidRPr="00A2752E">
        <w:t xml:space="preserve"> 20 lõiget 1. Seetõttu on avatud näitliku loetelu loomisel arvestatud nii menetluslike eritagatise kui vastuvõtu erivajadusega taotlejate kategooriatega ning neid käsitletakse edaspidi ühetaoliselt erivajadustega taotlejatena.</w:t>
      </w:r>
    </w:p>
    <w:p w14:paraId="57F7048E" w14:textId="77777777" w:rsidR="00033A4A" w:rsidRDefault="00033A4A" w:rsidP="00284F33">
      <w:pPr>
        <w:jc w:val="both"/>
      </w:pPr>
    </w:p>
    <w:p w14:paraId="62D5FCCE" w14:textId="6B0F9C67" w:rsidR="00284F33" w:rsidRPr="00A2752E" w:rsidRDefault="00AE6EB3" w:rsidP="00284F33">
      <w:pPr>
        <w:jc w:val="both"/>
      </w:pPr>
      <w:r>
        <w:t>D</w:t>
      </w:r>
      <w:r w:rsidR="00284F33" w:rsidRPr="00A2752E">
        <w:t>irektiiv</w:t>
      </w:r>
      <w:r>
        <w:t>i</w:t>
      </w:r>
      <w:r w:rsidR="00284F33" w:rsidRPr="00A2752E">
        <w:t xml:space="preserve"> 2024/1346</w:t>
      </w:r>
      <w:r w:rsidR="00254B9A">
        <w:t>/EL</w:t>
      </w:r>
      <w:r w:rsidR="00284F33" w:rsidRPr="00A2752E">
        <w:t xml:space="preserve"> (vastuvõtutingimuste kohta) artik</w:t>
      </w:r>
      <w:r>
        <w:t>li</w:t>
      </w:r>
      <w:r w:rsidR="00284F33" w:rsidRPr="00A2752E">
        <w:t xml:space="preserve"> 24 kohaselt kuuluvad suurema tõenäosusega vastuvõtu erivajadustega taotlejate hulka alaealised; saatjata alaealised; puuetega </w:t>
      </w:r>
      <w:r w:rsidR="00284F33" w:rsidRPr="00A2752E">
        <w:lastRenderedPageBreak/>
        <w:t xml:space="preserve">inimesed; eakad; rasedad; lesbid, geid, </w:t>
      </w:r>
      <w:proofErr w:type="spellStart"/>
      <w:r w:rsidR="00284F33" w:rsidRPr="00A2752E">
        <w:t>biseksuaalid</w:t>
      </w:r>
      <w:proofErr w:type="spellEnd"/>
      <w:r w:rsidR="00284F33" w:rsidRPr="00A2752E">
        <w:t xml:space="preserve">, </w:t>
      </w:r>
      <w:proofErr w:type="spellStart"/>
      <w:r w:rsidR="00284F33" w:rsidRPr="00A2752E">
        <w:t>trans</w:t>
      </w:r>
      <w:proofErr w:type="spellEnd"/>
      <w:r w:rsidR="00284F33" w:rsidRPr="00A2752E">
        <w:t>- ja intersoolised inimesed; alaealiste lastega üksikvanemad; inimkaubanduse ohvrid; raske haigusega inimesed; vaimse tervise probleemidega, sealhulgas traumajärgse stressiga inimesed; inimesed, keda on piinatud või vägistatud või kelle suhtes on tarvitatud muud jõhkrat psühholoogilist, füüsilist või seksuaalset vägivalda, näiteks soolise vägivalla või naiste suguelundite moonutamise ohvrid, alaealisena või muul moel sunniviisiliselt abiellunud isikud või seksuaalsel, soolisel, rassistlikul või usulisel ajendil toime pandud vägivalla ohvrid.</w:t>
      </w:r>
    </w:p>
    <w:p w14:paraId="15217CC2" w14:textId="77777777" w:rsidR="00AE6EB3" w:rsidRDefault="00AE6EB3" w:rsidP="00284F33">
      <w:pPr>
        <w:jc w:val="both"/>
      </w:pPr>
    </w:p>
    <w:p w14:paraId="24824166" w14:textId="62B8E9F9" w:rsidR="00F658AF" w:rsidRPr="00A2752E" w:rsidRDefault="00AE6EB3" w:rsidP="00284F33">
      <w:pPr>
        <w:jc w:val="both"/>
      </w:pPr>
      <w:r>
        <w:t>M</w:t>
      </w:r>
      <w:r w:rsidR="00284F33" w:rsidRPr="00A2752E">
        <w:t>äärus</w:t>
      </w:r>
      <w:r>
        <w:t>e</w:t>
      </w:r>
      <w:r w:rsidR="00284F33" w:rsidRPr="00A2752E">
        <w:t xml:space="preserve"> 2024/1348</w:t>
      </w:r>
      <w:r w:rsidR="00DF358E">
        <w:t>/EL</w:t>
      </w:r>
      <w:r w:rsidR="00284F33" w:rsidRPr="00A2752E">
        <w:t xml:space="preserve"> (menetluse kohta) artik</w:t>
      </w:r>
      <w:r>
        <w:t>li</w:t>
      </w:r>
      <w:r w:rsidR="00284F33" w:rsidRPr="00A2752E">
        <w:t xml:space="preserve"> </w:t>
      </w:r>
      <w:r w:rsidR="00E00C03" w:rsidRPr="00A2752E">
        <w:t>3 punkt</w:t>
      </w:r>
      <w:r>
        <w:t>i</w:t>
      </w:r>
      <w:r w:rsidR="00E00C03" w:rsidRPr="00A2752E">
        <w:t xml:space="preserve"> 14 alusel on </w:t>
      </w:r>
      <w:proofErr w:type="spellStart"/>
      <w:r w:rsidR="00E00C03" w:rsidRPr="00A2752E">
        <w:t>menetluslikke</w:t>
      </w:r>
      <w:proofErr w:type="spellEnd"/>
      <w:r w:rsidR="00E00C03" w:rsidRPr="00A2752E">
        <w:t xml:space="preserve"> eritagatisi vajav taotleja, kelle võime kasutada määruses sätestatud õigusi ja täita selles sätestatud kohustusi on piiratud tema individuaalse olukorra, näiteks mõne haavatavuse tõttu. </w:t>
      </w:r>
      <w:r w:rsidR="00A60E43" w:rsidRPr="00A2752E">
        <w:t>Sama määruse artik</w:t>
      </w:r>
      <w:r>
        <w:t>li</w:t>
      </w:r>
      <w:r w:rsidR="00A60E43" w:rsidRPr="00A2752E">
        <w:t xml:space="preserve"> 20 l</w:t>
      </w:r>
      <w:r>
        <w:t>õike</w:t>
      </w:r>
      <w:r w:rsidR="00A60E43" w:rsidRPr="00A2752E">
        <w:t xml:space="preserve"> 4 kohaselt </w:t>
      </w:r>
      <w:r w:rsidR="00284F33" w:rsidRPr="00A2752E">
        <w:t xml:space="preserve">võivad taotlejad </w:t>
      </w:r>
      <w:proofErr w:type="spellStart"/>
      <w:r w:rsidR="00284F33" w:rsidRPr="00A2752E">
        <w:t>menetluslikke</w:t>
      </w:r>
      <w:proofErr w:type="spellEnd"/>
      <w:r w:rsidR="00284F33" w:rsidRPr="00A2752E">
        <w:t xml:space="preserve"> eritagatisi vajada muu hulgas oma vanuse, soo, seksuaalse </w:t>
      </w:r>
      <w:proofErr w:type="spellStart"/>
      <w:r w:rsidR="00284F33" w:rsidRPr="00A2752E">
        <w:t>sättumuse</w:t>
      </w:r>
      <w:proofErr w:type="spellEnd"/>
      <w:r w:rsidR="00284F33" w:rsidRPr="00A2752E">
        <w:t xml:space="preserve">, sooidentiteedi, puude, raske füüsilise või vaimse haiguse või häire tõttu, sealhulgas kui need on tingitud kogetud piinamisest, vägistamisest või muust jõhkrast psühholoogilisest, füüsilisest, seksuaalsest või soopõhisest vägivallast. </w:t>
      </w:r>
    </w:p>
    <w:p w14:paraId="3CB92AEC" w14:textId="77777777" w:rsidR="00650FA3" w:rsidRPr="00A2752E" w:rsidRDefault="00650FA3" w:rsidP="00D2246C">
      <w:pPr>
        <w:jc w:val="both"/>
      </w:pPr>
    </w:p>
    <w:p w14:paraId="0BDA37E8" w14:textId="6AF4DB6F" w:rsidR="00D2246C" w:rsidRPr="00A2752E" w:rsidRDefault="00650FA3" w:rsidP="00D2246C">
      <w:pPr>
        <w:jc w:val="both"/>
      </w:pPr>
      <w:r w:rsidRPr="00033A4A">
        <w:rPr>
          <w:b/>
          <w:color w:val="4472C4" w:themeColor="accent1"/>
        </w:rPr>
        <w:t>Lõike 3</w:t>
      </w:r>
      <w:r w:rsidRPr="00033A4A">
        <w:rPr>
          <w:color w:val="4472C4" w:themeColor="accent1"/>
        </w:rPr>
        <w:t xml:space="preserve"> </w:t>
      </w:r>
      <w:r w:rsidRPr="00A2752E">
        <w:t xml:space="preserve">kohaselt </w:t>
      </w:r>
      <w:r w:rsidR="00D2246C" w:rsidRPr="00A2752E">
        <w:t xml:space="preserve">loetakse </w:t>
      </w:r>
      <w:r w:rsidRPr="00A2752E">
        <w:t xml:space="preserve">isik </w:t>
      </w:r>
      <w:r w:rsidR="00D2246C" w:rsidRPr="00A2752E">
        <w:t xml:space="preserve">erivajadusega taotlejaks, kui </w:t>
      </w:r>
      <w:r w:rsidR="00457A1A">
        <w:t>PPA</w:t>
      </w:r>
      <w:r w:rsidR="00D2246C" w:rsidRPr="00A2752E">
        <w:t xml:space="preserve"> või muu haldusorgan on tema erivajaduse tuvastanud. Sellisel juhul kohalduvad talle määruses 2024/1348</w:t>
      </w:r>
      <w:r w:rsidR="00DF358E">
        <w:t>/EL</w:t>
      </w:r>
      <w:r w:rsidR="00D2246C" w:rsidRPr="00A2752E">
        <w:t xml:space="preserve"> (menetluse kohta) menetluslike eritagatiste ja käesolevas seaduses vastuvõtu erivajaduste kohta sätestatud erisused ning talle võimaldatakse tema erivajadusele vastav tugi.</w:t>
      </w:r>
      <w:r w:rsidR="003C0D59" w:rsidRPr="00A2752E">
        <w:t xml:space="preserve"> </w:t>
      </w:r>
    </w:p>
    <w:p w14:paraId="744651A2" w14:textId="77777777" w:rsidR="00033A4A" w:rsidRDefault="00033A4A" w:rsidP="00983FBB">
      <w:pPr>
        <w:jc w:val="both"/>
      </w:pPr>
      <w:bookmarkStart w:id="104" w:name="_Hlk195717192"/>
    </w:p>
    <w:p w14:paraId="1D04502C" w14:textId="30D768EF" w:rsidR="00983FBB" w:rsidRPr="00A2752E" w:rsidRDefault="00AE6EB3" w:rsidP="00983FBB">
      <w:pPr>
        <w:jc w:val="both"/>
      </w:pPr>
      <w:r>
        <w:t>M</w:t>
      </w:r>
      <w:r w:rsidR="00612B32" w:rsidRPr="00A2752E">
        <w:t>ääruses 2024/1348</w:t>
      </w:r>
      <w:r w:rsidR="00DF358E">
        <w:t>/EL</w:t>
      </w:r>
      <w:r w:rsidR="00612B32" w:rsidRPr="00A2752E">
        <w:t xml:space="preserve"> (menetluse kohta) </w:t>
      </w:r>
      <w:bookmarkEnd w:id="104"/>
      <w:r w:rsidR="00983FBB" w:rsidRPr="00A2752E">
        <w:t xml:space="preserve">sätestatu </w:t>
      </w:r>
      <w:r w:rsidR="00612B32" w:rsidRPr="00A2752E">
        <w:t xml:space="preserve">kohaselt </w:t>
      </w:r>
      <w:r w:rsidR="00983FBB" w:rsidRPr="00A2752E">
        <w:t>võivad teatud</w:t>
      </w:r>
      <w:r w:rsidR="00612B32" w:rsidRPr="00A2752E">
        <w:t xml:space="preserve"> </w:t>
      </w:r>
      <w:proofErr w:type="spellStart"/>
      <w:r w:rsidR="00612B32" w:rsidRPr="00A2752E">
        <w:t>t</w:t>
      </w:r>
      <w:r w:rsidR="00650FA3" w:rsidRPr="00A2752E">
        <w:t>eatud</w:t>
      </w:r>
      <w:proofErr w:type="spellEnd"/>
      <w:r w:rsidR="00650FA3" w:rsidRPr="00A2752E">
        <w:t xml:space="preserve"> taotlejad vajada </w:t>
      </w:r>
      <w:proofErr w:type="spellStart"/>
      <w:r w:rsidR="00650FA3" w:rsidRPr="00A2752E">
        <w:t>menetluslikke</w:t>
      </w:r>
      <w:proofErr w:type="spellEnd"/>
      <w:r w:rsidR="00650FA3" w:rsidRPr="00A2752E">
        <w:t xml:space="preserve"> eritagatisi, muu hulgas oma vanuse, soo, seksuaalse </w:t>
      </w:r>
      <w:proofErr w:type="spellStart"/>
      <w:r w:rsidR="00650FA3" w:rsidRPr="00A2752E">
        <w:t>sättumuse</w:t>
      </w:r>
      <w:proofErr w:type="spellEnd"/>
      <w:r w:rsidR="00650FA3" w:rsidRPr="00A2752E">
        <w:t xml:space="preserve">, sooidentiteedi, puude, raske füüsilise või vaimse haiguse või häire tõttu, sealhulgas kui need on tingitud kogetud piinamisest, vägistamisest või muust jõhkrast psühholoogilisest, füüsilisest, seksuaalsest või soopõhisest vägivallast. </w:t>
      </w:r>
    </w:p>
    <w:p w14:paraId="253D2237" w14:textId="77777777" w:rsidR="00033A4A" w:rsidRDefault="00033A4A" w:rsidP="009F16D9">
      <w:pPr>
        <w:jc w:val="both"/>
      </w:pPr>
    </w:p>
    <w:p w14:paraId="37A5F40D" w14:textId="60383AEC" w:rsidR="00650FA3" w:rsidRPr="00A2752E" w:rsidRDefault="00983FBB" w:rsidP="009F16D9">
      <w:pPr>
        <w:jc w:val="both"/>
      </w:pPr>
      <w:r w:rsidRPr="00A2752E">
        <w:t>Sama määruse artik</w:t>
      </w:r>
      <w:r w:rsidR="00AE6EB3">
        <w:t>li</w:t>
      </w:r>
      <w:r w:rsidRPr="00A2752E">
        <w:t xml:space="preserve"> 20 lõike 1 kohaselt hindavad </w:t>
      </w:r>
      <w:r w:rsidR="00845912" w:rsidRPr="00A2752E">
        <w:t xml:space="preserve">pädevad asutused </w:t>
      </w:r>
      <w:r w:rsidRPr="00A2752E">
        <w:t xml:space="preserve">individuaalselt, kas taotleja vajab </w:t>
      </w:r>
      <w:proofErr w:type="spellStart"/>
      <w:r w:rsidRPr="00A2752E">
        <w:t>menetluslikke</w:t>
      </w:r>
      <w:proofErr w:type="spellEnd"/>
      <w:r w:rsidRPr="00A2752E">
        <w:t xml:space="preserve"> eritagatisi, kasutades vajaduse korral tõlgi</w:t>
      </w:r>
      <w:r w:rsidR="00845912" w:rsidRPr="00A2752E">
        <w:t xml:space="preserve"> </w:t>
      </w:r>
      <w:r w:rsidRPr="00A2752E">
        <w:t>abi. Selle hindamise võib ühendada olemasolevate riigisiseste menetlustega või</w:t>
      </w:r>
      <w:r w:rsidR="00845912" w:rsidRPr="00A2752E">
        <w:t xml:space="preserve"> direktiiv</w:t>
      </w:r>
      <w:r w:rsidR="00AE6EB3">
        <w:t>i</w:t>
      </w:r>
      <w:r w:rsidR="00845912" w:rsidRPr="00A2752E">
        <w:t xml:space="preserve"> 2024/1346</w:t>
      </w:r>
      <w:r w:rsidR="00254B9A">
        <w:t>/EL</w:t>
      </w:r>
      <w:r w:rsidR="00845912" w:rsidRPr="00A2752E">
        <w:t xml:space="preserve"> (vastuvõtutingimuste kohta) </w:t>
      </w:r>
      <w:r w:rsidRPr="00A2752E">
        <w:t>artiklis 25</w:t>
      </w:r>
      <w:r w:rsidR="00845912" w:rsidRPr="00A2752E">
        <w:t xml:space="preserve"> </w:t>
      </w:r>
      <w:r w:rsidRPr="00A2752E">
        <w:t>osutatud hindamisega ning seda ei pea läbi viima haldusmenetlusena. Taotleja nõusolekul võidakse hinnang kättesaadavaks</w:t>
      </w:r>
      <w:r w:rsidR="00845912" w:rsidRPr="00A2752E">
        <w:t xml:space="preserve"> </w:t>
      </w:r>
      <w:r w:rsidRPr="00A2752E">
        <w:t>teha ja hindamistulemused võidakse esitada menetlevale ametiasutusele, kui see on riigisisese õiguse kohaselt nõutav</w:t>
      </w:r>
      <w:r w:rsidR="00845912" w:rsidRPr="00A2752E">
        <w:t>. Sama direktiivi artikliga 25 on sätestatud, et artikli 24 tulemuslikuks rakendamiseks hindavad liikmesriigid pärast rahvusvahelise kaitse taotluse saamist võimalikult kiiresti individuaalselt ja vajaduse korral suulist tõlget kasutades, kas taotlejal on vastuvõtu erivajadused. Nimetatud hindamine võidakse integreerida olemasolevatesse riigisisestesse menetlustesse või määruse 2024/1348</w:t>
      </w:r>
      <w:r w:rsidR="00DF358E">
        <w:t>/EL</w:t>
      </w:r>
      <w:r w:rsidR="00845912" w:rsidRPr="00A2752E">
        <w:t xml:space="preserve"> artiklis 20 osutatud hindamisse.</w:t>
      </w:r>
      <w:r w:rsidR="009F16D9" w:rsidRPr="00A2752E">
        <w:t xml:space="preserve"> hindamist alustatakse vastuvõtu erivajaduste kindlaksmääramisest, tuginedes nähtavatele füüsilistele tunnustele või taotleja ütlustele või käitumisele või, kui see on asjakohane, taotleja vanemate või esindaja ütlustele. Hindamine viiakse lõpule 30 päeva jooksul alates rahvusvahelise kaitse taotluse esitamise soovi avaldamisest või juhul, kui see on määrus</w:t>
      </w:r>
      <w:r w:rsidR="00AE6EB3">
        <w:t>e</w:t>
      </w:r>
      <w:r w:rsidR="009F16D9" w:rsidRPr="00A2752E">
        <w:t xml:space="preserve"> 2024/1348</w:t>
      </w:r>
      <w:r w:rsidR="00DF358E">
        <w:t>/EL</w:t>
      </w:r>
      <w:r w:rsidR="009F16D9" w:rsidRPr="00A2752E">
        <w:t xml:space="preserve"> (menetluse kohta) artiklis 20 osutatud hindamisse integreeritud, selles määruses kindlaksmääratud tähtaja jooksul, ning sellise hindamise alusel kindlaks tehtud vastuvõtu erivajadusi võetakse arvesse. Kui vastuvõtu erivajadused ilmnevad rahvusvahelise kaitse menetluse hilisemas etapis, hindavad liikmesriigid neid vajadusi ja võtavad neid arvesse.</w:t>
      </w:r>
    </w:p>
    <w:p w14:paraId="2D4AD325" w14:textId="77777777" w:rsidR="00845912" w:rsidRPr="00A2752E" w:rsidRDefault="00845912" w:rsidP="00983FBB">
      <w:pPr>
        <w:jc w:val="both"/>
      </w:pPr>
    </w:p>
    <w:p w14:paraId="3D668ACA" w14:textId="35ADDF59" w:rsidR="00650FA3" w:rsidRPr="00A2752E" w:rsidRDefault="00845912" w:rsidP="009F16D9">
      <w:pPr>
        <w:jc w:val="both"/>
      </w:pPr>
      <w:r w:rsidRPr="00A2752E">
        <w:t>Nimetatud direktiivi artik</w:t>
      </w:r>
      <w:r w:rsidR="00AE6EB3">
        <w:t>li</w:t>
      </w:r>
      <w:r w:rsidRPr="00A2752E">
        <w:t xml:space="preserve"> 25 ülevõtmiseks ja määruse 2024/1348</w:t>
      </w:r>
      <w:r w:rsidR="00DF358E">
        <w:t>/EL</w:t>
      </w:r>
      <w:r w:rsidRPr="00A2752E">
        <w:t xml:space="preserve"> (menetluse kohta) artik</w:t>
      </w:r>
      <w:r w:rsidR="00AE6EB3">
        <w:t>li</w:t>
      </w:r>
      <w:r w:rsidRPr="00A2752E">
        <w:t xml:space="preserve"> 20 rakendamiseks on vajalik sätestada, et </w:t>
      </w:r>
      <w:proofErr w:type="spellStart"/>
      <w:r w:rsidR="00457A1A">
        <w:t>PPA</w:t>
      </w:r>
      <w:r w:rsidR="00AE6EB3">
        <w:t>-</w:t>
      </w:r>
      <w:r w:rsidR="009F16D9" w:rsidRPr="00A2752E">
        <w:t>l</w:t>
      </w:r>
      <w:proofErr w:type="spellEnd"/>
      <w:r w:rsidR="009F16D9" w:rsidRPr="00A2752E">
        <w:t xml:space="preserve"> on pädevus integreeritult otsustada rahvusvahelise kaitse taotleja menetluslike eritagatiste ja vastuvõtu erivajaduste üle. Nimetatud hindamine, mis muuhulgas vajaduse korral hõlmab ka lapse vanuse määramist, tuleb lõpule viia </w:t>
      </w:r>
      <w:r w:rsidR="009F16D9" w:rsidRPr="00A2752E">
        <w:lastRenderedPageBreak/>
        <w:t xml:space="preserve">hiljemalt 30 päeva jooksul ning uute asjaolude ilmnemisel tuleb menetluslike eritagatiste ja vastuvõtu erivajaduste hindamine uuesti üle vaadata. </w:t>
      </w:r>
    </w:p>
    <w:p w14:paraId="70419A64" w14:textId="77777777" w:rsidR="00650FA3" w:rsidRPr="00A2752E" w:rsidRDefault="00650FA3" w:rsidP="00D2246C">
      <w:pPr>
        <w:jc w:val="both"/>
      </w:pPr>
    </w:p>
    <w:p w14:paraId="3D676F49" w14:textId="35247949" w:rsidR="000B6EC9" w:rsidRPr="00A2752E" w:rsidRDefault="003A3469" w:rsidP="00D2246C">
      <w:pPr>
        <w:jc w:val="both"/>
      </w:pPr>
      <w:r w:rsidRPr="00033A4A">
        <w:rPr>
          <w:b/>
          <w:color w:val="4472C4" w:themeColor="accent1"/>
        </w:rPr>
        <w:t>Lõikega 4</w:t>
      </w:r>
      <w:r w:rsidRPr="00A2752E">
        <w:t xml:space="preserve"> sätestatakse, et t</w:t>
      </w:r>
      <w:r w:rsidR="00D2246C" w:rsidRPr="00A2752E">
        <w:t>aotleja erivajaduse hindamisel tuginetakse nähtavatele füüsilistele tunnustele või taotleja ütlustele või käitumisele või, kui see on asjakohane, taotleja vanemate või esindaja ütlustele.</w:t>
      </w:r>
      <w:r w:rsidR="00FD0E18">
        <w:t xml:space="preserve"> </w:t>
      </w:r>
      <w:r w:rsidR="008C3A21" w:rsidRPr="00A2752E">
        <w:t>Lõikega 4 võetakse üle direktiiv</w:t>
      </w:r>
      <w:r w:rsidR="00AE6EB3">
        <w:t>i</w:t>
      </w:r>
      <w:r w:rsidR="008C3A21" w:rsidRPr="00A2752E">
        <w:t xml:space="preserve"> 2024/1346</w:t>
      </w:r>
      <w:r w:rsidR="00254B9A">
        <w:t>/EL</w:t>
      </w:r>
      <w:r w:rsidR="008C3A21" w:rsidRPr="00A2752E">
        <w:t xml:space="preserve"> (vastuvõtutingimuste kohta) artik</w:t>
      </w:r>
      <w:r w:rsidR="00AE6EB3">
        <w:t>li</w:t>
      </w:r>
      <w:r w:rsidR="008C3A21" w:rsidRPr="00A2752E">
        <w:t xml:space="preserve"> 25 lõike 1 kolmas lõige. </w:t>
      </w:r>
    </w:p>
    <w:p w14:paraId="6C4AA952" w14:textId="77777777" w:rsidR="00D2246C" w:rsidRPr="00B9128F" w:rsidRDefault="00D2246C" w:rsidP="00D2246C">
      <w:pPr>
        <w:jc w:val="both"/>
        <w:rPr>
          <w:color w:val="0070C0"/>
        </w:rPr>
      </w:pPr>
    </w:p>
    <w:p w14:paraId="6EE0EC87" w14:textId="0920A315" w:rsidR="00A638CF" w:rsidRDefault="009F16D9" w:rsidP="00A638CF">
      <w:pPr>
        <w:jc w:val="both"/>
      </w:pPr>
      <w:r w:rsidRPr="00FD0E18">
        <w:rPr>
          <w:b/>
          <w:color w:val="4472C4" w:themeColor="accent1"/>
        </w:rPr>
        <w:t>Lõikega 5</w:t>
      </w:r>
      <w:r w:rsidRPr="00A2752E">
        <w:rPr>
          <w:b/>
          <w:bCs/>
        </w:rPr>
        <w:t xml:space="preserve"> </w:t>
      </w:r>
      <w:r w:rsidRPr="00A2752E">
        <w:t>sätestatakse, et v</w:t>
      </w:r>
      <w:r w:rsidR="00D2246C" w:rsidRPr="00A2752E">
        <w:t xml:space="preserve">ajaduse korral ja taotleja nõusolekul kaasatakse erivajadust tuvastama </w:t>
      </w:r>
      <w:r w:rsidR="00B9128F" w:rsidRPr="00A96C3C">
        <w:t>pädev</w:t>
      </w:r>
      <w:r w:rsidR="00D2246C" w:rsidRPr="00A96C3C">
        <w:t xml:space="preserve"> haldusorgan</w:t>
      </w:r>
      <w:r w:rsidR="00D2246C" w:rsidRPr="00A2752E">
        <w:t xml:space="preserve"> või ekspert. Erivajadus tuvastatakse võimalikult kiiresti pärast taotluse saamist, kuid hiljemalt 30 päeva jooksul alates mistahes viisil esitatud sooviavaldusest rahvusvahelise kaitse saamiseks.</w:t>
      </w:r>
      <w:r w:rsidR="00FD0E18">
        <w:t xml:space="preserve"> </w:t>
      </w:r>
      <w:r w:rsidRPr="00A2752E">
        <w:t xml:space="preserve">Nimetatud sättega võetakse üle </w:t>
      </w:r>
      <w:r w:rsidR="00A6441E">
        <w:t>eespool</w:t>
      </w:r>
      <w:r w:rsidRPr="00A96C3C">
        <w:t xml:space="preserve"> esitatud </w:t>
      </w:r>
      <w:r w:rsidR="00A44105" w:rsidRPr="00A2752E">
        <w:t>määruse 2024/1348</w:t>
      </w:r>
      <w:r w:rsidR="00DF358E">
        <w:t>/EL</w:t>
      </w:r>
      <w:r w:rsidR="00A44105" w:rsidRPr="00A2752E">
        <w:t xml:space="preserve"> (menetluse kohta) ja direktiivi 2024/1346</w:t>
      </w:r>
      <w:r w:rsidR="00254B9A">
        <w:t>/EL</w:t>
      </w:r>
      <w:r w:rsidR="00A44105" w:rsidRPr="00A2752E">
        <w:t xml:space="preserve"> (vastuvõtutingimuste kohta) sätted. </w:t>
      </w:r>
      <w:r w:rsidR="00A638CF">
        <w:t xml:space="preserve">Eelkõige võetakse üle sama direktiivi </w:t>
      </w:r>
      <w:r w:rsidR="00EB5214">
        <w:t>artikli</w:t>
      </w:r>
      <w:r w:rsidR="00A638CF">
        <w:t xml:space="preserve"> 25 </w:t>
      </w:r>
      <w:r w:rsidR="00A638CF" w:rsidRPr="00537B46">
        <w:t>lõi</w:t>
      </w:r>
      <w:r w:rsidR="00EB5214">
        <w:t>k</w:t>
      </w:r>
      <w:r w:rsidR="00A638CF" w:rsidRPr="00537B46">
        <w:t>e</w:t>
      </w:r>
      <w:r w:rsidR="00A638CF">
        <w:t xml:space="preserve"> 2 punkt c, mille kohaselt eelneva nõusoleku alusel suunavad vastuvõtu erivajadust hindavad töötajad taotlejad nende psühholoogilise ja füüsilise seisundi</w:t>
      </w:r>
      <w:r w:rsidR="00FD0E18">
        <w:t xml:space="preserve"> </w:t>
      </w:r>
      <w:r w:rsidR="00A638CF">
        <w:t>täiendavaks hindamiseks sobiva arsti või psühholoogi juurde, juhul kui tundub, et taotleja vaimne või füüsiline tervis</w:t>
      </w:r>
      <w:r w:rsidR="00A638CF" w:rsidRPr="00A638CF">
        <w:t xml:space="preserve"> </w:t>
      </w:r>
      <w:r w:rsidR="00A638CF">
        <w:t xml:space="preserve">võib mõjutada tema vajadusi vastuvõtmisel. Seda tehakse eeldusel, et taotleja on nõus. Läbivaatuse tulemusi võetakse arvesse taotlejale vastuvõtmisel võimaldava võimaliku </w:t>
      </w:r>
      <w:proofErr w:type="spellStart"/>
      <w:r w:rsidR="00A638CF">
        <w:t>eritoe</w:t>
      </w:r>
      <w:proofErr w:type="spellEnd"/>
      <w:r w:rsidR="00A638CF">
        <w:t xml:space="preserve"> pakkumisel. </w:t>
      </w:r>
    </w:p>
    <w:p w14:paraId="72B1DB3A" w14:textId="77777777" w:rsidR="00FD0E18" w:rsidRDefault="00FD0E18" w:rsidP="00D2246C">
      <w:pPr>
        <w:jc w:val="both"/>
      </w:pPr>
    </w:p>
    <w:p w14:paraId="6D2C7F97" w14:textId="6217594B" w:rsidR="00D2246C" w:rsidRPr="00A2752E" w:rsidRDefault="0072474D" w:rsidP="00D2246C">
      <w:pPr>
        <w:jc w:val="both"/>
      </w:pPr>
      <w:r w:rsidRPr="00204115">
        <w:t xml:space="preserve">Seetõttu sätestatakse lõike 5 kohaselt, et </w:t>
      </w:r>
      <w:r w:rsidR="001C03CF">
        <w:t>SKA</w:t>
      </w:r>
      <w:r w:rsidRPr="00204115">
        <w:t xml:space="preserve"> ja </w:t>
      </w:r>
      <w:r w:rsidR="00457A1A">
        <w:t>PPA</w:t>
      </w:r>
      <w:r w:rsidR="00A44105" w:rsidRPr="00204115">
        <w:t xml:space="preserve"> ning </w:t>
      </w:r>
      <w:r w:rsidR="00264D1F" w:rsidRPr="00204115">
        <w:t>nende</w:t>
      </w:r>
      <w:r w:rsidR="00A44105" w:rsidRPr="00204115">
        <w:t xml:space="preserve"> kaasatud asutused</w:t>
      </w:r>
      <w:r w:rsidR="00264D1F" w:rsidRPr="00204115">
        <w:t>, kes</w:t>
      </w:r>
      <w:r w:rsidR="00A44105" w:rsidRPr="00204115">
        <w:t xml:space="preserve"> peavad </w:t>
      </w:r>
      <w:r w:rsidR="00264D1F" w:rsidRPr="00204115">
        <w:t xml:space="preserve">muuhulgas </w:t>
      </w:r>
      <w:r w:rsidR="00A44105" w:rsidRPr="00204115">
        <w:t>tagama</w:t>
      </w:r>
      <w:r w:rsidR="00264D1F" w:rsidRPr="00204115">
        <w:t xml:space="preserve"> </w:t>
      </w:r>
      <w:r w:rsidR="009F16D9" w:rsidRPr="00204115">
        <w:t>vastuvõtu erivajadus</w:t>
      </w:r>
      <w:r w:rsidR="00264D1F" w:rsidRPr="00204115">
        <w:t xml:space="preserve">e ja </w:t>
      </w:r>
      <w:r w:rsidR="00A44105" w:rsidRPr="00204115">
        <w:t>menetluslike eritagatis</w:t>
      </w:r>
      <w:r w:rsidR="00264D1F" w:rsidRPr="00204115">
        <w:t xml:space="preserve">e hindamise, võivad selleks kaasata ka muid pädevaid asutusi ja spetsialiste. Nimetatud spetsialistide kaasamine peab toimuma efektiivselt viisil, mis ei sea ohtu 30 päevalist tähtaega. </w:t>
      </w:r>
      <w:r w:rsidR="002506EC">
        <w:t>D</w:t>
      </w:r>
      <w:r w:rsidR="00264D1F" w:rsidRPr="00537B46">
        <w:t>irektiivi</w:t>
      </w:r>
      <w:r w:rsidR="00264D1F" w:rsidRPr="00204115">
        <w:t xml:space="preserve"> 2024/1346</w:t>
      </w:r>
      <w:r w:rsidR="00254B9A">
        <w:t>/EL</w:t>
      </w:r>
      <w:r w:rsidR="00264D1F" w:rsidRPr="00204115">
        <w:t xml:space="preserve"> (vastuvõtutingimuste kohta) </w:t>
      </w:r>
      <w:r w:rsidR="00A9056B">
        <w:t>artikli</w:t>
      </w:r>
      <w:r w:rsidR="00264D1F" w:rsidRPr="00204115">
        <w:t xml:space="preserve"> 25 lõige 1 neljandas lõikes sätestatu tähtajast kinni pidamine ei võta ära ega vähenda kohustust arvestada taotleja erivajaduste ja eritagatistega kui selline vajadus tekib hiljem, menetluse hilisemas etapis. Vastuvõtu erivajadustest ja menetluslike eritagatise vajadustele vastavat tuge tuleb pakkuda kogu rahvusvahelise kaitse menetluse ning vastuvõtu korraldamise kestel.</w:t>
      </w:r>
    </w:p>
    <w:p w14:paraId="5706EDE3" w14:textId="77777777" w:rsidR="00264D1F" w:rsidRPr="00A2752E" w:rsidRDefault="00264D1F" w:rsidP="00D2246C">
      <w:pPr>
        <w:jc w:val="both"/>
      </w:pPr>
    </w:p>
    <w:p w14:paraId="5F27C5A1" w14:textId="12809150" w:rsidR="00D2246C" w:rsidRDefault="000B6EC9" w:rsidP="00D2246C">
      <w:pPr>
        <w:jc w:val="both"/>
      </w:pPr>
      <w:r w:rsidRPr="006022AC">
        <w:rPr>
          <w:b/>
          <w:color w:val="4472C4" w:themeColor="accent1"/>
        </w:rPr>
        <w:t>Lõikega 6</w:t>
      </w:r>
      <w:r w:rsidRPr="00A2752E">
        <w:t xml:space="preserve"> sätestatakse, et </w:t>
      </w:r>
      <w:r w:rsidR="00457A1A">
        <w:t>PPA</w:t>
      </w:r>
      <w:r w:rsidR="00D2246C" w:rsidRPr="00A2752E">
        <w:t xml:space="preserve"> fikseerib taotleja erivajaduse kirjalikult </w:t>
      </w:r>
      <w:r w:rsidR="00F211E4">
        <w:t>ning</w:t>
      </w:r>
      <w:r w:rsidR="00D2246C" w:rsidRPr="00A2752E">
        <w:t xml:space="preserve"> määrab taotlejale antavad menetluslikud eritagatised ja vastuvõtu erivajadused. </w:t>
      </w:r>
      <w:r w:rsidR="00457A1A">
        <w:t>PPA</w:t>
      </w:r>
      <w:r w:rsidR="00D2246C" w:rsidRPr="00A2752E">
        <w:t xml:space="preserve"> arvestab lõikes 4 nimetatud teise haldusorgani või eksperdi hinnangut. Kui taotleja ei ole nõus, et erivajaduse tuvastab teine haldusorgan või ekspert, võib </w:t>
      </w:r>
      <w:r w:rsidR="00457A1A">
        <w:t>PPA</w:t>
      </w:r>
      <w:r w:rsidR="00D2246C" w:rsidRPr="00A2752E">
        <w:t xml:space="preserve"> otsustada, et isikut ei loeta erivajadustega </w:t>
      </w:r>
      <w:r w:rsidR="00D2246C" w:rsidRPr="002C5B5D">
        <w:t>taotlejaks.</w:t>
      </w:r>
    </w:p>
    <w:p w14:paraId="1BA7417E" w14:textId="77777777" w:rsidR="003C7AAD" w:rsidRPr="00A2752E" w:rsidRDefault="003C7AAD" w:rsidP="00D2246C">
      <w:pPr>
        <w:jc w:val="both"/>
      </w:pPr>
    </w:p>
    <w:p w14:paraId="7F4AC236" w14:textId="1A4F5AC3" w:rsidR="000B6EC9" w:rsidRPr="00A2752E" w:rsidRDefault="000B6EC9" w:rsidP="00D2246C">
      <w:pPr>
        <w:jc w:val="both"/>
      </w:pPr>
      <w:r w:rsidRPr="00A2752E">
        <w:t>Lõikega 6 võetakse üle direktiiv 2024/1346</w:t>
      </w:r>
      <w:r w:rsidR="00254B9A">
        <w:t>/EL</w:t>
      </w:r>
      <w:r w:rsidRPr="00A2752E">
        <w:t xml:space="preserve"> (vastuvõtutingimuste kohta) </w:t>
      </w:r>
      <w:r w:rsidR="00A9056B">
        <w:t>artikli</w:t>
      </w:r>
      <w:r w:rsidRPr="00A2752E">
        <w:t xml:space="preserve"> 25 </w:t>
      </w:r>
      <w:r w:rsidR="008C3A21" w:rsidRPr="00537B46">
        <w:t>lõi</w:t>
      </w:r>
      <w:r w:rsidR="00A9056B">
        <w:t>k</w:t>
      </w:r>
      <w:r w:rsidR="008C3A21" w:rsidRPr="00537B46">
        <w:t>e</w:t>
      </w:r>
      <w:r w:rsidR="008C3A21" w:rsidRPr="00A2752E">
        <w:t xml:space="preserve"> 2 punkt </w:t>
      </w:r>
      <w:proofErr w:type="spellStart"/>
      <w:r w:rsidR="008C3A21" w:rsidRPr="00A2752E">
        <w:t>b.</w:t>
      </w:r>
      <w:proofErr w:type="spellEnd"/>
      <w:r w:rsidR="008C3A21" w:rsidRPr="00A2752E">
        <w:t xml:space="preserve"> </w:t>
      </w:r>
    </w:p>
    <w:p w14:paraId="13D5A269" w14:textId="77777777" w:rsidR="00D2246C" w:rsidRPr="00A2752E" w:rsidRDefault="00D2246C" w:rsidP="00D2246C">
      <w:pPr>
        <w:jc w:val="both"/>
      </w:pPr>
    </w:p>
    <w:p w14:paraId="472D1887" w14:textId="57A687AA" w:rsidR="002B1C89" w:rsidRPr="002B1C89" w:rsidRDefault="008C3A21" w:rsidP="002B1C89">
      <w:pPr>
        <w:jc w:val="both"/>
      </w:pPr>
      <w:r w:rsidRPr="002B1C89">
        <w:rPr>
          <w:b/>
          <w:bCs/>
          <w:color w:val="4472C4" w:themeColor="accent1"/>
        </w:rPr>
        <w:t>Lõi</w:t>
      </w:r>
      <w:r w:rsidR="002B1C89">
        <w:rPr>
          <w:b/>
          <w:bCs/>
          <w:color w:val="4472C4" w:themeColor="accent1"/>
        </w:rPr>
        <w:t>getega</w:t>
      </w:r>
      <w:r w:rsidRPr="002B1C89">
        <w:rPr>
          <w:b/>
          <w:bCs/>
          <w:color w:val="4472C4" w:themeColor="accent1"/>
        </w:rPr>
        <w:t xml:space="preserve"> 7</w:t>
      </w:r>
      <w:r w:rsidR="002B1C89" w:rsidRPr="002B1C89">
        <w:rPr>
          <w:b/>
          <w:bCs/>
          <w:color w:val="4472C4" w:themeColor="accent1"/>
        </w:rPr>
        <w:t xml:space="preserve"> ja 8 </w:t>
      </w:r>
      <w:r w:rsidR="002B1C89" w:rsidRPr="002B1C89">
        <w:t>võetakse üle direktiiv</w:t>
      </w:r>
      <w:r w:rsidR="003B608A">
        <w:t>i</w:t>
      </w:r>
      <w:r w:rsidR="002B1C89" w:rsidRPr="002B1C89">
        <w:t xml:space="preserve"> 2024/1346</w:t>
      </w:r>
      <w:r w:rsidR="00254B9A">
        <w:t>/EL</w:t>
      </w:r>
      <w:r w:rsidR="002B1C89" w:rsidRPr="002B1C89">
        <w:t xml:space="preserve"> (vastuvõtutingimuste kohta) </w:t>
      </w:r>
      <w:r w:rsidR="00A9056B">
        <w:t>artikli</w:t>
      </w:r>
      <w:r w:rsidR="002B1C89" w:rsidRPr="002B1C89">
        <w:t xml:space="preserve"> 25 lõike 1 viimase lõi</w:t>
      </w:r>
      <w:r w:rsidR="002B1C89">
        <w:t>k. Nimetatud sätte kohaselt peab tagama, et vastuvõtu erivajadustega inimestele toe andmisel võetakse kogu rahvusvahelise kaitse menetluse jooksul arvesse nende erivajadusi, ja korraldama nende inimeste olukorra asjakohase jälgimise.</w:t>
      </w:r>
    </w:p>
    <w:p w14:paraId="7250E288" w14:textId="77777777" w:rsidR="002B1C89" w:rsidRDefault="002B1C89" w:rsidP="00D2246C">
      <w:pPr>
        <w:jc w:val="both"/>
        <w:rPr>
          <w:b/>
          <w:bCs/>
        </w:rPr>
      </w:pPr>
    </w:p>
    <w:p w14:paraId="4C3F12B1" w14:textId="5978838D" w:rsidR="00D2246C" w:rsidRPr="00593D8C" w:rsidRDefault="002B1C89" w:rsidP="00D2246C">
      <w:pPr>
        <w:jc w:val="both"/>
        <w:rPr>
          <w:color w:val="FF0000"/>
        </w:rPr>
      </w:pPr>
      <w:r>
        <w:t>Seetõttu</w:t>
      </w:r>
      <w:r w:rsidR="008C3A21" w:rsidRPr="00A2752E">
        <w:t xml:space="preserve"> sätestatakse</w:t>
      </w:r>
      <w:r>
        <w:t xml:space="preserve"> </w:t>
      </w:r>
      <w:r w:rsidRPr="002B1C89">
        <w:rPr>
          <w:b/>
          <w:bCs/>
          <w:color w:val="4472C4" w:themeColor="accent1"/>
        </w:rPr>
        <w:t>lõikega 7</w:t>
      </w:r>
      <w:r w:rsidR="008C3A21" w:rsidRPr="00A2752E">
        <w:t>, et k</w:t>
      </w:r>
      <w:r w:rsidR="00D2246C" w:rsidRPr="00A2752E">
        <w:t>õik taotlejaga kokku puutuvad haldusorganid ja isikud jälgivad taotleja erivajadust ning arvestavad seda süsteemselt ja individuaalselt kogu rahvusvahelise kaitse menetluse vältel, võttes arvesse ka hilisemas rahvusvahelise kaitse menetluse etapis ilmnenud erivajadust.</w:t>
      </w:r>
      <w:r w:rsidR="008C3A21" w:rsidRPr="00A2752E">
        <w:t xml:space="preserve"> </w:t>
      </w:r>
      <w:r w:rsidR="00695F0A" w:rsidRPr="002B1C89">
        <w:rPr>
          <w:b/>
          <w:color w:val="4472C4" w:themeColor="accent1"/>
        </w:rPr>
        <w:t>Lõikega 8</w:t>
      </w:r>
      <w:r w:rsidR="00695F0A" w:rsidRPr="00A2752E">
        <w:t xml:space="preserve"> sätestatakse, et </w:t>
      </w:r>
      <w:r w:rsidR="00457A1A">
        <w:t>PPA</w:t>
      </w:r>
      <w:r w:rsidR="00D2246C" w:rsidRPr="00A2752E">
        <w:t xml:space="preserve"> edastab teabe taotleja erivajaduse kohta teistele taotlejaga kokku puutuvatele haldusorganitele ja isikutele ulatuses, mis on vajalik taotleja erivajaduse arvestamiseks. Kui muu haldusorgan tuvastab taotleja erivajaduse või märkab võimalikule erivajadusele viitavat asjaolu, teavitab ta sellest viivitamata </w:t>
      </w:r>
      <w:proofErr w:type="spellStart"/>
      <w:r w:rsidR="00150D8E">
        <w:t>PPA</w:t>
      </w:r>
      <w:r w:rsidR="003C7AAD">
        <w:t>-d</w:t>
      </w:r>
      <w:proofErr w:type="spellEnd"/>
      <w:r w:rsidR="00D2246C" w:rsidRPr="00A2752E">
        <w:t>.</w:t>
      </w:r>
      <w:r w:rsidR="00506F32">
        <w:t xml:space="preserve"> </w:t>
      </w:r>
      <w:r w:rsidR="003C7AAD">
        <w:t>PPA</w:t>
      </w:r>
      <w:r w:rsidR="00F22D2E" w:rsidRPr="00F22D2E">
        <w:t xml:space="preserve">, tuvastades ja teades taotleja erivajadusest, informeerib vastuvõtvat osapoolt koheselt, </w:t>
      </w:r>
      <w:r w:rsidR="00F22D2E" w:rsidRPr="003C7AAD">
        <w:t xml:space="preserve">välistades seeläbi haavatavas olukorras olevale inimesele võimaliku täiendava kahju </w:t>
      </w:r>
      <w:r w:rsidR="00F22D2E" w:rsidRPr="003C7AAD">
        <w:lastRenderedPageBreak/>
        <w:t xml:space="preserve">teket. </w:t>
      </w:r>
      <w:r w:rsidR="00506F32" w:rsidRPr="003C7AAD">
        <w:t xml:space="preserve">Nimetatud teabevahetus on </w:t>
      </w:r>
      <w:r w:rsidR="00F22D2E" w:rsidRPr="003C7AAD">
        <w:t>seega</w:t>
      </w:r>
      <w:r w:rsidR="00506F32" w:rsidRPr="003C7AAD">
        <w:t xml:space="preserve"> eluliselt vajalik välismaalasele kohase </w:t>
      </w:r>
      <w:r w:rsidR="00593D8C" w:rsidRPr="003C7AAD">
        <w:t xml:space="preserve">vastuvõtu korraldamise ja menetluses osalemiseks vajaliku </w:t>
      </w:r>
      <w:r w:rsidR="00506F32" w:rsidRPr="003C7AAD">
        <w:t>toe pakkumisel.</w:t>
      </w:r>
      <w:r w:rsidR="00593D8C" w:rsidRPr="003C7AAD">
        <w:t xml:space="preserve"> Teabevahetus toimub </w:t>
      </w:r>
      <w:r w:rsidR="008A2228" w:rsidRPr="003C7AAD">
        <w:t xml:space="preserve">eelkõige </w:t>
      </w:r>
      <w:r w:rsidR="003C7AAD" w:rsidRPr="003C7AAD">
        <w:t>andmekogu</w:t>
      </w:r>
      <w:r w:rsidR="00593D8C" w:rsidRPr="003C7AAD">
        <w:t xml:space="preserve"> põhiselt arvestades isikuandmete kaitse põhimõtteid.</w:t>
      </w:r>
      <w:r w:rsidR="00F22D2E" w:rsidRPr="003C7AAD">
        <w:t xml:space="preserve"> </w:t>
      </w:r>
    </w:p>
    <w:p w14:paraId="2ABCF7EE" w14:textId="77777777" w:rsidR="00D2246C" w:rsidRPr="00A2752E" w:rsidRDefault="00D2246C" w:rsidP="00D2246C">
      <w:pPr>
        <w:jc w:val="both"/>
      </w:pPr>
    </w:p>
    <w:p w14:paraId="1160ACD6" w14:textId="77777777" w:rsidR="00124804" w:rsidRDefault="00695F0A" w:rsidP="00C91735">
      <w:pPr>
        <w:jc w:val="both"/>
      </w:pPr>
      <w:r w:rsidRPr="00F51989">
        <w:rPr>
          <w:b/>
          <w:bCs/>
          <w:color w:val="4472C4" w:themeColor="accent1"/>
        </w:rPr>
        <w:t>Lõikega 9</w:t>
      </w:r>
      <w:r w:rsidRPr="00F51989">
        <w:rPr>
          <w:color w:val="4472C4" w:themeColor="accent1"/>
        </w:rPr>
        <w:t xml:space="preserve"> </w:t>
      </w:r>
      <w:r w:rsidRPr="00A2752E">
        <w:t>sätestatakse, et k</w:t>
      </w:r>
      <w:r w:rsidR="00D2246C" w:rsidRPr="00A2752E">
        <w:t xml:space="preserve">õik rahvusvahelise kaitse taotlejatega kokku puutuvad ametnikud </w:t>
      </w:r>
      <w:r w:rsidR="00D2246C" w:rsidRPr="003D7C11">
        <w:t>ja töötajad vastavad sellistele kompetentsinõuetele, mis võimaldavad neil erivajadust jälgida ja seda arvestada.</w:t>
      </w:r>
      <w:r w:rsidR="00463411">
        <w:t xml:space="preserve"> </w:t>
      </w:r>
    </w:p>
    <w:p w14:paraId="51301BBB" w14:textId="77777777" w:rsidR="00124804" w:rsidRDefault="00124804" w:rsidP="00C91735">
      <w:pPr>
        <w:jc w:val="both"/>
      </w:pPr>
    </w:p>
    <w:p w14:paraId="28A05B6E" w14:textId="37CFD5BA" w:rsidR="00695F0A" w:rsidRPr="00A2752E" w:rsidRDefault="00463411" w:rsidP="00C91735">
      <w:pPr>
        <w:jc w:val="both"/>
        <w:rPr>
          <w:b/>
          <w:bCs/>
        </w:rPr>
      </w:pPr>
      <w:r w:rsidRPr="00463411">
        <w:t xml:space="preserve">Nende </w:t>
      </w:r>
      <w:r>
        <w:t>inimeste</w:t>
      </w:r>
      <w:r w:rsidRPr="00463411">
        <w:t xml:space="preserve"> pädevuste arendamisel toetutakse </w:t>
      </w:r>
      <w:r w:rsidR="005F3053">
        <w:t xml:space="preserve">jätkuvalt </w:t>
      </w:r>
      <w:r w:rsidRPr="00463411">
        <w:t>EUAA pakutavatele juhendmaterjalidele ning temaatilistele koolitustele.</w:t>
      </w:r>
      <w:r w:rsidR="00124804">
        <w:t xml:space="preserve"> </w:t>
      </w:r>
      <w:r w:rsidR="005F3053">
        <w:t>Lõikega 9</w:t>
      </w:r>
      <w:r w:rsidR="00227403" w:rsidRPr="00A2752E">
        <w:t xml:space="preserve"> võetakse üle direktiiv</w:t>
      </w:r>
      <w:r w:rsidR="00CB1661">
        <w:t>i</w:t>
      </w:r>
      <w:r w:rsidR="00227403" w:rsidRPr="00A2752E">
        <w:t xml:space="preserve"> 2024/1346</w:t>
      </w:r>
      <w:r w:rsidR="00254B9A">
        <w:t>/EL</w:t>
      </w:r>
      <w:r w:rsidR="00227403" w:rsidRPr="00A2752E">
        <w:t xml:space="preserve"> (vastuvõtutingimuste kohta) </w:t>
      </w:r>
      <w:r w:rsidR="00A9056B">
        <w:t>artikli</w:t>
      </w:r>
      <w:r w:rsidR="00227403" w:rsidRPr="00A2752E">
        <w:t xml:space="preserve"> 25 lõike 2 punkt a. </w:t>
      </w:r>
      <w:r w:rsidR="00880026">
        <w:t>Selle kohaselt peavad erivajadusi hindavad töötajad olema saanud ja saavad jätkuvalt koolitust selle kohta, kuidas tuvastada märke, et taotleja on vastuvõtu erivajadustega, ning kuidas kindlaks tehtud juhtudel edasi tegutseda</w:t>
      </w:r>
      <w:r w:rsidR="00E97D46">
        <w:t xml:space="preserve">. Samuti on </w:t>
      </w:r>
      <w:r w:rsidR="00A9056B">
        <w:t>artikli</w:t>
      </w:r>
      <w:r w:rsidR="00E97D46">
        <w:t xml:space="preserve"> 28 lõike 2 kohaselt peavad töötajad, kes tegelevad inimestega, kes on langenud inimkaubanduse, piinamise või vägistamise ohvriks või kelle suhtes on kasutatud muud jõhkrat psühholoogilist, füüsilist või seksuaalset vägivalda, sealhulgas soolistel, rassistlikel või usulistel ajenditel, olema koolitatud ja saama jätkuvalt asjakohast koolitust selliste inimeste vajaduste ja asjakohase ravi, sealhulgas vajalike rehabilitatsiooniteenuste kohta. </w:t>
      </w:r>
      <w:r w:rsidR="00C00009">
        <w:t>Ka</w:t>
      </w:r>
      <w:r w:rsidR="00C00009" w:rsidRPr="00C00009">
        <w:t xml:space="preserve"> määrus 2024/1348</w:t>
      </w:r>
      <w:r w:rsidR="00DF358E">
        <w:t>/EL</w:t>
      </w:r>
      <w:r w:rsidR="00C00009" w:rsidRPr="00C00009">
        <w:t xml:space="preserve"> (menetluse kohta)</w:t>
      </w:r>
      <w:r w:rsidR="00DC713F">
        <w:t>, muuhulgas</w:t>
      </w:r>
      <w:r w:rsidR="00C00009">
        <w:t xml:space="preserve"> </w:t>
      </w:r>
      <w:r w:rsidR="00DC713F">
        <w:t>artik</w:t>
      </w:r>
      <w:r w:rsidR="00AE6EB3">
        <w:t>li</w:t>
      </w:r>
      <w:r w:rsidR="00DC713F">
        <w:t xml:space="preserve"> 14 l</w:t>
      </w:r>
      <w:r w:rsidR="00AE6EB3">
        <w:t>õige</w:t>
      </w:r>
      <w:r w:rsidR="00DC713F">
        <w:t xml:space="preserve"> 2</w:t>
      </w:r>
      <w:r w:rsidR="00AE6EB3">
        <w:t xml:space="preserve"> ja</w:t>
      </w:r>
      <w:r w:rsidR="00DC713F">
        <w:t xml:space="preserve"> artik</w:t>
      </w:r>
      <w:r w:rsidR="00AE6EB3">
        <w:t>li</w:t>
      </w:r>
      <w:r w:rsidR="00DC713F">
        <w:t xml:space="preserve"> 20 lõige 5</w:t>
      </w:r>
      <w:r w:rsidR="00C00009">
        <w:t xml:space="preserve"> rõhutab, et teatud taotlejad võivad vajada </w:t>
      </w:r>
      <w:proofErr w:type="spellStart"/>
      <w:r w:rsidR="00C00009">
        <w:t>menetluslikke</w:t>
      </w:r>
      <w:proofErr w:type="spellEnd"/>
      <w:r w:rsidR="00C00009">
        <w:t xml:space="preserve"> eritagatisi, muu hulgas oma vanuse, soo, seksuaalse </w:t>
      </w:r>
      <w:proofErr w:type="spellStart"/>
      <w:r w:rsidR="00C00009">
        <w:t>sättumuse</w:t>
      </w:r>
      <w:proofErr w:type="spellEnd"/>
      <w:r w:rsidR="00C00009">
        <w:t xml:space="preserve">, sooidentiteedi, puude, raske füüsilise või vaimse haiguse või häire tõttu, sealhulgas kui need on tingitud kogetud piinamisest, vägistamisest või muust jõhkrast psühholoogilisest, füüsilisest, seksuaalsest või soopõhisest vägivallast. On vaja hinnata, kas iga konkreetne taotleja vajab </w:t>
      </w:r>
      <w:proofErr w:type="spellStart"/>
      <w:r w:rsidR="00C00009">
        <w:t>menetluslikke</w:t>
      </w:r>
      <w:proofErr w:type="spellEnd"/>
      <w:r w:rsidR="00C00009">
        <w:t xml:space="preserve"> eritagatisi. Pädevate asutuste töötajad, samuti arstid või psühholoogid, kes hindavad menetluslike eritagatiste vajadust, peavad olema asjakohaselt koolitatud, et tuvastada märgid nende taotlejate haavatavusest, kes võivad vajada </w:t>
      </w:r>
      <w:proofErr w:type="spellStart"/>
      <w:r w:rsidR="00C00009">
        <w:t>menetluslikke</w:t>
      </w:r>
      <w:proofErr w:type="spellEnd"/>
      <w:r w:rsidR="00C00009">
        <w:t xml:space="preserve"> eritagatisi, ning neid vajadusi pärast kindlakstegemist käsitleda.</w:t>
      </w:r>
    </w:p>
    <w:p w14:paraId="297404C5" w14:textId="77777777" w:rsidR="002F559A" w:rsidRDefault="002F559A" w:rsidP="009802BE">
      <w:pPr>
        <w:rPr>
          <w:b/>
          <w:bCs/>
        </w:rPr>
      </w:pPr>
    </w:p>
    <w:p w14:paraId="0C250B1E" w14:textId="77777777" w:rsidR="00864838" w:rsidRDefault="00864838" w:rsidP="00864838">
      <w:pPr>
        <w:rPr>
          <w:b/>
          <w:bCs/>
        </w:rPr>
      </w:pPr>
      <w:r w:rsidRPr="00CE0038">
        <w:rPr>
          <w:b/>
        </w:rPr>
        <w:t>§ 20. Taotleja teovõime ja tema vanuse määramine</w:t>
      </w:r>
    </w:p>
    <w:p w14:paraId="70EB5A90" w14:textId="77777777" w:rsidR="00D2246C" w:rsidRDefault="00D2246C" w:rsidP="00864838">
      <w:pPr>
        <w:rPr>
          <w:b/>
          <w:bCs/>
        </w:rPr>
      </w:pPr>
    </w:p>
    <w:p w14:paraId="6ED4B41C" w14:textId="40920347" w:rsidR="00EB0E4A" w:rsidRDefault="003047A8" w:rsidP="00D2246C">
      <w:pPr>
        <w:jc w:val="both"/>
      </w:pPr>
      <w:r>
        <w:rPr>
          <w:b/>
          <w:color w:val="4472C4" w:themeColor="accent1"/>
        </w:rPr>
        <w:t>L</w:t>
      </w:r>
      <w:r w:rsidR="00F726BF" w:rsidRPr="00537B46">
        <w:rPr>
          <w:b/>
          <w:color w:val="4472C4" w:themeColor="accent1"/>
        </w:rPr>
        <w:t>õigetes</w:t>
      </w:r>
      <w:r w:rsidR="00F726BF" w:rsidRPr="00352FF7">
        <w:rPr>
          <w:b/>
          <w:color w:val="4472C4" w:themeColor="accent1"/>
        </w:rPr>
        <w:t xml:space="preserve"> 1–</w:t>
      </w:r>
      <w:r w:rsidR="009F75FF" w:rsidRPr="00352FF7">
        <w:rPr>
          <w:b/>
          <w:color w:val="4472C4" w:themeColor="accent1"/>
        </w:rPr>
        <w:t>3</w:t>
      </w:r>
      <w:r w:rsidR="00F726BF" w:rsidRPr="00352FF7">
        <w:rPr>
          <w:color w:val="4472C4" w:themeColor="accent1"/>
        </w:rPr>
        <w:t xml:space="preserve"> </w:t>
      </w:r>
      <w:r w:rsidR="00EB0E4A">
        <w:t xml:space="preserve">sätestatakse muutmatul kujul praegu kehtivad põhimõtted lapse õiguse osas esitada rahvusvahelise kaitse taotlus enda nimel, lapse huvidest lähtuv Eesti õiguses sätestatud teovõimest lähtumine ning välismaalase lapsena käsitlemine seni kuni on põhjust arvata, et ta võib olla noorem kui 18 aastat vana. </w:t>
      </w:r>
    </w:p>
    <w:p w14:paraId="7069A804" w14:textId="6EF2AC9B" w:rsidR="00F726BF" w:rsidRDefault="00F726BF" w:rsidP="00D2246C">
      <w:pPr>
        <w:jc w:val="both"/>
      </w:pPr>
      <w:r>
        <w:t xml:space="preserve"> </w:t>
      </w:r>
    </w:p>
    <w:p w14:paraId="29D0C029" w14:textId="02E571D1" w:rsidR="00D2246C" w:rsidRPr="001C0F60" w:rsidRDefault="001F0F11" w:rsidP="00D2246C">
      <w:pPr>
        <w:jc w:val="both"/>
      </w:pPr>
      <w:r>
        <w:t xml:space="preserve">Seega sätestatakse </w:t>
      </w:r>
      <w:r w:rsidRPr="00352FF7">
        <w:rPr>
          <w:b/>
          <w:color w:val="4472C4" w:themeColor="accent1"/>
        </w:rPr>
        <w:t xml:space="preserve">lõikega </w:t>
      </w:r>
      <w:r w:rsidR="00D2246C" w:rsidRPr="00352FF7">
        <w:rPr>
          <w:b/>
          <w:color w:val="4472C4" w:themeColor="accent1"/>
        </w:rPr>
        <w:t>1</w:t>
      </w:r>
      <w:r>
        <w:t>, et a</w:t>
      </w:r>
      <w:r w:rsidR="00D2246C" w:rsidRPr="001C0F60">
        <w:t>laealisel on õigus esitada rahvusvahelise kaitse taotlus enda nimel, kui tema teovõimet on laiendatud, või oma vanema, teise täiskasvanud pereliikme, tema eest vastutava täiskasvanu või esindaja kaudu.</w:t>
      </w:r>
      <w:r>
        <w:t xml:space="preserve"> </w:t>
      </w:r>
      <w:r w:rsidR="009F75FF" w:rsidRPr="00352FF7">
        <w:rPr>
          <w:b/>
          <w:color w:val="4472C4" w:themeColor="accent1"/>
        </w:rPr>
        <w:t>Lõikega 2</w:t>
      </w:r>
      <w:r w:rsidR="009F75FF" w:rsidRPr="009F75FF">
        <w:t xml:space="preserve"> täpsustatakse, et rahvusvahelise kaitse menetluses ei arvestata alaealise päritoluriigis kehtivat välismaalase päritoluriigi õiguse kohast teovõimelisust, kui see erineb Eesti õiguses sätestatust.</w:t>
      </w:r>
      <w:r w:rsidR="009F75FF">
        <w:t xml:space="preserve"> </w:t>
      </w:r>
      <w:r w:rsidR="009F75FF" w:rsidRPr="00352FF7">
        <w:rPr>
          <w:b/>
          <w:color w:val="4472C4" w:themeColor="accent1"/>
        </w:rPr>
        <w:t>Lõike 3</w:t>
      </w:r>
      <w:r w:rsidR="009F75FF">
        <w:t xml:space="preserve"> kohaselt sätestatakse, et k</w:t>
      </w:r>
      <w:r w:rsidR="009F75FF" w:rsidRPr="009F75FF">
        <w:t xml:space="preserve">ui taotleja vanus ei ole teada ja on põhjust arvata, et </w:t>
      </w:r>
      <w:r w:rsidR="009F75FF">
        <w:t>ta</w:t>
      </w:r>
      <w:r w:rsidR="009F75FF" w:rsidRPr="009F75FF">
        <w:t xml:space="preserve"> on alla 18-aastane, käsitatakse t</w:t>
      </w:r>
      <w:r w:rsidR="009F75FF">
        <w:t>eda</w:t>
      </w:r>
      <w:r w:rsidR="009F75FF" w:rsidRPr="009F75FF">
        <w:t xml:space="preserve"> alaealisena. </w:t>
      </w:r>
      <w:r w:rsidR="00E15D73">
        <w:t xml:space="preserve">Vastava otsustuse teeb </w:t>
      </w:r>
      <w:r w:rsidR="00457A1A">
        <w:t>PPA</w:t>
      </w:r>
      <w:r w:rsidR="009F75FF" w:rsidRPr="009F75FF">
        <w:t>.</w:t>
      </w:r>
    </w:p>
    <w:p w14:paraId="42714B96" w14:textId="77777777" w:rsidR="00D2246C" w:rsidRDefault="00D2246C" w:rsidP="00D2246C">
      <w:pPr>
        <w:jc w:val="both"/>
        <w:rPr>
          <w:color w:val="4472C4" w:themeColor="accent1"/>
        </w:rPr>
      </w:pPr>
    </w:p>
    <w:p w14:paraId="5805D8C9" w14:textId="5E521D8F" w:rsidR="00352FF7" w:rsidRDefault="00AE6EB3" w:rsidP="009D099F">
      <w:pPr>
        <w:jc w:val="both"/>
      </w:pPr>
      <w:r>
        <w:t>M</w:t>
      </w:r>
      <w:r w:rsidR="009F75FF" w:rsidRPr="00963FBE">
        <w:t>äärus</w:t>
      </w:r>
      <w:r>
        <w:t>e</w:t>
      </w:r>
      <w:r w:rsidR="009F75FF" w:rsidRPr="00963FBE">
        <w:t xml:space="preserve"> 2024/1348</w:t>
      </w:r>
      <w:r w:rsidR="00DF358E">
        <w:t>/EL</w:t>
      </w:r>
      <w:r w:rsidR="009F75FF" w:rsidRPr="00963FBE">
        <w:t xml:space="preserve"> (menetluse kohta) artik</w:t>
      </w:r>
      <w:r>
        <w:t>li</w:t>
      </w:r>
      <w:r w:rsidR="009F75FF" w:rsidRPr="00963FBE">
        <w:t xml:space="preserve">32 kohaselt </w:t>
      </w:r>
      <w:r w:rsidR="009D099F" w:rsidRPr="00963FBE">
        <w:t xml:space="preserve">on saatjaga lapsel õigus esitada taotlus enda nimel, kui tal on Eesti õiguse kohaselt õigus- ja teovõime. Kui saatjaga lapsel ei ole Eesti õiguse kohaselt õigus- ja teovõimet, esitab tema nimel taotluse vanem või mõni teine täiskasvanu, näiteks seaduslik hooldaja või lastekaitseteenistus, kes asjaomase liikmesriigi õiguse või tava kohaselt alaealise eest vastutab. Samuti tuleb lapse eest taotluse esitamisena käsitleda olukorda kui teovõimeta lapse vanem või muu vastutav inimene esitab enda eest taotluse ja nad on lapsega samas riigis. Samuti on oluliseks põhimõtteks, et saatjaga lapse korral </w:t>
      </w:r>
      <w:r w:rsidR="009D099F" w:rsidRPr="00963FBE">
        <w:lastRenderedPageBreak/>
        <w:t>peavad nii vastutav täiskasvanud kui laps olema isiklikult taotluse esitamisel kohal va erandlikel põhjendatud asjaoludel.</w:t>
      </w:r>
      <w:r w:rsidR="00352FF7">
        <w:t xml:space="preserve"> </w:t>
      </w:r>
    </w:p>
    <w:p w14:paraId="70AE0DD3" w14:textId="77777777" w:rsidR="00352FF7" w:rsidRDefault="00352FF7" w:rsidP="009D099F">
      <w:pPr>
        <w:jc w:val="both"/>
      </w:pPr>
    </w:p>
    <w:p w14:paraId="05CDC0A9" w14:textId="66D7EF2F" w:rsidR="00C71C9C" w:rsidRDefault="00C71C9C" w:rsidP="009D099F">
      <w:pPr>
        <w:jc w:val="both"/>
      </w:pPr>
      <w:r>
        <w:t>Sama määruse artikkel 33 sätestab saatjata laste taotluste esitamise põhimõtted. Ka sellisel juhul lapse enda nimel st ilma saatjata lapse esindajata taotluste lubamisel lapse õigus</w:t>
      </w:r>
      <w:r w:rsidR="006B2558">
        <w:t>-</w:t>
      </w:r>
      <w:r>
        <w:t xml:space="preserve"> ja teovõimest. Kui seda ei ole siis esitab lapse eest taotluse tema esindaja. </w:t>
      </w:r>
      <w:r w:rsidR="000D0D1B">
        <w:t xml:space="preserve">On oluline, et kui esindaja on määratud, siis see ei takista ega vähenda lapse õigust saada õigusnõustamist, õigusabi ja õiguslikku esindamist. </w:t>
      </w:r>
    </w:p>
    <w:p w14:paraId="5042A0CC" w14:textId="77777777" w:rsidR="00C71C9C" w:rsidRPr="00963FBE" w:rsidRDefault="00C71C9C" w:rsidP="009D099F">
      <w:pPr>
        <w:jc w:val="both"/>
      </w:pPr>
    </w:p>
    <w:p w14:paraId="13EA19EF" w14:textId="245AF096" w:rsidR="002064FC" w:rsidRDefault="001F0F11" w:rsidP="00D2246C">
      <w:pPr>
        <w:jc w:val="both"/>
      </w:pPr>
      <w:r>
        <w:t xml:space="preserve">Seega alla 18 välismaalased peavad rahvusvahelise kaitse taotluse registreerimiseks ja esitamiseks tegema seda oma vanema või muu pereliikme või vastutava täiskasvanu või esindaja kaudu. </w:t>
      </w:r>
      <w:r w:rsidR="002064FC">
        <w:t>Ainult erandlikel juhtudel, kui lapse teovõimet on laiendatud, on võimalik, et laps esitab rahvusvahelise kaitse ilma vastutava täiskasvanuta, kes viibib taotluse esitamise juures ning esitab taotluse lapse nimel.</w:t>
      </w:r>
      <w:r w:rsidR="000D30A9">
        <w:t xml:space="preserve"> Igal juhul, nagu ka teiste menetlustoimingute korral, tuleb lähtuda eelkõige lapse vanust ja küpsust ning arvestada lapse arvamusega ning juhinduda eelkõige lapse huvidest.</w:t>
      </w:r>
      <w:r w:rsidR="005671EB">
        <w:t xml:space="preserve"> Samuti tuleb arvestada lapse kultuurilist tausta, sugu, sooidentiteeti, seksuaalset </w:t>
      </w:r>
      <w:proofErr w:type="spellStart"/>
      <w:r w:rsidR="005671EB">
        <w:t>sättumust</w:t>
      </w:r>
      <w:proofErr w:type="spellEnd"/>
      <w:r w:rsidR="005671EB">
        <w:t xml:space="preserve">, tervist ja </w:t>
      </w:r>
      <w:proofErr w:type="spellStart"/>
      <w:r w:rsidR="005671EB">
        <w:t>menetluslikke</w:t>
      </w:r>
      <w:proofErr w:type="spellEnd"/>
      <w:r w:rsidR="005671EB">
        <w:t xml:space="preserve"> eritagatisi ja vastuvõtu erivajadusi.</w:t>
      </w:r>
    </w:p>
    <w:p w14:paraId="35E7484E" w14:textId="77777777" w:rsidR="00963FBE" w:rsidRDefault="00963FBE" w:rsidP="00D2246C">
      <w:pPr>
        <w:jc w:val="both"/>
      </w:pPr>
    </w:p>
    <w:p w14:paraId="0F5723DA" w14:textId="3A51E275" w:rsidR="00D2246C" w:rsidRPr="001C0F60" w:rsidRDefault="009F75FF" w:rsidP="00D2246C">
      <w:pPr>
        <w:jc w:val="both"/>
      </w:pPr>
      <w:r w:rsidRPr="006B27F3">
        <w:rPr>
          <w:b/>
          <w:color w:val="4472C4" w:themeColor="accent1"/>
        </w:rPr>
        <w:t>Lõigetega 4–6</w:t>
      </w:r>
      <w:r w:rsidRPr="006B27F3">
        <w:rPr>
          <w:color w:val="4472C4" w:themeColor="accent1"/>
        </w:rPr>
        <w:t xml:space="preserve"> </w:t>
      </w:r>
      <w:r>
        <w:t xml:space="preserve">sätestatakse </w:t>
      </w:r>
      <w:commentRangeStart w:id="105"/>
      <w:r>
        <w:t xml:space="preserve">saatjata lapse vanuse </w:t>
      </w:r>
      <w:commentRangeEnd w:id="105"/>
      <w:r>
        <w:commentReference w:id="105"/>
      </w:r>
      <w:r>
        <w:t xml:space="preserve">määramise põhimõtete rakendamine. </w:t>
      </w:r>
    </w:p>
    <w:p w14:paraId="32467E39" w14:textId="77777777" w:rsidR="00D2246C" w:rsidRPr="001C0F60" w:rsidRDefault="00D2246C" w:rsidP="00D2246C">
      <w:pPr>
        <w:jc w:val="both"/>
      </w:pPr>
    </w:p>
    <w:p w14:paraId="03C860A7" w14:textId="50684D16" w:rsidR="00D2246C" w:rsidRDefault="009B75C2" w:rsidP="00D2246C">
      <w:pPr>
        <w:jc w:val="both"/>
      </w:pPr>
      <w:r w:rsidRPr="006B27F3">
        <w:rPr>
          <w:b/>
          <w:color w:val="4472C4" w:themeColor="accent1"/>
        </w:rPr>
        <w:t>Lõikega 4</w:t>
      </w:r>
      <w:r>
        <w:t xml:space="preserve"> sätestatakse, et k</w:t>
      </w:r>
      <w:r w:rsidR="00D2246C" w:rsidRPr="001C0F60">
        <w:t xml:space="preserve">ui </w:t>
      </w:r>
      <w:proofErr w:type="spellStart"/>
      <w:r w:rsidR="00150D8E" w:rsidRPr="00537B46">
        <w:t>PPA</w:t>
      </w:r>
      <w:r w:rsidR="00E94660">
        <w:t>-</w:t>
      </w:r>
      <w:r w:rsidR="00D2246C" w:rsidRPr="00537B46">
        <w:t>l</w:t>
      </w:r>
      <w:proofErr w:type="spellEnd"/>
      <w:r w:rsidR="00D2246C" w:rsidRPr="001C0F60">
        <w:t xml:space="preserve"> tekib põhjendatud kahtlus</w:t>
      </w:r>
      <w:r w:rsidR="00291AD2">
        <w:t xml:space="preserve">, et </w:t>
      </w:r>
      <w:r w:rsidR="00D2246C" w:rsidRPr="001C0F60">
        <w:t xml:space="preserve">taotleja </w:t>
      </w:r>
      <w:r w:rsidR="00291AD2">
        <w:t>esitatud andmed</w:t>
      </w:r>
      <w:r w:rsidR="00D2246C" w:rsidRPr="001C0F60">
        <w:t xml:space="preserve"> oma vanuse kohta </w:t>
      </w:r>
      <w:r w:rsidR="00291AD2">
        <w:t>ei ole õiged, siis</w:t>
      </w:r>
      <w:r w:rsidR="00D2246C" w:rsidRPr="001C0F60">
        <w:t xml:space="preserve"> hinnatakse taotleja vanust määruse 2024/1348</w:t>
      </w:r>
      <w:r w:rsidR="00DF358E">
        <w:t>/EL</w:t>
      </w:r>
      <w:r w:rsidR="00D2246C" w:rsidRPr="001C0F60">
        <w:t xml:space="preserve"> (menetluse kohta) artiklis 25 sätestatud korras.</w:t>
      </w:r>
    </w:p>
    <w:p w14:paraId="206C2301" w14:textId="77777777" w:rsidR="002C5B5D" w:rsidRDefault="002C5B5D" w:rsidP="006046F5">
      <w:pPr>
        <w:jc w:val="both"/>
      </w:pPr>
    </w:p>
    <w:p w14:paraId="36A13F4D" w14:textId="134385AE" w:rsidR="006046F5" w:rsidRDefault="006046F5" w:rsidP="006046F5">
      <w:pPr>
        <w:jc w:val="both"/>
      </w:pPr>
      <w:r>
        <w:t>Tagamaks, et rahvusvahelise kaitse taotluste menetlemisel võetakse nõuetekohaselt arvesse lapse õigusi, tuleb alaealistele tagada konkreetsed lapse vajadustega arvestavad menetlustagatised ja vastuvõtu eritingimused. Kui taotleja ütluste alusel on põhjust kahelda, kas taotleja on alaealine või mitte, peaks menetleval ametiasutusel olema võimalik asjaomase isiku vanust hinnata. Kahtlused taotleja vanuse suhtes võivad tekkida siis, kui taotleja väidab end</w:t>
      </w:r>
      <w:r w:rsidR="002C5B5D">
        <w:t xml:space="preserve"> </w:t>
      </w:r>
      <w:r>
        <w:t>olevat alaealine, aga ka siis, kui ta väidab end olevat täisealine. Võttes arvesse saatjata alaealiste erilist haavatavust, kellel tõenäoliselt ei ole võimalik esitada isikut tõendavaid või muid dokumente, on eriti oluline tagada tugevad kaitsetagatised selleks, et selliste taotlejate suhtes ei kohaldataks ebakorrektseid või põhjendamatuid vanuse hindamise protseduure.</w:t>
      </w:r>
    </w:p>
    <w:p w14:paraId="32E9D1F5" w14:textId="77777777" w:rsidR="00EE0A97" w:rsidRDefault="00EE0A97" w:rsidP="009B75C2">
      <w:pPr>
        <w:jc w:val="both"/>
      </w:pPr>
    </w:p>
    <w:p w14:paraId="67785E07" w14:textId="204EBD36" w:rsidR="003C787B" w:rsidRPr="003C787B" w:rsidRDefault="00AE6EB3" w:rsidP="009B75C2">
      <w:pPr>
        <w:jc w:val="both"/>
      </w:pPr>
      <w:r>
        <w:t>M</w:t>
      </w:r>
      <w:r w:rsidR="006046F5" w:rsidRPr="006046F5">
        <w:t>ääruse 2024/1348</w:t>
      </w:r>
      <w:r w:rsidR="00DF358E">
        <w:t>/EL</w:t>
      </w:r>
      <w:r w:rsidR="006046F5" w:rsidRPr="006046F5">
        <w:t xml:space="preserve"> (menetluse kohta) artikl</w:t>
      </w:r>
      <w:r w:rsidR="006046F5">
        <w:t xml:space="preserve">i 25 </w:t>
      </w:r>
      <w:r w:rsidR="009B75C2">
        <w:t xml:space="preserve">kohaselt tuleb igal juhul vanuse hindamine korraldada nii, et kogu protseduuri vältel võetakse eelkõige arvesse lapse huve. </w:t>
      </w:r>
      <w:r w:rsidR="003C787B" w:rsidRPr="003C787B">
        <w:t xml:space="preserve">PPA võib huvide hindamiseks kaasata erinevate valdkondade spetsialiste. </w:t>
      </w:r>
    </w:p>
    <w:p w14:paraId="730B0DF2" w14:textId="77777777" w:rsidR="006C2F12" w:rsidRDefault="006C2F12" w:rsidP="009B75C2">
      <w:pPr>
        <w:jc w:val="both"/>
      </w:pPr>
    </w:p>
    <w:p w14:paraId="66982512" w14:textId="05719FC5" w:rsidR="009B75C2" w:rsidRPr="00065F8F" w:rsidRDefault="009B75C2" w:rsidP="009B75C2">
      <w:pPr>
        <w:jc w:val="both"/>
      </w:pPr>
      <w:r>
        <w:t>Vanuse hindamine tuleb korraldada kahes etapis</w:t>
      </w:r>
      <w:r w:rsidR="003C787B" w:rsidRPr="003C787B">
        <w:t xml:space="preserve"> kui esimene etapp ei anna vanuse osas selgust</w:t>
      </w:r>
      <w:r w:rsidRPr="003C787B">
        <w:t>.</w:t>
      </w:r>
      <w:r>
        <w:t xml:space="preserve"> Kõigepealt </w:t>
      </w:r>
      <w:proofErr w:type="spellStart"/>
      <w:r>
        <w:t>pea</w:t>
      </w:r>
      <w:r w:rsidR="00855539">
        <w:t>b</w:t>
      </w:r>
      <w:r>
        <w:t>s</w:t>
      </w:r>
      <w:proofErr w:type="spellEnd"/>
      <w:r>
        <w:t xml:space="preserve"> toimuma mitut valdkonda hõlmav hindamine, mis võib </w:t>
      </w:r>
      <w:r w:rsidR="00855539">
        <w:t xml:space="preserve">sisaldada </w:t>
      </w:r>
      <w:proofErr w:type="spellStart"/>
      <w:r>
        <w:t>psühhosotsiaalset</w:t>
      </w:r>
      <w:proofErr w:type="spellEnd"/>
      <w:r>
        <w:t xml:space="preserve"> hindamist ja muid mittemeditsiinilisi meetodeid, nagu vestlus, füüsilisel välimusel põhinev visuaalne hindamine või dokumentide hindamine. Selleks et hinnata mitmesuguseid tegureid, nagu füüsilised, psühholoogilised, arengu-, keskkonna- ja kultuuritegurid, pea</w:t>
      </w:r>
      <w:r w:rsidR="00855539">
        <w:t xml:space="preserve">vad </w:t>
      </w:r>
      <w:r>
        <w:t xml:space="preserve">sellise hindamise läbi viima vanuse hindamist ja lapse arengut puudutavate eksperditeadmistega spetsialistid, näiteks sotsiaaltöötajad, </w:t>
      </w:r>
      <w:r w:rsidR="003C787B">
        <w:t>lastekaitse spetsialistid ja</w:t>
      </w:r>
      <w:r>
        <w:t xml:space="preserve"> psühholoogid või lastearstid. Kui mitut valdkonda hõlmava hindamise tulemus ei ole kindel, pea</w:t>
      </w:r>
      <w:r w:rsidR="00855539">
        <w:t>b</w:t>
      </w:r>
      <w:r>
        <w:t xml:space="preserve"> menetleval ametiasutusel olema teises etapis võimalik paluda viimase abinõuna meditsiinilist läbivaatust, austades täielikult </w:t>
      </w:r>
      <w:r w:rsidR="00855539">
        <w:t>välismaalase</w:t>
      </w:r>
      <w:r>
        <w:t xml:space="preserve"> väärikust. Kui võib</w:t>
      </w:r>
      <w:r w:rsidR="00855539">
        <w:t xml:space="preserve"> </w:t>
      </w:r>
      <w:r>
        <w:t>järgida erinevaid protseduure, tule</w:t>
      </w:r>
      <w:r w:rsidR="006046F5">
        <w:t>b</w:t>
      </w:r>
      <w:r>
        <w:t xml:space="preserve"> meditsiinilisel läbivaatusel enne </w:t>
      </w:r>
      <w:proofErr w:type="spellStart"/>
      <w:r>
        <w:t>invasiivsemate</w:t>
      </w:r>
      <w:proofErr w:type="spellEnd"/>
      <w:r>
        <w:t xml:space="preserve"> protseduuridega alustamist eelistada neid, mis on kõige vähem </w:t>
      </w:r>
      <w:proofErr w:type="spellStart"/>
      <w:r>
        <w:t>invasiivsed</w:t>
      </w:r>
      <w:proofErr w:type="spellEnd"/>
      <w:r>
        <w:t xml:space="preserve">, võttes vajaduse korral arvesse </w:t>
      </w:r>
      <w:r w:rsidR="001B7DAE">
        <w:t>EUAA</w:t>
      </w:r>
      <w:r>
        <w:t xml:space="preserve"> juhiseid. Kui pärast vanuse hindamist jäävad tulemused ikka ebaselgeks, pea</w:t>
      </w:r>
      <w:r w:rsidR="006046F5">
        <w:t>b</w:t>
      </w:r>
      <w:r>
        <w:t xml:space="preserve"> </w:t>
      </w:r>
      <w:r w:rsidRPr="00065F8F">
        <w:t xml:space="preserve">menetlev ametiasutus </w:t>
      </w:r>
      <w:r w:rsidR="006046F5" w:rsidRPr="00065F8F">
        <w:t xml:space="preserve">st </w:t>
      </w:r>
      <w:r w:rsidR="00457A1A">
        <w:t>PPA</w:t>
      </w:r>
      <w:r w:rsidR="006046F5" w:rsidRPr="00065F8F">
        <w:t xml:space="preserve"> </w:t>
      </w:r>
      <w:r w:rsidRPr="00065F8F">
        <w:t>eeldama, et taotleja on alaealine.</w:t>
      </w:r>
    </w:p>
    <w:p w14:paraId="5E2EA7A0" w14:textId="77777777" w:rsidR="00EE0A97" w:rsidRDefault="00EE0A97" w:rsidP="009B75C2">
      <w:pPr>
        <w:jc w:val="both"/>
      </w:pPr>
    </w:p>
    <w:p w14:paraId="42EA45E4" w14:textId="1A7FD110" w:rsidR="006046F5" w:rsidRPr="001C0F60" w:rsidRDefault="006046F5" w:rsidP="009B75C2">
      <w:pPr>
        <w:jc w:val="both"/>
      </w:pPr>
      <w:r w:rsidRPr="00065F8F">
        <w:t xml:space="preserve">Täiendavalt on vanuse hindamine ette nähtud </w:t>
      </w:r>
      <w:r w:rsidR="00065F8F" w:rsidRPr="00065F8F">
        <w:t xml:space="preserve">ka </w:t>
      </w:r>
      <w:r w:rsidRPr="00065F8F">
        <w:t>määruses 2024/1351</w:t>
      </w:r>
      <w:r w:rsidR="00254B9A">
        <w:t>/EL</w:t>
      </w:r>
      <w:r w:rsidRPr="006046F5">
        <w:t xml:space="preserve"> (rändehalduse kohta)</w:t>
      </w:r>
      <w:r>
        <w:t xml:space="preserve"> ja </w:t>
      </w:r>
      <w:r w:rsidRPr="006046F5">
        <w:t>määrus</w:t>
      </w:r>
      <w:r w:rsidR="00AE6EB3">
        <w:t>es</w:t>
      </w:r>
      <w:r w:rsidRPr="006046F5">
        <w:t xml:space="preserve"> 2024/1358</w:t>
      </w:r>
      <w:r w:rsidR="00254B9A">
        <w:t>/EL</w:t>
      </w:r>
      <w:r w:rsidRPr="006046F5">
        <w:t xml:space="preserve"> (</w:t>
      </w:r>
      <w:proofErr w:type="spellStart"/>
      <w:r w:rsidRPr="006046F5">
        <w:t>Eurodac</w:t>
      </w:r>
      <w:proofErr w:type="spellEnd"/>
      <w:r w:rsidRPr="006046F5">
        <w:t>-süsteemi kohta)</w:t>
      </w:r>
      <w:r w:rsidR="00065F8F">
        <w:t>.</w:t>
      </w:r>
      <w:r>
        <w:t xml:space="preserve"> </w:t>
      </w:r>
    </w:p>
    <w:p w14:paraId="393094F9" w14:textId="77777777" w:rsidR="00D2246C" w:rsidRPr="001C0F60" w:rsidRDefault="00D2246C" w:rsidP="00D2246C">
      <w:pPr>
        <w:jc w:val="both"/>
      </w:pPr>
    </w:p>
    <w:p w14:paraId="17CFF80A" w14:textId="1DF803F3" w:rsidR="00D2246C" w:rsidRPr="001C0F60" w:rsidRDefault="0007116E" w:rsidP="00D2246C">
      <w:pPr>
        <w:jc w:val="both"/>
      </w:pPr>
      <w:r w:rsidRPr="00031E1B">
        <w:rPr>
          <w:b/>
          <w:color w:val="4472C4" w:themeColor="accent1"/>
        </w:rPr>
        <w:t xml:space="preserve">Lõike </w:t>
      </w:r>
      <w:r w:rsidR="00D2246C" w:rsidRPr="00031E1B">
        <w:rPr>
          <w:b/>
          <w:color w:val="4472C4" w:themeColor="accent1"/>
        </w:rPr>
        <w:t>5</w:t>
      </w:r>
      <w:r>
        <w:t xml:space="preserve"> kohaselt võib </w:t>
      </w:r>
      <w:r w:rsidR="00457A1A">
        <w:t>PPA</w:t>
      </w:r>
      <w:r w:rsidR="00D2246C" w:rsidRPr="001C0F60">
        <w:t xml:space="preserve"> tunnustada teise liikmesriigi pädeva asutuse vanuse hindamise otsust.</w:t>
      </w:r>
    </w:p>
    <w:p w14:paraId="6BED5A1B" w14:textId="77777777" w:rsidR="00EE0A97" w:rsidRDefault="00EE0A97" w:rsidP="00D2246C">
      <w:pPr>
        <w:jc w:val="both"/>
      </w:pPr>
    </w:p>
    <w:p w14:paraId="206B5A79" w14:textId="0725E121" w:rsidR="00D2246C" w:rsidRPr="001C0F60" w:rsidRDefault="00AE6EB3" w:rsidP="00D2246C">
      <w:pPr>
        <w:jc w:val="both"/>
      </w:pPr>
      <w:r>
        <w:t>M</w:t>
      </w:r>
      <w:r w:rsidR="000D0D1B" w:rsidRPr="000D0D1B">
        <w:t>äärus</w:t>
      </w:r>
      <w:r>
        <w:t>e</w:t>
      </w:r>
      <w:r w:rsidR="000D0D1B" w:rsidRPr="000D0D1B">
        <w:t xml:space="preserve"> 2024/1348</w:t>
      </w:r>
      <w:r w:rsidR="00DF358E">
        <w:t>/EL</w:t>
      </w:r>
      <w:r w:rsidR="000D0D1B" w:rsidRPr="000D0D1B">
        <w:t xml:space="preserve"> (menetluse kohta)</w:t>
      </w:r>
      <w:r w:rsidR="000D0D1B">
        <w:t xml:space="preserve"> artik</w:t>
      </w:r>
      <w:r>
        <w:t>li</w:t>
      </w:r>
      <w:r w:rsidR="000D0D1B">
        <w:t xml:space="preserve"> 33 lõike 7 kohaselt võib liikmesriik tunnustada vanuse hindamise otsuseid, mille on teinud teised liikmesriigid, kui vanuse hindamine on toimunud kooskõlas liidu õigusega. Sellise tunnustamise vajadus võib näiteks tekkida vastutava liikmesriigi määramise menetluses või ümberpaigutamist või ümberasustamise menetluses. Seetõttu on vajalik selguse huvides sätestada, ning ei pea analüüsi kordama. Selline viis vähendab halduskoormust ja kulusid, ühtlustab </w:t>
      </w:r>
      <w:r w:rsidR="00D5479E">
        <w:t>EL-i</w:t>
      </w:r>
      <w:r w:rsidR="000D0D1B">
        <w:t xml:space="preserve"> liikmesriikide praktikaid, kiirendab menetlusi ning hoiab ära laste liigse traumeerimise. </w:t>
      </w:r>
    </w:p>
    <w:p w14:paraId="52B6D665" w14:textId="77777777" w:rsidR="00EB0E4A" w:rsidRPr="001C0F60" w:rsidRDefault="00EB0E4A" w:rsidP="00D2246C">
      <w:pPr>
        <w:jc w:val="both"/>
      </w:pPr>
    </w:p>
    <w:p w14:paraId="517A8855" w14:textId="64E4C769" w:rsidR="00D2246C" w:rsidRPr="001C0F60" w:rsidRDefault="008A3E00" w:rsidP="00D2246C">
      <w:pPr>
        <w:jc w:val="both"/>
      </w:pPr>
      <w:r w:rsidRPr="00031E1B">
        <w:rPr>
          <w:b/>
          <w:color w:val="4472C4" w:themeColor="accent1"/>
        </w:rPr>
        <w:t xml:space="preserve">Lõike </w:t>
      </w:r>
      <w:r w:rsidR="00D2246C" w:rsidRPr="00031E1B">
        <w:rPr>
          <w:b/>
          <w:color w:val="4472C4" w:themeColor="accent1"/>
        </w:rPr>
        <w:t>6</w:t>
      </w:r>
      <w:r>
        <w:t xml:space="preserve"> kohaselt saab v</w:t>
      </w:r>
      <w:r w:rsidR="00D2246C" w:rsidRPr="001C0F60">
        <w:t>anuse kindlaksmääramise otsuse vaidlustada üksnes koos haldusakti või toiminguga, millega seoses vanuse kindlaksmääramise otsus tehti.</w:t>
      </w:r>
    </w:p>
    <w:p w14:paraId="0A0CD2E8" w14:textId="77777777" w:rsidR="00D2246C" w:rsidRPr="00864838" w:rsidRDefault="00D2246C" w:rsidP="00864838">
      <w:pPr>
        <w:rPr>
          <w:b/>
          <w:bCs/>
        </w:rPr>
      </w:pPr>
    </w:p>
    <w:p w14:paraId="520C48D6" w14:textId="34840FF4" w:rsidR="00EB0E4A" w:rsidRPr="0007116E" w:rsidRDefault="00AE6EB3" w:rsidP="008A3E00">
      <w:pPr>
        <w:jc w:val="both"/>
      </w:pPr>
      <w:r>
        <w:t>M</w:t>
      </w:r>
      <w:r w:rsidR="008A3E00" w:rsidRPr="0007116E">
        <w:t>äärus</w:t>
      </w:r>
      <w:r>
        <w:t>e</w:t>
      </w:r>
      <w:r w:rsidR="008A3E00" w:rsidRPr="0007116E">
        <w:t xml:space="preserve"> 2024/1348</w:t>
      </w:r>
      <w:r w:rsidR="00DF358E">
        <w:t>/EL</w:t>
      </w:r>
      <w:r w:rsidR="008A3E00" w:rsidRPr="0007116E">
        <w:t xml:space="preserve"> (menetluse kohta) artik</w:t>
      </w:r>
      <w:r>
        <w:t>li</w:t>
      </w:r>
      <w:r w:rsidR="008A3E00" w:rsidRPr="0007116E">
        <w:t xml:space="preserve"> 25 lõike 6 kohaselt võib lapse esindaja keeldumist meditsiinilisest uuringust vanuse kindlaks määramiseks käsitada üksnes ümberlükatava eeldusena, et taotleja ei ole alaealine. </w:t>
      </w:r>
      <w:r w:rsidR="001A3E3D" w:rsidRPr="0007116E">
        <w:t xml:space="preserve">Lõike 2 kohaselt tuleb pärast vanuse hindamist püsiva kahtluse korral eeldada, et tegemist on lapsega. </w:t>
      </w:r>
      <w:r w:rsidR="00D77504" w:rsidRPr="0007116E">
        <w:t>Artik</w:t>
      </w:r>
      <w:r>
        <w:t>li</w:t>
      </w:r>
      <w:r w:rsidR="00D77504" w:rsidRPr="0007116E">
        <w:t xml:space="preserve"> 22 kohaselt</w:t>
      </w:r>
      <w:r w:rsidR="00B64639" w:rsidRPr="0007116E">
        <w:t xml:space="preserve"> </w:t>
      </w:r>
      <w:r>
        <w:t>arvestab PPA</w:t>
      </w:r>
      <w:r w:rsidR="00B64639" w:rsidRPr="0007116E">
        <w:t xml:space="preserve"> lapse huve kooskõlas direktiiv</w:t>
      </w:r>
      <w:r>
        <w:t>i</w:t>
      </w:r>
      <w:r w:rsidR="00B64639" w:rsidRPr="0007116E">
        <w:t xml:space="preserve"> 2024/1346</w:t>
      </w:r>
      <w:r w:rsidR="00254B9A">
        <w:t>/EL</w:t>
      </w:r>
      <w:r w:rsidR="00B64639" w:rsidRPr="0007116E">
        <w:t xml:space="preserve"> (vastuvõtutingimuste kohta) artikliga 26. </w:t>
      </w:r>
      <w:r>
        <w:t>M</w:t>
      </w:r>
      <w:r w:rsidR="00B64639" w:rsidRPr="0007116E">
        <w:t>äärus 2024/1348</w:t>
      </w:r>
      <w:r w:rsidR="00DF358E">
        <w:t>/EL</w:t>
      </w:r>
      <w:r w:rsidR="00B64639" w:rsidRPr="0007116E">
        <w:t xml:space="preserve"> (menetluse kohta) </w:t>
      </w:r>
      <w:r w:rsidR="00F23A32" w:rsidRPr="0007116E">
        <w:t xml:space="preserve">III jagu </w:t>
      </w:r>
      <w:r w:rsidR="00B64639" w:rsidRPr="0007116E">
        <w:t>loetleb</w:t>
      </w:r>
      <w:r w:rsidR="00F23A32" w:rsidRPr="0007116E">
        <w:t xml:space="preserve"> ja reguleerib</w:t>
      </w:r>
      <w:r w:rsidR="00B64639" w:rsidRPr="0007116E">
        <w:t xml:space="preserve"> kõik taotlusi käsitlevad otsused</w:t>
      </w:r>
      <w:r w:rsidR="00F23A32" w:rsidRPr="0007116E">
        <w:t xml:space="preserve"> ja artikkel 67 sätestab õiguse tõhusale õiguskatisevahendile ning loetleb kõik vaidlustatavad otsused. V</w:t>
      </w:r>
      <w:r w:rsidR="00B64639" w:rsidRPr="0007116E">
        <w:t xml:space="preserve">anuse määramise otsust sätestatud ei ole. </w:t>
      </w:r>
      <w:r w:rsidR="00D77504" w:rsidRPr="0007116E">
        <w:t xml:space="preserve">Seega taotleja vanuse kohta langetatud otsust ei vormistata haldusaktina ning seetõttu ei ole see hinnang ka eraldi otsusena vaidlustatav. Vanuse määramist kui toimingut ja </w:t>
      </w:r>
      <w:r w:rsidR="00457A1A">
        <w:t>PPA</w:t>
      </w:r>
      <w:r w:rsidR="00D77504" w:rsidRPr="0007116E">
        <w:t xml:space="preserve"> otsustust vanuse kohta olukorras, mil vanuse määramise hinnangu järgselt on jäänud kahtlus, saab vaidlustada ainult koos otsusega rahvusvahelise kaitse taotluse suhtes tehtud keelduva otsusega. </w:t>
      </w:r>
    </w:p>
    <w:p w14:paraId="141EDFA0" w14:textId="77777777" w:rsidR="008A3E00" w:rsidRPr="00864838" w:rsidRDefault="008A3E00" w:rsidP="00864838">
      <w:pPr>
        <w:rPr>
          <w:b/>
          <w:bCs/>
        </w:rPr>
      </w:pPr>
    </w:p>
    <w:p w14:paraId="2557238C" w14:textId="6850BED8" w:rsidR="00864838" w:rsidRDefault="00864838" w:rsidP="009802BE">
      <w:pPr>
        <w:rPr>
          <w:b/>
          <w:bCs/>
        </w:rPr>
      </w:pPr>
      <w:r w:rsidRPr="00855F7B">
        <w:rPr>
          <w:b/>
        </w:rPr>
        <w:t>§ 21. Alaealine ja saatjata alaealine taotleja</w:t>
      </w:r>
    </w:p>
    <w:p w14:paraId="7B9D1386" w14:textId="77777777" w:rsidR="00864838" w:rsidRDefault="00864838" w:rsidP="009802BE">
      <w:pPr>
        <w:rPr>
          <w:b/>
          <w:bCs/>
        </w:rPr>
      </w:pPr>
    </w:p>
    <w:p w14:paraId="02709CFF" w14:textId="1E3A7518" w:rsidR="00D71482" w:rsidRPr="00D17491" w:rsidRDefault="00A42D97" w:rsidP="00D17491">
      <w:pPr>
        <w:jc w:val="both"/>
      </w:pPr>
      <w:r w:rsidRPr="00663023">
        <w:rPr>
          <w:b/>
          <w:color w:val="4472C4" w:themeColor="accent1"/>
        </w:rPr>
        <w:t xml:space="preserve">Lõikega </w:t>
      </w:r>
      <w:r w:rsidR="00D71482" w:rsidRPr="00663023">
        <w:rPr>
          <w:b/>
          <w:color w:val="4472C4" w:themeColor="accent1"/>
        </w:rPr>
        <w:t>1</w:t>
      </w:r>
      <w:r w:rsidRPr="00663023">
        <w:rPr>
          <w:b/>
          <w:color w:val="4472C4" w:themeColor="accent1"/>
        </w:rPr>
        <w:t xml:space="preserve"> </w:t>
      </w:r>
      <w:r>
        <w:t>jäetakse muutmata kujul kehtima põhimõte, et a</w:t>
      </w:r>
      <w:r w:rsidR="00D71482" w:rsidRPr="00D17491">
        <w:t>laealise rahvusvahelise kaitse menetluses ja tema vastuvõtmisel arvestatakse eelkõige alaealise õigusi ja huve.</w:t>
      </w:r>
      <w:r w:rsidR="007B5BAE" w:rsidRPr="007B5BAE">
        <w:t xml:space="preserve"> </w:t>
      </w:r>
      <w:r w:rsidR="000D31CD">
        <w:t>D</w:t>
      </w:r>
      <w:r w:rsidR="007B5BAE" w:rsidRPr="00537B46">
        <w:t>irektiiv</w:t>
      </w:r>
      <w:r w:rsidR="007B5BAE" w:rsidRPr="007B5BAE">
        <w:t xml:space="preserve"> 2024/1346</w:t>
      </w:r>
      <w:r w:rsidR="00254B9A">
        <w:t>/EL</w:t>
      </w:r>
      <w:r w:rsidR="007B5BAE" w:rsidRPr="007B5BAE">
        <w:t xml:space="preserve"> (vastuvõtutingimuste kohta)</w:t>
      </w:r>
      <w:r w:rsidR="007B5BAE">
        <w:t xml:space="preserve"> </w:t>
      </w:r>
      <w:r w:rsidR="00F351DA">
        <w:t>artiklites</w:t>
      </w:r>
      <w:r w:rsidR="007B5BAE">
        <w:t xml:space="preserve"> 13 ja 26 on sätestatud, et lapse parimad huvid on liikmesriikide esmatähtis mure.</w:t>
      </w:r>
    </w:p>
    <w:p w14:paraId="354396DD" w14:textId="77777777" w:rsidR="00D71482" w:rsidRPr="00D17491" w:rsidRDefault="00D71482" w:rsidP="00D17491">
      <w:pPr>
        <w:jc w:val="both"/>
      </w:pPr>
    </w:p>
    <w:p w14:paraId="6F0D0A6E" w14:textId="77777777" w:rsidR="00112901" w:rsidRPr="00112901" w:rsidRDefault="00112901" w:rsidP="00112901">
      <w:pPr>
        <w:jc w:val="both"/>
      </w:pPr>
      <w:r w:rsidRPr="00112901">
        <w:rPr>
          <w:rFonts w:eastAsia="Times New Roman"/>
        </w:rPr>
        <w:t>Lõike 1 eesmärgiks on lapse õiguste ja parimate huvide tagamise kaalutlus. Tagamaks, et rahvusvahelise kaitse taotluste menetlemisel võetakse nõuetekohaselt arvesse lapse õigusi, tuleb alaealistele tagada konkreetsed lapse vajadustega arvestavad menetluse tagatised ja vastuvõtu eritingimused. Vastuvõtutingimusi on vaja kohandada alaealiste eriolukorda ja nende vastuvõtu erivajadusi silmas pidades, sõltumata sellest, kas nad on saatjata või koos perekonnaga. Arvestada tuleb, et menetlus ja alaealise vastuvõtt peavad olema tema jaoks turvalised, arvestades mh vajadust kaitsta alaealist seksuaalse ja soopõhise vägivalla eest, tagada tema füüsiline ja emotsionaalne heaolu ning pakkudes vastuvõtutingimusi, mis soodustaks alaealise üldist arengut. Saatjata alaealise õiguste ja parimate huvide kaitseks määratakse saatjata alaealisele esindaja.</w:t>
      </w:r>
    </w:p>
    <w:p w14:paraId="65582C90" w14:textId="77777777" w:rsidR="00112901" w:rsidRPr="00D17491" w:rsidRDefault="00112901" w:rsidP="00D17491">
      <w:pPr>
        <w:jc w:val="both"/>
      </w:pPr>
    </w:p>
    <w:p w14:paraId="26D34A46" w14:textId="34F6C2DE" w:rsidR="0051539B" w:rsidRDefault="00E0613D" w:rsidP="00D17491">
      <w:pPr>
        <w:jc w:val="both"/>
      </w:pPr>
      <w:r w:rsidRPr="00663023">
        <w:rPr>
          <w:b/>
          <w:color w:val="4472C4" w:themeColor="accent1"/>
        </w:rPr>
        <w:lastRenderedPageBreak/>
        <w:t xml:space="preserve">Lõikega </w:t>
      </w:r>
      <w:r w:rsidR="00D71482" w:rsidRPr="00663023">
        <w:rPr>
          <w:b/>
          <w:color w:val="4472C4" w:themeColor="accent1"/>
        </w:rPr>
        <w:t>2</w:t>
      </w:r>
      <w:r w:rsidRPr="00663023">
        <w:rPr>
          <w:color w:val="4472C4" w:themeColor="accent1"/>
        </w:rPr>
        <w:t xml:space="preserve"> </w:t>
      </w:r>
      <w:r>
        <w:t>sätestatakse</w:t>
      </w:r>
      <w:r w:rsidR="00F213EC" w:rsidRPr="002C5B5D">
        <w:rPr>
          <w:rStyle w:val="Allmrkuseviide"/>
          <w:b/>
        </w:rPr>
        <w:footnoteReference w:id="72"/>
      </w:r>
      <w:r>
        <w:t>, et t</w:t>
      </w:r>
      <w:r w:rsidR="00D71482" w:rsidRPr="00D17491">
        <w:t xml:space="preserve">eavet oma õiguste ja kohustuste kohta rahvusvahelise kaitse menetluses, sealhulgas teavet vastuvõtutingimuste kohta antakse saatjata alaealisele talle eakohasel viisil, mis tagab, et saatjata alaealine saab sellest teabest aru. Saatjata alaealisele antakse nimetatud teave esindaja juuresolekul. </w:t>
      </w:r>
    </w:p>
    <w:p w14:paraId="5B2BF864" w14:textId="77777777" w:rsidR="0051539B" w:rsidRDefault="0051539B" w:rsidP="00D17491">
      <w:pPr>
        <w:jc w:val="both"/>
      </w:pPr>
    </w:p>
    <w:p w14:paraId="7CFF66EA" w14:textId="3561CFA1" w:rsidR="00D71482" w:rsidRPr="00D17491" w:rsidRDefault="0051539B" w:rsidP="00D17491">
      <w:pPr>
        <w:jc w:val="both"/>
      </w:pPr>
      <w:r>
        <w:t xml:space="preserve">Seega sätestatakse </w:t>
      </w:r>
      <w:r w:rsidRPr="0051539B">
        <w:t xml:space="preserve">saatjata alaealise taotleja õigus menetlust puudutavale informatsioonile viisil, et see oleks lapsele mõistetav. See tähendab, et lapsele tuleb selgitusi anda eakohasel viisil, arvestades lapse vanust ja arengutaset. Saatjata alaealise huvide tagamiseks määratakse lapsele esindaja, kes toetab last menetlustoimingute juures ja võtab arvesse alaealise enda seisukohti (vt </w:t>
      </w:r>
      <w:r w:rsidR="009D6CFC">
        <w:t xml:space="preserve">ka </w:t>
      </w:r>
      <w:r w:rsidR="00822D6C" w:rsidRPr="00A63E35">
        <w:t>§</w:t>
      </w:r>
      <w:r w:rsidR="009D6CFC">
        <w:t>-i</w:t>
      </w:r>
      <w:r w:rsidRPr="0051539B">
        <w:t xml:space="preserve"> 14 selgitusi).</w:t>
      </w:r>
    </w:p>
    <w:p w14:paraId="79F60039" w14:textId="77777777" w:rsidR="00B5034B" w:rsidRDefault="00B5034B" w:rsidP="009466BB">
      <w:pPr>
        <w:jc w:val="both"/>
        <w:rPr>
          <w:color w:val="000000" w:themeColor="text1"/>
        </w:rPr>
      </w:pPr>
    </w:p>
    <w:p w14:paraId="2DD8D711" w14:textId="5BA108CA" w:rsidR="009466BB" w:rsidRPr="009466BB" w:rsidRDefault="009466BB" w:rsidP="009466BB">
      <w:pPr>
        <w:jc w:val="both"/>
        <w:rPr>
          <w:color w:val="000000" w:themeColor="text1"/>
        </w:rPr>
      </w:pPr>
      <w:r>
        <w:rPr>
          <w:color w:val="000000" w:themeColor="text1"/>
        </w:rPr>
        <w:t xml:space="preserve">Nimetatud regulatsiooniga võetakse üle </w:t>
      </w:r>
      <w:r w:rsidR="00E0613D" w:rsidRPr="001566A8">
        <w:rPr>
          <w:color w:val="000000" w:themeColor="text1"/>
        </w:rPr>
        <w:t>direktiiv 2024/1346</w:t>
      </w:r>
      <w:r w:rsidR="00254B9A">
        <w:rPr>
          <w:color w:val="000000" w:themeColor="text1"/>
        </w:rPr>
        <w:t>/EL</w:t>
      </w:r>
      <w:r w:rsidR="00E0613D" w:rsidRPr="001566A8">
        <w:rPr>
          <w:color w:val="000000" w:themeColor="text1"/>
        </w:rPr>
        <w:t xml:space="preserve"> (vastuvõtutingimuste kohta) </w:t>
      </w:r>
      <w:r w:rsidR="00A9056B">
        <w:t>artikli</w:t>
      </w:r>
      <w:r w:rsidR="00E0613D" w:rsidRPr="001566A8">
        <w:rPr>
          <w:color w:val="000000" w:themeColor="text1"/>
        </w:rPr>
        <w:t xml:space="preserve"> 5 </w:t>
      </w:r>
      <w:r w:rsidR="00E0613D" w:rsidRPr="00537B46">
        <w:rPr>
          <w:color w:val="000000" w:themeColor="text1"/>
        </w:rPr>
        <w:t>lõi</w:t>
      </w:r>
      <w:r w:rsidR="00A9056B">
        <w:rPr>
          <w:color w:val="000000" w:themeColor="text1"/>
        </w:rPr>
        <w:t>k</w:t>
      </w:r>
      <w:r w:rsidR="00E0613D" w:rsidRPr="00537B46">
        <w:rPr>
          <w:color w:val="000000" w:themeColor="text1"/>
        </w:rPr>
        <w:t>e</w:t>
      </w:r>
      <w:r w:rsidR="00E0613D" w:rsidRPr="001566A8">
        <w:rPr>
          <w:color w:val="000000" w:themeColor="text1"/>
        </w:rPr>
        <w:t xml:space="preserve"> 1 ja 2 esimene ja teine alajaotis</w:t>
      </w:r>
      <w:r>
        <w:rPr>
          <w:color w:val="000000" w:themeColor="text1"/>
        </w:rPr>
        <w:t>. Nimetatud sätete kohaselt annavad l</w:t>
      </w:r>
      <w:r w:rsidRPr="009466BB">
        <w:rPr>
          <w:color w:val="000000" w:themeColor="text1"/>
        </w:rPr>
        <w:t>iikmesriigid taotlejatele teavet direktiivis sätestatud vastuvõtutingimuste kohta, niipea kui võimalik ja nii aegsasti, et taotlejatel oleks tegelikult võimalik neile ette nähtud õigusi kasutada ning kohustusi täita.</w:t>
      </w:r>
      <w:r>
        <w:rPr>
          <w:color w:val="000000" w:themeColor="text1"/>
        </w:rPr>
        <w:t xml:space="preserve"> </w:t>
      </w:r>
      <w:r w:rsidRPr="009466BB">
        <w:rPr>
          <w:color w:val="000000" w:themeColor="text1"/>
        </w:rPr>
        <w:t>Eelkõige annavad liikmesriigid taotlejatele standardteavet</w:t>
      </w:r>
      <w:r>
        <w:rPr>
          <w:color w:val="000000" w:themeColor="text1"/>
        </w:rPr>
        <w:t xml:space="preserve"> vormil, </w:t>
      </w:r>
      <w:r w:rsidRPr="009466BB">
        <w:rPr>
          <w:color w:val="000000" w:themeColor="text1"/>
        </w:rPr>
        <w:t xml:space="preserve">mille töötab välja </w:t>
      </w:r>
      <w:r w:rsidR="001B7DAE">
        <w:rPr>
          <w:color w:val="000000" w:themeColor="text1"/>
        </w:rPr>
        <w:t>EUAA</w:t>
      </w:r>
      <w:r w:rsidRPr="00537B46">
        <w:rPr>
          <w:color w:val="000000" w:themeColor="text1"/>
        </w:rPr>
        <w:t>.</w:t>
      </w:r>
      <w:r>
        <w:rPr>
          <w:color w:val="000000" w:themeColor="text1"/>
        </w:rPr>
        <w:t xml:space="preserve"> </w:t>
      </w:r>
      <w:r w:rsidRPr="009466BB">
        <w:rPr>
          <w:color w:val="000000" w:themeColor="text1"/>
        </w:rPr>
        <w:t>See teave antakse</w:t>
      </w:r>
      <w:r>
        <w:rPr>
          <w:color w:val="000000" w:themeColor="text1"/>
        </w:rPr>
        <w:t xml:space="preserve"> </w:t>
      </w:r>
      <w:r w:rsidRPr="009466BB">
        <w:rPr>
          <w:color w:val="000000" w:themeColor="text1"/>
        </w:rPr>
        <w:t>võimalikult kiiresti ja hiljemalt kolme päeva jooksul pärast taotluse esitamise soovi avaldamist või määrusega</w:t>
      </w:r>
      <w:r>
        <w:rPr>
          <w:color w:val="000000" w:themeColor="text1"/>
        </w:rPr>
        <w:t xml:space="preserve"> </w:t>
      </w:r>
      <w:r w:rsidR="00DF358E">
        <w:rPr>
          <w:color w:val="000000" w:themeColor="text1"/>
        </w:rPr>
        <w:t>2024/1348/</w:t>
      </w:r>
      <w:r w:rsidRPr="009466BB">
        <w:rPr>
          <w:color w:val="000000" w:themeColor="text1"/>
        </w:rPr>
        <w:t>EL ette nähtud palve registreerimise tähtaja jooksul.</w:t>
      </w:r>
      <w:r>
        <w:rPr>
          <w:color w:val="000000" w:themeColor="text1"/>
        </w:rPr>
        <w:t xml:space="preserve"> Samuti tagavad liikmesriigid, et </w:t>
      </w:r>
      <w:r w:rsidRPr="009466BB">
        <w:rPr>
          <w:color w:val="000000" w:themeColor="text1"/>
        </w:rPr>
        <w:t>teavet antakse kirjalikult lühidalt, läbipaistval, arusaadaval ja kergesti</w:t>
      </w:r>
      <w:r>
        <w:rPr>
          <w:color w:val="000000" w:themeColor="text1"/>
        </w:rPr>
        <w:t xml:space="preserve"> </w:t>
      </w:r>
      <w:r w:rsidRPr="009466BB">
        <w:rPr>
          <w:color w:val="000000" w:themeColor="text1"/>
        </w:rPr>
        <w:t>kättesaadaval kujul, lihtsas ja selges sõnastuses ja keeles, millest taotleja aru saab või peaks kõigi eelduste kohaselt aru</w:t>
      </w:r>
      <w:r>
        <w:rPr>
          <w:color w:val="000000" w:themeColor="text1"/>
        </w:rPr>
        <w:t xml:space="preserve"> </w:t>
      </w:r>
      <w:r w:rsidRPr="009466BB">
        <w:rPr>
          <w:color w:val="000000" w:themeColor="text1"/>
        </w:rPr>
        <w:t>saama. Vajaduse korral tuleb seda teavet anda ka suuliselt, ja kui see on asjakohane, visuaalselt, näiteks videote või</w:t>
      </w:r>
      <w:r>
        <w:rPr>
          <w:color w:val="000000" w:themeColor="text1"/>
        </w:rPr>
        <w:t xml:space="preserve"> </w:t>
      </w:r>
      <w:r w:rsidRPr="009466BB">
        <w:rPr>
          <w:color w:val="000000" w:themeColor="text1"/>
        </w:rPr>
        <w:t>piktogrammide abil ning see tuleb kohandada taotleja vajadustele.</w:t>
      </w:r>
      <w:r>
        <w:rPr>
          <w:color w:val="000000" w:themeColor="text1"/>
        </w:rPr>
        <w:t xml:space="preserve"> </w:t>
      </w:r>
      <w:r w:rsidRPr="009466BB">
        <w:rPr>
          <w:color w:val="000000" w:themeColor="text1"/>
        </w:rPr>
        <w:t>Saatjata alaealise puhul annavad liikmesriigid teavet eakohasel viisil ja viisil, mis tagab et saatjata alaealine</w:t>
      </w:r>
      <w:r>
        <w:rPr>
          <w:color w:val="000000" w:themeColor="text1"/>
        </w:rPr>
        <w:t xml:space="preserve"> </w:t>
      </w:r>
      <w:r w:rsidRPr="009466BB">
        <w:rPr>
          <w:color w:val="000000" w:themeColor="text1"/>
        </w:rPr>
        <w:t>sellest aru saab, kasutades asjakohasel juhul spetsiaalselt alaealistele kohandatud teabematerjale. Teave tuleb anda saatjata</w:t>
      </w:r>
      <w:r>
        <w:rPr>
          <w:color w:val="000000" w:themeColor="text1"/>
        </w:rPr>
        <w:t xml:space="preserve"> </w:t>
      </w:r>
      <w:r w:rsidRPr="009466BB">
        <w:rPr>
          <w:color w:val="000000" w:themeColor="text1"/>
        </w:rPr>
        <w:t>alaealise esindaja või sellise isiku juuresolekul, kes on sobiv esindama saatjata alaealist ajutiselt, kuni esindaja määramiseni.</w:t>
      </w:r>
    </w:p>
    <w:p w14:paraId="4C98DAF1" w14:textId="77777777" w:rsidR="00E0613D" w:rsidRPr="00D17491" w:rsidRDefault="00E0613D" w:rsidP="00D17491">
      <w:pPr>
        <w:jc w:val="both"/>
      </w:pPr>
    </w:p>
    <w:p w14:paraId="04F4CF31" w14:textId="544E8FCB" w:rsidR="00CF79CE" w:rsidRPr="00CF79CE" w:rsidRDefault="00CF79CE" w:rsidP="00CF79CE">
      <w:pPr>
        <w:jc w:val="both"/>
      </w:pPr>
      <w:r w:rsidRPr="00CF79CE">
        <w:rPr>
          <w:rFonts w:eastAsia="Times New Roman"/>
          <w:b/>
          <w:bCs/>
          <w:color w:val="4472C4" w:themeColor="accent1"/>
        </w:rPr>
        <w:t xml:space="preserve">Lõigetega 3 ja 4 </w:t>
      </w:r>
      <w:r>
        <w:rPr>
          <w:rFonts w:eastAsia="Times New Roman"/>
        </w:rPr>
        <w:t>kinnitatakse</w:t>
      </w:r>
      <w:r w:rsidRPr="00CF79CE">
        <w:rPr>
          <w:rFonts w:eastAsia="Times New Roman"/>
        </w:rPr>
        <w:t xml:space="preserve"> alaealise rahvusvahelise kaitse taotlejale õigus haridusele vastavalt põhikooli- ja gümnaasiumiseaduses sätestatule ja õigus saada ettevalmistavat koolitust ja keeleõpet. Liikmesriigid annavad taotlejate alaealistele lastele ja alaealistele taotlejatele oma kodanikega samasuguse ja sarnastel tingimustel juurdepääsu haridusele seniks, kuni väljasaatmismeedet nende alaealiste või nende vanemate suhtes tegelikult täitmisele ei pöörata. Nende haridus tule</w:t>
      </w:r>
      <w:r>
        <w:rPr>
          <w:rFonts w:eastAsia="Times New Roman"/>
        </w:rPr>
        <w:t>b</w:t>
      </w:r>
      <w:r w:rsidRPr="00CF79CE">
        <w:rPr>
          <w:rFonts w:eastAsia="Times New Roman"/>
        </w:rPr>
        <w:t xml:space="preserve"> üldjuhul ühtlustada liikmesriigi kodanike omaga ja see pea</w:t>
      </w:r>
      <w:r>
        <w:rPr>
          <w:rFonts w:eastAsia="Times New Roman"/>
        </w:rPr>
        <w:t>b</w:t>
      </w:r>
      <w:r w:rsidRPr="00CF79CE">
        <w:rPr>
          <w:rFonts w:eastAsia="Times New Roman"/>
        </w:rPr>
        <w:t xml:space="preserve"> olema samal tasemel. Liikmesriigid annavad alaealistele juurdepääsu haridussüsteemile kahe kuu jooksul rahvusvahelise kaitse taotluse esitamisest arvates, kui alaealisel on koolikohustus. Haridust antakse liikmesriigi üldharidussüsteemi raames arvestusega, et kuni ühe kuu jooksul võib anda haridust väljaspool üldharidussüsteemi. Liikmesriigid ei tohi keelata juurdepääsu keskharidusele üksnes põhjendusega, et alaealine on jõudnud täisikka. Alaealistele pakutakse ettevalmistavat koolitust, sealhulgas keelekoolitust, kui see on vajalik, et hõlbustada nende juurdepääsu üldharidussüsteemile ja selles osalemist. Kui juurdepääs üldharidussüsteemile ei ole alaealise konkreetse olukorra tõttu võimalik, tuleb alaealisele pakkuda muid haridusvõimalusi kooskõlas riigisisese õiguse ja tavaga.</w:t>
      </w:r>
    </w:p>
    <w:p w14:paraId="10302CA4" w14:textId="77777777" w:rsidR="00CF79CE" w:rsidRDefault="00CF79CE" w:rsidP="00D17491">
      <w:pPr>
        <w:jc w:val="both"/>
        <w:rPr>
          <w:b/>
          <w:bCs/>
          <w:color w:val="4472C4" w:themeColor="accent1"/>
        </w:rPr>
      </w:pPr>
    </w:p>
    <w:p w14:paraId="58F3B8D1" w14:textId="39694218" w:rsidR="00D71482" w:rsidRPr="00D17491" w:rsidRDefault="00CF79CE" w:rsidP="00D17491">
      <w:pPr>
        <w:jc w:val="both"/>
      </w:pPr>
      <w:r w:rsidRPr="00CF79CE">
        <w:t>Täpsemalt,</w:t>
      </w:r>
      <w:r>
        <w:rPr>
          <w:b/>
          <w:bCs/>
          <w:color w:val="4472C4" w:themeColor="accent1"/>
        </w:rPr>
        <w:t xml:space="preserve"> lõikega</w:t>
      </w:r>
      <w:r w:rsidR="00335339" w:rsidRPr="00663023">
        <w:rPr>
          <w:b/>
          <w:color w:val="4472C4" w:themeColor="accent1"/>
        </w:rPr>
        <w:t xml:space="preserve"> 3</w:t>
      </w:r>
      <w:r w:rsidR="00335339">
        <w:rPr>
          <w:b/>
          <w:color w:val="4472C4" w:themeColor="accent1"/>
        </w:rPr>
        <w:t xml:space="preserve"> </w:t>
      </w:r>
      <w:r w:rsidR="00335339">
        <w:t>võetakse üle</w:t>
      </w:r>
      <w:r w:rsidR="00335339" w:rsidRPr="00335339">
        <w:t xml:space="preserve"> direktiiv 2024/1346</w:t>
      </w:r>
      <w:r w:rsidR="00254B9A">
        <w:t>/EL</w:t>
      </w:r>
      <w:r w:rsidR="00335339" w:rsidRPr="00335339">
        <w:t xml:space="preserve"> (vastuvõtutingimuste kohta) artikkel 13</w:t>
      </w:r>
      <w:r w:rsidR="00335339">
        <w:t xml:space="preserve">, mis käsitleb vastuvõtu erivajadusega taotleja kinnipidamist. Täpsemalt võetakse üle </w:t>
      </w:r>
      <w:r w:rsidR="00483352">
        <w:t xml:space="preserve">lõiked </w:t>
      </w:r>
      <w:r w:rsidR="00561A43">
        <w:t xml:space="preserve">1–4 ja 6. </w:t>
      </w:r>
      <w:r w:rsidR="003A3307">
        <w:t xml:space="preserve">Samuti artikkel 16, mis sätestab laste kooliminaku ja hariduse. </w:t>
      </w:r>
      <w:r w:rsidR="00561A43">
        <w:t>Sätestatakse, et a</w:t>
      </w:r>
      <w:r w:rsidR="00D71482" w:rsidRPr="00D17491">
        <w:t xml:space="preserve">laealisel rahvusvahelise kaitse taotlejal on õigus saada juurdepääs haridusele vastavalt </w:t>
      </w:r>
      <w:r w:rsidR="00D71482" w:rsidRPr="00D17491">
        <w:lastRenderedPageBreak/>
        <w:t>põhikooli- ja gümnaasiumiseaduses sätestatud korrale kahe kuu jooksul rahvusvahelise kaitse taotluse esitamisest arvates, kui ta on koolikohustuslik</w:t>
      </w:r>
      <w:r w:rsidR="00561A43">
        <w:t>. Samuti on õigus</w:t>
      </w:r>
      <w:r w:rsidR="00D71482" w:rsidRPr="00D17491">
        <w:t xml:space="preserve"> saada haridusele juurdepääsu tagamiseks ettevalmistavat koolitust, sealhulgas keeleõpet.</w:t>
      </w:r>
    </w:p>
    <w:p w14:paraId="03ECE6AC" w14:textId="77777777" w:rsidR="00B5034B" w:rsidRDefault="00B5034B" w:rsidP="003A3307">
      <w:pPr>
        <w:jc w:val="both"/>
      </w:pPr>
    </w:p>
    <w:p w14:paraId="6DC5CE65" w14:textId="3338394F" w:rsidR="003A3307" w:rsidRDefault="003A3307" w:rsidP="003A3307">
      <w:pPr>
        <w:jc w:val="both"/>
      </w:pPr>
      <w:r>
        <w:t xml:space="preserve">See on vastavuses </w:t>
      </w:r>
      <w:r w:rsidRPr="003A3307">
        <w:t>direktiiv</w:t>
      </w:r>
      <w:r w:rsidR="009F700B">
        <w:t>i</w:t>
      </w:r>
      <w:r w:rsidRPr="003A3307">
        <w:t xml:space="preserve"> 2024/1346</w:t>
      </w:r>
      <w:r w:rsidR="00254B9A">
        <w:t>/EL</w:t>
      </w:r>
      <w:r w:rsidRPr="003A3307">
        <w:t xml:space="preserve"> (vastuvõtutingimuste kohta)</w:t>
      </w:r>
      <w:r>
        <w:t xml:space="preserve"> artikli 16 lõigetega 2 ja 3, mille kohaselt on Eestil kohustus anda lapsele juurdepääsu haridussüsteemile võimalikult kiiresti ja seda ei tohi edasi lükata rohkem kui kaks kuud (võttes arvesse koolivaheaegu) alates kuupäevast, mil rahvusvahelise kaitse taotlus esitati. Haridust peab andma oma üldharidussüsteemi raames. Sellegipoolest võib ajutiselt, kõige rohkem ühe kuu jooksul, anda haridust väljaspool üldharidussüsteemi. Alaealistele pakutakse ettevalmistavat koolitust, sealhulgas keelekoolitust, kui see on vajalik, et hõlbustada nende juurdepääsu üldharidussüsteemile ja selles osalemist. Olukorras, kui juurdepääs üldharidussüsteemile ei ole alaealise konkreetse olukorra tõttu võimalik, peab talle pakkuma muid </w:t>
      </w:r>
      <w:r w:rsidR="001C6ADF">
        <w:t xml:space="preserve">olemasolevaid </w:t>
      </w:r>
      <w:r>
        <w:t>haridusvõimalusi</w:t>
      </w:r>
      <w:r w:rsidR="001C6ADF">
        <w:t xml:space="preserve">. </w:t>
      </w:r>
    </w:p>
    <w:p w14:paraId="050F94D4" w14:textId="77777777" w:rsidR="00561A43" w:rsidRDefault="00561A43" w:rsidP="00D17491">
      <w:pPr>
        <w:jc w:val="both"/>
      </w:pPr>
    </w:p>
    <w:p w14:paraId="191B6D3D" w14:textId="6922EFB7" w:rsidR="00D71482" w:rsidRPr="00D17491" w:rsidRDefault="002E14F8" w:rsidP="00D17491">
      <w:pPr>
        <w:jc w:val="both"/>
      </w:pPr>
      <w:r w:rsidRPr="00663023">
        <w:rPr>
          <w:b/>
          <w:color w:val="4472C4" w:themeColor="accent1"/>
        </w:rPr>
        <w:t xml:space="preserve">Lõike </w:t>
      </w:r>
      <w:r w:rsidR="00D71482" w:rsidRPr="00663023">
        <w:rPr>
          <w:b/>
          <w:color w:val="4472C4" w:themeColor="accent1"/>
        </w:rPr>
        <w:t>4</w:t>
      </w:r>
      <w:r w:rsidRPr="00663023">
        <w:rPr>
          <w:color w:val="4472C4" w:themeColor="accent1"/>
        </w:rPr>
        <w:t xml:space="preserve"> </w:t>
      </w:r>
      <w:r>
        <w:t>kohaselt tagatakse taotlejatele j</w:t>
      </w:r>
      <w:r w:rsidR="00D71482" w:rsidRPr="00D17491">
        <w:t>uurdepääs gümnaasiumiharidusele ka</w:t>
      </w:r>
      <w:r>
        <w:t xml:space="preserve"> sellisel</w:t>
      </w:r>
      <w:r w:rsidR="00D71482" w:rsidRPr="00D17491">
        <w:t xml:space="preserve"> juhul, kui alaealine on menetluse kestel saanud täisealiseks.</w:t>
      </w:r>
    </w:p>
    <w:p w14:paraId="433536EF" w14:textId="77777777" w:rsidR="00B5034B" w:rsidRDefault="00B5034B" w:rsidP="00835C71">
      <w:pPr>
        <w:jc w:val="both"/>
      </w:pPr>
    </w:p>
    <w:p w14:paraId="345FED82" w14:textId="76C4772D" w:rsidR="002E14F8" w:rsidRPr="00D17491" w:rsidRDefault="001277DE" w:rsidP="00835C71">
      <w:pPr>
        <w:jc w:val="both"/>
      </w:pPr>
      <w:r>
        <w:t>D</w:t>
      </w:r>
      <w:r w:rsidR="002E14F8" w:rsidRPr="00537B46">
        <w:t>irektiiv</w:t>
      </w:r>
      <w:r w:rsidR="009F700B">
        <w:t>i</w:t>
      </w:r>
      <w:r w:rsidR="002E14F8" w:rsidRPr="002E14F8">
        <w:t xml:space="preserve"> 2024/1346</w:t>
      </w:r>
      <w:r w:rsidR="00254B9A">
        <w:t>/EL</w:t>
      </w:r>
      <w:r w:rsidR="002E14F8" w:rsidRPr="002E14F8">
        <w:t xml:space="preserve"> (vastuvõtutingimuste kohta)</w:t>
      </w:r>
      <w:r w:rsidR="002E14F8">
        <w:t xml:space="preserve"> artikkel 16 sätestab laste koolimineku ja hariduse teemad. </w:t>
      </w:r>
      <w:r w:rsidR="007F5EA7">
        <w:t>Lõike 1 alusel on Eestil kohustus anda taotlejate alaealistele lastele ja alaealistele taotlejatele oma kodanikega samasuguse ja sarnastel tingimustel juurdepääsu haridusele seniks, kuni väljasaatmismeedet nende alaealiste või nende vanemate suhtes tegelikult täitmisele ei pöörata.</w:t>
      </w:r>
      <w:r w:rsidR="00835C71" w:rsidRPr="00835C71">
        <w:t xml:space="preserve"> </w:t>
      </w:r>
      <w:r w:rsidR="00835C71">
        <w:t>Arvestada tuleb laste erivajadustega, eriti pidades silmas lapse õigust haridusele ja tervishoiuteenuste kättesaadavust. Alaealistele hariduse andmine tuleb üldjuhul integreerida liikmesriigi enda kodanike omaga ja see peab olema sama kvaliteetne. Liikmesriigid teevad kõik võimaliku tagamaks, et alaealistel on võimalik haridust omandada seni, kuni väljasaatmismeedet nende või nende vanemate suhtes tegelikult täitmisele ei pöörata. Liikmesriigid ei tohi keelata juurdepääsu keskharidusele üksnes põhjendusega, et alaealine on jõudnud täisikka.</w:t>
      </w:r>
      <w:r w:rsidR="005D578A">
        <w:t xml:space="preserve"> Seetõttu on vajalik vastav regulatsioon direktiivi üle võtmiseks luua. </w:t>
      </w:r>
    </w:p>
    <w:p w14:paraId="4C3A6B3E" w14:textId="77777777" w:rsidR="00D71482" w:rsidRPr="00D17491" w:rsidRDefault="00D71482" w:rsidP="00D17491">
      <w:pPr>
        <w:jc w:val="both"/>
      </w:pPr>
    </w:p>
    <w:p w14:paraId="7830F832" w14:textId="45771067" w:rsidR="00D71482" w:rsidRPr="00D17491" w:rsidRDefault="001765AB" w:rsidP="00D17491">
      <w:pPr>
        <w:jc w:val="both"/>
      </w:pPr>
      <w:r w:rsidRPr="00663023">
        <w:rPr>
          <w:b/>
          <w:color w:val="4472C4" w:themeColor="accent1"/>
        </w:rPr>
        <w:t xml:space="preserve">Lõikega </w:t>
      </w:r>
      <w:r w:rsidR="00D71482" w:rsidRPr="00663023">
        <w:rPr>
          <w:b/>
          <w:color w:val="4472C4" w:themeColor="accent1"/>
        </w:rPr>
        <w:t>5</w:t>
      </w:r>
      <w:r>
        <w:t xml:space="preserve"> sätestatakse, et s</w:t>
      </w:r>
      <w:r w:rsidR="00D71482" w:rsidRPr="001862E5">
        <w:t xml:space="preserve">aatjata alaealine rahvusvahelise kaitse taotleja või saaja paigutatakse </w:t>
      </w:r>
      <w:r w:rsidR="006F53AA" w:rsidRPr="001862E5">
        <w:t xml:space="preserve">rahvusvahelise kaitse taotlejate </w:t>
      </w:r>
      <w:r w:rsidR="00D71482" w:rsidRPr="001862E5">
        <w:t xml:space="preserve">majutuskeskusesse, suunatakse asendushooldusele või täisealise sugulase juurde. </w:t>
      </w:r>
      <w:r w:rsidR="001C03CF">
        <w:t>SKA</w:t>
      </w:r>
      <w:r w:rsidR="00D71482" w:rsidRPr="001862E5">
        <w:t xml:space="preserve"> </w:t>
      </w:r>
      <w:r w:rsidR="00D71482" w:rsidRPr="00D17491">
        <w:t>tagab käesoleva seaduse § 44 lõike 1 punktides 3–7 nimetatud teenuste osutamise ka juhul, kui saatjata alaealine suunatakse asendushooldusele või täisealise sugulase juurde.</w:t>
      </w:r>
    </w:p>
    <w:p w14:paraId="0F111846" w14:textId="77777777" w:rsidR="00B5034B" w:rsidRDefault="00B5034B" w:rsidP="00B0373F">
      <w:pPr>
        <w:jc w:val="both"/>
      </w:pPr>
    </w:p>
    <w:p w14:paraId="2D907225" w14:textId="031F5A1E" w:rsidR="001765AB" w:rsidRPr="00D17491" w:rsidRDefault="00B0373F" w:rsidP="00686ADB">
      <w:pPr>
        <w:jc w:val="both"/>
      </w:pPr>
      <w:r>
        <w:t xml:space="preserve">Sellega võetakse üle </w:t>
      </w:r>
      <w:r w:rsidRPr="00B0373F">
        <w:t>direktiiv</w:t>
      </w:r>
      <w:r w:rsidR="00031507">
        <w:t>i</w:t>
      </w:r>
      <w:r w:rsidRPr="00B0373F">
        <w:t xml:space="preserve"> 2024/1346</w:t>
      </w:r>
      <w:r w:rsidR="00254B9A">
        <w:t>/EL</w:t>
      </w:r>
      <w:r w:rsidRPr="00B0373F">
        <w:t xml:space="preserve"> (vastuvõtutingimuste kohta)</w:t>
      </w:r>
      <w:r>
        <w:t xml:space="preserve"> </w:t>
      </w:r>
      <w:r w:rsidR="00A9056B">
        <w:t>artikli</w:t>
      </w:r>
      <w:r>
        <w:t xml:space="preserve"> 27 lõige 9, mille kohaselt paigutatakse sellised saatjata lapsed, kes on avaldanud soovi esitada rahvusvahelise kaitse taotlust, alates hetkest, mil nad lubatakse selle liikmesriigi territooriumile, kus nad rahvusvahelise kaitse taotluse esitasid või kus seda taotlust läbi vaadatakse, kuni hetkeni, mil nad on kohustatud vastuvõtva liikmesriigi territooriumilt lahkuma, täisealise sugulase juurde, kasuperekonda, majutuskeskusesse, kus on erivõimalused alaealiste jaoks või muudesse alaealistele sobivatesse majutuskohtadesse.</w:t>
      </w:r>
      <w:r w:rsidR="00686ADB">
        <w:t xml:space="preserve"> Samuti on võimalik paigutada 16-aastaseid või sellest vanemaid alaealisi täiskasvanud taotlejate majutuskeskustesse, kui see on artikli 26 lõikes 2 sätestatu kohaselt nende parimates huvides. Võimaluse korral hoitakse õdesid-vendi koos, võttes arvesse lapse huvisid ning eriti tema vanust ja küpsust. Saatjata lapse elukohta muudetakse võimalikult harva.</w:t>
      </w:r>
    </w:p>
    <w:p w14:paraId="09AE8BBB" w14:textId="77777777" w:rsidR="00D71482" w:rsidRPr="00D17491" w:rsidRDefault="00D71482" w:rsidP="00D17491">
      <w:pPr>
        <w:jc w:val="both"/>
      </w:pPr>
    </w:p>
    <w:p w14:paraId="28DE2498" w14:textId="115FB54D" w:rsidR="00581254" w:rsidRDefault="00581254" w:rsidP="00581254">
      <w:pPr>
        <w:jc w:val="both"/>
      </w:pPr>
      <w:r w:rsidRPr="00663023">
        <w:rPr>
          <w:b/>
          <w:color w:val="4472C4" w:themeColor="accent1"/>
        </w:rPr>
        <w:t>Lõikega 6</w:t>
      </w:r>
      <w:r>
        <w:t xml:space="preserve"> võetakse üle </w:t>
      </w:r>
      <w:r w:rsidRPr="00581254">
        <w:t>direktiiv 2024/1346</w:t>
      </w:r>
      <w:r w:rsidR="00254B9A">
        <w:t>/EL</w:t>
      </w:r>
      <w:r w:rsidRPr="00581254">
        <w:t xml:space="preserve"> (vastuvõtutingimuste kohta) </w:t>
      </w:r>
      <w:r w:rsidR="00A9056B">
        <w:t>artikli</w:t>
      </w:r>
      <w:r>
        <w:t xml:space="preserve"> 27 lõige 10, millega on sätestatud, et liikmesriigid alustavad saatjata alaealise pereliikmete otsimist võimalikult kiiresti pärast rahvusvahelise kaitse taotluse esitamist, kasutades selleks vajaduse korral rahvusvaheliste või muude asjaomaste organisatsioonide abi, kaitstes samas tema </w:t>
      </w:r>
      <w:r>
        <w:lastRenderedPageBreak/>
        <w:t xml:space="preserve">parimaid huvisid. Kui alaealise või tema lähisugulaste elu või isikupuutumatus võib olla ohus, eriti kui need lähisugulased on jäänud oma päritoluriiki, tuleb tagada, et teavet nende isikute kohta kogutakse, töödeldakse ja levitatakse konfidentsiaalselt, et vältida nende </w:t>
      </w:r>
      <w:r w:rsidR="00F4472E">
        <w:t>turvalisuse</w:t>
      </w:r>
      <w:r>
        <w:t xml:space="preserve"> ohustamist</w:t>
      </w:r>
    </w:p>
    <w:p w14:paraId="41584180" w14:textId="77777777" w:rsidR="00B5034B" w:rsidRDefault="00B5034B" w:rsidP="00D17491">
      <w:pPr>
        <w:jc w:val="both"/>
      </w:pPr>
    </w:p>
    <w:p w14:paraId="6710D3CC" w14:textId="27AAA5FB" w:rsidR="00D71482" w:rsidRPr="00D17491" w:rsidRDefault="00581254" w:rsidP="00D17491">
      <w:pPr>
        <w:jc w:val="both"/>
      </w:pPr>
      <w:r>
        <w:t>Seetõttu kehtestatakse lõikega 6, et s</w:t>
      </w:r>
      <w:r w:rsidR="00D71482" w:rsidRPr="00D17491">
        <w:t xml:space="preserve">aatjata alaealise perekonnaliikmete otsimist alustab </w:t>
      </w:r>
      <w:r w:rsidR="00457A1A">
        <w:t>PPA</w:t>
      </w:r>
      <w:r w:rsidR="00D71482" w:rsidRPr="00D17491">
        <w:t xml:space="preserve"> võimalikult kiiresti pärast rahvusvahelise kaitse taotluse esitamist.</w:t>
      </w:r>
    </w:p>
    <w:p w14:paraId="11465121" w14:textId="77777777" w:rsidR="00D71482" w:rsidRPr="00D17491" w:rsidRDefault="00D71482" w:rsidP="00D17491">
      <w:pPr>
        <w:jc w:val="both"/>
        <w:rPr>
          <w:b/>
          <w:bCs/>
        </w:rPr>
      </w:pPr>
    </w:p>
    <w:p w14:paraId="22FE3B96" w14:textId="32D8E60F" w:rsidR="00D71482" w:rsidRDefault="00D71482" w:rsidP="00D71482">
      <w:pPr>
        <w:rPr>
          <w:b/>
          <w:bCs/>
        </w:rPr>
      </w:pPr>
      <w:r w:rsidRPr="001E23F0">
        <w:rPr>
          <w:b/>
          <w:bCs/>
        </w:rPr>
        <w:t>2. peatükk</w:t>
      </w:r>
      <w:r>
        <w:rPr>
          <w:b/>
          <w:bCs/>
        </w:rPr>
        <w:t xml:space="preserve"> „Rahvusvahelise kaitse menetlus“</w:t>
      </w:r>
    </w:p>
    <w:p w14:paraId="3BFED6C0" w14:textId="77777777" w:rsidR="009A3CC8" w:rsidRPr="001E23F0" w:rsidRDefault="009A3CC8" w:rsidP="00D71482">
      <w:pPr>
        <w:rPr>
          <w:b/>
          <w:bCs/>
        </w:rPr>
      </w:pPr>
    </w:p>
    <w:p w14:paraId="2800F43A" w14:textId="653FBA42" w:rsidR="00D71482" w:rsidRPr="001E23F0" w:rsidRDefault="00D71482" w:rsidP="00D71482">
      <w:pPr>
        <w:rPr>
          <w:b/>
          <w:bCs/>
        </w:rPr>
      </w:pPr>
      <w:bookmarkStart w:id="107" w:name="ptk2"/>
      <w:bookmarkEnd w:id="107"/>
      <w:r w:rsidRPr="00362E33">
        <w:rPr>
          <w:b/>
        </w:rPr>
        <w:t>1. jagu „Isiku tuvastamine ja isikusamasuse kontrollimine“</w:t>
      </w:r>
    </w:p>
    <w:p w14:paraId="5B1BF192" w14:textId="77777777" w:rsidR="00D71482" w:rsidRDefault="00D71482" w:rsidP="009802BE">
      <w:pPr>
        <w:rPr>
          <w:b/>
          <w:bCs/>
        </w:rPr>
      </w:pPr>
    </w:p>
    <w:p w14:paraId="79CBA05C" w14:textId="6FF636EF" w:rsidR="000C7F72" w:rsidRDefault="00115A64" w:rsidP="00115A64">
      <w:pPr>
        <w:jc w:val="both"/>
      </w:pPr>
      <w:r w:rsidRPr="00B7612C">
        <w:rPr>
          <w:b/>
          <w:color w:val="4472C4" w:themeColor="accent1"/>
        </w:rPr>
        <w:t>Paragrahvides 22–26</w:t>
      </w:r>
      <w:r w:rsidRPr="00B7612C">
        <w:rPr>
          <w:color w:val="4472C4" w:themeColor="accent1"/>
        </w:rPr>
        <w:t xml:space="preserve"> </w:t>
      </w:r>
      <w:r w:rsidRPr="00115A64">
        <w:t>sätestatakse isiku tuvastamise ja isikusamasuse kontrollimise alused ja kord</w:t>
      </w:r>
      <w:r w:rsidR="003C7AAD">
        <w:t>, võrreldes kehtiva VRKS-i tekstiga ei ole käesoleva eelnõuga tehtud olulisi muudatusi</w:t>
      </w:r>
      <w:r w:rsidR="001F6E06">
        <w:t xml:space="preserve"> ning </w:t>
      </w:r>
      <w:r w:rsidR="00703B2A">
        <w:t>kavandatud regulatsioon on analoogne teiste välismaalaste staatust reguleerivate seadustega.</w:t>
      </w:r>
      <w:r w:rsidRPr="00115A64">
        <w:t xml:space="preserve"> </w:t>
      </w:r>
      <w:r w:rsidR="003C7AAD">
        <w:t xml:space="preserve">Rahvusvahelise kaitse menetluses tuleb </w:t>
      </w:r>
      <w:r w:rsidR="000C7F72">
        <w:t>teha kindlaks, kas tegemist on selle isikuga, kes ta eeldatavalt on. Eristada tuleb kahte toimingut:</w:t>
      </w:r>
    </w:p>
    <w:p w14:paraId="2D171B75" w14:textId="77777777" w:rsidR="000C7F72" w:rsidRPr="000C7F72" w:rsidRDefault="000C7F72" w:rsidP="000C7F72">
      <w:pPr>
        <w:jc w:val="both"/>
      </w:pPr>
      <w:r w:rsidRPr="000C7F72">
        <w:t>1) isiku esmane tuvastamine, mis tähendab isiku identiteedi loomist riigi jaoks;</w:t>
      </w:r>
    </w:p>
    <w:p w14:paraId="4C0525AC" w14:textId="6A8520DB" w:rsidR="000C7F72" w:rsidRDefault="000C7F72" w:rsidP="000C7F72">
      <w:pPr>
        <w:jc w:val="both"/>
      </w:pPr>
      <w:r w:rsidRPr="000C7F72">
        <w:t>2) isikusamasuse kontrollimine, mida tehakse esmase isikutuvastamise andmete põhjal.</w:t>
      </w:r>
    </w:p>
    <w:p w14:paraId="6CEAD418" w14:textId="77777777" w:rsidR="000C7F72" w:rsidRDefault="000C7F72" w:rsidP="00115A64">
      <w:pPr>
        <w:jc w:val="both"/>
      </w:pPr>
    </w:p>
    <w:p w14:paraId="5F17C095" w14:textId="570735E2" w:rsidR="00115A64" w:rsidRDefault="000C7F72" w:rsidP="00115A64">
      <w:pPr>
        <w:jc w:val="both"/>
      </w:pPr>
      <w:r>
        <w:t>E</w:t>
      </w:r>
      <w:r w:rsidR="003C7AAD">
        <w:t xml:space="preserve">smane vahend isiku tuvastamiseks on isiku füüsiliste omaduste võrdlemine visuaalsel teel tema isikut tõendavasse dokumenti kantud andmetega. </w:t>
      </w:r>
      <w:r>
        <w:t>Arvestades</w:t>
      </w:r>
      <w:r w:rsidRPr="00086A9F">
        <w:t xml:space="preserve"> määruse 2024/1356</w:t>
      </w:r>
      <w:r w:rsidR="00254B9A">
        <w:t>/EL</w:t>
      </w:r>
      <w:r w:rsidRPr="00086A9F">
        <w:t xml:space="preserve"> (taustakontrolli kohta)</w:t>
      </w:r>
      <w:r>
        <w:t xml:space="preserve"> artiklis 14 sätestatut, </w:t>
      </w:r>
      <w:r w:rsidR="001A1F4E">
        <w:t xml:space="preserve">tuvastatakse isikut ka biomeetriliste andmete alusel, seejuures </w:t>
      </w:r>
      <w:r w:rsidR="001F6E06">
        <w:t xml:space="preserve">tehakse </w:t>
      </w:r>
      <w:r w:rsidR="001A1F4E">
        <w:t>päringud andmekogudesse ja tema isikut tõendavasse dokumenti kantud biomeetriliste andmete võrdlemise teel.</w:t>
      </w:r>
    </w:p>
    <w:p w14:paraId="1411DE20" w14:textId="77777777" w:rsidR="001F6E06" w:rsidRDefault="001F6E06" w:rsidP="00115A64">
      <w:pPr>
        <w:jc w:val="both"/>
      </w:pPr>
    </w:p>
    <w:p w14:paraId="682F1405" w14:textId="4EE3BF76" w:rsidR="001F6E06" w:rsidRPr="00115A64" w:rsidRDefault="001F6E06" w:rsidP="00115A64">
      <w:pPr>
        <w:jc w:val="both"/>
      </w:pPr>
      <w:r>
        <w:t>Isiku tuvastamiseks ja isikusamasuse kontrollimiseks võib kasutada ka DNA andmeid. Eeskätt ja</w:t>
      </w:r>
      <w:r w:rsidR="00703B2A">
        <w:t xml:space="preserve"> ka</w:t>
      </w:r>
      <w:r>
        <w:t xml:space="preserve"> liikmesriikide praktikas on tegu erandliku olukorraga, kus menetleval ametiasutusel võib tekkida kahtlus perekonnaliikmete isikutes</w:t>
      </w:r>
      <w:r w:rsidR="00703B2A">
        <w:t xml:space="preserve"> ja tuleb võtta meetmeid laste huvide kaitseks</w:t>
      </w:r>
      <w:r>
        <w:t xml:space="preserve">. Võib esineda olukordi, kus Eestisse </w:t>
      </w:r>
      <w:r w:rsidR="00703B2A">
        <w:t>siseneb</w:t>
      </w:r>
      <w:r>
        <w:t xml:space="preserve"> alaealiste lastega perekond</w:t>
      </w:r>
      <w:r w:rsidR="00703B2A">
        <w:t xml:space="preserve"> ning isikute käitumisest, ütlustest või muudest objektiivsetest asjaoludest võib nähtuda, et tegu ei ole faktiliselt perekonnaga. Rahvusvahelise kaitse menetluses puuduvad isikutel sageli isikut tõendavad dokumendid, seda eriti lastel, kes tuvastatakse nendega koos oleva täiskasvanu ütluste alusel. Seega võib-olla vajalik viimase abinõuna kasutada isikute tuvastamiseks DNA andmeid. </w:t>
      </w:r>
    </w:p>
    <w:p w14:paraId="1D59CA8F" w14:textId="77777777" w:rsidR="0070220A" w:rsidRDefault="0070220A" w:rsidP="009802BE"/>
    <w:p w14:paraId="42B62C0B" w14:textId="4DF3CF05" w:rsidR="0070220A" w:rsidRDefault="0070220A" w:rsidP="0070220A">
      <w:pPr>
        <w:jc w:val="both"/>
      </w:pPr>
      <w:r w:rsidRPr="001E23F0">
        <w:t>Haldusorgan võib isiku tuvastada või isikusamasust kontrollida käesolevas seaduses nimetamata muude haldusorganile teadaolevate andmete põhjal, sealhulgas varasemalt isiku suhtes läbiviidud menetlustes kogutud või andmekogudes töödeldavate andmete põhjal.</w:t>
      </w:r>
    </w:p>
    <w:p w14:paraId="30F8758A" w14:textId="77777777" w:rsidR="00882A8F" w:rsidRDefault="00882A8F" w:rsidP="0070220A">
      <w:pPr>
        <w:jc w:val="both"/>
      </w:pPr>
    </w:p>
    <w:p w14:paraId="1B36E953" w14:textId="1486E813" w:rsidR="00D5517C" w:rsidRPr="002076CB" w:rsidRDefault="00882A8F" w:rsidP="0070220A">
      <w:pPr>
        <w:jc w:val="both"/>
      </w:pPr>
      <w:r w:rsidRPr="002076CB">
        <w:t xml:space="preserve">Kuna rahvusvahelise kaitse taotleja on olnud sunnitud koduriigist põgenema tagakiusamise või muu tõsise kahju eest, sageli ootamatult, siis on ta teiste välismaalastega võrreldes </w:t>
      </w:r>
      <w:r w:rsidRPr="003C4A9E">
        <w:t>haavatavas</w:t>
      </w:r>
      <w:r w:rsidRPr="002076CB">
        <w:t xml:space="preserve"> olukorras ning sellist </w:t>
      </w:r>
      <w:r w:rsidR="003C4A9E">
        <w:t xml:space="preserve">eluliselt </w:t>
      </w:r>
      <w:r w:rsidRPr="002076CB">
        <w:t xml:space="preserve">haavatavat olukorda silmas pidades ei pruugi taotlejal olla või enam olla isikut tõendavat dokumenti. </w:t>
      </w:r>
      <w:r w:rsidR="003C4A9E">
        <w:t xml:space="preserve">Praktika kohaselt satuvad põgenikud sageli ka kuritegelike </w:t>
      </w:r>
      <w:proofErr w:type="spellStart"/>
      <w:r w:rsidR="003C4A9E">
        <w:t>inimkaubitsejate</w:t>
      </w:r>
      <w:proofErr w:type="spellEnd"/>
      <w:r w:rsidR="003C4A9E">
        <w:t xml:space="preserve"> võrgustike mõju alla, kelle enimkasutatav mõjutusviis</w:t>
      </w:r>
      <w:r w:rsidR="00924DDB">
        <w:t xml:space="preserve"> põgenikke ärakasutamise eesmärgil allutamiseks</w:t>
      </w:r>
      <w:r w:rsidR="003C4A9E">
        <w:t xml:space="preserve"> on muuhulgas reisidokumendi ära võtmine.</w:t>
      </w:r>
      <w:r w:rsidR="004320B4" w:rsidRPr="002076CB">
        <w:t xml:space="preserve"> Kui tavaliselt saab välismaalane pöörduda oma koduriigi ametiasutuste poole, et saada tuge uute isikut tõendavate dokumentide saamisel, siis rahvusvahelise kaitse taotlejal sellist võimalust ei ole. </w:t>
      </w:r>
      <w:r w:rsidR="006D70AB" w:rsidRPr="002076CB">
        <w:t>Seetõttu ei saa ka i</w:t>
      </w:r>
      <w:r w:rsidRPr="002076CB">
        <w:t xml:space="preserve">sikut tõendava dokumendi puudumine olla põhjuseks rahvusvahelise kaitse </w:t>
      </w:r>
      <w:r w:rsidR="00D5517C" w:rsidRPr="002076CB">
        <w:t xml:space="preserve">taotluse menetlemata jätmiseks või rahvusvahelise kaitse </w:t>
      </w:r>
      <w:r w:rsidRPr="002076CB">
        <w:t>andmisest keeldumise otsuse tegemiseks</w:t>
      </w:r>
      <w:r w:rsidR="009F686E" w:rsidRPr="002076CB">
        <w:t xml:space="preserve"> ega ka kiirendatud või piirimenetlusse suunamiseks</w:t>
      </w:r>
      <w:r w:rsidRPr="002076CB">
        <w:t>.</w:t>
      </w:r>
      <w:r w:rsidR="00D5517C" w:rsidRPr="002076CB">
        <w:t xml:space="preserve"> </w:t>
      </w:r>
      <w:r w:rsidR="009F686E" w:rsidRPr="002076CB">
        <w:t xml:space="preserve">Isikut tõendava või reisidokumendi puudumise korral märgib </w:t>
      </w:r>
      <w:r w:rsidR="00457A1A">
        <w:t>PPA</w:t>
      </w:r>
      <w:r w:rsidR="009F686E" w:rsidRPr="002076CB">
        <w:t xml:space="preserve"> </w:t>
      </w:r>
      <w:r w:rsidR="006D70AB" w:rsidRPr="002076CB">
        <w:t xml:space="preserve">taotluse registreerimisel ja taotluse vastu võtmisel </w:t>
      </w:r>
      <w:r w:rsidR="009F686E" w:rsidRPr="002076CB">
        <w:t xml:space="preserve">rahvusvahelise kaitse </w:t>
      </w:r>
      <w:r w:rsidR="006D70AB" w:rsidRPr="002076CB">
        <w:t xml:space="preserve">taotlusele, et rahvusvahelise kaitse taotleja isik on tuvastatud </w:t>
      </w:r>
      <w:r w:rsidR="006D70AB" w:rsidRPr="002076CB">
        <w:lastRenderedPageBreak/>
        <w:t xml:space="preserve">ütluste alusel. </w:t>
      </w:r>
      <w:r w:rsidR="00D7792D">
        <w:t xml:space="preserve">Rahvusvahelise kaitse taotluse registreerimisel ja taotluse vastu võtmisel lähtutakse </w:t>
      </w:r>
      <w:r w:rsidR="00D7792D" w:rsidRPr="00D7792D">
        <w:t>määrus</w:t>
      </w:r>
      <w:r w:rsidR="00AE6EB3">
        <w:t>e</w:t>
      </w:r>
      <w:r w:rsidR="00D7792D" w:rsidRPr="00D7792D">
        <w:t xml:space="preserve"> 2024/1348</w:t>
      </w:r>
      <w:r w:rsidR="00DF358E">
        <w:t>/EL</w:t>
      </w:r>
      <w:r w:rsidR="00D7792D" w:rsidRPr="00D7792D">
        <w:t xml:space="preserve"> (menetluse kohta)</w:t>
      </w:r>
      <w:r w:rsidR="00D7792D">
        <w:t xml:space="preserve"> artiklist 27 ja 28</w:t>
      </w:r>
      <w:r w:rsidR="008E517A">
        <w:t xml:space="preserve"> ning </w:t>
      </w:r>
      <w:r w:rsidR="008E517A" w:rsidRPr="008E517A">
        <w:t>määrus</w:t>
      </w:r>
      <w:r w:rsidR="008E517A">
        <w:t>est</w:t>
      </w:r>
      <w:r w:rsidR="008E517A" w:rsidRPr="008E517A">
        <w:t xml:space="preserve"> 2024/1358</w:t>
      </w:r>
      <w:r w:rsidR="00254B9A">
        <w:t>/EL</w:t>
      </w:r>
      <w:r w:rsidR="008E517A" w:rsidRPr="008E517A">
        <w:t xml:space="preserve"> (</w:t>
      </w:r>
      <w:proofErr w:type="spellStart"/>
      <w:r w:rsidR="008E517A" w:rsidRPr="008E517A">
        <w:t>Eurodac</w:t>
      </w:r>
      <w:proofErr w:type="spellEnd"/>
      <w:r w:rsidR="008E517A" w:rsidRPr="008E517A">
        <w:t>-süsteemi kohta)</w:t>
      </w:r>
      <w:r w:rsidR="008E517A">
        <w:t>.</w:t>
      </w:r>
      <w:r w:rsidR="00D7792D">
        <w:t xml:space="preserve"> </w:t>
      </w:r>
    </w:p>
    <w:p w14:paraId="09684BBC" w14:textId="77777777" w:rsidR="005D5F67" w:rsidRDefault="005D5F67" w:rsidP="006D70AB">
      <w:pPr>
        <w:jc w:val="both"/>
      </w:pPr>
    </w:p>
    <w:p w14:paraId="25A0384B" w14:textId="4C621E75" w:rsidR="006D70AB" w:rsidRPr="002076CB" w:rsidRDefault="00AE6EB3" w:rsidP="006D70AB">
      <w:pPr>
        <w:jc w:val="both"/>
      </w:pPr>
      <w:r>
        <w:t>M</w:t>
      </w:r>
      <w:r w:rsidR="007339D3" w:rsidRPr="002076CB">
        <w:t>ääruse 2024/1348</w:t>
      </w:r>
      <w:r w:rsidR="00DF358E">
        <w:t>/EL</w:t>
      </w:r>
      <w:r w:rsidR="007339D3" w:rsidRPr="002076CB">
        <w:t xml:space="preserve"> (menetluse kohta) artik</w:t>
      </w:r>
      <w:r w:rsidR="00AC5FB8">
        <w:t>li</w:t>
      </w:r>
      <w:r w:rsidR="007339D3" w:rsidRPr="002076CB">
        <w:t xml:space="preserve"> 9 lõi</w:t>
      </w:r>
      <w:r w:rsidR="00AC5FB8">
        <w:t>ke</w:t>
      </w:r>
      <w:r w:rsidR="007339D3" w:rsidRPr="002076CB">
        <w:t xml:space="preserve"> 2 punkt</w:t>
      </w:r>
      <w:r w:rsidR="00AC5FB8">
        <w:t>i</w:t>
      </w:r>
      <w:r w:rsidR="007339D3" w:rsidRPr="002076CB">
        <w:t xml:space="preserve"> b alusel on taotleja kohustatud andme </w:t>
      </w:r>
      <w:proofErr w:type="spellStart"/>
      <w:r w:rsidR="00457A1A" w:rsidRPr="00537B46">
        <w:t>PPA</w:t>
      </w:r>
      <w:r w:rsidR="00E94660">
        <w:t>-</w:t>
      </w:r>
      <w:r w:rsidR="007339D3" w:rsidRPr="00537B46">
        <w:t>le</w:t>
      </w:r>
      <w:proofErr w:type="spellEnd"/>
      <w:r w:rsidR="007339D3" w:rsidRPr="002076CB">
        <w:t xml:space="preserve"> selgitusi isikut tõendava dokumendi või reisidokumendi puudumise kohta. Sama määruse artik</w:t>
      </w:r>
      <w:r w:rsidR="00AC5FB8">
        <w:t>li</w:t>
      </w:r>
      <w:r w:rsidR="007339D3" w:rsidRPr="002076CB">
        <w:t xml:space="preserve"> 10 lõi</w:t>
      </w:r>
      <w:r w:rsidR="00AC5FB8">
        <w:t>k</w:t>
      </w:r>
      <w:r w:rsidR="007339D3" w:rsidRPr="002076CB">
        <w:t>e 1 alusel on taotlejal õigus menetluse ajal riigis viibida. Artik</w:t>
      </w:r>
      <w:r w:rsidR="00AC5FB8">
        <w:t>li</w:t>
      </w:r>
      <w:r w:rsidR="007339D3" w:rsidRPr="002076CB">
        <w:t xml:space="preserve"> 27 lõike 1 punkt</w:t>
      </w:r>
      <w:r w:rsidR="00AC5FB8">
        <w:t>is</w:t>
      </w:r>
      <w:r w:rsidR="007339D3" w:rsidRPr="002076CB">
        <w:t xml:space="preserve"> b on sätestatud, et juhul kui taotlejal selline dokument olemas on, siis </w:t>
      </w:r>
      <w:r w:rsidR="00457A1A">
        <w:t>PPA</w:t>
      </w:r>
      <w:r w:rsidR="007339D3" w:rsidRPr="002076CB">
        <w:t xml:space="preserve"> registreerib taotleja isikut tõendava või reisidokumendi liigi, numbri ja kehtivusaja ning selle välja andnud riigi andmed, samuti muud dokumendid, mida </w:t>
      </w:r>
      <w:r w:rsidR="00457A1A">
        <w:t>PPA</w:t>
      </w:r>
      <w:r w:rsidR="007339D3" w:rsidRPr="002076CB">
        <w:t xml:space="preserve"> peab asjakohaseks seoses </w:t>
      </w:r>
      <w:r w:rsidR="00EC4474" w:rsidRPr="002076CB">
        <w:t xml:space="preserve">taotleja </w:t>
      </w:r>
      <w:r w:rsidR="007339D3" w:rsidRPr="002076CB">
        <w:t>isikusamasuse tuvastamise, rahvusvahelise kaitse menetluse läbiviimise ja vastutava liikmesriigi määramisega</w:t>
      </w:r>
      <w:r w:rsidR="00EC4474" w:rsidRPr="002076CB">
        <w:t>. Artik</w:t>
      </w:r>
      <w:r w:rsidR="00AC5FB8">
        <w:t>li</w:t>
      </w:r>
      <w:r w:rsidR="00EC4474" w:rsidRPr="002076CB">
        <w:t xml:space="preserve"> 28 kohaselt ning </w:t>
      </w:r>
      <w:r w:rsidR="00AC5FB8">
        <w:t>seoses</w:t>
      </w:r>
      <w:r w:rsidR="00EC4474" w:rsidRPr="002076CB">
        <w:t xml:space="preserve"> määruse 2024/1347</w:t>
      </w:r>
      <w:r w:rsidR="00DF358E">
        <w:t>/EL</w:t>
      </w:r>
      <w:r w:rsidR="00EC4474" w:rsidRPr="002076CB">
        <w:t xml:space="preserve"> (kvalifikatsioonitingimuste kohta) artikli 4 lõikega 2, on taotlejal kohustus esitada võimalikult kiiresti kõik tema valduses olevad andmed ja dokumendid. </w:t>
      </w:r>
      <w:r w:rsidR="00457A1A">
        <w:t>PPA</w:t>
      </w:r>
      <w:r w:rsidR="00EC4474" w:rsidRPr="002076CB">
        <w:t xml:space="preserve"> võib määrata tähtaja dokumentide ja andmete esitamiseks ning taotleja püüab seda tähtaega järgida. Juhul kui </w:t>
      </w:r>
      <w:r w:rsidR="00457A1A">
        <w:t>PPA</w:t>
      </w:r>
      <w:r w:rsidR="00EC4474" w:rsidRPr="002076CB">
        <w:t xml:space="preserve"> otsustab, et rahvusvahelise kaitse taotluse esitamise soovi avaldamine, taotluse registreerimine ja taotluse esitamine toimuvad samal ajal, siis on taotlejal lubatud kõik tema valduses olevad ja tema taotluse põhjendamiseks vajalikud andmed ja dokumendid esitada alles isikliku vestluse ajal. </w:t>
      </w:r>
      <w:r w:rsidR="00271DB7" w:rsidRPr="002076CB">
        <w:t xml:space="preserve">Täiendavalt selgitab põhjenduspunkt </w:t>
      </w:r>
      <w:r w:rsidR="00306259" w:rsidRPr="002076CB">
        <w:t>75</w:t>
      </w:r>
      <w:r w:rsidR="00271DB7" w:rsidRPr="002076CB">
        <w:t>, et k</w:t>
      </w:r>
      <w:r w:rsidR="006D70AB" w:rsidRPr="002076CB">
        <w:t>ui taotleja esitab arvestatava põhjenduse, ei peaks riiki sisenemisel dokumentide puudumine või võltsitud</w:t>
      </w:r>
      <w:r w:rsidR="007339D3" w:rsidRPr="002076CB">
        <w:t xml:space="preserve"> </w:t>
      </w:r>
      <w:r w:rsidR="006D70AB" w:rsidRPr="002076CB">
        <w:t>dokumentide kasutamine iseenesest tähendama, et automaatselt rakendatakse kiirendatud läbivaatamismenetlust või</w:t>
      </w:r>
      <w:r w:rsidR="007339D3" w:rsidRPr="002076CB">
        <w:t xml:space="preserve"> </w:t>
      </w:r>
      <w:r w:rsidR="006D70AB" w:rsidRPr="002076CB">
        <w:t>piirimenetlust</w:t>
      </w:r>
      <w:r w:rsidR="00271DB7" w:rsidRPr="002076CB">
        <w:t>.</w:t>
      </w:r>
    </w:p>
    <w:p w14:paraId="1AFA79DB" w14:textId="77777777" w:rsidR="007B39FE" w:rsidRDefault="007B39FE" w:rsidP="00306259">
      <w:pPr>
        <w:jc w:val="both"/>
      </w:pPr>
    </w:p>
    <w:p w14:paraId="3EBC3D3C" w14:textId="22A4756F" w:rsidR="00306259" w:rsidRPr="002076CB" w:rsidRDefault="00AC5FB8" w:rsidP="00306259">
      <w:pPr>
        <w:jc w:val="both"/>
      </w:pPr>
      <w:r>
        <w:t>M</w:t>
      </w:r>
      <w:r w:rsidR="00306259" w:rsidRPr="002076CB">
        <w:t>ääruse 2024/1347</w:t>
      </w:r>
      <w:r w:rsidR="00DF358E">
        <w:t>/EL</w:t>
      </w:r>
      <w:r w:rsidR="00306259" w:rsidRPr="002076CB">
        <w:t xml:space="preserve"> (kvalifikatsioonitingimuste kohta)</w:t>
      </w:r>
      <w:r w:rsidR="003443A0" w:rsidRPr="002076CB">
        <w:t xml:space="preserve"> </w:t>
      </w:r>
      <w:r w:rsidR="00703B2A">
        <w:t>artikli</w:t>
      </w:r>
      <w:r w:rsidR="003443A0" w:rsidRPr="002076CB">
        <w:t xml:space="preserve"> 4 lõike 2 punkt</w:t>
      </w:r>
      <w:r w:rsidR="00703B2A">
        <w:t>i b alapunkti</w:t>
      </w:r>
      <w:r w:rsidR="003443A0" w:rsidRPr="002076CB">
        <w:t xml:space="preserve"> x kohaselt peab taotleja esitama reisidokumendid. </w:t>
      </w:r>
      <w:r w:rsidR="00D717FE" w:rsidRPr="002076CB">
        <w:t>A</w:t>
      </w:r>
      <w:r w:rsidR="00703B2A">
        <w:t xml:space="preserve">rtikli </w:t>
      </w:r>
      <w:r w:rsidR="00D717FE" w:rsidRPr="002076CB">
        <w:t>4 l</w:t>
      </w:r>
      <w:r w:rsidR="003443A0" w:rsidRPr="002076CB">
        <w:t>õike 5 kohaselt on sätestatu</w:t>
      </w:r>
      <w:r w:rsidR="00B47E84">
        <w:t>d</w:t>
      </w:r>
      <w:r w:rsidR="003443A0" w:rsidRPr="002076CB">
        <w:t>, et k</w:t>
      </w:r>
      <w:r w:rsidR="00306259" w:rsidRPr="002076CB">
        <w:t>ui taotleja väidete ühe või mitme teatava asjaolu toetuseks ei ole esitatud dokumentaalseid või muid tõendeid, tuleks teha otsus taotleja kasuks, tingimusel et taotleja on teinud tõsiseid jõupingutusi rahvusvahelise kaitse vajaduse põhjendamiseks, kõik taotleja käsutuses olevad asjaomased andmed on esitatud ning muude asjakohaste andmete puudumise kohta on esitatud rahuldav selgitus, leitakse, et taotleja väited on arusaadavad ja usutavad, ning üldine usaldusväärsus on kindlaks tehtud, võttes arvesse hetke, mil taotleja rahvusvahelist kaitset taotles, ja asjakohasel juhul põhjuseid, miks ta seda varem ei taotlenud.</w:t>
      </w:r>
    </w:p>
    <w:p w14:paraId="095D4F50" w14:textId="77777777" w:rsidR="00AC5FB8" w:rsidRPr="002076CB" w:rsidRDefault="00AC5FB8" w:rsidP="00306259">
      <w:pPr>
        <w:jc w:val="both"/>
      </w:pPr>
    </w:p>
    <w:p w14:paraId="01546536" w14:textId="0E86CC1E" w:rsidR="00DF7AD5" w:rsidRPr="002076CB" w:rsidRDefault="00DF7AD5" w:rsidP="00DF7AD5">
      <w:pPr>
        <w:jc w:val="both"/>
      </w:pPr>
      <w:r w:rsidRPr="002076CB">
        <w:t>Ka määruse 2024/1356</w:t>
      </w:r>
      <w:r w:rsidR="00254B9A">
        <w:t>/EL</w:t>
      </w:r>
      <w:r w:rsidRPr="002076CB">
        <w:t xml:space="preserve"> (taustakontrolli kohta) põhjenduspunktis 5 tõdetakse, et nii pärast kinnipidamist patrull- ja vaatlustegevuse ajal kui ka kontrollide käigus piiripunktides puutuvad piirivalveametnikud sageli kokku kolmanda riigi kodanikega, kes taotlevad rahvusvahelist kaitset ilma reisidokumentideta. Ka põhjenduspunktides 39 ja 43 selgitatakse, et kuna kolmanda riigi kodanikel, kes peavad läbima taustakontrolli, ei pruugi olla välispiiri seaduslikuks ületamiseks vajalikke isikut tõendavaid ja reisidokumente, tuleks taustakontrolli osana läbi viia isiku tuvastamise või isikusamasuse kontrolli menetlus.</w:t>
      </w:r>
      <w:r w:rsidR="008C20BA" w:rsidRPr="002076CB">
        <w:t xml:space="preserve"> </w:t>
      </w:r>
      <w:r w:rsidRPr="002076CB">
        <w:t>Sama määruse artik</w:t>
      </w:r>
      <w:r w:rsidR="00AC5FB8">
        <w:t>li</w:t>
      </w:r>
      <w:r w:rsidRPr="002076CB">
        <w:t xml:space="preserve"> 9 </w:t>
      </w:r>
      <w:r w:rsidR="008C20BA" w:rsidRPr="002076CB">
        <w:t>ja artik</w:t>
      </w:r>
      <w:r w:rsidR="00AC5FB8">
        <w:t>li</w:t>
      </w:r>
      <w:r w:rsidR="008C20BA" w:rsidRPr="002076CB">
        <w:t xml:space="preserve"> 14 lõike 1 </w:t>
      </w:r>
      <w:r w:rsidRPr="002076CB">
        <w:t xml:space="preserve">kohaselt tuleb välismaalasel </w:t>
      </w:r>
      <w:r w:rsidR="008C20BA" w:rsidRPr="002076CB">
        <w:t>esitada isikuandmeid tõendavad dokumendid. Artik</w:t>
      </w:r>
      <w:r w:rsidR="00AC5FB8">
        <w:t>li</w:t>
      </w:r>
      <w:r w:rsidR="008C20BA" w:rsidRPr="002076CB">
        <w:t xml:space="preserve"> 17 kohaselt esitatakse taustakontrolli kokkuvõttes muuhulgas ka teave välismaalasega kaasas olnud reisi</w:t>
      </w:r>
      <w:r w:rsidR="00AC5FB8">
        <w:t>-</w:t>
      </w:r>
      <w:r w:rsidR="008C20BA" w:rsidRPr="002076CB">
        <w:t xml:space="preserve"> või isikut tõendavate dokumentide kohta juhul kui see on võimalik. Ka määruse 2024/1358</w:t>
      </w:r>
      <w:r w:rsidR="00254B9A">
        <w:t>/EL</w:t>
      </w:r>
      <w:r w:rsidR="008C20BA" w:rsidRPr="002076CB">
        <w:t xml:space="preserve"> (</w:t>
      </w:r>
      <w:proofErr w:type="spellStart"/>
      <w:r w:rsidR="008C20BA" w:rsidRPr="002076CB">
        <w:t>Eurodac</w:t>
      </w:r>
      <w:proofErr w:type="spellEnd"/>
      <w:r w:rsidR="008C20BA" w:rsidRPr="002076CB">
        <w:t xml:space="preserve">-süsteemi kohta) artikli 17 kohaselt salvestatakse </w:t>
      </w:r>
      <w:proofErr w:type="spellStart"/>
      <w:r w:rsidR="008C20BA" w:rsidRPr="002076CB">
        <w:t>Eurodac</w:t>
      </w:r>
      <w:proofErr w:type="spellEnd"/>
      <w:r w:rsidR="00DF7CB3">
        <w:t>-</w:t>
      </w:r>
      <w:r w:rsidR="008C20BA" w:rsidRPr="002076CB">
        <w:t xml:space="preserve">süsteemi isikut tõendava dokumendi liik ja number, välja andnud riigi </w:t>
      </w:r>
      <w:proofErr w:type="spellStart"/>
      <w:r w:rsidR="008C20BA" w:rsidRPr="002076CB">
        <w:t>kolmetäheline</w:t>
      </w:r>
      <w:proofErr w:type="spellEnd"/>
      <w:r w:rsidR="008C20BA" w:rsidRPr="002076CB">
        <w:t xml:space="preserve"> kood ja dokumendi kehtivusaeg juhul kui need inimesel olemas on. </w:t>
      </w:r>
    </w:p>
    <w:p w14:paraId="0C6240BE" w14:textId="77777777" w:rsidR="00D5517C" w:rsidRPr="002076CB" w:rsidRDefault="00D5517C" w:rsidP="0070220A">
      <w:pPr>
        <w:jc w:val="both"/>
      </w:pPr>
    </w:p>
    <w:p w14:paraId="6F79957E" w14:textId="088BE5A9" w:rsidR="00D5517C" w:rsidRPr="002076CB" w:rsidRDefault="00D5517C" w:rsidP="00D5517C">
      <w:pPr>
        <w:jc w:val="both"/>
      </w:pPr>
      <w:r w:rsidRPr="002076CB">
        <w:t>Seega</w:t>
      </w:r>
      <w:r w:rsidR="008C20BA" w:rsidRPr="002076CB">
        <w:t xml:space="preserve"> on rahvusvahelise kaitse menetluse korral arvestatud asjaoluga, et kaitset taotleval välismaalasel ei pruugi objektiivsetel asjaoludel olla isikut tõendavat või reisidokumenti. Seetõttu on taotlejal kohustus põhjendada dokumentide puudumist ning </w:t>
      </w:r>
      <w:r w:rsidR="00457A1A">
        <w:t>PPA</w:t>
      </w:r>
      <w:r w:rsidR="008C20BA" w:rsidRPr="002076CB">
        <w:t xml:space="preserve"> ei tohi teha taotluse menetlusliigi valimisel ega põhjendatuse osas järeldusi ainuüksi dokumentide puudumise tõttu. J</w:t>
      </w:r>
      <w:r w:rsidRPr="002076CB">
        <w:t xml:space="preserve">uhul kui rahvusvahelise kaitse taotlejal puudub isikut tõendav dokument, siis </w:t>
      </w:r>
      <w:r w:rsidRPr="002076CB">
        <w:lastRenderedPageBreak/>
        <w:t xml:space="preserve">tuleb </w:t>
      </w:r>
      <w:r w:rsidR="008C20BA" w:rsidRPr="002076CB">
        <w:t>lugeda isik tuvastatuks ütluste alusel ning käsitelda seda ühe ümbe</w:t>
      </w:r>
      <w:r w:rsidR="00AE117F" w:rsidRPr="002076CB">
        <w:t>r</w:t>
      </w:r>
      <w:r w:rsidR="008C20BA" w:rsidRPr="002076CB">
        <w:t>lükatava eeldusena</w:t>
      </w:r>
      <w:r w:rsidR="00FF0754" w:rsidRPr="002076CB">
        <w:t xml:space="preserve"> teiste seas. </w:t>
      </w:r>
    </w:p>
    <w:p w14:paraId="7673FBCE" w14:textId="77777777" w:rsidR="0070220A" w:rsidRDefault="0070220A" w:rsidP="009802BE">
      <w:pPr>
        <w:rPr>
          <w:b/>
          <w:bCs/>
        </w:rPr>
      </w:pPr>
    </w:p>
    <w:p w14:paraId="71A5879A" w14:textId="7E7ECA4A" w:rsidR="001C1356" w:rsidRPr="00D858DC" w:rsidRDefault="001C1356" w:rsidP="009802BE">
      <w:pPr>
        <w:rPr>
          <w:color w:val="FF0000"/>
        </w:rPr>
      </w:pPr>
      <w:r w:rsidRPr="00D858DC">
        <w:rPr>
          <w:b/>
        </w:rPr>
        <w:t>§ 27. Automaatse biomeetrilise isikutuvastuse süsteemi andmekogu</w:t>
      </w:r>
      <w:r w:rsidR="00670BC1" w:rsidRPr="00D858DC">
        <w:rPr>
          <w:b/>
        </w:rPr>
        <w:t xml:space="preserve"> </w:t>
      </w:r>
    </w:p>
    <w:p w14:paraId="53C93C00" w14:textId="77777777" w:rsidR="001C1356" w:rsidRPr="00665FEB" w:rsidRDefault="001C1356" w:rsidP="009802BE">
      <w:pPr>
        <w:rPr>
          <w:b/>
          <w:bCs/>
          <w:highlight w:val="yellow"/>
        </w:rPr>
      </w:pPr>
    </w:p>
    <w:p w14:paraId="417D1EB8" w14:textId="6F89DCCF" w:rsidR="00106BA4" w:rsidRDefault="00115A64" w:rsidP="007A3A38">
      <w:pPr>
        <w:jc w:val="both"/>
      </w:pPr>
      <w:r w:rsidRPr="007B39FE">
        <w:rPr>
          <w:b/>
          <w:color w:val="4472C4" w:themeColor="accent1"/>
        </w:rPr>
        <w:t>Paragrahvis 27</w:t>
      </w:r>
      <w:r w:rsidRPr="007B39FE">
        <w:rPr>
          <w:color w:val="4472C4" w:themeColor="accent1"/>
        </w:rPr>
        <w:t xml:space="preserve"> </w:t>
      </w:r>
      <w:r w:rsidR="007A3A38" w:rsidRPr="00435268">
        <w:t>tehakse tehnilised täpsustused</w:t>
      </w:r>
      <w:r w:rsidR="00703B2A">
        <w:t>, et</w:t>
      </w:r>
      <w:r w:rsidR="005D6C07">
        <w:t xml:space="preserve"> VRKS-</w:t>
      </w:r>
      <w:proofErr w:type="spellStart"/>
      <w:r w:rsidR="005D6C07">
        <w:t>is</w:t>
      </w:r>
      <w:proofErr w:type="spellEnd"/>
      <w:r w:rsidR="00703B2A">
        <w:t xml:space="preserve"> säiliks andmekogu ABIS</w:t>
      </w:r>
      <w:r w:rsidR="005D6C07">
        <w:t xml:space="preserve"> regulatsioon, mis on kehtestatud 14 seaduse alusel.</w:t>
      </w:r>
      <w:r w:rsidR="00703B2A">
        <w:t xml:space="preserve"> </w:t>
      </w:r>
      <w:r w:rsidRPr="007B39FE">
        <w:rPr>
          <w:b/>
          <w:color w:val="4472C4" w:themeColor="accent1"/>
        </w:rPr>
        <w:t>Lõiget 1</w:t>
      </w:r>
      <w:r w:rsidRPr="00115A64">
        <w:rPr>
          <w:b/>
          <w:bCs/>
        </w:rPr>
        <w:t xml:space="preserve"> </w:t>
      </w:r>
      <w:r w:rsidRPr="00115A64">
        <w:t xml:space="preserve">täpsustatakse selliselt, et </w:t>
      </w:r>
      <w:r w:rsidR="007A3A38">
        <w:t>andmekogu</w:t>
      </w:r>
      <w:r w:rsidR="005D6C07">
        <w:t xml:space="preserve"> ABIS</w:t>
      </w:r>
      <w:r w:rsidR="007A3A38">
        <w:t xml:space="preserve"> eesmärgiga on hõlmatud ka </w:t>
      </w:r>
      <w:r w:rsidR="007A3A38" w:rsidRPr="007A3A38">
        <w:t>biomeetriliste andmete edastami</w:t>
      </w:r>
      <w:r w:rsidR="005D6C07">
        <w:t>ne</w:t>
      </w:r>
      <w:r w:rsidR="007A3A38" w:rsidRPr="007A3A38">
        <w:t xml:space="preserve"> </w:t>
      </w:r>
      <w:proofErr w:type="spellStart"/>
      <w:r w:rsidR="007A3A38" w:rsidRPr="007A3A38">
        <w:t>Eurodac</w:t>
      </w:r>
      <w:proofErr w:type="spellEnd"/>
      <w:r w:rsidR="007A3A38" w:rsidRPr="007A3A38">
        <w:t xml:space="preserve">-süsteemi ja </w:t>
      </w:r>
      <w:proofErr w:type="spellStart"/>
      <w:r w:rsidR="007A3A38" w:rsidRPr="007A3A38">
        <w:t>Eurodac</w:t>
      </w:r>
      <w:proofErr w:type="spellEnd"/>
      <w:r w:rsidR="007A3A38" w:rsidRPr="007A3A38">
        <w:t>-süsteemist saadud biomeetriliste andmete võrdlemi</w:t>
      </w:r>
      <w:r w:rsidR="005D6C07">
        <w:t>ne</w:t>
      </w:r>
      <w:r w:rsidR="007A3A38" w:rsidRPr="007A3A38">
        <w:t xml:space="preserve"> vastavalt määrusele 2024/1358</w:t>
      </w:r>
      <w:r w:rsidR="00254B9A">
        <w:t>/EL</w:t>
      </w:r>
      <w:r w:rsidR="007A3A38" w:rsidRPr="007A3A38">
        <w:t xml:space="preserve"> (</w:t>
      </w:r>
      <w:proofErr w:type="spellStart"/>
      <w:r w:rsidR="007A3A38" w:rsidRPr="007A3A38">
        <w:t>Eurodac</w:t>
      </w:r>
      <w:proofErr w:type="spellEnd"/>
      <w:r w:rsidR="007A3A38" w:rsidRPr="007A3A38">
        <w:t>-süsteemi kohta).</w:t>
      </w:r>
      <w:r w:rsidR="007B39FE">
        <w:t xml:space="preserve"> </w:t>
      </w:r>
      <w:r w:rsidR="00665FEB">
        <w:t xml:space="preserve">Lisatakse </w:t>
      </w:r>
      <w:r w:rsidR="00665FEB" w:rsidRPr="007B39FE">
        <w:rPr>
          <w:b/>
          <w:color w:val="4472C4" w:themeColor="accent1"/>
        </w:rPr>
        <w:t xml:space="preserve">lõige </w:t>
      </w:r>
      <w:r w:rsidR="00106BA4" w:rsidRPr="007B39FE">
        <w:rPr>
          <w:b/>
          <w:color w:val="4472C4" w:themeColor="accent1"/>
        </w:rPr>
        <w:t>7</w:t>
      </w:r>
      <w:r w:rsidR="00106BA4" w:rsidRPr="007B39FE">
        <w:rPr>
          <w:color w:val="4472C4" w:themeColor="accent1"/>
        </w:rPr>
        <w:t>,</w:t>
      </w:r>
      <w:r w:rsidR="00106BA4">
        <w:t xml:space="preserve"> millega loetletakse, et ABIS põhimäärusega sätestatakse andmekogu pidamise kord ja andmete koosseis.</w:t>
      </w:r>
      <w:r w:rsidR="007B39FE">
        <w:t xml:space="preserve"> </w:t>
      </w:r>
      <w:r w:rsidR="00106BA4" w:rsidRPr="007B39FE">
        <w:rPr>
          <w:b/>
          <w:color w:val="4472C4" w:themeColor="accent1"/>
        </w:rPr>
        <w:t>Lõikesse 8</w:t>
      </w:r>
      <w:r w:rsidR="00106BA4">
        <w:t xml:space="preserve"> lisatakse täpsustus, et a</w:t>
      </w:r>
      <w:r w:rsidR="00106BA4" w:rsidRPr="00106BA4">
        <w:t>ndmete täpsem säilitustähtaeg kehtestatakse andmekogu põhimääruses.</w:t>
      </w:r>
    </w:p>
    <w:p w14:paraId="2C88CF2A" w14:textId="77777777" w:rsidR="00AA5376" w:rsidRDefault="00AA5376" w:rsidP="009802BE">
      <w:pPr>
        <w:rPr>
          <w:b/>
          <w:bCs/>
        </w:rPr>
      </w:pPr>
    </w:p>
    <w:p w14:paraId="5E74DD96" w14:textId="6D4C5463" w:rsidR="00FD0C2A" w:rsidRDefault="00FD0C2A" w:rsidP="00FD0C2A">
      <w:pPr>
        <w:rPr>
          <w:b/>
          <w:bCs/>
        </w:rPr>
      </w:pPr>
      <w:r w:rsidRPr="00FD0C2A">
        <w:rPr>
          <w:b/>
          <w:bCs/>
        </w:rPr>
        <w:t>2. jagu</w:t>
      </w:r>
      <w:r>
        <w:rPr>
          <w:b/>
          <w:bCs/>
        </w:rPr>
        <w:t xml:space="preserve"> </w:t>
      </w:r>
      <w:r w:rsidR="009673E6">
        <w:rPr>
          <w:b/>
          <w:bCs/>
        </w:rPr>
        <w:t>„</w:t>
      </w:r>
      <w:r w:rsidRPr="00FD0C2A">
        <w:rPr>
          <w:b/>
          <w:bCs/>
        </w:rPr>
        <w:t>Rahvusvahelise kaitse menetlus</w:t>
      </w:r>
      <w:r w:rsidR="009673E6">
        <w:rPr>
          <w:b/>
          <w:bCs/>
        </w:rPr>
        <w:t>“</w:t>
      </w:r>
    </w:p>
    <w:p w14:paraId="55159EDF" w14:textId="77777777" w:rsidR="00FD0C2A" w:rsidRDefault="00FD0C2A" w:rsidP="00FD0C2A">
      <w:pPr>
        <w:rPr>
          <w:b/>
          <w:bCs/>
        </w:rPr>
      </w:pPr>
    </w:p>
    <w:p w14:paraId="7A0FCED3" w14:textId="3AE42BE6" w:rsidR="001C1356" w:rsidRDefault="001C1356" w:rsidP="009802BE">
      <w:pPr>
        <w:rPr>
          <w:b/>
          <w:bCs/>
        </w:rPr>
      </w:pPr>
      <w:r w:rsidRPr="001C1356">
        <w:rPr>
          <w:b/>
          <w:bCs/>
        </w:rPr>
        <w:t>§ 28. Rahvusvahelise kaitse taotluse esitamine</w:t>
      </w:r>
    </w:p>
    <w:p w14:paraId="432C2C12" w14:textId="77777777" w:rsidR="000D0A07" w:rsidRDefault="000D0A07" w:rsidP="009802BE">
      <w:pPr>
        <w:rPr>
          <w:b/>
          <w:bCs/>
        </w:rPr>
      </w:pPr>
    </w:p>
    <w:p w14:paraId="6DBD9763" w14:textId="2919ABC2" w:rsidR="008E0DC2" w:rsidRPr="007E761A" w:rsidRDefault="001F656C" w:rsidP="001324B0">
      <w:pPr>
        <w:jc w:val="both"/>
      </w:pPr>
      <w:r>
        <w:rPr>
          <w:b/>
          <w:color w:val="4472C4" w:themeColor="accent1"/>
        </w:rPr>
        <w:t>L</w:t>
      </w:r>
      <w:r w:rsidR="008E0DC2" w:rsidRPr="00537B46">
        <w:rPr>
          <w:b/>
          <w:color w:val="4472C4" w:themeColor="accent1"/>
        </w:rPr>
        <w:t>õigetega</w:t>
      </w:r>
      <w:r w:rsidR="008E0DC2" w:rsidRPr="00723835">
        <w:rPr>
          <w:b/>
          <w:color w:val="4472C4" w:themeColor="accent1"/>
        </w:rPr>
        <w:t xml:space="preserve"> 1, 5, 6 ja 7</w:t>
      </w:r>
      <w:r w:rsidR="008E0DC2" w:rsidRPr="00723835">
        <w:rPr>
          <w:color w:val="4472C4" w:themeColor="accent1"/>
        </w:rPr>
        <w:t xml:space="preserve"> </w:t>
      </w:r>
      <w:r w:rsidR="008E0DC2" w:rsidRPr="007E761A">
        <w:t xml:space="preserve">ja </w:t>
      </w:r>
      <w:r w:rsidR="00822D6C" w:rsidRPr="00A63E35">
        <w:t>§</w:t>
      </w:r>
      <w:r w:rsidR="00822D6C">
        <w:t>-iga</w:t>
      </w:r>
      <w:r w:rsidR="008E0DC2" w:rsidRPr="007E761A">
        <w:t xml:space="preserve"> 3 võetakse üle direktiiv 2024/1346</w:t>
      </w:r>
      <w:r w:rsidR="00254B9A">
        <w:t>/EL</w:t>
      </w:r>
      <w:r w:rsidR="008E0DC2" w:rsidRPr="007E761A">
        <w:t xml:space="preserve"> (vastuvõtutingimuste kohta) </w:t>
      </w:r>
      <w:r w:rsidR="00A9056B">
        <w:t>artikli</w:t>
      </w:r>
      <w:r w:rsidR="008E0DC2" w:rsidRPr="007E761A">
        <w:t xml:space="preserve"> 3 lõiked 1-2.</w:t>
      </w:r>
      <w:r w:rsidR="00722086">
        <w:rPr>
          <w:rStyle w:val="Allmrkuseviide"/>
        </w:rPr>
        <w:footnoteReference w:id="73"/>
      </w:r>
      <w:r w:rsidR="00700F4D" w:rsidRPr="007E761A">
        <w:t xml:space="preserve"> </w:t>
      </w:r>
    </w:p>
    <w:p w14:paraId="5E92EFAA" w14:textId="77777777" w:rsidR="008E0DC2" w:rsidRDefault="008E0DC2" w:rsidP="001324B0">
      <w:pPr>
        <w:jc w:val="both"/>
        <w:rPr>
          <w:b/>
          <w:bCs/>
        </w:rPr>
      </w:pPr>
    </w:p>
    <w:p w14:paraId="426C9330" w14:textId="1D659F09" w:rsidR="000D0A07" w:rsidRPr="00FC4476" w:rsidRDefault="001324B0" w:rsidP="001324B0">
      <w:pPr>
        <w:jc w:val="both"/>
      </w:pPr>
      <w:r w:rsidRPr="00723835">
        <w:rPr>
          <w:b/>
          <w:color w:val="4472C4" w:themeColor="accent1"/>
        </w:rPr>
        <w:t xml:space="preserve">Lõikega 1 </w:t>
      </w:r>
      <w:r w:rsidRPr="00FC4476">
        <w:t>kehtestatakse, et r</w:t>
      </w:r>
      <w:r w:rsidR="000D0A07" w:rsidRPr="00FC4476">
        <w:t>ahvusvahelise kaitse taotlusena käsitatakse välismaalase mistahes viisil esitatud sooviavaldust enda pagulasena või täiendava kaitse saajana tunnustamiseks ja rahvusvahelise kaitse saamiseks.</w:t>
      </w:r>
    </w:p>
    <w:p w14:paraId="372F907C" w14:textId="77777777" w:rsidR="00825D3D" w:rsidRDefault="00825D3D" w:rsidP="005B34F6">
      <w:pPr>
        <w:jc w:val="both"/>
      </w:pPr>
    </w:p>
    <w:p w14:paraId="4BA76F3C" w14:textId="0A910FEB" w:rsidR="005B34F6" w:rsidRPr="00FC4476" w:rsidRDefault="00AC5FB8" w:rsidP="005B34F6">
      <w:pPr>
        <w:jc w:val="both"/>
      </w:pPr>
      <w:r>
        <w:t>M</w:t>
      </w:r>
      <w:r w:rsidR="005B34F6" w:rsidRPr="00FC4476">
        <w:t>äärus</w:t>
      </w:r>
      <w:r>
        <w:t>e</w:t>
      </w:r>
      <w:r w:rsidR="005B34F6" w:rsidRPr="00FC4476">
        <w:t xml:space="preserve"> 2024/1348</w:t>
      </w:r>
      <w:r w:rsidR="00DF358E">
        <w:t>/EL</w:t>
      </w:r>
      <w:r w:rsidR="005B34F6" w:rsidRPr="00FC4476">
        <w:t xml:space="preserve"> (menetluse kohta) artik</w:t>
      </w:r>
      <w:r>
        <w:t>li</w:t>
      </w:r>
      <w:r w:rsidR="005B34F6" w:rsidRPr="00FC4476">
        <w:t xml:space="preserve"> 26 lõike 1 kohaselt loetakse rahvusvahelise kaitse taotluse esitamise soov avaldatuks, kui kolmanda riigi kodanik või kodakondsuseta isik, sealhulgas saatjata alaealine, väljendab isiklikult artikli 4 lõigetes 1 ja 2 osutatud pädevale asutusele soovi saada liikmesriigilt rahvusvahelist kaitset.</w:t>
      </w:r>
    </w:p>
    <w:p w14:paraId="2BF4B121" w14:textId="77777777" w:rsidR="005B34F6" w:rsidRPr="00FC4476" w:rsidRDefault="005B34F6" w:rsidP="005B34F6">
      <w:pPr>
        <w:jc w:val="both"/>
      </w:pPr>
    </w:p>
    <w:p w14:paraId="68AAF53F" w14:textId="2EF87011" w:rsidR="000D0A07" w:rsidRPr="00FC4476" w:rsidRDefault="001324B0" w:rsidP="001324B0">
      <w:pPr>
        <w:jc w:val="both"/>
      </w:pPr>
      <w:r w:rsidRPr="00713974">
        <w:rPr>
          <w:b/>
          <w:color w:val="4472C4" w:themeColor="accent1"/>
        </w:rPr>
        <w:t>Lõikega 2</w:t>
      </w:r>
      <w:r w:rsidRPr="00FC4476">
        <w:t xml:space="preserve"> </w:t>
      </w:r>
      <w:commentRangeStart w:id="108"/>
      <w:r w:rsidRPr="00FC4476">
        <w:t>kehtestatakse</w:t>
      </w:r>
      <w:commentRangeEnd w:id="108"/>
      <w:r>
        <w:commentReference w:id="108"/>
      </w:r>
      <w:r w:rsidRPr="00FC4476">
        <w:t>, et r</w:t>
      </w:r>
      <w:r w:rsidR="000D0A07" w:rsidRPr="00FC4476">
        <w:t xml:space="preserve">ahvusvahelise kaitse taotlus tuleb esitada </w:t>
      </w:r>
      <w:proofErr w:type="spellStart"/>
      <w:r w:rsidR="00150D8E">
        <w:t>PPA</w:t>
      </w:r>
      <w:r w:rsidR="0051525B">
        <w:t>-</w:t>
      </w:r>
      <w:r w:rsidR="000D0A07" w:rsidRPr="00FC4476">
        <w:t>le</w:t>
      </w:r>
      <w:proofErr w:type="spellEnd"/>
      <w:r w:rsidR="000D0A07" w:rsidRPr="00FC4476">
        <w:t xml:space="preserve"> viivitamatult pärast Eestisse saabumist.</w:t>
      </w:r>
    </w:p>
    <w:p w14:paraId="010062DE" w14:textId="77777777" w:rsidR="00825D3D" w:rsidRDefault="00825D3D" w:rsidP="005B4FF5">
      <w:pPr>
        <w:jc w:val="both"/>
      </w:pPr>
    </w:p>
    <w:p w14:paraId="3D58D216" w14:textId="0D1B63AB" w:rsidR="005B4FF5" w:rsidRPr="00FC4476" w:rsidRDefault="00AC5FB8" w:rsidP="005B4FF5">
      <w:pPr>
        <w:jc w:val="both"/>
      </w:pPr>
      <w:r>
        <w:t>M</w:t>
      </w:r>
      <w:r w:rsidR="005B4FF5" w:rsidRPr="00FC4476">
        <w:t>äärus</w:t>
      </w:r>
      <w:r>
        <w:t>e</w:t>
      </w:r>
      <w:r w:rsidR="005B4FF5" w:rsidRPr="00FC4476">
        <w:t xml:space="preserve"> 2024/1348</w:t>
      </w:r>
      <w:r w:rsidR="00DF358E">
        <w:t>/EL</w:t>
      </w:r>
      <w:r w:rsidR="005B4FF5" w:rsidRPr="00FC4476">
        <w:t xml:space="preserve"> (menetluse kohta) artik</w:t>
      </w:r>
      <w:r>
        <w:t>li</w:t>
      </w:r>
      <w:r w:rsidR="005B4FF5" w:rsidRPr="00FC4476">
        <w:t xml:space="preserve"> 4 l</w:t>
      </w:r>
      <w:r>
        <w:t>õike</w:t>
      </w:r>
      <w:r w:rsidR="005B4FF5" w:rsidRPr="00FC4476">
        <w:t xml:space="preserve"> 3 kohaselt määrab liikmesriik pädeva asutuse rahvusvahelise kaitse </w:t>
      </w:r>
      <w:r w:rsidR="005B4FF5" w:rsidRPr="00E6405C">
        <w:rPr>
          <w:b/>
          <w:color w:val="4472C4" w:themeColor="accent1"/>
        </w:rPr>
        <w:t>taotluste registreerimiseks</w:t>
      </w:r>
      <w:r w:rsidR="005B4FF5" w:rsidRPr="00FC4476">
        <w:t>. Liikmesriigid võivad teha rahvusvahelise kaitse taotluste registreerimise ülesandeks menetlevale ametiasutusele või muudele asjaomastele asutustele. Paragrahv</w:t>
      </w:r>
      <w:r>
        <w:t>i</w:t>
      </w:r>
      <w:r w:rsidR="005B4FF5" w:rsidRPr="00FC4476">
        <w:t xml:space="preserve"> 28 lõike 2 alusel on Eestis rahvusvahelise kaitse saamiseks sooviavalduse registreerimise ülesanne </w:t>
      </w:r>
      <w:proofErr w:type="spellStart"/>
      <w:r w:rsidR="00457A1A">
        <w:t>PPA</w:t>
      </w:r>
      <w:r>
        <w:t>-</w:t>
      </w:r>
      <w:r w:rsidR="005B4FF5" w:rsidRPr="00FC4476">
        <w:t>l</w:t>
      </w:r>
      <w:proofErr w:type="spellEnd"/>
      <w:r w:rsidR="005B4FF5" w:rsidRPr="00FC4476">
        <w:t xml:space="preserve">. </w:t>
      </w:r>
    </w:p>
    <w:p w14:paraId="7AC9037D" w14:textId="77777777" w:rsidR="00825D3D" w:rsidRDefault="00825D3D" w:rsidP="004D2DBD">
      <w:pPr>
        <w:jc w:val="both"/>
      </w:pPr>
    </w:p>
    <w:p w14:paraId="77E7DAA0" w14:textId="020EA7C2" w:rsidR="004D2DBD" w:rsidRPr="00FC4476" w:rsidRDefault="00AC5FB8" w:rsidP="004D2DBD">
      <w:pPr>
        <w:jc w:val="both"/>
      </w:pPr>
      <w:r>
        <w:t>M</w:t>
      </w:r>
      <w:r w:rsidR="004D2DBD" w:rsidRPr="00FC4476">
        <w:t>äärus</w:t>
      </w:r>
      <w:r>
        <w:t>e</w:t>
      </w:r>
      <w:r w:rsidR="004D2DBD" w:rsidRPr="00FC4476">
        <w:t xml:space="preserve"> 2024/1348</w:t>
      </w:r>
      <w:r w:rsidR="00DF358E">
        <w:t>/EL</w:t>
      </w:r>
      <w:r w:rsidR="004D2DBD" w:rsidRPr="00FC4476">
        <w:t xml:space="preserve"> (menetluse kohta) artik</w:t>
      </w:r>
      <w:r>
        <w:t>li</w:t>
      </w:r>
      <w:r w:rsidR="004D2DBD" w:rsidRPr="00FC4476">
        <w:t xml:space="preserve"> 4 lõike 6 kohaselt võivad liikmesriigid ette näha, et vastutava liikmesriigi kindlaksmääramise menetluse eest vastutab muu asutus kui menetlev ametiasutus kooskõlas määrusega </w:t>
      </w:r>
      <w:r w:rsidR="00254B9A">
        <w:t>2024/1351/</w:t>
      </w:r>
      <w:r w:rsidR="004D2DBD" w:rsidRPr="00FC4476">
        <w:t>EL.</w:t>
      </w:r>
      <w:r w:rsidR="008D66F7" w:rsidRPr="00FC4476">
        <w:t xml:space="preserve"> Eestis sellist erisust ei kohaldata, mistõttu </w:t>
      </w:r>
      <w:r>
        <w:t>eelnõu §</w:t>
      </w:r>
      <w:r w:rsidR="008D66F7" w:rsidRPr="00FC4476">
        <w:t xml:space="preserve"> 7 lõike 1 alusel on ka määruses 2024/1351</w:t>
      </w:r>
      <w:r w:rsidR="00254B9A">
        <w:t>/EL</w:t>
      </w:r>
      <w:r w:rsidR="008D66F7" w:rsidRPr="00FC4476">
        <w:t xml:space="preserve"> (rändehalduse kohta) sätestatud vastutava liikmesriigi määramise menetluse eest vastutavaks </w:t>
      </w:r>
      <w:r w:rsidR="00457A1A">
        <w:t>PPA</w:t>
      </w:r>
      <w:r w:rsidR="008D66F7" w:rsidRPr="00FC4476">
        <w:t xml:space="preserve">. </w:t>
      </w:r>
    </w:p>
    <w:p w14:paraId="58644330" w14:textId="77777777" w:rsidR="004D2DBD" w:rsidRPr="00FC4476" w:rsidRDefault="004D2DBD" w:rsidP="004D2DBD">
      <w:pPr>
        <w:jc w:val="both"/>
      </w:pPr>
    </w:p>
    <w:p w14:paraId="7BD87336" w14:textId="76D7F85C" w:rsidR="001324B0" w:rsidRPr="00FC4476" w:rsidRDefault="00AC5FB8" w:rsidP="001324B0">
      <w:pPr>
        <w:jc w:val="both"/>
      </w:pPr>
      <w:r>
        <w:t>M</w:t>
      </w:r>
      <w:r w:rsidR="001324B0" w:rsidRPr="00FC4476">
        <w:t>äärus</w:t>
      </w:r>
      <w:r>
        <w:t>e</w:t>
      </w:r>
      <w:r w:rsidR="001324B0" w:rsidRPr="00FC4476">
        <w:t xml:space="preserve"> 2024/1348</w:t>
      </w:r>
      <w:r w:rsidR="00DF358E">
        <w:t>/EL</w:t>
      </w:r>
      <w:r w:rsidR="001324B0" w:rsidRPr="00FC4476">
        <w:t xml:space="preserve"> (menetluse kohta) alusel on </w:t>
      </w:r>
      <w:r w:rsidR="001324B0" w:rsidRPr="00E6405C">
        <w:rPr>
          <w:b/>
          <w:color w:val="4472C4" w:themeColor="accent1"/>
        </w:rPr>
        <w:t>taotluse esitamine</w:t>
      </w:r>
      <w:r w:rsidR="001324B0" w:rsidRPr="00FC4476">
        <w:t xml:space="preserve"> toiming, millega rahvusvahelise kaitse taotluse esitamise soovi avaldamine ametlikustatakse. Taotlejale tule</w:t>
      </w:r>
      <w:r w:rsidR="00B950B3" w:rsidRPr="00FC4476">
        <w:t>b</w:t>
      </w:r>
      <w:r w:rsidR="001324B0" w:rsidRPr="00FC4476">
        <w:t xml:space="preserve"> anda vajalik teave selle kohta, kuidas ja kus ta oma taotluse esitada saab, ning samuti tule</w:t>
      </w:r>
      <w:r w:rsidR="00B950B3" w:rsidRPr="00FC4476">
        <w:t>b</w:t>
      </w:r>
      <w:r w:rsidR="001324B0" w:rsidRPr="00FC4476">
        <w:t xml:space="preserve"> talle</w:t>
      </w:r>
      <w:r w:rsidR="00B950B3" w:rsidRPr="00FC4476">
        <w:t xml:space="preserve"> </w:t>
      </w:r>
      <w:r w:rsidR="001324B0" w:rsidRPr="00FC4476">
        <w:t>anda taotluse esitamiseks tegelik võimalus. Selles etapis peab ta esitama võimalikult kiiresti kõik tema valduses</w:t>
      </w:r>
      <w:r w:rsidR="00B950B3" w:rsidRPr="00FC4476">
        <w:t xml:space="preserve"> </w:t>
      </w:r>
      <w:r w:rsidR="001324B0" w:rsidRPr="00FC4476">
        <w:t xml:space="preserve">olevad andmed ja dokumendid, mis on vajalikud taotluse põhjendamiseks ja täitmiseks, kui </w:t>
      </w:r>
      <w:r w:rsidR="00B950B3" w:rsidRPr="00FC4476">
        <w:t xml:space="preserve">samas </w:t>
      </w:r>
      <w:r w:rsidR="001324B0" w:rsidRPr="00FC4476">
        <w:t>määruses ei</w:t>
      </w:r>
      <w:r w:rsidR="00B950B3" w:rsidRPr="00FC4476">
        <w:t xml:space="preserve"> </w:t>
      </w:r>
      <w:r w:rsidR="001324B0" w:rsidRPr="00FC4476">
        <w:t xml:space="preserve">ole ette nähtud teisiti. Haldusmenetluse tähtaega </w:t>
      </w:r>
      <w:r w:rsidR="001324B0" w:rsidRPr="00FC4476">
        <w:lastRenderedPageBreak/>
        <w:t xml:space="preserve">arvestatakse taotluse esitamise hetkest. </w:t>
      </w:r>
      <w:r w:rsidR="00F8202F" w:rsidRPr="00FC4476">
        <w:t>P</w:t>
      </w:r>
      <w:r w:rsidR="001324B0" w:rsidRPr="00FC4476">
        <w:t>ärast taotluse</w:t>
      </w:r>
      <w:r w:rsidR="00B950B3" w:rsidRPr="00FC4476">
        <w:t xml:space="preserve"> </w:t>
      </w:r>
      <w:r w:rsidR="001324B0" w:rsidRPr="00FC4476">
        <w:t>esitamist tule</w:t>
      </w:r>
      <w:r w:rsidR="00F8202F" w:rsidRPr="00FC4476">
        <w:t>b</w:t>
      </w:r>
      <w:r w:rsidR="001324B0" w:rsidRPr="00FC4476">
        <w:t xml:space="preserve"> taotlejale anda dokument, mis sisaldab tema taotlejastaatust</w:t>
      </w:r>
      <w:r w:rsidR="00B950B3" w:rsidRPr="00FC4476">
        <w:t xml:space="preserve">. </w:t>
      </w:r>
    </w:p>
    <w:p w14:paraId="35B33B85" w14:textId="77777777" w:rsidR="008862D6" w:rsidRPr="00FC4476" w:rsidRDefault="008862D6" w:rsidP="001324B0">
      <w:pPr>
        <w:jc w:val="both"/>
      </w:pPr>
    </w:p>
    <w:p w14:paraId="5294383E" w14:textId="241860BA" w:rsidR="008862D6" w:rsidRPr="00FC4476" w:rsidRDefault="00AC5FB8" w:rsidP="008862D6">
      <w:pPr>
        <w:jc w:val="both"/>
      </w:pPr>
      <w:r>
        <w:t>M</w:t>
      </w:r>
      <w:r w:rsidR="006B113A" w:rsidRPr="00FC4476">
        <w:t>äärus</w:t>
      </w:r>
      <w:r>
        <w:t>e</w:t>
      </w:r>
      <w:r w:rsidR="006B113A" w:rsidRPr="00FC4476">
        <w:t xml:space="preserve"> 2024/1348</w:t>
      </w:r>
      <w:r w:rsidR="00DF358E">
        <w:t>/EL</w:t>
      </w:r>
      <w:r w:rsidR="006B113A" w:rsidRPr="00FC4476">
        <w:t xml:space="preserve"> (menetluse kohta) ar</w:t>
      </w:r>
      <w:r w:rsidR="008862D6" w:rsidRPr="00FC4476">
        <w:t>tik</w:t>
      </w:r>
      <w:r>
        <w:t>li</w:t>
      </w:r>
      <w:r w:rsidR="008862D6" w:rsidRPr="00FC4476">
        <w:t xml:space="preserve"> 28 l</w:t>
      </w:r>
      <w:r>
        <w:t>õike</w:t>
      </w:r>
      <w:r w:rsidR="008862D6" w:rsidRPr="00FC4476">
        <w:t xml:space="preserve"> 7</w:t>
      </w:r>
      <w:r w:rsidR="006B113A" w:rsidRPr="00FC4476">
        <w:t xml:space="preserve"> kohaselt võivad l</w:t>
      </w:r>
      <w:r w:rsidR="008862D6" w:rsidRPr="00FC4476">
        <w:t>iikmesriigid korraldada juurdepääsu menetlusele nii, et rahvusvahelise kaitse taotluse esitamise soovi avaldamine, taotluse registreerimine ja taotluse esitamine toimuksid samal ajal. Sellisel juhul tagavad liikmesriigid, et kõigil taotlejatel on artikli 8 lõigetes 2–6 sätestatud tagatised. Kui rahvusvahelise kaitse taotluse esitamise soovi avaldamine, taotluse registreerimine ja taotluse esitamine toimuvad samal ajal, on taotlejal lubatud kõik tema valduses olevad ja tema taotluse põhjendamiseks vajalikud andmed ja dokumendid, millele on osutatud määruse 2024/1347</w:t>
      </w:r>
      <w:r w:rsidR="00DF358E">
        <w:t>/EL</w:t>
      </w:r>
      <w:r w:rsidR="008862D6" w:rsidRPr="00FC4476">
        <w:t xml:space="preserve"> artikli 4 lõikes 2, esitada isikliku vestluse ajal.</w:t>
      </w:r>
    </w:p>
    <w:p w14:paraId="1A2278FD" w14:textId="77777777" w:rsidR="00825D3D" w:rsidRDefault="00825D3D" w:rsidP="008862D6">
      <w:pPr>
        <w:jc w:val="both"/>
      </w:pPr>
    </w:p>
    <w:p w14:paraId="6B8069CD" w14:textId="2F48E268" w:rsidR="008862D6" w:rsidRPr="00FC4476" w:rsidRDefault="008862D6" w:rsidP="008862D6">
      <w:pPr>
        <w:jc w:val="both"/>
      </w:pPr>
      <w:r w:rsidRPr="00FC4476">
        <w:t>Lisaks on taotlejal lubatud mis tahes täiendavaid andmeid, mis on tema taotluse läbivaatamise seisukohast asjakohased, esitada kuni haldusmenetluses tehtud otsuse vastuvõtmiseni tema taotluse kohta. Liikmesriigid võivad määrata kõnealuse ajavahemiku jooksul nende täiendavate andmete esitamiseks tähtaja, mida taotleja püüab järgida.</w:t>
      </w:r>
    </w:p>
    <w:p w14:paraId="018F5EFD" w14:textId="77777777" w:rsidR="000D0A07" w:rsidRPr="000D0A07" w:rsidRDefault="000D0A07" w:rsidP="001324B0">
      <w:pPr>
        <w:jc w:val="both"/>
      </w:pPr>
    </w:p>
    <w:p w14:paraId="36465927" w14:textId="2266B891" w:rsidR="000D0A07" w:rsidRPr="00FC4476" w:rsidRDefault="00FC4476" w:rsidP="00D13F04">
      <w:pPr>
        <w:jc w:val="both"/>
      </w:pPr>
      <w:r w:rsidRPr="00EB3D15">
        <w:rPr>
          <w:b/>
          <w:color w:val="4472C4" w:themeColor="accent1"/>
        </w:rPr>
        <w:t>Lõikega 3</w:t>
      </w:r>
      <w:r w:rsidRPr="00FC4476">
        <w:t xml:space="preserve"> sätestatakse, et ü</w:t>
      </w:r>
      <w:r w:rsidR="000D0A07" w:rsidRPr="00FC4476">
        <w:t xml:space="preserve">mberasustamise raames vastuvõetava välismaalase rahvusvahelise kaitse taotluse võib </w:t>
      </w:r>
      <w:r w:rsidR="00457A1A">
        <w:t>PPA</w:t>
      </w:r>
      <w:r w:rsidR="000D0A07" w:rsidRPr="00FC4476">
        <w:t xml:space="preserve"> vastu võtta välisriigi territooriumil.</w:t>
      </w:r>
    </w:p>
    <w:p w14:paraId="35C70649" w14:textId="77777777" w:rsidR="00825D3D" w:rsidRDefault="00825D3D" w:rsidP="0060125D">
      <w:pPr>
        <w:jc w:val="both"/>
      </w:pPr>
    </w:p>
    <w:p w14:paraId="7DA86F5E" w14:textId="349220FF" w:rsidR="0060125D" w:rsidRPr="00FC4476" w:rsidRDefault="00AC5FB8" w:rsidP="0060125D">
      <w:pPr>
        <w:jc w:val="both"/>
      </w:pPr>
      <w:r>
        <w:t>M</w:t>
      </w:r>
      <w:r w:rsidR="0060125D" w:rsidRPr="00FC4476">
        <w:t>äärus</w:t>
      </w:r>
      <w:r>
        <w:t>e</w:t>
      </w:r>
      <w:r w:rsidR="0060125D" w:rsidRPr="00FC4476">
        <w:t xml:space="preserve"> 2024/1350</w:t>
      </w:r>
      <w:r w:rsidR="00254B9A">
        <w:t>/EL</w:t>
      </w:r>
      <w:r w:rsidR="0060125D" w:rsidRPr="00FC4476">
        <w:t xml:space="preserve"> (ümberasustamise kohta) artik</w:t>
      </w:r>
      <w:r>
        <w:t>li</w:t>
      </w:r>
      <w:r w:rsidR="0060125D" w:rsidRPr="00FC4476">
        <w:t xml:space="preserve"> 2 punkti 1 kohaselt on ümberasustamine </w:t>
      </w:r>
      <w:r>
        <w:t>UNHCR-i</w:t>
      </w:r>
      <w:r w:rsidR="0060125D" w:rsidRPr="00FC4476">
        <w:t xml:space="preserve"> suunamisel kolmandast riigist, kuhu isik on olnud sunnitud ümber asuma, mingi liikmesriigi territooriumile sellise kolmanda riigi kodaniku või kodakondsuseta isiku vastuvõtmine, a) kes täidab sama määruse artikli 5 lõike 1 kohaseid vastuvõtmise tingimusi, kelle suhtes ei kehti sama määruse artikli 6 kohased vastuvõtmisest keeldumise põhjused ning kellele antakse rahvusvaheline kaitse liidu ja liikmesriigi õiguse kohaselt ning kellel on võimalik saada püsiv lahendus.</w:t>
      </w:r>
    </w:p>
    <w:p w14:paraId="3285B54D" w14:textId="77777777" w:rsidR="00E6405C" w:rsidRDefault="00E6405C" w:rsidP="002849B0">
      <w:pPr>
        <w:jc w:val="both"/>
      </w:pPr>
    </w:p>
    <w:p w14:paraId="602ECC58" w14:textId="14773C12" w:rsidR="0060125D" w:rsidRPr="00FC4476" w:rsidRDefault="00AC5FB8" w:rsidP="002849B0">
      <w:pPr>
        <w:jc w:val="both"/>
      </w:pPr>
      <w:r>
        <w:t>M</w:t>
      </w:r>
      <w:r w:rsidR="0060125D" w:rsidRPr="00FC4476">
        <w:t>äärus 2024/1350</w:t>
      </w:r>
      <w:r w:rsidR="00254B9A">
        <w:t>/EL</w:t>
      </w:r>
      <w:r w:rsidR="0060125D" w:rsidRPr="00FC4476">
        <w:t xml:space="preserve"> (ümberasustamise kohta) artik</w:t>
      </w:r>
      <w:r>
        <w:t>li</w:t>
      </w:r>
      <w:r w:rsidR="0060125D" w:rsidRPr="00FC4476">
        <w:t xml:space="preserve"> 9 alusel hindab liikmesriik, kas sama liikmesriigi taotluse alusel liidu kava rakendamisel UNHCR</w:t>
      </w:r>
      <w:r>
        <w:t>-</w:t>
      </w:r>
      <w:r w:rsidR="0060125D" w:rsidRPr="00FC4476">
        <w:t xml:space="preserve">i neile suunatud kolmanda riigi kodanikud kuuluvad liidu kava kohaldamisalasse. </w:t>
      </w:r>
      <w:r w:rsidR="002849B0" w:rsidRPr="00FC4476">
        <w:t>Liikmesriigid hindavad, kas kolmanda riigi kodanikud või kodakondsuseta isikud, kelle puhul nad vastu võtmismenetluse läbi viivad, täidavad sama määruse artiklis 5 sätestatud vastuvõtmise tingimusi ja kas nende suhtes ei kehti sama määruse artiklis 6 sätestatud keeldumise põhjused. Liikmesriigid viivad kõnealuse hindamise läbi eelkõige dokumentaalsete tõendite alusel, tuginedes asjakohasel juhul UNHCR</w:t>
      </w:r>
      <w:r w:rsidR="00E6405C">
        <w:t>-</w:t>
      </w:r>
      <w:r w:rsidR="002849B0" w:rsidRPr="00FC4476">
        <w:t xml:space="preserve">i teabele kolmanda riigi kodanike või kodakondsuseta isikute pagulaseks kvalifitseerumise kohta, </w:t>
      </w:r>
      <w:r w:rsidR="002849B0" w:rsidRPr="00E6405C">
        <w:t>või isikliku vestluse põhjal või neid kahte kombineerides.</w:t>
      </w:r>
      <w:r w:rsidR="002849B0" w:rsidRPr="00FC4476">
        <w:t xml:space="preserve"> Liikmesriigid teevad otsuse kolmanda riigi kodanike või kodakondsuseta isikute vastuvõtmise kohta lõikes 6 osutatud hindamise alusel võimalikult kiiresti ja hiljemalt seitsme kuu möödumisel registreerimise kuupäevast. Liikmesriigid võivad nimetatud tähtaega pikendada kuni kolme kuu võrra, kui tegemist on keeruliste faktiliste või õiguslike asjaoludega.</w:t>
      </w:r>
    </w:p>
    <w:p w14:paraId="021E29FE" w14:textId="77777777" w:rsidR="00825D3D" w:rsidRDefault="00825D3D" w:rsidP="001751B3">
      <w:pPr>
        <w:jc w:val="both"/>
      </w:pPr>
    </w:p>
    <w:p w14:paraId="42F518A5" w14:textId="77777777" w:rsidR="004D512D" w:rsidRDefault="001751B3" w:rsidP="001751B3">
      <w:pPr>
        <w:jc w:val="both"/>
      </w:pPr>
      <w:r w:rsidRPr="00FC4476">
        <w:t>Liikmesriik teeb kõnealuse lõike kohaselt otsuse anda asjaomasele kolmanda riigi kodanikule või kodakondsuseta isikule pagulasseisund, kui ta kvalifitseerub pagulaseks, või täiendava kaitse seisund, kui asjaomasel kolmanda riigi kodanikul või kodakondsuseta isikul on õigus täiendavale kaitsele. Sellisel otsusel on sama mõju nagu määruse 2024/1347</w:t>
      </w:r>
      <w:r w:rsidR="00DF358E">
        <w:t>/EL</w:t>
      </w:r>
      <w:r w:rsidRPr="00FC4476">
        <w:t xml:space="preserve"> artiklis 13 või 18 osutatud pagulasseisundi või täiendava kaitse seisundi andmise otsusel pärast seda, kui asjaomane isik on sisenenud liikmesriigi territooriumile.</w:t>
      </w:r>
      <w:r w:rsidRPr="00FC4476">
        <w:cr/>
      </w:r>
    </w:p>
    <w:p w14:paraId="1533EA61" w14:textId="069E5455" w:rsidR="001751B3" w:rsidRPr="00FC4476" w:rsidRDefault="001751B3" w:rsidP="001751B3">
      <w:pPr>
        <w:jc w:val="both"/>
      </w:pPr>
      <w:r w:rsidRPr="00FC4476">
        <w:t xml:space="preserve">Seetõttu on vajalik sätestada võimalus, et </w:t>
      </w:r>
      <w:r w:rsidR="00457A1A">
        <w:t>PPA</w:t>
      </w:r>
      <w:r w:rsidRPr="00FC4476">
        <w:t xml:space="preserve"> võib rahvusvahelise kaitse vajaduse hindamiseks ning selle kohta otsuse tegemiseks võtta ümberasustamise menetlusse suunatud välismaalaselt rahvusvahelise kaitse taotluse vastu välisriigis viibides.</w:t>
      </w:r>
    </w:p>
    <w:p w14:paraId="1DB12E35" w14:textId="77777777" w:rsidR="0060125D" w:rsidRDefault="0060125D" w:rsidP="00D13F04">
      <w:pPr>
        <w:jc w:val="both"/>
      </w:pPr>
    </w:p>
    <w:p w14:paraId="2532AE66" w14:textId="07466664" w:rsidR="006F6E54" w:rsidRDefault="00FC4476" w:rsidP="00EF023A">
      <w:pPr>
        <w:jc w:val="both"/>
      </w:pPr>
      <w:r w:rsidRPr="00EB3D15">
        <w:rPr>
          <w:b/>
          <w:color w:val="4472C4" w:themeColor="accent1"/>
        </w:rPr>
        <w:t>Lõike 4</w:t>
      </w:r>
      <w:r w:rsidRPr="00EB3D15">
        <w:rPr>
          <w:color w:val="4472C4" w:themeColor="accent1"/>
        </w:rPr>
        <w:t xml:space="preserve"> </w:t>
      </w:r>
      <w:r>
        <w:t xml:space="preserve">kohaselt võib </w:t>
      </w:r>
      <w:r w:rsidR="006F6E54">
        <w:t>PPA</w:t>
      </w:r>
      <w:r w:rsidR="0001785A">
        <w:t xml:space="preserve"> kindlaks määrata asukohad, kus rahvusvahelise kaitse taotlus tuleb esitada.</w:t>
      </w:r>
      <w:r w:rsidR="00E6405C">
        <w:t xml:space="preserve"> </w:t>
      </w:r>
      <w:r w:rsidR="004D512D">
        <w:t>M</w:t>
      </w:r>
      <w:r w:rsidR="00EF023A" w:rsidRPr="00442265">
        <w:t>äärus</w:t>
      </w:r>
      <w:r w:rsidR="004D512D">
        <w:t>e</w:t>
      </w:r>
      <w:r w:rsidR="00EF023A" w:rsidRPr="00442265">
        <w:t xml:space="preserve"> 2024/1348</w:t>
      </w:r>
      <w:r w:rsidR="00DF358E">
        <w:t>/EL</w:t>
      </w:r>
      <w:r w:rsidR="00EF023A" w:rsidRPr="00442265">
        <w:t xml:space="preserve"> (menetluse kohta) artik</w:t>
      </w:r>
      <w:r w:rsidR="004D512D">
        <w:t>li</w:t>
      </w:r>
      <w:r w:rsidR="00EF023A" w:rsidRPr="00442265">
        <w:t xml:space="preserve"> 28 lõike 3 kohaselt esitatakse taotlus rahvusvahelise kaitse saamiseks isiklikult, tehes seda kindlaksmääratud kuupäeval ja kohas ning, kui sellest on teavitatud, kellaajal. Pädevad asutused teavitavad taotlejat kõnealusest kuupäevast ja kohast. Pädevad asutused võivad taotlejat teavitada kõnealusest kellaajast. </w:t>
      </w:r>
    </w:p>
    <w:p w14:paraId="07CADE98" w14:textId="77777777" w:rsidR="00825D3D" w:rsidRDefault="00825D3D" w:rsidP="00442265">
      <w:pPr>
        <w:jc w:val="both"/>
      </w:pPr>
    </w:p>
    <w:p w14:paraId="660E19B4" w14:textId="0EF5B25D" w:rsidR="00442265" w:rsidRPr="00442265" w:rsidRDefault="00442265" w:rsidP="00442265">
      <w:pPr>
        <w:jc w:val="both"/>
      </w:pPr>
      <w:r>
        <w:t>Sama määruse artik</w:t>
      </w:r>
      <w:r w:rsidR="004D512D">
        <w:t>li</w:t>
      </w:r>
      <w:r>
        <w:t xml:space="preserve"> </w:t>
      </w:r>
      <w:r w:rsidR="00104195">
        <w:t xml:space="preserve">54 </w:t>
      </w:r>
      <w:r>
        <w:t>alusel võivad piirimenetluse korral liikmesriigid taotlusi läbi vaadata muus kohas välispiiril kui see, kus avaldatakse soovi varjupaigataotlus esitada, viies taotlejad üle konkreetsesse kohta asjaomase liikmesriigi välispiiril või selle läheduses või mõnes muus nende territooriumil asuvas selleks määratud kohas, kus on olemas sobivad rajatised. Liikmesriikidel on õigus otsustada, millistes konkreetsetes kohtades sellised rajatised luua.</w:t>
      </w:r>
      <w:r w:rsidR="005903C9">
        <w:t xml:space="preserve"> </w:t>
      </w:r>
      <w:r>
        <w:t>Liikmesriigid pea</w:t>
      </w:r>
      <w:r w:rsidR="005903C9">
        <w:t xml:space="preserve">vad </w:t>
      </w:r>
      <w:r>
        <w:t xml:space="preserve">püüdma piirata vajadust taotlejaid sel eesmärgil </w:t>
      </w:r>
      <w:r w:rsidR="005903C9">
        <w:t xml:space="preserve">mujale </w:t>
      </w:r>
      <w:r>
        <w:t>üle viia ning pea</w:t>
      </w:r>
      <w:r w:rsidR="005903C9">
        <w:t>vad</w:t>
      </w:r>
      <w:r>
        <w:t xml:space="preserve"> seega seadma</w:t>
      </w:r>
      <w:r w:rsidR="005903C9">
        <w:t xml:space="preserve"> </w:t>
      </w:r>
      <w:r>
        <w:t>eesmärgiks luua sellised piisava suutlikkusega rajatised piiriületuspunktides või välispiiri lõikudes, kus tehakse</w:t>
      </w:r>
      <w:r w:rsidR="005903C9">
        <w:t xml:space="preserve"> </w:t>
      </w:r>
      <w:r>
        <w:t>enamik rahvusvahelise kaitse taotlusi, võttes arvesse ka välispiiri pikkust ning piiriületuspunktide või</w:t>
      </w:r>
      <w:r w:rsidR="005903C9">
        <w:t xml:space="preserve"> </w:t>
      </w:r>
      <w:r>
        <w:t xml:space="preserve">transiiditsoonide arvu. </w:t>
      </w:r>
      <w:r w:rsidR="005903C9">
        <w:t xml:space="preserve">Liikmesriik peab </w:t>
      </w:r>
      <w:r>
        <w:t xml:space="preserve">teavitama </w:t>
      </w:r>
      <w:proofErr w:type="spellStart"/>
      <w:r w:rsidR="00F42309">
        <w:t>EK</w:t>
      </w:r>
      <w:r w:rsidR="00C61D50">
        <w:t>-i</w:t>
      </w:r>
      <w:proofErr w:type="spellEnd"/>
      <w:r w:rsidR="005903C9">
        <w:t xml:space="preserve"> </w:t>
      </w:r>
      <w:r>
        <w:t>konkreetsetest kohtadest, kus piirimenetlusi läbi viiakse.</w:t>
      </w:r>
    </w:p>
    <w:p w14:paraId="5BB0633E" w14:textId="77777777" w:rsidR="00BB77D8" w:rsidRDefault="00BB77D8" w:rsidP="00D13F04">
      <w:pPr>
        <w:jc w:val="both"/>
      </w:pPr>
    </w:p>
    <w:p w14:paraId="54A00947" w14:textId="37524AB5" w:rsidR="0001785A" w:rsidRDefault="00B92B4A" w:rsidP="00D13F04">
      <w:pPr>
        <w:jc w:val="both"/>
      </w:pPr>
      <w:r w:rsidRPr="00EB3D15">
        <w:rPr>
          <w:b/>
          <w:color w:val="4472C4" w:themeColor="accent1"/>
        </w:rPr>
        <w:t xml:space="preserve">Lõikega </w:t>
      </w:r>
      <w:r w:rsidR="006F6E54">
        <w:rPr>
          <w:b/>
          <w:color w:val="4472C4" w:themeColor="accent1"/>
        </w:rPr>
        <w:t>5</w:t>
      </w:r>
      <w:r>
        <w:t xml:space="preserve"> sätestatakse, et juhul k</w:t>
      </w:r>
      <w:r w:rsidR="0001785A">
        <w:t xml:space="preserve">ui on põhjendatud alus arvata, et kinnipidamiskohtades või välispiiril asuvates piiripunktides, sealhulgas transiiditsoonis, viibivatel välismaalastel võib olla soov esitada rahvusvahelise kaitse taotlus, tagab </w:t>
      </w:r>
      <w:r w:rsidR="00457A1A">
        <w:t>PPA</w:t>
      </w:r>
      <w:r w:rsidR="0001785A">
        <w:t xml:space="preserve"> isikute teavitamise selle esitamise võimalustest.</w:t>
      </w:r>
    </w:p>
    <w:p w14:paraId="1AD30523" w14:textId="77777777" w:rsidR="00825D3D" w:rsidRDefault="00825D3D" w:rsidP="005B34F6">
      <w:pPr>
        <w:jc w:val="both"/>
      </w:pPr>
    </w:p>
    <w:p w14:paraId="1A90BAD8" w14:textId="56ADEB55" w:rsidR="0001785A" w:rsidRPr="0045226A" w:rsidRDefault="004D512D" w:rsidP="005B34F6">
      <w:pPr>
        <w:jc w:val="both"/>
      </w:pPr>
      <w:r>
        <w:t>M</w:t>
      </w:r>
      <w:r w:rsidR="005B34F6" w:rsidRPr="0045226A">
        <w:t>äärus</w:t>
      </w:r>
      <w:r>
        <w:t>e</w:t>
      </w:r>
      <w:r w:rsidR="005B34F6" w:rsidRPr="0045226A">
        <w:t xml:space="preserve"> 2024/1348</w:t>
      </w:r>
      <w:r w:rsidR="00DF358E">
        <w:t>/EL</w:t>
      </w:r>
      <w:r w:rsidR="005B34F6" w:rsidRPr="0045226A">
        <w:t xml:space="preserve"> (menetluse kohta) artik</w:t>
      </w:r>
      <w:r>
        <w:t>li</w:t>
      </w:r>
      <w:r w:rsidR="005B34F6" w:rsidRPr="0045226A">
        <w:t xml:space="preserve"> 26 lõike </w:t>
      </w:r>
      <w:r w:rsidR="005B40B5" w:rsidRPr="0045226A">
        <w:t>1</w:t>
      </w:r>
      <w:r w:rsidR="005B34F6" w:rsidRPr="0045226A">
        <w:t xml:space="preserve"> teise lõi</w:t>
      </w:r>
      <w:r>
        <w:t>guga</w:t>
      </w:r>
      <w:r w:rsidR="005B34F6" w:rsidRPr="0045226A">
        <w:t xml:space="preserve"> on sätestatud, et kui pädeva asutuse töötajad kahtlevad, kas käsitada konkreetset avaldust rahvusvahelise kaitse taotluse esitamise soovi avaldamisena, küsivad nad isikult sõnaselgelt, kas ta soovib rahvusvahelist kaitset saada. Nimetatud sätte rakendamiseks </w:t>
      </w:r>
      <w:r w:rsidR="001268BA" w:rsidRPr="0045226A">
        <w:t xml:space="preserve">kehtestatakse lõikega </w:t>
      </w:r>
      <w:r w:rsidR="006F6E54">
        <w:t>5</w:t>
      </w:r>
      <w:r w:rsidR="00F53BC3">
        <w:t xml:space="preserve"> </w:t>
      </w:r>
      <w:proofErr w:type="spellStart"/>
      <w:r w:rsidR="00F53BC3">
        <w:t>PPA-le</w:t>
      </w:r>
      <w:proofErr w:type="spellEnd"/>
      <w:r w:rsidR="00F53BC3">
        <w:t xml:space="preserve"> kohustus tagada </w:t>
      </w:r>
      <w:r w:rsidR="00F53BC3" w:rsidRPr="001E23F0">
        <w:t>isikute teavitami</w:t>
      </w:r>
      <w:r w:rsidR="00F53BC3">
        <w:t>n</w:t>
      </w:r>
      <w:r w:rsidR="00F53BC3" w:rsidRPr="001E23F0">
        <w:t xml:space="preserve">e </w:t>
      </w:r>
      <w:r w:rsidR="00F53BC3">
        <w:t>taotluse</w:t>
      </w:r>
      <w:r w:rsidR="00F53BC3" w:rsidRPr="001E23F0">
        <w:t xml:space="preserve"> esitamise võimalustest.</w:t>
      </w:r>
      <w:r w:rsidR="005B34F6" w:rsidRPr="0045226A">
        <w:t xml:space="preserve"> </w:t>
      </w:r>
      <w:r w:rsidR="00F53BC3">
        <w:t xml:space="preserve">Vajadusel tuleb </w:t>
      </w:r>
      <w:r w:rsidR="005B34F6" w:rsidRPr="0045226A">
        <w:t>proaktiivselt ja selgesõnaliselt välismaalase käest küsi</w:t>
      </w:r>
      <w:r w:rsidR="00F53BC3">
        <w:t>d</w:t>
      </w:r>
      <w:r w:rsidR="005B34F6" w:rsidRPr="0045226A">
        <w:t>a</w:t>
      </w:r>
      <w:r w:rsidR="001268BA" w:rsidRPr="0045226A">
        <w:t>,</w:t>
      </w:r>
      <w:r w:rsidR="005B34F6" w:rsidRPr="0045226A">
        <w:t xml:space="preserve"> kas välismaalane soovib esitada rahvusvahelise kaitse taotluse.</w:t>
      </w:r>
    </w:p>
    <w:p w14:paraId="3E289B6C" w14:textId="77777777" w:rsidR="005B34F6" w:rsidRPr="00E24217" w:rsidRDefault="005B34F6" w:rsidP="00D13F04">
      <w:pPr>
        <w:jc w:val="both"/>
        <w:rPr>
          <w:color w:val="0070C0"/>
        </w:rPr>
      </w:pPr>
    </w:p>
    <w:p w14:paraId="3D5C9FF9" w14:textId="6929FBDC" w:rsidR="0001785A" w:rsidRDefault="0045226A" w:rsidP="00D13F04">
      <w:pPr>
        <w:jc w:val="both"/>
      </w:pPr>
      <w:r w:rsidRPr="00EB3D15">
        <w:rPr>
          <w:b/>
          <w:color w:val="4472C4" w:themeColor="accent1"/>
        </w:rPr>
        <w:t xml:space="preserve">Lõikega </w:t>
      </w:r>
      <w:r w:rsidR="006F6E54">
        <w:rPr>
          <w:b/>
          <w:color w:val="4472C4" w:themeColor="accent1"/>
        </w:rPr>
        <w:t>6</w:t>
      </w:r>
      <w:r w:rsidRPr="00EB3D15">
        <w:rPr>
          <w:color w:val="4472C4" w:themeColor="accent1"/>
        </w:rPr>
        <w:t xml:space="preserve"> </w:t>
      </w:r>
      <w:r>
        <w:t xml:space="preserve">sätestatakse, et juhul kui </w:t>
      </w:r>
      <w:r w:rsidR="0001785A">
        <w:t xml:space="preserve">rahvusvahelise kaitse taotleja esitab rahvusvahelise kaitse taotluse </w:t>
      </w:r>
      <w:proofErr w:type="spellStart"/>
      <w:r w:rsidR="00150D8E">
        <w:t>PPA</w:t>
      </w:r>
      <w:r w:rsidR="004D512D">
        <w:t>-</w:t>
      </w:r>
      <w:r w:rsidR="0001785A" w:rsidRPr="00C2206E">
        <w:t>le</w:t>
      </w:r>
      <w:proofErr w:type="spellEnd"/>
      <w:r w:rsidR="0001785A" w:rsidRPr="00C2206E">
        <w:t xml:space="preserve"> teises </w:t>
      </w:r>
      <w:r w:rsidR="00D5479E">
        <w:t>EL-i</w:t>
      </w:r>
      <w:r w:rsidR="00E24217" w:rsidRPr="00C2206E">
        <w:t xml:space="preserve"> </w:t>
      </w:r>
      <w:r w:rsidR="0001785A" w:rsidRPr="00C2206E">
        <w:t>liikmesriigis</w:t>
      </w:r>
      <w:r w:rsidR="0001785A">
        <w:t xml:space="preserve">, edastab </w:t>
      </w:r>
      <w:r w:rsidR="00457A1A">
        <w:t>PPA</w:t>
      </w:r>
      <w:r w:rsidR="0001785A">
        <w:t xml:space="preserve"> taotluse selle liikmesriigi pädevale asutusele, kui käesolev seadus ei sätesta teisiti.</w:t>
      </w:r>
    </w:p>
    <w:p w14:paraId="337FB6F6" w14:textId="77777777" w:rsidR="00825D3D" w:rsidRDefault="00825D3D" w:rsidP="00D13F04">
      <w:pPr>
        <w:jc w:val="both"/>
      </w:pPr>
    </w:p>
    <w:p w14:paraId="4283AFC7" w14:textId="53E549BD" w:rsidR="00BA6E73" w:rsidRPr="004D512D" w:rsidRDefault="005336B0" w:rsidP="004D512D">
      <w:pPr>
        <w:keepNext/>
        <w:autoSpaceDE w:val="0"/>
        <w:autoSpaceDN w:val="0"/>
        <w:adjustRightInd w:val="0"/>
        <w:jc w:val="both"/>
      </w:pPr>
      <w:r w:rsidRPr="00BE4F0C">
        <w:t xml:space="preserve">Nimetatud sättega reguleeritakse eelkõige olukordi, mil </w:t>
      </w:r>
      <w:r w:rsidR="00457A1A">
        <w:t>PPA</w:t>
      </w:r>
      <w:r w:rsidRPr="00BE4F0C">
        <w:t xml:space="preserve"> ametnik on kas </w:t>
      </w:r>
      <w:r w:rsidR="001B7DAE">
        <w:t>EUAA</w:t>
      </w:r>
      <w:r w:rsidRPr="00BE4F0C">
        <w:t xml:space="preserve"> menetlusmeeskonna liikmena või solidaarsusmehhanismi raames abi vajava liikmesriigi territooriumil tööülesandeid täitmas või liikmesriikide vahelise kokkuleppe või muul sarnasel alusel abistamas. Kui sellises olukorras teises liikmesriigis töötades, esitatakse </w:t>
      </w:r>
      <w:r w:rsidR="00457A1A">
        <w:t>PPA</w:t>
      </w:r>
      <w:r w:rsidRPr="00BE4F0C">
        <w:t xml:space="preserve"> töötajale sooviavaldus või taotluse rahvusvahelise kaitse saamiseks, siis sellist taotlust ei saa käsitleda Eestile esitatud taotlusena</w:t>
      </w:r>
      <w:r w:rsidR="00A374E6" w:rsidRPr="00BE4F0C">
        <w:t xml:space="preserve"> ning sellest ei teki Eestile kohustusi taotluste läbi vaatamise suhtes</w:t>
      </w:r>
      <w:r w:rsidRPr="00BE4F0C">
        <w:t xml:space="preserve">. </w:t>
      </w:r>
      <w:r w:rsidR="004D512D">
        <w:t>M</w:t>
      </w:r>
      <w:r w:rsidR="004D512D" w:rsidRPr="00F252A2">
        <w:t>äärus</w:t>
      </w:r>
      <w:r w:rsidR="004D512D">
        <w:t>e</w:t>
      </w:r>
      <w:r w:rsidR="004D512D" w:rsidRPr="00F252A2">
        <w:t xml:space="preserve"> </w:t>
      </w:r>
      <w:r w:rsidRPr="00BE4F0C">
        <w:t>2021/2303</w:t>
      </w:r>
      <w:r w:rsidR="004D512D" w:rsidRPr="00F252A2">
        <w:t>/EL (EL-i Varjupaigaameti</w:t>
      </w:r>
      <w:r w:rsidRPr="00BE4F0C">
        <w:t xml:space="preserve"> kohta) </w:t>
      </w:r>
      <w:r w:rsidR="004D512D">
        <w:t>artikli</w:t>
      </w:r>
      <w:r w:rsidR="00CD4973" w:rsidRPr="00BE4F0C">
        <w:t xml:space="preserve"> 2 kohaselt on EUAA ülesandeks muuhulga anda tõhusat operatiiv- ja tehnilist abi, eriti juhul, kui riikide varjupaiga- ja vastuvõtusüsteemid on sattunud ebaproportsionaalse surve alla, moodustada ja suunata varjupaigatugirühmi, koostada varjupaigaekspertide reservnimekirja, anda varjupaigatugirühmadele vajalikud tehnilised seadmed, suunata eksperte sihtliikmesriikidesse ja abistada ümberasustamise ja ümberpaigutamisega. </w:t>
      </w:r>
      <w:r w:rsidR="00EA0227">
        <w:t>Operatiiv</w:t>
      </w:r>
      <w:r w:rsidR="004D512D">
        <w:t>-</w:t>
      </w:r>
      <w:r w:rsidR="00EA0227">
        <w:t xml:space="preserve"> ja tehnilist abi puudutav on täpsemalt sätestatud artiklites 16–28. </w:t>
      </w:r>
    </w:p>
    <w:p w14:paraId="2571F371" w14:textId="77777777" w:rsidR="0001785A" w:rsidRPr="00B969CC" w:rsidRDefault="0001785A" w:rsidP="00D13F04">
      <w:pPr>
        <w:jc w:val="both"/>
        <w:rPr>
          <w:b/>
          <w:bCs/>
        </w:rPr>
      </w:pPr>
    </w:p>
    <w:p w14:paraId="2330CE72" w14:textId="2DF3923E" w:rsidR="005B34F6" w:rsidRPr="00B969CC" w:rsidRDefault="00B969CC" w:rsidP="00EF023A">
      <w:pPr>
        <w:jc w:val="both"/>
      </w:pPr>
      <w:r w:rsidRPr="00EB3D15">
        <w:rPr>
          <w:b/>
          <w:color w:val="4472C4" w:themeColor="accent1"/>
        </w:rPr>
        <w:t xml:space="preserve">Lõikega </w:t>
      </w:r>
      <w:r w:rsidR="006F6E54">
        <w:rPr>
          <w:b/>
          <w:color w:val="4472C4" w:themeColor="accent1"/>
        </w:rPr>
        <w:t>7</w:t>
      </w:r>
      <w:r w:rsidRPr="00B969CC">
        <w:rPr>
          <w:b/>
          <w:bCs/>
        </w:rPr>
        <w:t xml:space="preserve"> </w:t>
      </w:r>
      <w:r w:rsidRPr="00B969CC">
        <w:t>sätestatakse, et r</w:t>
      </w:r>
      <w:r w:rsidR="0001785A" w:rsidRPr="00B969CC">
        <w:t>ahvusvahelise kaitse taotlus tuleb esitada isiklikult.</w:t>
      </w:r>
      <w:r w:rsidR="00825D3D">
        <w:t xml:space="preserve"> </w:t>
      </w:r>
      <w:r w:rsidR="004D512D">
        <w:t>M</w:t>
      </w:r>
      <w:r w:rsidR="005B34F6" w:rsidRPr="00B969CC">
        <w:t>äärus</w:t>
      </w:r>
      <w:r w:rsidR="004D512D">
        <w:t>e</w:t>
      </w:r>
      <w:r w:rsidR="005B34F6" w:rsidRPr="00B969CC">
        <w:t xml:space="preserve"> 2024/1348</w:t>
      </w:r>
      <w:r w:rsidR="00DF358E">
        <w:t>/EL</w:t>
      </w:r>
      <w:r w:rsidR="005B34F6" w:rsidRPr="00B969CC">
        <w:t xml:space="preserve"> (menetluse kohta) artik</w:t>
      </w:r>
      <w:r w:rsidR="004D512D">
        <w:t>li</w:t>
      </w:r>
      <w:r w:rsidR="005B34F6" w:rsidRPr="00B969CC">
        <w:t xml:space="preserve"> 26 lõike 1 kohaselt loetakse rahvusvahelise kaitse taotluse esitamise soov avaldatuks, kui kolmanda riigi kodanik või kodakondsuseta isik, </w:t>
      </w:r>
      <w:r w:rsidR="005B34F6" w:rsidRPr="00B969CC">
        <w:lastRenderedPageBreak/>
        <w:t>sealhulgas saatjata alaealine, väljendab isiklikult artikli 4 lõigetes 1 ja 2 osutatud pädevale asutusele soovi saada liikmesriigilt rahvusvahelist kaitset.</w:t>
      </w:r>
    </w:p>
    <w:p w14:paraId="543F039C" w14:textId="77777777" w:rsidR="00825D3D" w:rsidRDefault="00825D3D" w:rsidP="00A11383">
      <w:pPr>
        <w:jc w:val="both"/>
      </w:pPr>
    </w:p>
    <w:p w14:paraId="4BEBBD42" w14:textId="5ACB24DC" w:rsidR="00A11383" w:rsidRPr="00B969CC" w:rsidRDefault="004D512D" w:rsidP="00A11383">
      <w:pPr>
        <w:jc w:val="both"/>
      </w:pPr>
      <w:r>
        <w:t>M</w:t>
      </w:r>
      <w:r w:rsidR="00EF023A" w:rsidRPr="00B969CC">
        <w:t>äärus</w:t>
      </w:r>
      <w:r>
        <w:t>e</w:t>
      </w:r>
      <w:r w:rsidR="00EF023A" w:rsidRPr="00B969CC">
        <w:t xml:space="preserve"> 2024/1348</w:t>
      </w:r>
      <w:r w:rsidR="00DF358E">
        <w:t>/EL</w:t>
      </w:r>
      <w:r w:rsidR="00EF023A" w:rsidRPr="00B969CC">
        <w:t xml:space="preserve"> (menetluse kohta) artik</w:t>
      </w:r>
      <w:r>
        <w:t>li</w:t>
      </w:r>
      <w:r w:rsidR="00EF023A" w:rsidRPr="00B969CC">
        <w:t xml:space="preserve"> 28 lõi</w:t>
      </w:r>
      <w:r>
        <w:t>ke</w:t>
      </w:r>
      <w:r w:rsidR="00EF023A" w:rsidRPr="00B969CC">
        <w:t xml:space="preserve"> 3 kohaselt esitatakse taotlus isiklikult</w:t>
      </w:r>
      <w:r w:rsidR="00CA52DA" w:rsidRPr="00B969CC">
        <w:t xml:space="preserve"> ning liikmesriigid võivad riigisiseses õiguses sätestada, et taotlus loetakse isiklikult esitatuks, kui pädev asutus tuvastab, et taotleja viibib taotluse registreerimise või esitamise ajal füüsiliselt liikmesriigi territooriumil. </w:t>
      </w:r>
      <w:r w:rsidR="00A11383" w:rsidRPr="00B969CC">
        <w:t>Sama määruse sama artikli lõike 4 kohaselt on sätestatud, et erandina lõikest 3 võivad liikmesriigid riigisiseses õiguses sätestada taotlejale võimaluse esitada taotlus vormil, sealhulgas juhul, kui ta ei saa isiklikult kohale ilmuda temast sõltumatute püsivate ja tõsiste asjaolude tõttu, nagu vangistus</w:t>
      </w:r>
      <w:r w:rsidR="00951CA8">
        <w:t xml:space="preserve"> </w:t>
      </w:r>
      <w:r w:rsidR="00A11383" w:rsidRPr="00B969CC">
        <w:t>või pikaajaline haiglaravi. Taotlus loetakse esitatuks, kui taotleja esitab lõikes 1 sätestatud tähtaja jooksul vormi ja kui pädev asutus teeb kindlaks, et käesolevas lõikes sätestatud tingimused on täidetud. Sellisel juhul hakatakse taotluse läbivaatamise tähtaega arvestama kuupäevast, mil pädev asutus vormi kätte sai.</w:t>
      </w:r>
    </w:p>
    <w:p w14:paraId="43C33027" w14:textId="77777777" w:rsidR="00825D3D" w:rsidRDefault="00825D3D" w:rsidP="00CA52DA">
      <w:pPr>
        <w:jc w:val="both"/>
      </w:pPr>
    </w:p>
    <w:p w14:paraId="48E5EE44" w14:textId="1CC6E8BA" w:rsidR="005B34F6" w:rsidRPr="00B969CC" w:rsidRDefault="00CA52DA" w:rsidP="00CA52DA">
      <w:pPr>
        <w:jc w:val="both"/>
        <w:rPr>
          <w:b/>
          <w:bCs/>
        </w:rPr>
      </w:pPr>
      <w:r w:rsidRPr="00B969CC">
        <w:t xml:space="preserve">Seetõttu sätestatakse </w:t>
      </w:r>
      <w:r w:rsidR="00951CA8">
        <w:t>eelnõu §</w:t>
      </w:r>
      <w:r w:rsidR="003468EC">
        <w:t>-i</w:t>
      </w:r>
      <w:r w:rsidRPr="00B969CC">
        <w:t xml:space="preserve"> 28 lõikega 9, et taotlus tuleb </w:t>
      </w:r>
      <w:proofErr w:type="spellStart"/>
      <w:r w:rsidR="00951CA8">
        <w:t>PPA-le</w:t>
      </w:r>
      <w:proofErr w:type="spellEnd"/>
      <w:r w:rsidRPr="00B969CC">
        <w:t xml:space="preserve"> esitada ainult isiklikult</w:t>
      </w:r>
      <w:r w:rsidR="00A11383" w:rsidRPr="00B969CC">
        <w:t xml:space="preserve"> ning ei sätestata võimalust, et sooviavalduse või taotluse saaks esitada vahendatult sh vormi alusel. </w:t>
      </w:r>
    </w:p>
    <w:p w14:paraId="76D9C52C" w14:textId="77777777" w:rsidR="005B34F6" w:rsidRDefault="005B34F6" w:rsidP="009802BE">
      <w:pPr>
        <w:rPr>
          <w:b/>
          <w:bCs/>
        </w:rPr>
      </w:pPr>
    </w:p>
    <w:p w14:paraId="732F2EE4" w14:textId="00473CA4" w:rsidR="001C1356" w:rsidRDefault="00706A16" w:rsidP="009802BE">
      <w:pPr>
        <w:rPr>
          <w:b/>
          <w:bCs/>
        </w:rPr>
      </w:pPr>
      <w:r w:rsidRPr="00E329DF">
        <w:rPr>
          <w:b/>
          <w:bCs/>
        </w:rPr>
        <w:t>§ 29. Toimingud rahvusvahelise kaitse taotluse esitamisel</w:t>
      </w:r>
      <w:r w:rsidRPr="00706A16">
        <w:rPr>
          <w:b/>
          <w:bCs/>
        </w:rPr>
        <w:t xml:space="preserve"> ja taotluse menetlemisel</w:t>
      </w:r>
    </w:p>
    <w:p w14:paraId="4AB6C395" w14:textId="77777777" w:rsidR="00BA6E73" w:rsidRDefault="00BA6E73" w:rsidP="009802BE">
      <w:pPr>
        <w:rPr>
          <w:b/>
          <w:bCs/>
        </w:rPr>
      </w:pPr>
    </w:p>
    <w:p w14:paraId="12E2F053" w14:textId="6ADA9E17" w:rsidR="00E329DF" w:rsidRPr="008B778E" w:rsidRDefault="00E329DF" w:rsidP="00E764B3">
      <w:pPr>
        <w:jc w:val="both"/>
      </w:pPr>
      <w:r w:rsidRPr="00EB3D15">
        <w:rPr>
          <w:b/>
          <w:color w:val="4472C4" w:themeColor="accent1"/>
        </w:rPr>
        <w:t>Paragrahviga 29</w:t>
      </w:r>
      <w:r w:rsidRPr="00EB3D15">
        <w:rPr>
          <w:color w:val="4472C4" w:themeColor="accent1"/>
        </w:rPr>
        <w:t xml:space="preserve"> </w:t>
      </w:r>
      <w:r>
        <w:t xml:space="preserve">luuakse loetelu </w:t>
      </w:r>
      <w:r w:rsidR="00457A1A">
        <w:t>PPA</w:t>
      </w:r>
      <w:r>
        <w:t xml:space="preserve"> ning </w:t>
      </w:r>
      <w:r w:rsidR="00951CA8">
        <w:t>SKA</w:t>
      </w:r>
      <w:r>
        <w:t xml:space="preserve"> toimingutest rahvusvahelise kaitse taotluse menetlemisel ja taotleja vastu võtmisel.</w:t>
      </w:r>
      <w:r w:rsidR="00EB2D3B">
        <w:t xml:space="preserve"> </w:t>
      </w:r>
      <w:r w:rsidR="00EB2D3B" w:rsidRPr="008B778E">
        <w:t>Paragrahv 29 lõike 3 punktidega 7 ja 8 võetakse üle direktiiv</w:t>
      </w:r>
      <w:r w:rsidR="00951CA8">
        <w:t>i</w:t>
      </w:r>
      <w:r w:rsidR="00EB2D3B" w:rsidRPr="008B778E">
        <w:t xml:space="preserve"> 2024/1346</w:t>
      </w:r>
      <w:r w:rsidR="00254B9A">
        <w:t>/EL</w:t>
      </w:r>
      <w:r w:rsidR="00EB2D3B" w:rsidRPr="008B778E">
        <w:t xml:space="preserve"> (vastuvõtutingimuste kohta) </w:t>
      </w:r>
      <w:r w:rsidR="00951CA8">
        <w:t>artikli</w:t>
      </w:r>
      <w:r w:rsidR="00EB2D3B" w:rsidRPr="008B778E">
        <w:t xml:space="preserve"> 6 lõiked 3</w:t>
      </w:r>
      <w:r w:rsidR="00951CA8">
        <w:t>–</w:t>
      </w:r>
      <w:r w:rsidR="00EB2D3B" w:rsidRPr="008B778E">
        <w:t xml:space="preserve">6. </w:t>
      </w:r>
    </w:p>
    <w:p w14:paraId="23ED0F4B" w14:textId="77777777" w:rsidR="00E329DF" w:rsidRDefault="00E329DF" w:rsidP="00E764B3">
      <w:pPr>
        <w:jc w:val="both"/>
      </w:pPr>
    </w:p>
    <w:p w14:paraId="2510CAA5" w14:textId="1EAC45D0" w:rsidR="00E764B3" w:rsidRPr="001E23F0" w:rsidRDefault="00E329DF" w:rsidP="00E764B3">
      <w:pPr>
        <w:jc w:val="both"/>
      </w:pPr>
      <w:r w:rsidRPr="00EB3D15">
        <w:rPr>
          <w:b/>
          <w:color w:val="4472C4" w:themeColor="accent1"/>
        </w:rPr>
        <w:t>Lõikega 1</w:t>
      </w:r>
      <w:r w:rsidRPr="00EB3D15">
        <w:rPr>
          <w:color w:val="4472C4" w:themeColor="accent1"/>
        </w:rPr>
        <w:t xml:space="preserve"> </w:t>
      </w:r>
      <w:r>
        <w:t xml:space="preserve">sätestatakse, et </w:t>
      </w:r>
      <w:r w:rsidR="00457A1A">
        <w:t>PPA</w:t>
      </w:r>
      <w:r w:rsidR="00E764B3" w:rsidRPr="001E23F0">
        <w:t xml:space="preserve"> teeb pärast rahvusvahelise kaitse taotluse sooviavalduse saamist ja enne sooviavalduse registreerimist</w:t>
      </w:r>
      <w:r>
        <w:t xml:space="preserve"> </w:t>
      </w:r>
      <w:r w:rsidRPr="00E329DF">
        <w:t xml:space="preserve">järgmised </w:t>
      </w:r>
      <w:r w:rsidR="00EB3D15">
        <w:t xml:space="preserve">kolm </w:t>
      </w:r>
      <w:r w:rsidRPr="00E329DF">
        <w:t>toimingu</w:t>
      </w:r>
      <w:r w:rsidR="00F53BC3">
        <w:t>t</w:t>
      </w:r>
      <w:r w:rsidR="00E764B3" w:rsidRPr="001E23F0">
        <w:t>:</w:t>
      </w:r>
      <w:r w:rsidR="00EB3D15">
        <w:t xml:space="preserve"> </w:t>
      </w:r>
      <w:r w:rsidR="00E764B3" w:rsidRPr="001E23F0">
        <w:t>1) annab taotlejale teavet tema õigustest ja kohustustest rahvusvahelise kaitse menetluses ning kohustuste täitmata jätmise tagajärgede koht</w:t>
      </w:r>
      <w:r>
        <w:t xml:space="preserve">a, </w:t>
      </w:r>
      <w:r w:rsidR="00E764B3" w:rsidRPr="001E23F0">
        <w:t xml:space="preserve">2) </w:t>
      </w:r>
      <w:r w:rsidR="00E764B3" w:rsidRPr="00E329DF">
        <w:t xml:space="preserve">teavitab </w:t>
      </w:r>
      <w:proofErr w:type="spellStart"/>
      <w:r w:rsidR="001C03CF">
        <w:t>SKA</w:t>
      </w:r>
      <w:r w:rsidR="00282BF9">
        <w:t>-</w:t>
      </w:r>
      <w:r w:rsidR="001C03CF">
        <w:t>d</w:t>
      </w:r>
      <w:proofErr w:type="spellEnd"/>
      <w:r w:rsidR="00E764B3" w:rsidRPr="00E329DF">
        <w:t xml:space="preserve"> </w:t>
      </w:r>
      <w:r w:rsidR="00E764B3" w:rsidRPr="001E23F0">
        <w:t>vajadusest taotleja majutamiseks</w:t>
      </w:r>
      <w:r>
        <w:t xml:space="preserve"> ja </w:t>
      </w:r>
      <w:r w:rsidR="00B10119">
        <w:t>3</w:t>
      </w:r>
      <w:r w:rsidR="00E764B3" w:rsidRPr="001E23F0">
        <w:t>) teavitab saatjata alaealise esindajat alaealisega seotud asjaoludest.</w:t>
      </w:r>
    </w:p>
    <w:p w14:paraId="695C8CF1" w14:textId="77777777" w:rsidR="005E2B2A" w:rsidRDefault="005E2B2A" w:rsidP="00E764B3">
      <w:pPr>
        <w:jc w:val="both"/>
      </w:pPr>
    </w:p>
    <w:p w14:paraId="4E9D18B9" w14:textId="13618F34" w:rsidR="005E2B2A" w:rsidRDefault="00F7034B" w:rsidP="00E764B3">
      <w:pPr>
        <w:jc w:val="both"/>
      </w:pPr>
      <w:r>
        <w:t>M</w:t>
      </w:r>
      <w:r w:rsidR="005E2B2A" w:rsidRPr="005A526A">
        <w:t>äärus</w:t>
      </w:r>
      <w:r>
        <w:t>e</w:t>
      </w:r>
      <w:r w:rsidR="005E2B2A" w:rsidRPr="005A526A">
        <w:t xml:space="preserve"> 2024/1348</w:t>
      </w:r>
      <w:r w:rsidR="00DF358E">
        <w:t>/EL</w:t>
      </w:r>
      <w:r w:rsidR="005E2B2A" w:rsidRPr="005A526A">
        <w:t xml:space="preserve"> (menetluse kohta) artik</w:t>
      </w:r>
      <w:r>
        <w:t>li</w:t>
      </w:r>
      <w:r w:rsidR="005E2B2A" w:rsidRPr="005A526A">
        <w:t xml:space="preserve"> 27 lõike 1 kohaselt tuleb </w:t>
      </w:r>
      <w:r w:rsidR="004058CB" w:rsidRPr="005A526A">
        <w:t xml:space="preserve">registreerimine teha </w:t>
      </w:r>
      <w:r w:rsidR="005E2B2A" w:rsidRPr="005A526A">
        <w:t>viivitamata ja hiljemalt viie päeva jooksul rahvusvahelise kaitse taotluse esitamise soovi avaldamise hetkest arvates</w:t>
      </w:r>
      <w:r w:rsidR="004058CB" w:rsidRPr="005A526A">
        <w:t xml:space="preserve">. Majutuskeskuse kohene teavitamine uue taotleja </w:t>
      </w:r>
      <w:r w:rsidR="00BD513D" w:rsidRPr="005A526A">
        <w:t xml:space="preserve">majutusele </w:t>
      </w:r>
      <w:r w:rsidR="004058CB" w:rsidRPr="005A526A">
        <w:t>suunamise</w:t>
      </w:r>
      <w:r w:rsidR="00BD513D" w:rsidRPr="005A526A">
        <w:t>st</w:t>
      </w:r>
      <w:r w:rsidR="004058CB" w:rsidRPr="005A526A">
        <w:t xml:space="preserve"> on vajalik selleks, et majutuskeskusel oleks võimalik korraldada inimese vastu võtmist</w:t>
      </w:r>
      <w:r w:rsidR="00BD513D" w:rsidRPr="005A526A">
        <w:t xml:space="preserve"> sh</w:t>
      </w:r>
      <w:r w:rsidR="004058CB" w:rsidRPr="005A526A">
        <w:t xml:space="preserve"> vastavalt konkreetse inimese vajaduste</w:t>
      </w:r>
      <w:r w:rsidR="00BD513D" w:rsidRPr="005A526A">
        <w:t>st lähtuvalt</w:t>
      </w:r>
      <w:r w:rsidR="004058CB" w:rsidRPr="005A526A">
        <w:t xml:space="preserve">. </w:t>
      </w:r>
    </w:p>
    <w:p w14:paraId="7B8E39FC" w14:textId="77777777" w:rsidR="00F53BC3" w:rsidRPr="005A526A" w:rsidRDefault="00F53BC3" w:rsidP="00E764B3">
      <w:pPr>
        <w:jc w:val="both"/>
      </w:pPr>
    </w:p>
    <w:p w14:paraId="31E34CE6" w14:textId="5458F938" w:rsidR="00DF553E" w:rsidRPr="005A526A" w:rsidRDefault="00F7034B" w:rsidP="00DF553E">
      <w:pPr>
        <w:jc w:val="both"/>
      </w:pPr>
      <w:r>
        <w:t>D</w:t>
      </w:r>
      <w:r w:rsidR="00DF553E" w:rsidRPr="005A526A">
        <w:t>irektiiv</w:t>
      </w:r>
      <w:r>
        <w:t>i</w:t>
      </w:r>
      <w:r w:rsidR="00DF553E" w:rsidRPr="005A526A">
        <w:t xml:space="preserve"> 2024/1346</w:t>
      </w:r>
      <w:r w:rsidR="00254B9A">
        <w:t>/EL</w:t>
      </w:r>
      <w:r w:rsidR="00DF553E" w:rsidRPr="005A526A">
        <w:t xml:space="preserve"> (vastuvõtutingimuste kohta) artikkel 26 sätestab, et liikmesriigid peavad alaealisi mõjutada võivaid sätteid rakendades silmas eelkõige lapse parimaid huvisid. Samuti on liikmesriigil muuhulgas kohustus tagada, et lastel oleks võimalus tegeleda vaba aja tegevustega, sealhulgas võimalus tegelda nende eale kohaste mängude ja huvitegevusega ning tegevusega vabas õhus, samuti vajaduse korral võimalus saada koolitarbeid. Samuti tuleb tagada näiteks juurdepääs rehabilitatsiooniteenustele ning lastega tegelevad ametiisikud peavad olema selleks sobivad ning vastavalt koolitatud. </w:t>
      </w:r>
      <w:r w:rsidR="003A53C5" w:rsidRPr="005A526A">
        <w:t>Seetõttu on vajalik koheselt teavitada majutuse ja muu vastuvõtu tagamise ette valmistamiseks ka laste korral.</w:t>
      </w:r>
    </w:p>
    <w:p w14:paraId="561CB696" w14:textId="77777777" w:rsidR="00825D3D" w:rsidRDefault="00825D3D" w:rsidP="00DF553E">
      <w:pPr>
        <w:jc w:val="both"/>
      </w:pPr>
    </w:p>
    <w:p w14:paraId="08D5566B" w14:textId="3924BE64" w:rsidR="00DF553E" w:rsidRPr="00814648" w:rsidRDefault="00F7034B" w:rsidP="00DF553E">
      <w:pPr>
        <w:jc w:val="both"/>
        <w:rPr>
          <w:color w:val="0070C0"/>
        </w:rPr>
      </w:pPr>
      <w:r>
        <w:t>D</w:t>
      </w:r>
      <w:r w:rsidR="00DF553E" w:rsidRPr="005A526A">
        <w:t>irektiiv</w:t>
      </w:r>
      <w:r>
        <w:t>i</w:t>
      </w:r>
      <w:r w:rsidR="00DF553E" w:rsidRPr="005A526A">
        <w:t xml:space="preserve"> 2024/1346</w:t>
      </w:r>
      <w:r w:rsidR="00254B9A">
        <w:t>/EL</w:t>
      </w:r>
      <w:r w:rsidR="00DF553E" w:rsidRPr="005A526A">
        <w:t xml:space="preserve"> (vastuvõtutingimuste kohta) artik</w:t>
      </w:r>
      <w:r>
        <w:t>li</w:t>
      </w:r>
      <w:r w:rsidR="00DF553E" w:rsidRPr="005A526A">
        <w:t xml:space="preserve"> 27 kohaselt tuleb saatjata alaealistele määrata esindaja ning lõike 2 kohaselt tagavad liikmesriigid, et ajutiselt esindajana tegutsema sobivat isikut teavitatakse viivitamata saatjata alaealise rahvusvahelise kaitse taotluse esitamisest, samuti kõnealust alaealist puudutavatest asjakohastest faktidest. Saatjata alaealist teavitatakse viivitamata ajutiselt esindajana tegutsema sobiva isiku nimetamisest. </w:t>
      </w:r>
      <w:r w:rsidR="00506B71" w:rsidRPr="005A526A">
        <w:t>Sama direktiivi arti</w:t>
      </w:r>
      <w:r>
        <w:t>kli</w:t>
      </w:r>
      <w:r w:rsidR="00506B71" w:rsidRPr="005A526A">
        <w:t xml:space="preserve"> 27 l</w:t>
      </w:r>
      <w:r>
        <w:t>õike</w:t>
      </w:r>
      <w:r w:rsidR="00506B71" w:rsidRPr="005A526A">
        <w:t xml:space="preserve"> 1 alusel peab esindaja eelnevalt alaealisega kohtuma ning võtma arvesse alaealise enda seisukohti.</w:t>
      </w:r>
      <w:r w:rsidR="005A526A">
        <w:t xml:space="preserve"> </w:t>
      </w:r>
      <w:r w:rsidR="00DF553E" w:rsidRPr="005A526A">
        <w:t xml:space="preserve">Seega nimetatud </w:t>
      </w:r>
      <w:r w:rsidR="00506B71" w:rsidRPr="005A526A">
        <w:t>esindamisega seotud direktiivi normide</w:t>
      </w:r>
      <w:r w:rsidR="00DF553E" w:rsidRPr="005A526A">
        <w:t xml:space="preserve"> üle </w:t>
      </w:r>
      <w:r w:rsidR="00DF553E" w:rsidRPr="005A526A">
        <w:lastRenderedPageBreak/>
        <w:t xml:space="preserve">võtmiseks on vajalik sätestada, et </w:t>
      </w:r>
      <w:r w:rsidR="00457A1A">
        <w:t>PPA</w:t>
      </w:r>
      <w:r w:rsidR="00DF553E" w:rsidRPr="005A526A">
        <w:t xml:space="preserve"> teavitab esimesel võimalusel </w:t>
      </w:r>
      <w:proofErr w:type="spellStart"/>
      <w:r w:rsidR="005A526A" w:rsidRPr="00D726F8">
        <w:t>S</w:t>
      </w:r>
      <w:r>
        <w:t>KA-d</w:t>
      </w:r>
      <w:proofErr w:type="spellEnd"/>
      <w:r w:rsidR="005A526A" w:rsidRPr="00D726F8">
        <w:t xml:space="preserve"> ja vastavat </w:t>
      </w:r>
      <w:r w:rsidR="008142F7" w:rsidRPr="00D726F8">
        <w:t xml:space="preserve">hariliku viibimiskoha järgset </w:t>
      </w:r>
      <w:r w:rsidR="005A526A" w:rsidRPr="00D726F8">
        <w:t>kohaliku omavalituse üksust</w:t>
      </w:r>
      <w:r w:rsidR="005A526A" w:rsidRPr="005A526A">
        <w:t xml:space="preserve"> </w:t>
      </w:r>
      <w:r w:rsidR="00DF553E" w:rsidRPr="005A526A">
        <w:t>asjaolust, et saatjata alae</w:t>
      </w:r>
      <w:r w:rsidR="00F957B3" w:rsidRPr="005A526A">
        <w:t xml:space="preserve">aline välismaalane on esitanud rahvusvahelise kaitse sooviavalduse ning talle on vajalik määrata sobiv esindaja. Samal eesmärgil on vaja määratud esindajat teavitada konkreetse lapsega seotud asjaoludest. Näiteks võivad </w:t>
      </w:r>
      <w:r w:rsidR="00506B71" w:rsidRPr="005A526A">
        <w:t xml:space="preserve">esindaja töö toetamiseks ja lapse huvidega arvestamiseks </w:t>
      </w:r>
      <w:r w:rsidR="00F957B3" w:rsidRPr="005A526A">
        <w:t xml:space="preserve">kohaseks osutada </w:t>
      </w:r>
      <w:r w:rsidR="00506B71" w:rsidRPr="005A526A">
        <w:t xml:space="preserve">andmed lapse vanuse ja soo kohta, keeleoskuse ja tervise kohta, perekonnaliikmete asukoha kohta ning erivajaduste kohta. </w:t>
      </w:r>
    </w:p>
    <w:p w14:paraId="1BB1433E" w14:textId="77777777" w:rsidR="00DF553E" w:rsidRPr="001E23F0" w:rsidRDefault="00DF553E" w:rsidP="00E764B3">
      <w:pPr>
        <w:jc w:val="both"/>
      </w:pPr>
    </w:p>
    <w:p w14:paraId="11EB2829" w14:textId="3455133C" w:rsidR="00814648" w:rsidRPr="001E23F0" w:rsidRDefault="008142F7" w:rsidP="00814648">
      <w:pPr>
        <w:jc w:val="both"/>
      </w:pPr>
      <w:r w:rsidRPr="0098688F">
        <w:rPr>
          <w:b/>
          <w:color w:val="4472C4" w:themeColor="accent1"/>
        </w:rPr>
        <w:t>Lõike 2</w:t>
      </w:r>
      <w:r w:rsidRPr="0098688F">
        <w:rPr>
          <w:color w:val="4472C4" w:themeColor="accent1"/>
        </w:rPr>
        <w:t xml:space="preserve"> </w:t>
      </w:r>
      <w:r>
        <w:t xml:space="preserve">kohaselt teavitab </w:t>
      </w:r>
      <w:r w:rsidR="00F7034B">
        <w:t>SKA</w:t>
      </w:r>
      <w:r w:rsidR="00814648" w:rsidRPr="001E23F0">
        <w:t xml:space="preserve"> </w:t>
      </w:r>
      <w:r w:rsidR="00814648" w:rsidRPr="00D74C90">
        <w:t xml:space="preserve">lapse hariliku viibimiskoha </w:t>
      </w:r>
      <w:r w:rsidR="00814648">
        <w:t>järgset</w:t>
      </w:r>
      <w:r w:rsidR="00814648" w:rsidRPr="00D74C90">
        <w:t xml:space="preserve"> </w:t>
      </w:r>
      <w:r w:rsidR="00814648" w:rsidRPr="001E23F0">
        <w:t>valla- või linnavalitsus</w:t>
      </w:r>
      <w:r w:rsidR="00814648">
        <w:t>t</w:t>
      </w:r>
      <w:r w:rsidR="00814648" w:rsidRPr="001E23F0">
        <w:t xml:space="preserve"> saatjata alaealise esindamise</w:t>
      </w:r>
      <w:r w:rsidR="00814648">
        <w:t xml:space="preserve"> vajadusest</w:t>
      </w:r>
      <w:r w:rsidR="00814648" w:rsidRPr="001E23F0">
        <w:t xml:space="preserve"> ning teavitab </w:t>
      </w:r>
      <w:proofErr w:type="spellStart"/>
      <w:r w:rsidR="00150D8E">
        <w:t>PPA</w:t>
      </w:r>
      <w:r w:rsidR="00F7034B">
        <w:t>-d</w:t>
      </w:r>
      <w:proofErr w:type="spellEnd"/>
      <w:r w:rsidR="00814648" w:rsidRPr="001E23F0">
        <w:t xml:space="preserve"> saatjata alaealisele esindaja määramisest.</w:t>
      </w:r>
    </w:p>
    <w:p w14:paraId="062B96C0" w14:textId="77777777" w:rsidR="00734729" w:rsidRPr="001E23F0" w:rsidRDefault="00734729" w:rsidP="00E764B3">
      <w:pPr>
        <w:jc w:val="both"/>
      </w:pPr>
    </w:p>
    <w:p w14:paraId="6AEB3E03" w14:textId="5FEFBE7B" w:rsidR="004F174D" w:rsidRDefault="00F358EB" w:rsidP="00E764B3">
      <w:pPr>
        <w:jc w:val="both"/>
      </w:pPr>
      <w:bookmarkStart w:id="109" w:name="_Hlk191031773"/>
      <w:r w:rsidRPr="0098688F">
        <w:rPr>
          <w:b/>
          <w:color w:val="4472C4" w:themeColor="accent1"/>
        </w:rPr>
        <w:t>Lõikega 3</w:t>
      </w:r>
      <w:r>
        <w:t xml:space="preserve"> luuakse loetelu </w:t>
      </w:r>
      <w:r w:rsidR="00457A1A">
        <w:t>PPA</w:t>
      </w:r>
      <w:r>
        <w:t xml:space="preserve"> toimingutest taotluse registreerimiseks ja taotluse vastu võtmiseks. Selle kohaselt </w:t>
      </w:r>
      <w:r w:rsidR="00457A1A">
        <w:t>PPA</w:t>
      </w:r>
      <w:r w:rsidR="00E764B3" w:rsidRPr="001E23F0">
        <w:t xml:space="preserve"> registreerib ja võtab vastu rahvusvahelise kaitse taotluse vastavalt määruses 2024/1348</w:t>
      </w:r>
      <w:r w:rsidR="00DF358E">
        <w:t>/EL</w:t>
      </w:r>
      <w:r w:rsidR="00E764B3" w:rsidRPr="001E23F0">
        <w:t xml:space="preserve"> (menetluse kohta) sätestatule ning teeb </w:t>
      </w:r>
      <w:r w:rsidR="00190DD1">
        <w:t>selleks lõikes</w:t>
      </w:r>
      <w:r w:rsidR="00F53BC3">
        <w:t xml:space="preserve"> 3</w:t>
      </w:r>
      <w:r w:rsidR="00190DD1">
        <w:t xml:space="preserve"> loetletud toimingud. </w:t>
      </w:r>
      <w:bookmarkEnd w:id="109"/>
    </w:p>
    <w:p w14:paraId="74FCD0A7" w14:textId="1E85F15D" w:rsidR="00F53BC3" w:rsidRDefault="00F53BC3" w:rsidP="00606548">
      <w:pPr>
        <w:jc w:val="both"/>
      </w:pPr>
    </w:p>
    <w:p w14:paraId="798C5128" w14:textId="44326011" w:rsidR="0003503F" w:rsidRPr="00647DBF" w:rsidRDefault="00F7034B" w:rsidP="00606548">
      <w:pPr>
        <w:jc w:val="both"/>
      </w:pPr>
      <w:r>
        <w:t>M</w:t>
      </w:r>
      <w:r w:rsidR="00606548" w:rsidRPr="00647DBF">
        <w:t>ääruses 2024/1348</w:t>
      </w:r>
      <w:r w:rsidR="00DF358E">
        <w:t>/EL</w:t>
      </w:r>
      <w:r w:rsidR="00606548" w:rsidRPr="00647DBF">
        <w:t xml:space="preserve"> (menetluse kohta) artik</w:t>
      </w:r>
      <w:r>
        <w:t>li</w:t>
      </w:r>
      <w:r w:rsidR="00606548" w:rsidRPr="00647DBF">
        <w:t xml:space="preserve"> 9 lõi</w:t>
      </w:r>
      <w:r>
        <w:t>k</w:t>
      </w:r>
      <w:r w:rsidR="00606548" w:rsidRPr="00647DBF">
        <w:t xml:space="preserve">e 5 kohaselt </w:t>
      </w:r>
      <w:r w:rsidR="004A566E" w:rsidRPr="00647DBF">
        <w:t>võivad pädevad asutused, juhul k</w:t>
      </w:r>
      <w:r w:rsidR="00606548" w:rsidRPr="00647DBF">
        <w:t>ui see on taotluse läbivaatamiseks vajalik ja nõuetekohaselt põhjendatud, nõuda taotleja või</w:t>
      </w:r>
      <w:r w:rsidR="004A566E" w:rsidRPr="00647DBF">
        <w:t xml:space="preserve"> </w:t>
      </w:r>
      <w:r w:rsidR="00606548" w:rsidRPr="00647DBF">
        <w:t>tema asjade läbivaatust kooskõlas riigisisese õigusega, ilma et see piiraks õigust teha julgeolekukaalutlustel tehtavat</w:t>
      </w:r>
      <w:r w:rsidR="004A566E" w:rsidRPr="00647DBF">
        <w:t xml:space="preserve"> </w:t>
      </w:r>
      <w:r w:rsidR="00606548" w:rsidRPr="00647DBF">
        <w:t>läbiotsimist. Pädev asutus esitab taotlejale läbiotsimise põhjused ja lisab need taotleja toimikusse. Taotleja läbiotsimist</w:t>
      </w:r>
      <w:r w:rsidR="004A566E" w:rsidRPr="00647DBF">
        <w:t xml:space="preserve"> </w:t>
      </w:r>
      <w:r w:rsidR="00606548" w:rsidRPr="00647DBF">
        <w:t xml:space="preserve">käesoleva määruse alusel viib läbi taotlejaga samast soost isik, järgides seejuures täiel määral </w:t>
      </w:r>
      <w:proofErr w:type="spellStart"/>
      <w:r w:rsidR="00606548" w:rsidRPr="00647DBF">
        <w:t>inimväärikuse</w:t>
      </w:r>
      <w:proofErr w:type="spellEnd"/>
      <w:r w:rsidR="00606548" w:rsidRPr="00647DBF">
        <w:t xml:space="preserve"> ning kehalise ja</w:t>
      </w:r>
      <w:r w:rsidR="004A566E" w:rsidRPr="00647DBF">
        <w:t xml:space="preserve"> </w:t>
      </w:r>
      <w:r w:rsidR="00606548" w:rsidRPr="00647DBF">
        <w:t>vaimse puutumatuse põhimõtteid.</w:t>
      </w:r>
    </w:p>
    <w:p w14:paraId="5118D87A" w14:textId="77777777" w:rsidR="00825D3D" w:rsidRDefault="00825D3D" w:rsidP="00606548">
      <w:pPr>
        <w:jc w:val="both"/>
      </w:pPr>
    </w:p>
    <w:p w14:paraId="17F8264A" w14:textId="0B6B64B4" w:rsidR="004A566E" w:rsidRPr="00647DBF" w:rsidRDefault="004A566E" w:rsidP="00606548">
      <w:pPr>
        <w:jc w:val="both"/>
      </w:pPr>
      <w:r w:rsidRPr="00647DBF">
        <w:t xml:space="preserve">Nimetatud artikli rakendamiseks sätestatakse </w:t>
      </w:r>
      <w:r w:rsidRPr="0098688F">
        <w:rPr>
          <w:b/>
          <w:color w:val="4472C4" w:themeColor="accent1"/>
        </w:rPr>
        <w:t>lõike 3 punktiga 1</w:t>
      </w:r>
      <w:r w:rsidRPr="0098688F">
        <w:rPr>
          <w:color w:val="4472C4" w:themeColor="accent1"/>
        </w:rPr>
        <w:t xml:space="preserve"> </w:t>
      </w:r>
      <w:r w:rsidR="00F53BC3">
        <w:t>PPA</w:t>
      </w:r>
      <w:r w:rsidRPr="00647DBF">
        <w:t xml:space="preserve"> õigus taotleja ja tema asjade läbi vaatamiseks. Nimetatud toiminguid tehes peab </w:t>
      </w:r>
      <w:r w:rsidR="00457A1A">
        <w:t>PPA</w:t>
      </w:r>
      <w:r w:rsidRPr="00647DBF">
        <w:t xml:space="preserve"> lähtuma määruse 2024/1348</w:t>
      </w:r>
      <w:r w:rsidR="00DF358E">
        <w:t>/EL</w:t>
      </w:r>
      <w:r w:rsidRPr="00647DBF">
        <w:t xml:space="preserve"> (menetluse kohta) artik</w:t>
      </w:r>
      <w:r w:rsidR="009A4DC2">
        <w:t>li</w:t>
      </w:r>
      <w:r w:rsidRPr="00647DBF">
        <w:t xml:space="preserve"> 9 lõikes 5 sätestatud nõuetest.</w:t>
      </w:r>
    </w:p>
    <w:p w14:paraId="5F18D4E2" w14:textId="77777777" w:rsidR="004A566E" w:rsidRPr="00647DBF" w:rsidRDefault="004A566E" w:rsidP="00606548">
      <w:pPr>
        <w:jc w:val="both"/>
      </w:pPr>
    </w:p>
    <w:p w14:paraId="523BD67C" w14:textId="32031612" w:rsidR="00AE71F6" w:rsidRPr="00647DBF" w:rsidRDefault="009A4DC2" w:rsidP="00606548">
      <w:pPr>
        <w:jc w:val="both"/>
      </w:pPr>
      <w:r>
        <w:t>M</w:t>
      </w:r>
      <w:r w:rsidR="00505389" w:rsidRPr="00647DBF">
        <w:t>ääruse 2024/1348</w:t>
      </w:r>
      <w:r w:rsidR="00DF358E">
        <w:t>/EL</w:t>
      </w:r>
      <w:r w:rsidR="00505389" w:rsidRPr="00647DBF">
        <w:t xml:space="preserve"> (menetluse kohta) artik</w:t>
      </w:r>
      <w:r>
        <w:t>li</w:t>
      </w:r>
      <w:r w:rsidR="00505389" w:rsidRPr="00647DBF">
        <w:t xml:space="preserve"> 27 l</w:t>
      </w:r>
      <w:r>
        <w:t>õike</w:t>
      </w:r>
      <w:r w:rsidR="00505389" w:rsidRPr="00647DBF">
        <w:t xml:space="preserve"> 1 punkt</w:t>
      </w:r>
      <w:r>
        <w:t>i</w:t>
      </w:r>
      <w:r w:rsidR="00505389" w:rsidRPr="00647DBF">
        <w:t xml:space="preserve"> b kohaselt peab </w:t>
      </w:r>
      <w:r w:rsidR="00457A1A">
        <w:t>PPA</w:t>
      </w:r>
      <w:r w:rsidR="00505389" w:rsidRPr="00647DBF">
        <w:t xml:space="preserve"> sooviavalduse registreerimisel võtma andme</w:t>
      </w:r>
      <w:r w:rsidR="00AE71F6" w:rsidRPr="00647DBF">
        <w:t xml:space="preserve">d taotleja isikut tõendava dokumendi kohta. Täpsemalt, </w:t>
      </w:r>
      <w:r w:rsidR="00505389" w:rsidRPr="00647DBF">
        <w:t>kui see dokument on olemas, siis taotleja isikut tõendava või reisidokumendi liik, number ja kehtivusaeg ning selle välja</w:t>
      </w:r>
      <w:r w:rsidR="00AE71F6" w:rsidRPr="00647DBF">
        <w:t xml:space="preserve"> </w:t>
      </w:r>
      <w:r w:rsidR="00505389" w:rsidRPr="00647DBF">
        <w:t>andnud riik, samuti taotleja esitatud muud dokumendid, mida pädev asutus peab asjakohaseks seoses tema</w:t>
      </w:r>
      <w:r>
        <w:t xml:space="preserve"> </w:t>
      </w:r>
      <w:r w:rsidR="00505389" w:rsidRPr="00647DBF">
        <w:t>isikusamasuse tuvastamise, rahvusvahelise kaitse menetluse läbiviimise ja vastutava liikmesriigi määramisega</w:t>
      </w:r>
      <w:r w:rsidR="00AE71F6" w:rsidRPr="00647DBF">
        <w:t xml:space="preserve">. </w:t>
      </w:r>
      <w:bookmarkStart w:id="110" w:name="_Hlk195783587"/>
      <w:r>
        <w:t>M</w:t>
      </w:r>
      <w:r w:rsidR="004A566E" w:rsidRPr="00647DBF">
        <w:t>ääruse 2024/1348</w:t>
      </w:r>
      <w:r w:rsidR="00DF358E">
        <w:t>/EL</w:t>
      </w:r>
      <w:r w:rsidR="004A566E" w:rsidRPr="00647DBF">
        <w:t xml:space="preserve"> (menetluse kohta) artik</w:t>
      </w:r>
      <w:r>
        <w:t>li</w:t>
      </w:r>
      <w:r w:rsidR="004A566E" w:rsidRPr="00647DBF">
        <w:t xml:space="preserve"> </w:t>
      </w:r>
      <w:bookmarkEnd w:id="110"/>
      <w:r w:rsidR="004A566E" w:rsidRPr="00647DBF">
        <w:t>9 lõike 2 punkt</w:t>
      </w:r>
      <w:r>
        <w:t>i</w:t>
      </w:r>
      <w:r w:rsidR="004A566E" w:rsidRPr="00647DBF">
        <w:t xml:space="preserve"> </w:t>
      </w:r>
      <w:r w:rsidR="00C96D05" w:rsidRPr="00647DBF">
        <w:t>b</w:t>
      </w:r>
      <w:r w:rsidR="004A566E" w:rsidRPr="00647DBF">
        <w:t xml:space="preserve"> kohaselt</w:t>
      </w:r>
      <w:r w:rsidR="00505389" w:rsidRPr="00647DBF">
        <w:t xml:space="preserve"> on taotleja kohustatud pädevale asutusele andme oma isikut tõendava dokumendi või reisidokumendi puudumise korral selgitusi. </w:t>
      </w:r>
      <w:r w:rsidR="00C96D05" w:rsidRPr="00647DBF">
        <w:t>Punkti f kohaselt annab taotleja võimalikult kiiresti üle enda valduses olevad dokumendid, mis on taotluse läbivaatamiseks asjakohased. Kui pädevad asutused otsustavad mõne artik</w:t>
      </w:r>
      <w:r>
        <w:t>li</w:t>
      </w:r>
      <w:r w:rsidR="00C96D05" w:rsidRPr="00647DBF">
        <w:t xml:space="preserve"> 9 lõike 2 esimese lõigu punktis f osutatud dokumendi enda kätte jätta, tagavad nad, et taotleja saab viivitamata originaalide koopia. </w:t>
      </w:r>
      <w:r>
        <w:t>M</w:t>
      </w:r>
      <w:r w:rsidR="00C96D05" w:rsidRPr="00647DBF">
        <w:t>äärus 2024/1351</w:t>
      </w:r>
      <w:r w:rsidR="00254B9A">
        <w:t>/EL</w:t>
      </w:r>
      <w:r w:rsidR="00C96D05" w:rsidRPr="00647DBF">
        <w:t xml:space="preserve"> (rändehalduse kohta) artikli 46 kohase üleandmise korral, annavad pädevad asutused need dokumendid taotlejale tagasi üleandmise ajal.</w:t>
      </w:r>
      <w:r w:rsidR="00825D3D">
        <w:t xml:space="preserve"> </w:t>
      </w:r>
      <w:r w:rsidR="00AE71F6" w:rsidRPr="00647DBF">
        <w:t xml:space="preserve">Seetõttu sätestatakse </w:t>
      </w:r>
      <w:r w:rsidR="00AE71F6" w:rsidRPr="0098688F">
        <w:rPr>
          <w:b/>
          <w:color w:val="4472C4" w:themeColor="accent1"/>
        </w:rPr>
        <w:t>lõike 3 punktiga 2</w:t>
      </w:r>
      <w:r w:rsidR="00AE71F6" w:rsidRPr="00647DBF">
        <w:t xml:space="preserve">, et </w:t>
      </w:r>
      <w:r w:rsidR="00457A1A">
        <w:t>PPA</w:t>
      </w:r>
      <w:r w:rsidR="00C96D05" w:rsidRPr="00647DBF">
        <w:t xml:space="preserve"> võtab taotleja asjad ja dokumendid hoiule.</w:t>
      </w:r>
    </w:p>
    <w:p w14:paraId="0123E5F5" w14:textId="77777777" w:rsidR="00C96D05" w:rsidRPr="00647DBF" w:rsidRDefault="00C96D05" w:rsidP="00606548">
      <w:pPr>
        <w:jc w:val="both"/>
      </w:pPr>
    </w:p>
    <w:p w14:paraId="4574B31B" w14:textId="3B7291B9" w:rsidR="006C5181" w:rsidRDefault="00AB621F" w:rsidP="00606548">
      <w:pPr>
        <w:jc w:val="both"/>
      </w:pPr>
      <w:r>
        <w:t>M</w:t>
      </w:r>
      <w:r w:rsidR="00FD77EF" w:rsidRPr="00647DBF">
        <w:t>ääruse 2024/1358</w:t>
      </w:r>
      <w:r w:rsidR="00254B9A">
        <w:t>/EL</w:t>
      </w:r>
      <w:r w:rsidR="00FD77EF" w:rsidRPr="00647DBF">
        <w:t xml:space="preserve"> (</w:t>
      </w:r>
      <w:proofErr w:type="spellStart"/>
      <w:r w:rsidR="00FD77EF" w:rsidRPr="00647DBF">
        <w:t>Eurodac</w:t>
      </w:r>
      <w:proofErr w:type="spellEnd"/>
      <w:r w:rsidR="00FD77EF" w:rsidRPr="00647DBF">
        <w:t>-süsteemi kohta) artik</w:t>
      </w:r>
      <w:r>
        <w:t>li</w:t>
      </w:r>
      <w:r w:rsidR="00C502F7" w:rsidRPr="00647DBF">
        <w:t xml:space="preserve"> 2 punktide q, r ja s alusel </w:t>
      </w:r>
      <w:r>
        <w:t xml:space="preserve">on </w:t>
      </w:r>
      <w:r w:rsidR="00C502F7" w:rsidRPr="00647DBF">
        <w:t>biomeetrilisteks andmeteks sõrmejälgede andmed või näokujutise andmed. Sõrmejälgede andmeteks on kõigi kümne sõrme (kui need on olemas) vajutamise ja pööramise teel saadud andmed sõrmejälgede kohta või latentsed sõrmejäljed ning näokujutise andmeteks on digitaalne kujutis näost piisava lahutusvõime ja kvaliteediga, et seda saab kasutada automaatseks biomeetriliseks võrdlemiseks. Sama määruse artik</w:t>
      </w:r>
      <w:r>
        <w:t>li</w:t>
      </w:r>
      <w:r w:rsidR="00C502F7" w:rsidRPr="00647DBF">
        <w:t xml:space="preserve"> 13 l</w:t>
      </w:r>
      <w:r>
        <w:t>õige</w:t>
      </w:r>
      <w:r w:rsidR="00C502F7" w:rsidRPr="00647DBF">
        <w:t xml:space="preserve"> 1 sätestab liikmesriigile kohustuse võtta biomeetrilisi andmeid artikli 15 lõikes 1, artikli 18 lõigetes 1 ja 2, artikli 20 lõikes 1, artikli 22 lõikes 1, artikli 23 lõikes 1, artikli 24 lõikes 1 ja artikli 26 lõikes 1 osutatud isikutelt artikli </w:t>
      </w:r>
      <w:r w:rsidR="00C502F7" w:rsidRPr="00647DBF">
        <w:lastRenderedPageBreak/>
        <w:t>1 lõike 1 punktide a, b, c ja j kohaldamiseks ning nõuavad kõnealustelt isikutelt oma biomeetriliste andmete andmist ja teavitavad neid sellest kooskõlas artikliga 42. Muuhulgas tuleb sõrmejälgede võtmise ja näokujutise jäädvustamise käigus austada isiku väärikust ja kehalist puutumatust.</w:t>
      </w:r>
      <w:r w:rsidR="00482772" w:rsidRPr="00647DBF">
        <w:t xml:space="preserve"> </w:t>
      </w:r>
      <w:r>
        <w:t>M</w:t>
      </w:r>
      <w:r w:rsidR="00482772" w:rsidRPr="00647DBF">
        <w:t>ääruse 2024/1358</w:t>
      </w:r>
      <w:r w:rsidR="00254B9A">
        <w:t>/EL</w:t>
      </w:r>
      <w:r w:rsidR="00482772" w:rsidRPr="00647DBF">
        <w:t xml:space="preserve"> (</w:t>
      </w:r>
      <w:proofErr w:type="spellStart"/>
      <w:r w:rsidR="00482772" w:rsidRPr="00647DBF">
        <w:t>Eurodac</w:t>
      </w:r>
      <w:proofErr w:type="spellEnd"/>
      <w:r w:rsidR="00482772" w:rsidRPr="00647DBF">
        <w:t>-süsteemi kohta) artik</w:t>
      </w:r>
      <w:r>
        <w:t>li</w:t>
      </w:r>
      <w:r w:rsidR="00482772" w:rsidRPr="00647DBF">
        <w:t xml:space="preserve"> 15 lõike 1 kohaselt võtab iga liikmesriik vähemalt kuueaastastelt rahvusvahelise kaitse taotlejatelt biomeetrilised andmed ning edastab need võimalikult kiiresti ja hiljemalt 72 tunni jooksul pärast biomeetriliste andmete võtmist koos sama määruse artikli 17 lõikes 1 osutatud andmetega </w:t>
      </w:r>
      <w:proofErr w:type="spellStart"/>
      <w:r w:rsidR="00482772" w:rsidRPr="00647DBF">
        <w:t>Eurodac</w:t>
      </w:r>
      <w:proofErr w:type="spellEnd"/>
      <w:r w:rsidR="00482772" w:rsidRPr="00647DBF">
        <w:t>-süsteemi vastavalt sama määruse artikli 3 lõikele 2.</w:t>
      </w:r>
      <w:r w:rsidR="00825D3D">
        <w:t xml:space="preserve"> </w:t>
      </w:r>
    </w:p>
    <w:p w14:paraId="09390020" w14:textId="77777777" w:rsidR="006C5181" w:rsidRDefault="006C5181" w:rsidP="00606548">
      <w:pPr>
        <w:jc w:val="both"/>
      </w:pPr>
    </w:p>
    <w:p w14:paraId="16A34F39" w14:textId="3CD59B04" w:rsidR="004A566E" w:rsidRPr="00647DBF" w:rsidRDefault="00D92063" w:rsidP="00606548">
      <w:pPr>
        <w:jc w:val="both"/>
      </w:pPr>
      <w:r w:rsidRPr="00647DBF">
        <w:t>Nimetatud sätete rakendamiseks</w:t>
      </w:r>
      <w:r w:rsidR="00FD77EF" w:rsidRPr="00647DBF">
        <w:t xml:space="preserve"> sätestatakse </w:t>
      </w:r>
      <w:r w:rsidR="00FD77EF" w:rsidRPr="0098688F">
        <w:rPr>
          <w:b/>
          <w:color w:val="4472C4" w:themeColor="accent1"/>
        </w:rPr>
        <w:t>lõike 3 punktiga 3</w:t>
      </w:r>
      <w:r w:rsidR="00FD77EF" w:rsidRPr="00647DBF">
        <w:t xml:space="preserve">, et </w:t>
      </w:r>
      <w:r w:rsidR="00AB621F">
        <w:t>PPA</w:t>
      </w:r>
      <w:r w:rsidR="00FD77EF" w:rsidRPr="00647DBF">
        <w:t xml:space="preserve"> hõivab taotleja biomeetrilised andmed ning edastab need andmed </w:t>
      </w:r>
      <w:proofErr w:type="spellStart"/>
      <w:r w:rsidR="00FD77EF" w:rsidRPr="00647DBF">
        <w:t>Eurodac</w:t>
      </w:r>
      <w:proofErr w:type="spellEnd"/>
      <w:r w:rsidR="00FD77EF" w:rsidRPr="00647DBF">
        <w:t xml:space="preserve">-süsteemi. </w:t>
      </w:r>
    </w:p>
    <w:p w14:paraId="221B5531" w14:textId="77777777" w:rsidR="00D92063" w:rsidRPr="00647DBF" w:rsidRDefault="00D92063" w:rsidP="00606548">
      <w:pPr>
        <w:jc w:val="both"/>
      </w:pPr>
    </w:p>
    <w:p w14:paraId="53692F78" w14:textId="4AE4BBEF" w:rsidR="006C5181" w:rsidRDefault="00AB621F" w:rsidP="00A8391D">
      <w:pPr>
        <w:jc w:val="both"/>
      </w:pPr>
      <w:r>
        <w:t>M</w:t>
      </w:r>
      <w:r w:rsidR="005E2404" w:rsidRPr="00647DBF">
        <w:t>ääruse 2024/1358</w:t>
      </w:r>
      <w:r w:rsidR="00254B9A">
        <w:t>/EL</w:t>
      </w:r>
      <w:r w:rsidR="005E2404" w:rsidRPr="00647DBF">
        <w:t xml:space="preserve"> (</w:t>
      </w:r>
      <w:proofErr w:type="spellStart"/>
      <w:r w:rsidR="005E2404" w:rsidRPr="00647DBF">
        <w:t>Eurodac</w:t>
      </w:r>
      <w:proofErr w:type="spellEnd"/>
      <w:r w:rsidR="005E2404" w:rsidRPr="00647DBF">
        <w:t>-süsteemi kohta) artik</w:t>
      </w:r>
      <w:r>
        <w:t>li</w:t>
      </w:r>
      <w:r w:rsidR="005E2404" w:rsidRPr="00647DBF">
        <w:t xml:space="preserve"> 14 alusel alaealistelt alates kuuendast eluaastast võtavad biomeetrilisi andmeid ametnikud, kes on saanud väljaõppe spetsiaalselt alaealistelt biomeetriliste andmete võtmiseks lapsesõbralikul ja lapse vajadustega arvestaval viisil ning võttes täielikult arvesse lapse huvisid ja ÜRO lapse õiguste konventsioonis sätestatud kaitsemeetmeid. Võimaluse korral peab alaealisega kogu tema biomeetriliste andmete võtmise ajal olema kaasas täiskasvanud pereliige. Saatjata alaealisega peab kogu tema biomeetriliste andmete võtmise ajal olema kaasas esindaja, või kui esindajat ei ole määratud, siis isik, kes on saanud väljaõppe lapse huvide ja üldise heaolu kaitsmiseks. Alaealiste vastu ei tohi kasutada mingit jõudu.</w:t>
      </w:r>
      <w:r w:rsidR="00482772" w:rsidRPr="00647DBF">
        <w:t xml:space="preserve"> Sama määruse artik</w:t>
      </w:r>
      <w:r>
        <w:t>li</w:t>
      </w:r>
      <w:r w:rsidR="00482772" w:rsidRPr="00647DBF">
        <w:t xml:space="preserve"> 15 kohaselt võtab iga liikmesriik kõikidelt vähemalt kuueaastastelt rahvusvahelise kaitse taotlejatelt</w:t>
      </w:r>
      <w:r w:rsidR="00825D3D">
        <w:t xml:space="preserve"> </w:t>
      </w:r>
      <w:r w:rsidR="00482772" w:rsidRPr="00647DBF">
        <w:t xml:space="preserve">biomeetrilised andmed. </w:t>
      </w:r>
      <w:r w:rsidR="008127E6" w:rsidRPr="00647DBF">
        <w:t>Sama määruse artikl</w:t>
      </w:r>
      <w:r>
        <w:t>i</w:t>
      </w:r>
      <w:r w:rsidR="008127E6" w:rsidRPr="00647DBF">
        <w:t xml:space="preserve"> 14 lõike 1 teise lõigu kohaselt seatakse esikohale lapse huvid. Kui ei ole kindel, kas laps on alla kuueaastane või mitte, ja kui puuduvad tõendid lapse vanuse kohta, käsitavad liikmesriikide pädevad asutused seda last alla kuue aasta vanusena.</w:t>
      </w:r>
      <w:r w:rsidR="00825D3D">
        <w:t xml:space="preserve"> </w:t>
      </w:r>
    </w:p>
    <w:p w14:paraId="7B3D488C" w14:textId="77777777" w:rsidR="006C5181" w:rsidRDefault="006C5181" w:rsidP="00A8391D">
      <w:pPr>
        <w:jc w:val="both"/>
      </w:pPr>
    </w:p>
    <w:p w14:paraId="1186FB07" w14:textId="77777777" w:rsidR="006C5181" w:rsidRDefault="005E2404" w:rsidP="00A8391D">
      <w:pPr>
        <w:jc w:val="both"/>
      </w:pPr>
      <w:r w:rsidRPr="00647DBF">
        <w:t>Seetõttu sätestatakse</w:t>
      </w:r>
      <w:r w:rsidRPr="00647DBF">
        <w:rPr>
          <w:b/>
          <w:bCs/>
        </w:rPr>
        <w:t xml:space="preserve"> </w:t>
      </w:r>
      <w:r w:rsidR="0098688F">
        <w:rPr>
          <w:b/>
          <w:bCs/>
          <w:color w:val="4472C4" w:themeColor="accent1"/>
        </w:rPr>
        <w:t>l</w:t>
      </w:r>
      <w:r w:rsidR="00D92063" w:rsidRPr="0098688F">
        <w:rPr>
          <w:b/>
          <w:bCs/>
          <w:color w:val="4472C4" w:themeColor="accent1"/>
        </w:rPr>
        <w:t>õike</w:t>
      </w:r>
      <w:r w:rsidR="00D92063" w:rsidRPr="0098688F">
        <w:rPr>
          <w:b/>
          <w:color w:val="4472C4" w:themeColor="accent1"/>
        </w:rPr>
        <w:t xml:space="preserve"> 3 punktiga 4</w:t>
      </w:r>
      <w:r w:rsidR="00D92063" w:rsidRPr="00647DBF">
        <w:t xml:space="preserve">, et </w:t>
      </w:r>
      <w:r w:rsidR="00457A1A">
        <w:t>PPA</w:t>
      </w:r>
      <w:r w:rsidRPr="00647DBF">
        <w:t xml:space="preserve"> </w:t>
      </w:r>
      <w:r w:rsidRPr="00FD6CD6">
        <w:t xml:space="preserve">võtab DNA proovid ning </w:t>
      </w:r>
      <w:proofErr w:type="spellStart"/>
      <w:r w:rsidRPr="00FD6CD6">
        <w:t>daktüloskopeerib</w:t>
      </w:r>
      <w:proofErr w:type="spellEnd"/>
      <w:r w:rsidRPr="00FD6CD6">
        <w:t xml:space="preserve"> alla kuueaastase välismaalase, kui teisiti ei ole võimalik isikut või tema põlvnemist tuvastada</w:t>
      </w:r>
      <w:r w:rsidR="008127E6" w:rsidRPr="00647DBF">
        <w:t xml:space="preserve">. </w:t>
      </w:r>
    </w:p>
    <w:p w14:paraId="6DB56FB7" w14:textId="77777777" w:rsidR="006C5181" w:rsidRDefault="006C5181" w:rsidP="00A8391D">
      <w:pPr>
        <w:jc w:val="both"/>
      </w:pPr>
    </w:p>
    <w:p w14:paraId="0F820489" w14:textId="354D303D" w:rsidR="006C5181" w:rsidRDefault="008127E6" w:rsidP="00E764B3">
      <w:pPr>
        <w:jc w:val="both"/>
      </w:pPr>
      <w:r w:rsidRPr="003F686A">
        <w:rPr>
          <w:b/>
          <w:color w:val="4472C4" w:themeColor="accent1"/>
        </w:rPr>
        <w:t>Lõike 3 punktiga 5</w:t>
      </w:r>
      <w:r w:rsidRPr="003F686A">
        <w:rPr>
          <w:color w:val="4472C4" w:themeColor="accent1"/>
        </w:rPr>
        <w:t xml:space="preserve"> </w:t>
      </w:r>
      <w:r w:rsidRPr="00647DBF">
        <w:t xml:space="preserve">sätestatakse, et </w:t>
      </w:r>
      <w:r w:rsidR="00457A1A">
        <w:t>PPA</w:t>
      </w:r>
      <w:r w:rsidRPr="00647DBF">
        <w:t xml:space="preserve"> korraldab tervisekontrolli läbiviimise, kui see on rahvastiku tervise kaitse kaalutlustel vajalik.</w:t>
      </w:r>
      <w:r w:rsidR="008E77AF">
        <w:t xml:space="preserve"> </w:t>
      </w:r>
      <w:r w:rsidR="00423074">
        <w:t>D</w:t>
      </w:r>
      <w:r w:rsidR="00231DB5" w:rsidRPr="00647DBF">
        <w:t>irektiiv</w:t>
      </w:r>
      <w:r w:rsidR="00423074">
        <w:t>i</w:t>
      </w:r>
      <w:r w:rsidR="00231DB5" w:rsidRPr="00647DBF">
        <w:t xml:space="preserve"> 2024/1346</w:t>
      </w:r>
      <w:r w:rsidR="00254B9A">
        <w:t>/EL</w:t>
      </w:r>
      <w:r w:rsidR="00231DB5" w:rsidRPr="00647DBF">
        <w:t xml:space="preserve"> (vastuvõtutingimuste kohta) artikkel 15 sätestab, et liikmesriigid võivad rahvatervisega seotud põhjustel nõuda taotlejatelt tervisekontrolli läbimist. </w:t>
      </w:r>
    </w:p>
    <w:p w14:paraId="7429A65D" w14:textId="77777777" w:rsidR="006C5181" w:rsidRDefault="006C5181" w:rsidP="00E764B3">
      <w:pPr>
        <w:jc w:val="both"/>
      </w:pPr>
    </w:p>
    <w:p w14:paraId="5DA70CCB" w14:textId="77777777" w:rsidR="006C5181" w:rsidRDefault="009D1418" w:rsidP="00E764B3">
      <w:pPr>
        <w:jc w:val="both"/>
        <w:rPr>
          <w:bCs/>
        </w:rPr>
      </w:pPr>
      <w:r w:rsidRPr="003F686A">
        <w:rPr>
          <w:b/>
          <w:color w:val="4472C4" w:themeColor="accent1"/>
        </w:rPr>
        <w:t xml:space="preserve">Lõike 3 punktiga </w:t>
      </w:r>
      <w:r>
        <w:rPr>
          <w:b/>
          <w:color w:val="4472C4" w:themeColor="accent1"/>
        </w:rPr>
        <w:t>6</w:t>
      </w:r>
      <w:r>
        <w:rPr>
          <w:b/>
        </w:rPr>
        <w:t xml:space="preserve"> </w:t>
      </w:r>
      <w:r>
        <w:rPr>
          <w:bCs/>
        </w:rPr>
        <w:t xml:space="preserve">sätestatakse PPA kohustus korraldada taotleja erivajaduse hindamine. </w:t>
      </w:r>
    </w:p>
    <w:p w14:paraId="3ED2C7BC" w14:textId="77777777" w:rsidR="006C5181" w:rsidRDefault="006C5181" w:rsidP="00E764B3">
      <w:pPr>
        <w:jc w:val="both"/>
        <w:rPr>
          <w:bCs/>
        </w:rPr>
      </w:pPr>
    </w:p>
    <w:p w14:paraId="5D8C645E" w14:textId="04239324" w:rsidR="006C5181" w:rsidRDefault="009D1418" w:rsidP="00E764B3">
      <w:pPr>
        <w:jc w:val="both"/>
      </w:pPr>
      <w:r w:rsidRPr="003F686A">
        <w:rPr>
          <w:b/>
          <w:color w:val="4472C4" w:themeColor="accent1"/>
        </w:rPr>
        <w:t xml:space="preserve">Lõike 3 punktiga </w:t>
      </w:r>
      <w:r>
        <w:rPr>
          <w:b/>
          <w:color w:val="4472C4" w:themeColor="accent1"/>
        </w:rPr>
        <w:t xml:space="preserve">7 </w:t>
      </w:r>
      <w:r>
        <w:rPr>
          <w:bCs/>
        </w:rPr>
        <w:t xml:space="preserve">sätestatakse PPA kohustus korraldada taotlejale meditsiiniline läbivaatus, kui see on PPA hinnangul taotluse läbivaatamiseks vajalik. Punkt 7 ei ole seotud </w:t>
      </w:r>
      <w:r w:rsidR="006C5181">
        <w:rPr>
          <w:bCs/>
        </w:rPr>
        <w:t xml:space="preserve">punktis 5 kajastatud </w:t>
      </w:r>
      <w:r>
        <w:rPr>
          <w:bCs/>
        </w:rPr>
        <w:t>tervisekontrolli</w:t>
      </w:r>
      <w:r w:rsidR="006C5181">
        <w:rPr>
          <w:bCs/>
        </w:rPr>
        <w:t>ga</w:t>
      </w:r>
      <w:r>
        <w:rPr>
          <w:bCs/>
        </w:rPr>
        <w:t xml:space="preserve"> vaid </w:t>
      </w:r>
      <w:r w:rsidRPr="00647DBF">
        <w:t>määruse 2024/1348</w:t>
      </w:r>
      <w:r w:rsidR="00DF358E">
        <w:t>/EL</w:t>
      </w:r>
      <w:r w:rsidRPr="00647DBF">
        <w:t xml:space="preserve"> (menetluse kohta)</w:t>
      </w:r>
      <w:r>
        <w:t xml:space="preserve"> artikliga 24, mis sätestab võimaluse viia läbi taotleja meditsiiniline läbivaatus. Eeskätt tuleks </w:t>
      </w:r>
      <w:proofErr w:type="spellStart"/>
      <w:r>
        <w:t>PPA-l</w:t>
      </w:r>
      <w:proofErr w:type="spellEnd"/>
      <w:r>
        <w:t xml:space="preserve"> korraldada meditsiiniline läbivaatus kui </w:t>
      </w:r>
      <w:proofErr w:type="spellStart"/>
      <w:r>
        <w:t>PPA-le</w:t>
      </w:r>
      <w:proofErr w:type="spellEnd"/>
      <w:r>
        <w:t xml:space="preserve"> on ilmselge, et taotlejat on varasemalt väärkoheldud. Küll on oluline, et taotleja peab olema meditsiinilise läbivaatusega nõus. Samuti on oluline, et tegu ei ole taotleja erivajaduse hindamisega, mida tuleb teha kõikide taotlejate puhul. </w:t>
      </w:r>
    </w:p>
    <w:p w14:paraId="270F5156" w14:textId="77777777" w:rsidR="006C5181" w:rsidRDefault="006C5181" w:rsidP="00E764B3">
      <w:pPr>
        <w:jc w:val="both"/>
      </w:pPr>
    </w:p>
    <w:p w14:paraId="69FDFE38" w14:textId="5F0F0762" w:rsidR="006C5181" w:rsidRDefault="009D1418" w:rsidP="00E764B3">
      <w:pPr>
        <w:jc w:val="both"/>
        <w:rPr>
          <w:bCs/>
        </w:rPr>
      </w:pPr>
      <w:r w:rsidRPr="003F686A">
        <w:rPr>
          <w:b/>
          <w:color w:val="4472C4" w:themeColor="accent1"/>
        </w:rPr>
        <w:t xml:space="preserve">Lõike 3 punkti </w:t>
      </w:r>
      <w:r>
        <w:rPr>
          <w:b/>
          <w:color w:val="4472C4" w:themeColor="accent1"/>
        </w:rPr>
        <w:t xml:space="preserve">8 </w:t>
      </w:r>
      <w:r>
        <w:rPr>
          <w:bCs/>
        </w:rPr>
        <w:t xml:space="preserve">kohaselt </w:t>
      </w:r>
      <w:r w:rsidR="00DB6E7E">
        <w:rPr>
          <w:bCs/>
        </w:rPr>
        <w:t>annab PPA</w:t>
      </w:r>
      <w:r>
        <w:rPr>
          <w:bCs/>
        </w:rPr>
        <w:t xml:space="preserve"> taotlejale tema taotluse registreerimist tõendav</w:t>
      </w:r>
      <w:r w:rsidR="00423074">
        <w:rPr>
          <w:bCs/>
        </w:rPr>
        <w:t>a</w:t>
      </w:r>
      <w:r>
        <w:rPr>
          <w:bCs/>
        </w:rPr>
        <w:t xml:space="preserve"> dokumen</w:t>
      </w:r>
      <w:r w:rsidR="00423074">
        <w:rPr>
          <w:bCs/>
        </w:rPr>
        <w:t>di</w:t>
      </w:r>
      <w:r w:rsidR="00DB6E7E">
        <w:rPr>
          <w:bCs/>
        </w:rPr>
        <w:t>. S</w:t>
      </w:r>
      <w:r>
        <w:rPr>
          <w:bCs/>
        </w:rPr>
        <w:t xml:space="preserve">ee ei ole isikut tõendav dokument vaid väljatrükk andmekogust. </w:t>
      </w:r>
    </w:p>
    <w:p w14:paraId="53939939" w14:textId="77777777" w:rsidR="006C5181" w:rsidRDefault="006C5181" w:rsidP="00E764B3">
      <w:pPr>
        <w:jc w:val="both"/>
        <w:rPr>
          <w:bCs/>
        </w:rPr>
      </w:pPr>
    </w:p>
    <w:p w14:paraId="336B141E" w14:textId="694D4999" w:rsidR="009D1418" w:rsidRPr="009D1418" w:rsidRDefault="009D1418" w:rsidP="00E764B3">
      <w:pPr>
        <w:jc w:val="both"/>
        <w:rPr>
          <w:bCs/>
        </w:rPr>
      </w:pPr>
      <w:r w:rsidRPr="003F686A">
        <w:rPr>
          <w:b/>
          <w:color w:val="4472C4" w:themeColor="accent1"/>
        </w:rPr>
        <w:t xml:space="preserve">Lõike 3 punkti </w:t>
      </w:r>
      <w:r>
        <w:rPr>
          <w:b/>
          <w:color w:val="4472C4" w:themeColor="accent1"/>
        </w:rPr>
        <w:t>9</w:t>
      </w:r>
      <w:r>
        <w:rPr>
          <w:bCs/>
        </w:rPr>
        <w:t xml:space="preserve"> kohaselt </w:t>
      </w:r>
      <w:r w:rsidR="00DB6E7E">
        <w:rPr>
          <w:bCs/>
        </w:rPr>
        <w:t>annab PPA</w:t>
      </w:r>
      <w:r>
        <w:rPr>
          <w:bCs/>
        </w:rPr>
        <w:t xml:space="preserve"> taotlejale rahvusvahelise kaitse taotleja tunnistus</w:t>
      </w:r>
      <w:r w:rsidR="00DB6E7E">
        <w:rPr>
          <w:bCs/>
        </w:rPr>
        <w:t>e</w:t>
      </w:r>
      <w:r>
        <w:rPr>
          <w:bCs/>
        </w:rPr>
        <w:t xml:space="preserve"> hiljemalt kümme päeva pärast tema taotluse vastuvõtmist.</w:t>
      </w:r>
    </w:p>
    <w:p w14:paraId="095570CB" w14:textId="77777777" w:rsidR="00A8391D" w:rsidRDefault="00A8391D" w:rsidP="00E764B3">
      <w:pPr>
        <w:jc w:val="both"/>
      </w:pPr>
    </w:p>
    <w:p w14:paraId="286BA628" w14:textId="5287B45B" w:rsidR="00E764B3" w:rsidRPr="0026264D" w:rsidRDefault="00396948" w:rsidP="00E764B3">
      <w:pPr>
        <w:jc w:val="both"/>
      </w:pPr>
      <w:bookmarkStart w:id="111" w:name="_Hlk191031784"/>
      <w:r>
        <w:rPr>
          <w:b/>
          <w:color w:val="4472C4" w:themeColor="accent1"/>
        </w:rPr>
        <w:t>Lõikega 4</w:t>
      </w:r>
      <w:r w:rsidR="00922A45" w:rsidRPr="00AA00D0">
        <w:rPr>
          <w:color w:val="4472C4" w:themeColor="accent1"/>
        </w:rPr>
        <w:t xml:space="preserve"> </w:t>
      </w:r>
      <w:r w:rsidR="00922A45">
        <w:t>sätestatakse, et k</w:t>
      </w:r>
      <w:r w:rsidR="00E764B3" w:rsidRPr="001E23F0">
        <w:t>ui taotleja suhtes viiakse läbi taustakontrolli määruses 2024/1356</w:t>
      </w:r>
      <w:r w:rsidR="00254B9A">
        <w:t>/EL</w:t>
      </w:r>
      <w:r w:rsidR="00E764B3" w:rsidRPr="001E23F0">
        <w:t xml:space="preserve"> (taustakontrollide kohta) sätestatud korras, tehakse käesoleva paragrahvi </w:t>
      </w:r>
      <w:r w:rsidR="00E764B3" w:rsidRPr="001E23F0">
        <w:lastRenderedPageBreak/>
        <w:t xml:space="preserve">lõigetes 1–3 sätestatud toimingud pärast taustakontrolli lõppu. Kui taustakontrolli läbiviimisel või muul seaduses sätestatud juhul tehti käesoleva paragrahvi </w:t>
      </w:r>
      <w:r w:rsidR="00E764B3" w:rsidRPr="0026264D">
        <w:t>lõikes 3 sätestatud toiminguid, ei tehta neid uuesti, kui see ei ole põhjendatud.</w:t>
      </w:r>
    </w:p>
    <w:p w14:paraId="6A68D718" w14:textId="77777777" w:rsidR="008E77AF" w:rsidRDefault="008E77AF" w:rsidP="006143F9">
      <w:pPr>
        <w:jc w:val="both"/>
      </w:pPr>
    </w:p>
    <w:p w14:paraId="3D1C3C09" w14:textId="5C5E586A" w:rsidR="008106E1" w:rsidRPr="0026264D" w:rsidRDefault="00423074" w:rsidP="006143F9">
      <w:pPr>
        <w:jc w:val="both"/>
      </w:pPr>
      <w:r>
        <w:t>M</w:t>
      </w:r>
      <w:r w:rsidR="008106E1" w:rsidRPr="0026264D">
        <w:t>ääruse 2024/1356</w:t>
      </w:r>
      <w:r w:rsidR="00254B9A">
        <w:t>/EL</w:t>
      </w:r>
      <w:r w:rsidR="008106E1" w:rsidRPr="0026264D">
        <w:t xml:space="preserve"> (taustakontrollide kohta) </w:t>
      </w:r>
      <w:r w:rsidR="00736CF8" w:rsidRPr="00AA00D0">
        <w:t>artiklite 7</w:t>
      </w:r>
      <w:r w:rsidR="001C35E7" w:rsidRPr="00AA00D0">
        <w:t>,</w:t>
      </w:r>
      <w:r w:rsidR="00736CF8" w:rsidRPr="00AA00D0">
        <w:t xml:space="preserve"> 8</w:t>
      </w:r>
      <w:r w:rsidR="001C35E7" w:rsidRPr="00AA00D0">
        <w:t xml:space="preserve"> ja </w:t>
      </w:r>
      <w:r w:rsidR="00756B71" w:rsidRPr="00AA00D0">
        <w:t>18</w:t>
      </w:r>
      <w:r w:rsidR="001C35E7" w:rsidRPr="00AA00D0">
        <w:t xml:space="preserve"> </w:t>
      </w:r>
      <w:r w:rsidR="008106E1" w:rsidRPr="0026264D">
        <w:t>kohaselt tuleb asjaomane kolmanda riigi kodanik pärast taustakontrolli lõpetamist suunata</w:t>
      </w:r>
      <w:r w:rsidR="00D55349">
        <w:t>,</w:t>
      </w:r>
      <w:r w:rsidR="008106E1" w:rsidRPr="0026264D">
        <w:t xml:space="preserve"> kas rahvusvahelise kaitse taotluse registreerimiseks pädevatesse asutustesse või kohaldada direktiivi 2008/115/EÜ kohaseid menetlusi. Taustakontrolli käigus saadud asjakohane teave tuleb edastada pädevatele asutustele, et toetada iga üksikjuhtumi edasist hindamist, austades täielikult põhiõigusi. Vajaduse korral peavad asjaomased pädevad asutused jätkama samas määruses sätestatud kontrolle järgneva menetluse käigus. Direktiiviga 2008/115/EÜ kehtestatud korda tuleks hakata kohaldama alles pärast taustakontrolli lõppu. </w:t>
      </w:r>
      <w:r w:rsidR="00160CCA">
        <w:t>M</w:t>
      </w:r>
      <w:r w:rsidR="008106E1" w:rsidRPr="00537B46">
        <w:t>ääruse</w:t>
      </w:r>
      <w:r w:rsidR="008106E1" w:rsidRPr="0026264D">
        <w:t xml:space="preserve"> 2024/1348</w:t>
      </w:r>
      <w:r w:rsidR="00DF358E">
        <w:t>/EL</w:t>
      </w:r>
      <w:r w:rsidR="008106E1" w:rsidRPr="0026264D">
        <w:t xml:space="preserve"> sätteid rahvusvahelise kaitse taotluste registreerimise kohta tuleb kohaldada alles pärast taustakontrolli lõppu. See ei tohiks mõjutada asjaolu, et isikuid, kes avaldavad soovi rahvusvahelise kaitse saamiseks kinnipidamise hetkel,</w:t>
      </w:r>
      <w:r w:rsidR="00736CF8" w:rsidRPr="0026264D">
        <w:t xml:space="preserve"> </w:t>
      </w:r>
      <w:r w:rsidR="008106E1" w:rsidRPr="0026264D">
        <w:t xml:space="preserve">piiripunktis tehtava piirikontrolli käigus või taustakontrolli ajal, tuleks pidada rahvusvahelise kaitse taotlejateks, kelle suhtes tuleks kohaldada määrust </w:t>
      </w:r>
      <w:r w:rsidR="00DF358E">
        <w:t>2024/1348/</w:t>
      </w:r>
      <w:r w:rsidR="008106E1" w:rsidRPr="0026264D">
        <w:t>EL ja direktiivi 2024/1346</w:t>
      </w:r>
      <w:r w:rsidR="00254B9A">
        <w:t>/EL</w:t>
      </w:r>
      <w:r w:rsidR="008106E1" w:rsidRPr="0026264D">
        <w:t>.</w:t>
      </w:r>
      <w:r w:rsidR="00EE338C" w:rsidRPr="0026264D">
        <w:t xml:space="preserve"> Taustakontroll välispiiril tuleks lõpule viia võimalikult kiiresti ning see ei tohi kesta kauem kui seitse päeva. Taustakontroll liikmesriigi territooriumil tuleks lõpule viia võimalikult kiiresti ning see ei tohi kesta kauem kui kolm päeva.</w:t>
      </w:r>
      <w:r w:rsidR="006143F9" w:rsidRPr="0026264D">
        <w:t xml:space="preserve"> Teave tuleb taustakontrolli kokkuvõttes esitada nii, et seda saab järgneva varjupaiga- või </w:t>
      </w:r>
      <w:proofErr w:type="spellStart"/>
      <w:r w:rsidR="006143F9" w:rsidRPr="0026264D">
        <w:t>tagasisaatmismenetluse</w:t>
      </w:r>
      <w:proofErr w:type="spellEnd"/>
      <w:r w:rsidR="006143F9" w:rsidRPr="0026264D">
        <w:t xml:space="preserve"> käigus halduslikult ja kohtulikult läbi vaadata.</w:t>
      </w:r>
      <w:r w:rsidR="00736CF8" w:rsidRPr="0026264D">
        <w:t xml:space="preserve"> </w:t>
      </w:r>
      <w:r w:rsidR="00902236">
        <w:t>M</w:t>
      </w:r>
      <w:r w:rsidR="00736CF8" w:rsidRPr="0026264D">
        <w:t>ääruse 2024/1356</w:t>
      </w:r>
      <w:r w:rsidR="00254B9A">
        <w:t>/EL</w:t>
      </w:r>
      <w:r w:rsidR="00736CF8" w:rsidRPr="0026264D">
        <w:t xml:space="preserve"> (taustakontrollide kohta) artikl</w:t>
      </w:r>
      <w:r w:rsidR="00902236">
        <w:t>i</w:t>
      </w:r>
      <w:r w:rsidR="00736CF8" w:rsidRPr="0026264D">
        <w:t xml:space="preserve"> 18 lõike 5 kohaselt lõpeb taustakontroll kui inimene suunatakse asjakohasesse rahvusvahelise kaitse menetlusse või tagasisaatmise menetlusse. Sama põhimõtet peegeldab ka määrus 2024/1348</w:t>
      </w:r>
      <w:r w:rsidR="00DF358E">
        <w:t>/EL</w:t>
      </w:r>
      <w:r w:rsidR="00736CF8" w:rsidRPr="0026264D">
        <w:t xml:space="preserve"> (menetluse kohta)</w:t>
      </w:r>
      <w:r w:rsidR="001C35E7" w:rsidRPr="0026264D">
        <w:t xml:space="preserve">, </w:t>
      </w:r>
      <w:r w:rsidR="00736CF8" w:rsidRPr="0026264D">
        <w:t xml:space="preserve">mille kohaselt on kehtestatud sisenemiseelne etapp, mis koosneb taustakontrollist ning varjupaiga- ja </w:t>
      </w:r>
      <w:proofErr w:type="spellStart"/>
      <w:r w:rsidR="00736CF8" w:rsidRPr="0026264D">
        <w:t>tagasisaatmismenetlustest</w:t>
      </w:r>
      <w:proofErr w:type="spellEnd"/>
      <w:r w:rsidR="00736CF8" w:rsidRPr="0026264D">
        <w:t xml:space="preserve"> piiril. Nimetatud määruse artik</w:t>
      </w:r>
      <w:r w:rsidR="00902236">
        <w:t>li</w:t>
      </w:r>
      <w:r w:rsidR="00736CF8" w:rsidRPr="0026264D">
        <w:t xml:space="preserve"> 26 lõi</w:t>
      </w:r>
      <w:r w:rsidR="00902236">
        <w:t>k</w:t>
      </w:r>
      <w:r w:rsidR="00736CF8" w:rsidRPr="0026264D">
        <w:t xml:space="preserve">e 2 kohaselt võib </w:t>
      </w:r>
      <w:r w:rsidR="00902236">
        <w:t>liikmesriik otsustada, et</w:t>
      </w:r>
      <w:r w:rsidR="00736CF8" w:rsidRPr="0026264D">
        <w:t xml:space="preserve"> rahvusvahelise kaitse soovi avaldamisest </w:t>
      </w:r>
      <w:r w:rsidR="00902236">
        <w:t xml:space="preserve">teavitatakse </w:t>
      </w:r>
      <w:r w:rsidR="00736CF8" w:rsidRPr="0026264D">
        <w:t xml:space="preserve">majutuskeskust peale taustakontrolli lõppu. Sama määruse </w:t>
      </w:r>
      <w:r w:rsidR="00EC7A98">
        <w:t>artikli</w:t>
      </w:r>
      <w:r w:rsidR="00736CF8" w:rsidRPr="0026264D">
        <w:t xml:space="preserve"> 17 lõike 1 kohaselt võib registreerimisel kasutada andmeid, mis koguti taustakontrolli ajal ning sellisel juhul </w:t>
      </w:r>
      <w:r w:rsidR="001C35E7" w:rsidRPr="0026264D">
        <w:t>ei tule neid taotlejal uuesti esitada.</w:t>
      </w:r>
    </w:p>
    <w:p w14:paraId="4123ADCB" w14:textId="77777777" w:rsidR="008E77AF" w:rsidRDefault="008E77AF" w:rsidP="001C35E7">
      <w:pPr>
        <w:jc w:val="both"/>
      </w:pPr>
    </w:p>
    <w:p w14:paraId="6E203B49" w14:textId="7B2C17A3" w:rsidR="008106E1" w:rsidRPr="0026264D" w:rsidRDefault="001C35E7" w:rsidP="001C35E7">
      <w:pPr>
        <w:jc w:val="both"/>
      </w:pPr>
      <w:r w:rsidRPr="0026264D">
        <w:t>Ülal</w:t>
      </w:r>
      <w:r w:rsidR="00A24CE5">
        <w:t>toodu</w:t>
      </w:r>
      <w:r w:rsidRPr="0026264D">
        <w:t xml:space="preserve"> alusel </w:t>
      </w:r>
      <w:r w:rsidR="00902236">
        <w:t>on otstarbekas</w:t>
      </w:r>
      <w:r w:rsidRPr="0026264D">
        <w:t xml:space="preserve"> sätestada, et </w:t>
      </w:r>
      <w:r w:rsidR="00457A1A">
        <w:t>PPA</w:t>
      </w:r>
      <w:r w:rsidRPr="0026264D">
        <w:t xml:space="preserve"> teeb </w:t>
      </w:r>
      <w:r w:rsidR="00902236">
        <w:t>vajalikud toiminguid pärast seda</w:t>
      </w:r>
      <w:r w:rsidRPr="0026264D">
        <w:t xml:space="preserve"> kui taustakontroll on lõppenud ning ei </w:t>
      </w:r>
      <w:r w:rsidR="00902236">
        <w:t>korda toiminguid ega küsi</w:t>
      </w:r>
      <w:r w:rsidRPr="0026264D">
        <w:t xml:space="preserve"> uuesti neid andmeid, mida taotleja on </w:t>
      </w:r>
      <w:r w:rsidR="009C41E3" w:rsidRPr="0026264D">
        <w:t xml:space="preserve">taustakontrolli ajal </w:t>
      </w:r>
      <w:r w:rsidR="00D24E94">
        <w:t xml:space="preserve">juba </w:t>
      </w:r>
      <w:r w:rsidRPr="0026264D">
        <w:t>esitanud või mis juba on kogutud.</w:t>
      </w:r>
      <w:r w:rsidR="00902236">
        <w:t xml:space="preserve"> Samuti ei korrata toiminguid juhul kui need on tehtud vahetult muul seaduses sätestatud alusel, näiteks kui välismaalase suhtes on tehtud </w:t>
      </w:r>
      <w:proofErr w:type="spellStart"/>
      <w:r w:rsidR="00902236">
        <w:t>VSS-is</w:t>
      </w:r>
      <w:proofErr w:type="spellEnd"/>
      <w:r w:rsidR="00902236">
        <w:t xml:space="preserve"> sätestatud toiminguid (ja sellega seonduvalt isiku ja asjade läbivaatust) ning välismaalane esitab vahetult pärast toimingute läbiviimist rahvusvahelise kaitse taotluse.</w:t>
      </w:r>
    </w:p>
    <w:bookmarkEnd w:id="111"/>
    <w:p w14:paraId="44D213B7" w14:textId="77777777" w:rsidR="00E764B3" w:rsidRPr="0026264D" w:rsidRDefault="00E764B3" w:rsidP="00E764B3">
      <w:pPr>
        <w:jc w:val="both"/>
      </w:pPr>
    </w:p>
    <w:p w14:paraId="4A4B1C63" w14:textId="29BB8C18" w:rsidR="00E764B3" w:rsidRPr="0026264D" w:rsidRDefault="00364440" w:rsidP="00E764B3">
      <w:pPr>
        <w:jc w:val="both"/>
      </w:pPr>
      <w:r w:rsidRPr="006365B7">
        <w:rPr>
          <w:b/>
          <w:color w:val="4472C4" w:themeColor="accent1"/>
        </w:rPr>
        <w:t xml:space="preserve">Lõikega </w:t>
      </w:r>
      <w:r w:rsidR="00396948">
        <w:rPr>
          <w:b/>
          <w:color w:val="4472C4" w:themeColor="accent1"/>
        </w:rPr>
        <w:t>5</w:t>
      </w:r>
      <w:r w:rsidRPr="0026264D">
        <w:t xml:space="preserve"> sätestatakse, et r</w:t>
      </w:r>
      <w:r w:rsidR="00E764B3" w:rsidRPr="0026264D">
        <w:t xml:space="preserve">ahvusvahelise kaitse taotleja dokumentide, sealhulgas isikut tõendava dokumendi hoiule võtmisel, annab </w:t>
      </w:r>
      <w:r w:rsidR="00457A1A">
        <w:t>PPA</w:t>
      </w:r>
      <w:r w:rsidR="00E764B3" w:rsidRPr="0026264D">
        <w:t xml:space="preserve"> taotlejale hoiule võetud dokumendi koopia koos märkega dokumendi hoiule võtmise kohta.</w:t>
      </w:r>
    </w:p>
    <w:p w14:paraId="0F20597B" w14:textId="77777777" w:rsidR="00EC5777" w:rsidRDefault="00EC5777" w:rsidP="00E764B3">
      <w:pPr>
        <w:jc w:val="both"/>
      </w:pPr>
    </w:p>
    <w:p w14:paraId="3E8CD1B0" w14:textId="6B3743B2" w:rsidR="00E764B3" w:rsidRPr="0026264D" w:rsidRDefault="00EC5777" w:rsidP="00E764B3">
      <w:pPr>
        <w:jc w:val="both"/>
      </w:pPr>
      <w:r>
        <w:t xml:space="preserve">Sellega võetakse üle </w:t>
      </w:r>
      <w:r w:rsidR="00364440" w:rsidRPr="0026264D">
        <w:t>määrus</w:t>
      </w:r>
      <w:r>
        <w:t>e</w:t>
      </w:r>
      <w:r w:rsidR="00364440" w:rsidRPr="0026264D">
        <w:t xml:space="preserve"> 2024/1348</w:t>
      </w:r>
      <w:r w:rsidR="00DF358E">
        <w:t>/EL</w:t>
      </w:r>
      <w:r w:rsidR="00364440" w:rsidRPr="0026264D">
        <w:t xml:space="preserve"> (menetluse kohta) artik</w:t>
      </w:r>
      <w:r>
        <w:t>li</w:t>
      </w:r>
      <w:r w:rsidR="00364440" w:rsidRPr="0026264D">
        <w:t xml:space="preserve"> 9 lõike 2 viima</w:t>
      </w:r>
      <w:r>
        <w:t>ne lõik, mille</w:t>
      </w:r>
      <w:r w:rsidR="00364440" w:rsidRPr="0026264D">
        <w:t xml:space="preserve"> kohaselt annavad pädevad asutused taotleja dokumendi enda kätte jätmise korral taotlejale viivitamata originaalide koopia. Seetõttu on vajalik sätestada vastav ülesanne </w:t>
      </w:r>
      <w:proofErr w:type="spellStart"/>
      <w:r w:rsidR="00457A1A" w:rsidRPr="00537B46">
        <w:t>PPA</w:t>
      </w:r>
      <w:r w:rsidR="00E94660">
        <w:t>-</w:t>
      </w:r>
      <w:r w:rsidR="00364440" w:rsidRPr="00537B46">
        <w:t>le</w:t>
      </w:r>
      <w:proofErr w:type="spellEnd"/>
      <w:r w:rsidR="00364440" w:rsidRPr="0026264D">
        <w:t>, kes on pädeva asutuse rollis.</w:t>
      </w:r>
    </w:p>
    <w:p w14:paraId="7680733B" w14:textId="77777777" w:rsidR="0014411E" w:rsidRPr="0026264D" w:rsidRDefault="0014411E" w:rsidP="00E764B3">
      <w:pPr>
        <w:jc w:val="both"/>
      </w:pPr>
    </w:p>
    <w:p w14:paraId="7CA1A153" w14:textId="61690BCA" w:rsidR="000456FA" w:rsidRPr="0026264D" w:rsidRDefault="000456FA" w:rsidP="00E764B3">
      <w:pPr>
        <w:jc w:val="both"/>
      </w:pPr>
      <w:r w:rsidRPr="006365B7">
        <w:rPr>
          <w:b/>
          <w:color w:val="4472C4" w:themeColor="accent1"/>
        </w:rPr>
        <w:t xml:space="preserve">Lõikega </w:t>
      </w:r>
      <w:r w:rsidR="009D1418">
        <w:rPr>
          <w:b/>
          <w:color w:val="4472C4" w:themeColor="accent1"/>
        </w:rPr>
        <w:t>6</w:t>
      </w:r>
      <w:r w:rsidRPr="006365B7">
        <w:rPr>
          <w:color w:val="4472C4" w:themeColor="accent1"/>
        </w:rPr>
        <w:t xml:space="preserve"> </w:t>
      </w:r>
      <w:r w:rsidRPr="0026264D">
        <w:t>sätestatakse, et r</w:t>
      </w:r>
      <w:r w:rsidR="00E764B3" w:rsidRPr="0026264D">
        <w:t>ahvusvahelise kaitse taotleja ja saaja ning ümberasustamise või ümberpaigutamise raames vastuvõetav välismaalane kinnitab taotluse esitamisel, et talle on antud teave tema õiguste ja kohustuste kohta.</w:t>
      </w:r>
    </w:p>
    <w:p w14:paraId="751A2F0F" w14:textId="77777777" w:rsidR="008E77AF" w:rsidRDefault="008E77AF" w:rsidP="00E764B3">
      <w:pPr>
        <w:jc w:val="both"/>
      </w:pPr>
    </w:p>
    <w:p w14:paraId="3B5530F8" w14:textId="56114A71" w:rsidR="00E764B3" w:rsidRPr="0026264D" w:rsidRDefault="0070705A" w:rsidP="00E764B3">
      <w:pPr>
        <w:jc w:val="both"/>
      </w:pPr>
      <w:r w:rsidRPr="0026264D">
        <w:t xml:space="preserve">Euroopa ühise varjupaigasüsteemi õigusaktides on läbivalt ning detailselt sätestatud taotlejale teabe jagamisega seonduvat. Seda on </w:t>
      </w:r>
      <w:r w:rsidR="00774892" w:rsidRPr="0026264D">
        <w:t xml:space="preserve">muuhulgas </w:t>
      </w:r>
      <w:r w:rsidRPr="0026264D">
        <w:t>kajastatud määrus</w:t>
      </w:r>
      <w:r w:rsidR="00902236">
        <w:t>e</w:t>
      </w:r>
      <w:r w:rsidRPr="0026264D">
        <w:t xml:space="preserve"> 2024/1348</w:t>
      </w:r>
      <w:r w:rsidR="00DF358E">
        <w:t>/EL</w:t>
      </w:r>
      <w:r w:rsidRPr="0026264D">
        <w:t xml:space="preserve"> (menetluse </w:t>
      </w:r>
      <w:r w:rsidRPr="0026264D">
        <w:lastRenderedPageBreak/>
        <w:t xml:space="preserve">kohta) </w:t>
      </w:r>
      <w:r w:rsidR="00774892" w:rsidRPr="0026264D">
        <w:t xml:space="preserve">artiklites 4, 8, 12, 14, 15, 23, 25, 28, 30, 33, 38, 42 ja 66; </w:t>
      </w:r>
      <w:r w:rsidRPr="0026264D">
        <w:t>määrus</w:t>
      </w:r>
      <w:r w:rsidR="00902236">
        <w:t>e</w:t>
      </w:r>
      <w:r w:rsidRPr="0026264D">
        <w:t xml:space="preserve"> 2024/1347</w:t>
      </w:r>
      <w:r w:rsidR="00DF358E">
        <w:t>/EL</w:t>
      </w:r>
      <w:r w:rsidRPr="0026264D">
        <w:t xml:space="preserve"> (kvalifikatsioonitingimuste kohta)</w:t>
      </w:r>
      <w:r w:rsidR="00774892" w:rsidRPr="0026264D">
        <w:t xml:space="preserve"> artiklis 22; määrus</w:t>
      </w:r>
      <w:r w:rsidR="00902236">
        <w:t>e</w:t>
      </w:r>
      <w:r w:rsidR="00774892" w:rsidRPr="0026264D">
        <w:t xml:space="preserve"> 2024/1356</w:t>
      </w:r>
      <w:r w:rsidR="00254B9A">
        <w:t>/EL</w:t>
      </w:r>
      <w:r w:rsidR="00774892" w:rsidRPr="0026264D">
        <w:t xml:space="preserve"> (taustakontrolli kohta) artiklis 11; määrus</w:t>
      </w:r>
      <w:r w:rsidR="00902236">
        <w:t>e</w:t>
      </w:r>
      <w:r w:rsidR="00774892" w:rsidRPr="0026264D">
        <w:t xml:space="preserve"> 2024/1350</w:t>
      </w:r>
      <w:r w:rsidR="00254B9A">
        <w:t>/EL</w:t>
      </w:r>
      <w:r w:rsidR="00774892" w:rsidRPr="0026264D">
        <w:t xml:space="preserve"> (ümberasustamise kohta) artiklis 9; määrus</w:t>
      </w:r>
      <w:r w:rsidR="00902236">
        <w:t>e</w:t>
      </w:r>
      <w:r w:rsidR="00774892" w:rsidRPr="0026264D">
        <w:t xml:space="preserve"> 2024/1358</w:t>
      </w:r>
      <w:r w:rsidR="00254B9A">
        <w:t>/EL</w:t>
      </w:r>
      <w:r w:rsidR="00774892" w:rsidRPr="0026264D">
        <w:t xml:space="preserve"> (</w:t>
      </w:r>
      <w:proofErr w:type="spellStart"/>
      <w:r w:rsidR="00774892" w:rsidRPr="0026264D">
        <w:t>Eurodac</w:t>
      </w:r>
      <w:proofErr w:type="spellEnd"/>
      <w:r w:rsidR="00774892" w:rsidRPr="0026264D">
        <w:t>-süsteemi kohta) artiklis 13 ja 42; määrus</w:t>
      </w:r>
      <w:r w:rsidR="00902236">
        <w:t>e</w:t>
      </w:r>
      <w:r w:rsidR="00774892" w:rsidRPr="0026264D">
        <w:t xml:space="preserve"> 2024/1359</w:t>
      </w:r>
      <w:r w:rsidR="00254B9A">
        <w:t>/EL</w:t>
      </w:r>
      <w:r w:rsidR="00774892" w:rsidRPr="0026264D">
        <w:t xml:space="preserve"> (kriisihalduse kohta) artiklis 10 ja 15</w:t>
      </w:r>
      <w:r w:rsidR="00902236">
        <w:t xml:space="preserve">; </w:t>
      </w:r>
      <w:r w:rsidR="00774892" w:rsidRPr="0026264D">
        <w:t>määrus</w:t>
      </w:r>
      <w:r w:rsidR="00902236">
        <w:t>e</w:t>
      </w:r>
      <w:r w:rsidR="00774892" w:rsidRPr="0026264D">
        <w:t xml:space="preserve"> 2024/1349</w:t>
      </w:r>
      <w:r w:rsidR="00254B9A">
        <w:t>/EL</w:t>
      </w:r>
      <w:r w:rsidR="00774892" w:rsidRPr="0026264D">
        <w:t xml:space="preserve"> (tagasisaatmise piirimenetluse kohta) artiklis 8</w:t>
      </w:r>
      <w:r w:rsidR="00902236">
        <w:t xml:space="preserve"> ning</w:t>
      </w:r>
      <w:r w:rsidR="007B6525" w:rsidRPr="0026264D">
        <w:t xml:space="preserve"> määrus</w:t>
      </w:r>
      <w:r w:rsidR="00902236">
        <w:t>e</w:t>
      </w:r>
      <w:r w:rsidR="007B6525" w:rsidRPr="0026264D">
        <w:t xml:space="preserve"> 2024/1351</w:t>
      </w:r>
      <w:r w:rsidR="00254B9A">
        <w:t>/EL</w:t>
      </w:r>
      <w:r w:rsidR="007B6525" w:rsidRPr="0026264D">
        <w:t xml:space="preserve"> (rändehalduse koht</w:t>
      </w:r>
      <w:r w:rsidR="00902236">
        <w:t>a)</w:t>
      </w:r>
      <w:r w:rsidR="007B6525" w:rsidRPr="0026264D">
        <w:t xml:space="preserve"> artiklites 18, 19, 20, 25, 46, 51 ja 67</w:t>
      </w:r>
      <w:r w:rsidR="00774892" w:rsidRPr="0026264D">
        <w:t xml:space="preserve">. </w:t>
      </w:r>
    </w:p>
    <w:p w14:paraId="0DA3C8B5" w14:textId="77777777" w:rsidR="00611213" w:rsidRDefault="00611213" w:rsidP="00774892">
      <w:pPr>
        <w:jc w:val="both"/>
      </w:pPr>
    </w:p>
    <w:p w14:paraId="113D1854" w14:textId="33B761F9" w:rsidR="00774892" w:rsidRPr="0026264D" w:rsidRDefault="00774892" w:rsidP="00774892">
      <w:pPr>
        <w:jc w:val="both"/>
      </w:pPr>
      <w:r w:rsidRPr="0026264D">
        <w:t>Eelkõige määrus</w:t>
      </w:r>
      <w:r w:rsidR="006847A7">
        <w:t>e</w:t>
      </w:r>
      <w:r w:rsidRPr="0026264D">
        <w:t xml:space="preserve"> 2024/1348</w:t>
      </w:r>
      <w:r w:rsidR="00DF358E">
        <w:t>/EL</w:t>
      </w:r>
      <w:r w:rsidRPr="0026264D">
        <w:t xml:space="preserve"> (menetluse kohta) artikli 8 lõike 2 viimase lõigu kohaselt antakse taotlejale </w:t>
      </w:r>
      <w:r w:rsidRPr="006847A7">
        <w:t xml:space="preserve">võimalus </w:t>
      </w:r>
      <w:r w:rsidRPr="0026264D">
        <w:t>kinnitada, et ta on teabe kätte saanud. Selline kinnitus dokumenteeritakse taotleja toimikus. Kui taotleja keeldub kinnitamast, et ta on teabe kätte saanud, tehakse tema toimikusse selle kohta märge.</w:t>
      </w:r>
      <w:r w:rsidR="00890D55" w:rsidRPr="0026264D">
        <w:t xml:space="preserve"> </w:t>
      </w:r>
    </w:p>
    <w:p w14:paraId="3D3014CD" w14:textId="77777777" w:rsidR="00611213" w:rsidRDefault="00611213" w:rsidP="00774892">
      <w:pPr>
        <w:jc w:val="both"/>
      </w:pPr>
    </w:p>
    <w:p w14:paraId="204359BC" w14:textId="278B1C5A" w:rsidR="00774892" w:rsidRPr="0026264D" w:rsidRDefault="00890D55" w:rsidP="00774892">
      <w:pPr>
        <w:jc w:val="both"/>
      </w:pPr>
      <w:r w:rsidRPr="0026264D">
        <w:t xml:space="preserve">Selline märge on </w:t>
      </w:r>
      <w:r w:rsidR="007B6525" w:rsidRPr="0026264D">
        <w:t xml:space="preserve">muuhulgas </w:t>
      </w:r>
      <w:r w:rsidRPr="0026264D">
        <w:t>eriti oluline määrus 2024/1351</w:t>
      </w:r>
      <w:r w:rsidR="00254B9A">
        <w:t>/EL</w:t>
      </w:r>
      <w:r w:rsidRPr="0026264D">
        <w:t xml:space="preserve"> (rändehalduse kohta) </w:t>
      </w:r>
      <w:r w:rsidR="00EC7A98">
        <w:t>artikli</w:t>
      </w:r>
      <w:r w:rsidRPr="0026264D">
        <w:t xml:space="preserve"> </w:t>
      </w:r>
      <w:r w:rsidR="007B6525" w:rsidRPr="0026264D">
        <w:t xml:space="preserve">18 </w:t>
      </w:r>
      <w:r w:rsidR="00BB2307" w:rsidRPr="0026264D">
        <w:t xml:space="preserve">lõike 1 </w:t>
      </w:r>
      <w:r w:rsidRPr="0026264D">
        <w:t>kontekstis</w:t>
      </w:r>
      <w:r w:rsidR="007B6525" w:rsidRPr="0026264D">
        <w:t>, millega sätestatakse kohustuste täitmata jätmise tagajärjed</w:t>
      </w:r>
      <w:r w:rsidR="00BB2307" w:rsidRPr="0026264D">
        <w:t xml:space="preserve"> vastutava liikmesriigi määramise ja vastuvõtutingimuste piiramise valdkonnas</w:t>
      </w:r>
      <w:r w:rsidRPr="0026264D">
        <w:t xml:space="preserve">. </w:t>
      </w:r>
    </w:p>
    <w:p w14:paraId="4E446060" w14:textId="77777777" w:rsidR="00E764B3" w:rsidRPr="001E23F0" w:rsidRDefault="00E764B3" w:rsidP="00E764B3">
      <w:pPr>
        <w:jc w:val="both"/>
      </w:pPr>
    </w:p>
    <w:p w14:paraId="30322B40" w14:textId="454377FB" w:rsidR="00E764B3" w:rsidRPr="0026264D" w:rsidRDefault="0026264D" w:rsidP="00E764B3">
      <w:pPr>
        <w:jc w:val="both"/>
      </w:pPr>
      <w:r w:rsidRPr="00284905">
        <w:rPr>
          <w:b/>
          <w:color w:val="4472C4" w:themeColor="accent1"/>
        </w:rPr>
        <w:t xml:space="preserve">Lõikega </w:t>
      </w:r>
      <w:r w:rsidR="009D1418">
        <w:rPr>
          <w:b/>
          <w:color w:val="4472C4" w:themeColor="accent1"/>
        </w:rPr>
        <w:t>7</w:t>
      </w:r>
      <w:r w:rsidRPr="00284905">
        <w:rPr>
          <w:color w:val="4472C4" w:themeColor="accent1"/>
        </w:rPr>
        <w:t xml:space="preserve"> </w:t>
      </w:r>
      <w:r w:rsidRPr="0026264D">
        <w:t xml:space="preserve">sätestatakse, et </w:t>
      </w:r>
      <w:r w:rsidR="00E764B3" w:rsidRPr="0026264D">
        <w:t>Eestisse ümberasustamise või rahvusvahelise kaitse taotluse menetlemisega seonduvad menetlustoimingu</w:t>
      </w:r>
      <w:r w:rsidR="00D930EA">
        <w:t>i</w:t>
      </w:r>
      <w:r w:rsidR="00E764B3" w:rsidRPr="0026264D">
        <w:t>d võib teha selles riigis, kus välismaalane menetlemise ajal viibib.</w:t>
      </w:r>
    </w:p>
    <w:p w14:paraId="4AA83675" w14:textId="77777777" w:rsidR="00611213" w:rsidRDefault="00611213" w:rsidP="003E0F7A">
      <w:pPr>
        <w:jc w:val="both"/>
      </w:pPr>
    </w:p>
    <w:p w14:paraId="0FB21111" w14:textId="7213316D" w:rsidR="00E764B3" w:rsidRPr="0026264D" w:rsidRDefault="00EF195D" w:rsidP="003E0F7A">
      <w:pPr>
        <w:jc w:val="both"/>
      </w:pPr>
      <w:r>
        <w:t>M</w:t>
      </w:r>
      <w:r w:rsidR="009A2693" w:rsidRPr="0026264D">
        <w:t>äärus 2024/1350</w:t>
      </w:r>
      <w:r w:rsidR="00254B9A">
        <w:t>/EL</w:t>
      </w:r>
      <w:r w:rsidR="009A2693" w:rsidRPr="0026264D">
        <w:t xml:space="preserve"> (ümberasustamise kohta) </w:t>
      </w:r>
      <w:r w:rsidR="00A350A6" w:rsidRPr="0026264D">
        <w:t xml:space="preserve">kehtestab ühise menetluse koos ühiste vastuvõtmise tingimuste ja vastuvõtmisest keeldumise põhjustega, samuti ühised põhimõtted, millest tuleb lähtuda vastu võetud isikutele staatuse määramisel. Vastuvõtmismenetlus koosneb järgmistest etappidest: asjakohasel juhul suunamine, isiku tuvastamine, registreerimine, hindamine ja vastuvõtmise kohta otsuse tegemine; ümberasustamise korral rahvusvahelise kaitse andmise otsuse või humanitaarsetel põhjustel vastuvõtmise korral otsuse tegemine rahvusvahelise kaitse või riigisisese õiguse alusel humanitaarsetel põhjustel staatuse andmise kohta. </w:t>
      </w:r>
      <w:r w:rsidR="00ED7929" w:rsidRPr="0026264D">
        <w:t xml:space="preserve">Vastuvõtmismenetlus tuleks läbi viia nii kiiresti kui võimalik, tagades samal ajal, et liikmesriikidel on piisavalt aega iga juhtumi asjakohaseks läbivaatamiseks. Liikmesriigid peaksid tegema kõik selle tagamiseks, et kolmanda riigi kodanik või kodakondsuseta isik, kelle vastuvõtmise kohta on tehtud positiivne otsus, siseneb nende territooriumile hiljemalt 12 kuu möödumisel sellise otsuse tegemise kuupäevast. </w:t>
      </w:r>
      <w:r w:rsidR="00B62C5D">
        <w:t>M</w:t>
      </w:r>
      <w:r w:rsidR="003E0F7A" w:rsidRPr="0026264D">
        <w:t>äärus</w:t>
      </w:r>
      <w:r w:rsidR="00B62C5D">
        <w:t>e</w:t>
      </w:r>
      <w:r w:rsidR="003E0F7A" w:rsidRPr="0026264D">
        <w:t xml:space="preserve"> 2024/1350</w:t>
      </w:r>
      <w:r w:rsidR="00254B9A">
        <w:t>/EL</w:t>
      </w:r>
      <w:r w:rsidR="003E0F7A" w:rsidRPr="0026264D">
        <w:t xml:space="preserve"> (ümberasustamise kohta) artik</w:t>
      </w:r>
      <w:r w:rsidR="00B62C5D">
        <w:t>li</w:t>
      </w:r>
      <w:r w:rsidR="003E0F7A" w:rsidRPr="0026264D">
        <w:t xml:space="preserve"> 9 kohaselt otsustab liidu ümberasustamise kavas osalev liikmesriik UNHCR saadetud teabe põhjal, kas välismaalane kuulub kava kohaldamisalasse ning registreerib inimeste kohta, kelle suhtes vastuvõtmismenetlust tehakse, vajaliku teabe. Sama artikli lõike 6 kohaselt hindavad liikmesriigid, kas kolmanda riigi kodanikud või kodakondsuseta isikud, kelle puhul nad vastu võtmismenetluse läbi viivad, täidavad artiklis 5 sätestatud vastuvõtmise tingimusi ja kas nende suhtes ei kehti artiklis 6 sätestatud keeldumise põhjused. Liikmesriigid viivad kõnealuse hindamise läbi </w:t>
      </w:r>
      <w:r w:rsidR="003E0F7A" w:rsidRPr="002A15D9">
        <w:rPr>
          <w:b/>
          <w:color w:val="4472C4" w:themeColor="accent1"/>
        </w:rPr>
        <w:t>eelkõige</w:t>
      </w:r>
      <w:r w:rsidR="003E0F7A" w:rsidRPr="0026264D">
        <w:t xml:space="preserve"> dokumentaalsete tõendite alusel, tuginedes asjakohasel juhul</w:t>
      </w:r>
      <w:r w:rsidR="00B62C5D">
        <w:t xml:space="preserve"> </w:t>
      </w:r>
      <w:r w:rsidR="003E0F7A" w:rsidRPr="0026264D">
        <w:t>UNHCR</w:t>
      </w:r>
      <w:r w:rsidR="00B62C5D">
        <w:t>-</w:t>
      </w:r>
      <w:r w:rsidR="003E0F7A" w:rsidRPr="0026264D">
        <w:t>i teabele kolmanda riigi kodanike või kodakondsuseta isikute pagulaseks kvalifitseerumise kohta, või isikliku vestluse põhjal või neid kahte kombineerides.</w:t>
      </w:r>
    </w:p>
    <w:p w14:paraId="0D94D92E" w14:textId="77777777" w:rsidR="00611213" w:rsidRDefault="00611213" w:rsidP="003E0F7A">
      <w:pPr>
        <w:jc w:val="both"/>
      </w:pPr>
    </w:p>
    <w:p w14:paraId="0F3069A2" w14:textId="323DF2B5" w:rsidR="003E0F7A" w:rsidRPr="0026264D" w:rsidRDefault="003E0F7A" w:rsidP="003E0F7A">
      <w:pPr>
        <w:jc w:val="both"/>
      </w:pPr>
      <w:r w:rsidRPr="0026264D">
        <w:t xml:space="preserve">Seetõttu on vajalik sätestada, et ümberasustamise menetluse toiminguid, mille käigus hinnatakse vastuvõtmise tingimuste täitmist ja keeldumise põhjuseid, võivad Eesti ametnikud teha ka riigis, kus ümberasustamise kava kohaldamisalasse kuuluvad inimesed viibivad. </w:t>
      </w:r>
    </w:p>
    <w:p w14:paraId="43432079" w14:textId="77777777" w:rsidR="009A2693" w:rsidRPr="0026264D" w:rsidRDefault="009A2693" w:rsidP="00E764B3">
      <w:pPr>
        <w:jc w:val="both"/>
      </w:pPr>
    </w:p>
    <w:p w14:paraId="4E89A131" w14:textId="2FEBA6D0" w:rsidR="009A2693" w:rsidRPr="0026264D" w:rsidRDefault="00B62C5D" w:rsidP="00584ECE">
      <w:pPr>
        <w:jc w:val="both"/>
      </w:pPr>
      <w:r>
        <w:t>M</w:t>
      </w:r>
      <w:r w:rsidR="009A2693" w:rsidRPr="0026264D">
        <w:t>äärus</w:t>
      </w:r>
      <w:r>
        <w:t>e</w:t>
      </w:r>
      <w:r w:rsidR="009A2693" w:rsidRPr="0026264D">
        <w:t xml:space="preserve"> 2024/1351</w:t>
      </w:r>
      <w:r w:rsidR="00254B9A">
        <w:t>/EL</w:t>
      </w:r>
      <w:r w:rsidR="009A2693" w:rsidRPr="0026264D">
        <w:t xml:space="preserve"> (rändehalduse kohta) artikli 67 </w:t>
      </w:r>
      <w:r w:rsidR="004C12CB" w:rsidRPr="0026264D">
        <w:t>ja 68 alusel on kehtestatud ümberpaigutamisele eelnev ja järgnev menetlus.</w:t>
      </w:r>
      <w:r w:rsidR="009A2693" w:rsidRPr="0026264D">
        <w:t xml:space="preserve"> </w:t>
      </w:r>
      <w:r w:rsidR="004C12CB" w:rsidRPr="0026264D">
        <w:t>Artik</w:t>
      </w:r>
      <w:r>
        <w:t>li</w:t>
      </w:r>
      <w:r w:rsidR="004C12CB" w:rsidRPr="0026264D">
        <w:t xml:space="preserve"> 67 l</w:t>
      </w:r>
      <w:r>
        <w:t>õike</w:t>
      </w:r>
      <w:r w:rsidR="004C12CB" w:rsidRPr="0026264D">
        <w:t xml:space="preserve"> 2 kohaselt tagab toetatav liikmesriik, et ümberasustatava suhtes ei ole põhjendatud alust arvata, et asjaomane isik kujutab ohtu sisejulgeolekule. Juhul kui selline oht on tuvastatud, siis inimest ümberasustamise menetlust selle inimese suhtes ei kohaldata või lõpetatakse juba alustatud menetlus. Lõike 2 kohaselt teeb ümberpaigutatavad kindlaks toetatav liikmesriik ning võtab arvesse e oluliste, </w:t>
      </w:r>
      <w:r w:rsidR="004C12CB" w:rsidRPr="0026264D">
        <w:lastRenderedPageBreak/>
        <w:t>näiteks perekondlikel või kultuurilistel asjaoludel põhinevate sidemete olemasolu asjaomase isiku ja ümberpaigutamise sihtliikmesriigi vahel kuid see ei tähenda välismaalasele ümberpaigutamise sihtliikmesriigi valimise õigust. Lõike 4 kohaselt, kui tegemist on rahvusvahelise kaitse saajaga, siis paigutatakse välismaalane ümber alles pärast seda, kui kõnealune ta on ümberpaigutamisega kirjalikult nõustunud. Lõike 7 kohaselt esitab toetatav liikmesriik ümberpaigutamise sihtliikmesriigile võimalikult kiiresti kogu asjakohase teabe ja dokumendid asjaomase isiku kohta, kasutades selleks tüüpvormi, sealhulgas selleks, et võimaldada ümberpaigutamise sihtliikmesriigi ametiasutustel kontrollida, kas on alust arvata, et asjaomane isik kujutab ohtu sisejulgeolekule. Lõike 8 kohaselt vaatab ümberpaigutamise sihtliikmesriik toetatava liikmesriigi lõike 7 kohaselt edastatud teabe läbi ning kontrollib, et</w:t>
      </w:r>
      <w:r w:rsidR="00950941" w:rsidRPr="0026264D">
        <w:t xml:space="preserve"> </w:t>
      </w:r>
      <w:r w:rsidR="004C12CB" w:rsidRPr="0026264D">
        <w:t xml:space="preserve">puuduks põhjendatud alus arvata, et asjaomane isik kujutab ohtu sisejulgeolekule. Ümberpaigutamise sihtliikmesriik </w:t>
      </w:r>
      <w:r w:rsidR="004C12CB" w:rsidRPr="00DB2D69">
        <w:rPr>
          <w:b/>
          <w:color w:val="4472C4" w:themeColor="accent1"/>
        </w:rPr>
        <w:t>võib</w:t>
      </w:r>
      <w:r w:rsidR="00950941" w:rsidRPr="00DB2D69">
        <w:rPr>
          <w:b/>
          <w:color w:val="4472C4" w:themeColor="accent1"/>
        </w:rPr>
        <w:t xml:space="preserve"> </w:t>
      </w:r>
      <w:r w:rsidR="004C12CB" w:rsidRPr="00DB2D69">
        <w:rPr>
          <w:b/>
          <w:color w:val="4472C4" w:themeColor="accent1"/>
        </w:rPr>
        <w:t>otsustada kontrollida seda teavet asjaomase isikuga peetava isikliku vestluse käigus</w:t>
      </w:r>
      <w:r w:rsidR="004C12CB" w:rsidRPr="00DB2D69">
        <w:rPr>
          <w:color w:val="4472C4" w:themeColor="accent1"/>
        </w:rPr>
        <w:t>.</w:t>
      </w:r>
      <w:r w:rsidR="004C12CB" w:rsidRPr="0026264D">
        <w:t xml:space="preserve"> Asjaomast isikut teavitatakse igakülgselt</w:t>
      </w:r>
      <w:r w:rsidR="00950941" w:rsidRPr="0026264D">
        <w:t xml:space="preserve"> </w:t>
      </w:r>
      <w:r w:rsidR="004C12CB" w:rsidRPr="0026264D">
        <w:t>sellise vestluse laadist ja eesmärgist. Isikliku vestluse toimumise suhtes kohaldatakse lõikes 9 sätestatud tähtaegu.</w:t>
      </w:r>
      <w:r w:rsidR="00950941" w:rsidRPr="0026264D">
        <w:t xml:space="preserve"> Nimetatud tähtajaks on 1 nädal ning põhjendatud erandjuhtudel kui on võimalik tõendada, et teabe läbivaatamine on eriti keeruline või et samal perioodil on vaja kontrollida suurt hulka juhtumeid, võib ümberpaigutamise sihtliikmesriik vastata esimeses ja teises lõigus nimetatud ühenädalasest tähtajast hiljem, kuid igal juhul kahe nädala jooksul. Sellises olukorras teatab ümberpaigutamise sihtliikmesriik toetatavale liikmesriigile algse ühenädalase tähtaja jooksul, et ta otsustas vastamise edasi lükata.</w:t>
      </w:r>
      <w:r w:rsidR="00584ECE" w:rsidRPr="0026264D">
        <w:t xml:space="preserve"> Kui ei vastata esimeses ja teises lõigus nimetatud ühenädalase või kolmandas lõigus nimetatud kahenädalase tähtaja jooksul, loetakse teabe kättesaamine kinnitatuks ja sellega kaasneb kohustus asjaomane isik ümber paigutada, sealhulgas kohustus võtta vajalikud meetmed tema saabumiseks.</w:t>
      </w:r>
    </w:p>
    <w:p w14:paraId="51EEF86A" w14:textId="77777777" w:rsidR="00611213" w:rsidRDefault="00611213" w:rsidP="00950941">
      <w:pPr>
        <w:jc w:val="both"/>
      </w:pPr>
    </w:p>
    <w:p w14:paraId="47A6F721" w14:textId="7EACE9F2" w:rsidR="00950941" w:rsidRPr="0026264D" w:rsidRDefault="00BF04C8" w:rsidP="00950941">
      <w:pPr>
        <w:jc w:val="both"/>
      </w:pPr>
      <w:r w:rsidRPr="0026264D">
        <w:t>Selleks, et rakendada n</w:t>
      </w:r>
      <w:r w:rsidR="00950941" w:rsidRPr="0026264D">
        <w:t xml:space="preserve">imetatud </w:t>
      </w:r>
      <w:r w:rsidR="00360BF0" w:rsidRPr="0026264D">
        <w:t>julgeoleku</w:t>
      </w:r>
      <w:r w:rsidRPr="0026264D">
        <w:t xml:space="preserve">ohu täiendavat </w:t>
      </w:r>
      <w:r w:rsidR="00360BF0" w:rsidRPr="0026264D">
        <w:t>kontrolli</w:t>
      </w:r>
      <w:r w:rsidRPr="0026264D">
        <w:t>mist</w:t>
      </w:r>
      <w:r w:rsidR="00360BF0" w:rsidRPr="0026264D">
        <w:t xml:space="preserve"> </w:t>
      </w:r>
      <w:r w:rsidR="003A6110" w:rsidRPr="0026264D">
        <w:t>isikliku vestluse kaudu ümberpaigutamise menetluses oleva välismaalase suhtes toetatavas riigis on vajalik sätestada, et sellist rahvusvahelise kaitse menetlusega seotud menetlu</w:t>
      </w:r>
      <w:r w:rsidR="00322904" w:rsidRPr="0026264D">
        <w:t>s</w:t>
      </w:r>
      <w:r w:rsidR="003A6110" w:rsidRPr="0026264D">
        <w:t>toimingut või</w:t>
      </w:r>
      <w:r w:rsidR="00251324" w:rsidRPr="0026264D">
        <w:t xml:space="preserve">vad Eesti vastava valdkonna </w:t>
      </w:r>
      <w:r w:rsidR="002A15D9">
        <w:t>st KAPO</w:t>
      </w:r>
      <w:r w:rsidR="00251324" w:rsidRPr="0026264D">
        <w:t xml:space="preserve"> ametnikud</w:t>
      </w:r>
      <w:r w:rsidR="003A6110" w:rsidRPr="0026264D">
        <w:t xml:space="preserve"> teha toetatavas riigis, kus see inimene viibib. </w:t>
      </w:r>
    </w:p>
    <w:p w14:paraId="13B0042F" w14:textId="77777777" w:rsidR="009A2693" w:rsidRPr="0026264D" w:rsidRDefault="009A2693" w:rsidP="00E764B3">
      <w:pPr>
        <w:jc w:val="both"/>
      </w:pPr>
    </w:p>
    <w:p w14:paraId="3D457259" w14:textId="418BC24A" w:rsidR="00E764B3" w:rsidRPr="0026264D" w:rsidRDefault="00D67DC7" w:rsidP="00E764B3">
      <w:pPr>
        <w:jc w:val="both"/>
      </w:pPr>
      <w:r w:rsidRPr="00060AED">
        <w:rPr>
          <w:b/>
          <w:color w:val="4472C4" w:themeColor="accent1"/>
        </w:rPr>
        <w:t xml:space="preserve">Lõikega </w:t>
      </w:r>
      <w:r w:rsidR="009D1418">
        <w:rPr>
          <w:b/>
          <w:color w:val="4472C4" w:themeColor="accent1"/>
        </w:rPr>
        <w:t>8</w:t>
      </w:r>
      <w:r w:rsidRPr="00060AED">
        <w:rPr>
          <w:color w:val="4472C4" w:themeColor="accent1"/>
        </w:rPr>
        <w:t xml:space="preserve"> </w:t>
      </w:r>
      <w:r w:rsidRPr="0026264D">
        <w:t xml:space="preserve">sätestatakse, et </w:t>
      </w:r>
      <w:r w:rsidR="00457A1A">
        <w:t>PPA</w:t>
      </w:r>
      <w:r w:rsidR="00E764B3" w:rsidRPr="0026264D">
        <w:t xml:space="preserve"> võib</w:t>
      </w:r>
      <w:r w:rsidR="006847A7">
        <w:t xml:space="preserve"> rahvusvahelise kaitse menetluses ja</w:t>
      </w:r>
      <w:r w:rsidR="00E764B3" w:rsidRPr="0026264D">
        <w:t xml:space="preserve"> ümberpaigutamise korral tunnustada teise </w:t>
      </w:r>
      <w:r w:rsidR="00D5479E">
        <w:t>EL-i</w:t>
      </w:r>
      <w:r w:rsidR="00E764B3" w:rsidRPr="0026264D">
        <w:t xml:space="preserve"> liikmesrii</w:t>
      </w:r>
      <w:r w:rsidR="007F660B">
        <w:t>gi</w:t>
      </w:r>
      <w:r w:rsidR="00E764B3" w:rsidRPr="0026264D">
        <w:t xml:space="preserve"> tehtud menetlustoiminguid.</w:t>
      </w:r>
    </w:p>
    <w:p w14:paraId="498F800F" w14:textId="77777777" w:rsidR="00495E51" w:rsidRDefault="00495E51" w:rsidP="001F14A8">
      <w:pPr>
        <w:jc w:val="both"/>
      </w:pPr>
    </w:p>
    <w:p w14:paraId="2C408A83" w14:textId="7BD27B1B" w:rsidR="00E764B3" w:rsidRPr="0026264D" w:rsidRDefault="001F14A8" w:rsidP="00A05189">
      <w:pPr>
        <w:jc w:val="both"/>
      </w:pPr>
      <w:r>
        <w:t xml:space="preserve">Ümberpaigutamine on taotleja või rahvusvahelise kaitse saaja üleandmine toetatavast liikmesriigist toetavasse liikmesriiki </w:t>
      </w:r>
      <w:proofErr w:type="spellStart"/>
      <w:r>
        <w:t>solidaarusmehhanismi</w:t>
      </w:r>
      <w:proofErr w:type="spellEnd"/>
      <w:r>
        <w:t xml:space="preserve"> raames. </w:t>
      </w:r>
      <w:r w:rsidR="007F660B">
        <w:t>M</w:t>
      </w:r>
      <w:r w:rsidR="00D67DC7" w:rsidRPr="0026264D">
        <w:t>äärus 2024/1351</w:t>
      </w:r>
      <w:r w:rsidR="00254B9A">
        <w:t>/EL</w:t>
      </w:r>
      <w:r w:rsidR="00D67DC7" w:rsidRPr="0026264D">
        <w:t xml:space="preserve"> (rändehalduse kohta) </w:t>
      </w:r>
      <w:r w:rsidR="00EC7A98">
        <w:t>artikli</w:t>
      </w:r>
      <w:r w:rsidR="009F07DA" w:rsidRPr="0026264D">
        <w:t xml:space="preserve"> 56 lõike 2 alusel </w:t>
      </w:r>
      <w:r w:rsidR="00A05189" w:rsidRPr="0026264D">
        <w:t>koosneb iga-aastane solidaarsusreserv järgmist liiki solidaarsusmeetmetest, mida loetakse võrdväärseks: ümberpaigutamine, rahaline toetus ja alternatiivsed meetmed. Ümberpaigutamist rakendatakse rahvusvahelise kaitse taotlejate suhtes ja juhul kui toetav ja toetatav liikmesriik on selles kahepoolselt kokku leppinud, siis selliste rahvusvahelise kaitse saajate suhtes, kellele on antud rahvusvaheline kaitse vähem kui kolm aastat enne seda, kui võeti vastu artiklis 57 osutatud nõukogu rakendusakt.</w:t>
      </w:r>
      <w:r w:rsidR="00550BF2">
        <w:t xml:space="preserve"> </w:t>
      </w:r>
    </w:p>
    <w:p w14:paraId="632D1E42" w14:textId="77777777" w:rsidR="00495E51" w:rsidRDefault="00495E51" w:rsidP="00302DC4">
      <w:pPr>
        <w:jc w:val="both"/>
        <w:rPr>
          <w:color w:val="FF0000"/>
        </w:rPr>
      </w:pPr>
    </w:p>
    <w:p w14:paraId="4C42792F" w14:textId="171DA628" w:rsidR="001F14A8" w:rsidRPr="00C72A12" w:rsidRDefault="005E0CCB" w:rsidP="00495E51">
      <w:pPr>
        <w:jc w:val="both"/>
      </w:pPr>
      <w:r>
        <w:t>M</w:t>
      </w:r>
      <w:r w:rsidR="00302DC4" w:rsidRPr="00537B46">
        <w:t>äärus</w:t>
      </w:r>
      <w:r w:rsidR="00302DC4" w:rsidRPr="00C72A12">
        <w:t xml:space="preserve"> 2024/1351</w:t>
      </w:r>
      <w:r w:rsidR="00254B9A">
        <w:t>/EL</w:t>
      </w:r>
      <w:r w:rsidR="00302DC4" w:rsidRPr="00C72A12">
        <w:t xml:space="preserve"> (rändehalduse kohta) </w:t>
      </w:r>
      <w:r w:rsidR="0012400E">
        <w:t>artikli</w:t>
      </w:r>
      <w:r w:rsidR="00302DC4" w:rsidRPr="00C72A12">
        <w:t xml:space="preserve"> 67 lõike 7, 13 ja 14 alusel edastab ümberpaigutamist korraldav riik kaitse saaja kohta kogu artiklis 51 lõikes 2 sätestatud teabe ning teabe, mis on kaitse saaja taotluse alused ning kaitse saajat puudutavate otsuste alused. Samuti edastab toetatav liikmesriik ümberpaigutamise sihtliikmesriigile võimalikult kiiresti kogu asjakohase teabe ja dokumendid kaitse taotleja kohta, kasutades selleks tüüpvormi, sealhulgas selleks, et võimaldada ümberpaigutamise sihtliikmesriigi ametiasutustel kontrollida, kas on alust arvata, et asjaomane isik kujutab ohtu</w:t>
      </w:r>
      <w:r w:rsidR="003C6574">
        <w:t xml:space="preserve"> </w:t>
      </w:r>
      <w:r w:rsidR="00302DC4" w:rsidRPr="00C72A12">
        <w:t>sisejulgeolekule.</w:t>
      </w:r>
      <w:r w:rsidR="00495E51" w:rsidRPr="00C72A12">
        <w:t xml:space="preserve"> </w:t>
      </w:r>
      <w:r w:rsidR="00694112">
        <w:t>EK</w:t>
      </w:r>
      <w:r w:rsidR="00495E51" w:rsidRPr="00C72A12">
        <w:t xml:space="preserve"> kehtestab rakendusaktidega ühetaolised meetodid ümberpaigutamise eesmärgil esitatavate dokumentide ja teabe koostamiseks ja esitamiseks. Sama määruse </w:t>
      </w:r>
      <w:r w:rsidR="0012400E">
        <w:t>artikli</w:t>
      </w:r>
      <w:r w:rsidR="00495E51" w:rsidRPr="00C72A12">
        <w:t xml:space="preserve"> 68 lõike 4 kohaselt annab ümberpaigutamise sihtliikmesriik toetatava liikmesriigi antud staatust järgides rahvusvahelise kaitse staatuse automaatselt, kui rahvusvahelise kaitse saaja on ümber paigutatud.</w:t>
      </w:r>
    </w:p>
    <w:p w14:paraId="1E9CC522" w14:textId="77777777" w:rsidR="001F14A8" w:rsidRPr="001F14A8" w:rsidRDefault="001F14A8" w:rsidP="00A05189">
      <w:pPr>
        <w:jc w:val="both"/>
        <w:rPr>
          <w:color w:val="FF0000"/>
        </w:rPr>
      </w:pPr>
    </w:p>
    <w:p w14:paraId="0D7EC066" w14:textId="7E6B3E58" w:rsidR="000630C7" w:rsidRPr="0026264D" w:rsidRDefault="00FE05CA" w:rsidP="00E764B3">
      <w:pPr>
        <w:jc w:val="both"/>
      </w:pPr>
      <w:r>
        <w:t>M</w:t>
      </w:r>
      <w:r w:rsidR="00F0319E" w:rsidRPr="00537B46">
        <w:t>äärus</w:t>
      </w:r>
      <w:r w:rsidR="00F0319E" w:rsidRPr="00565D9F">
        <w:t xml:space="preserve"> 2024/1348</w:t>
      </w:r>
      <w:r w:rsidR="00DF358E">
        <w:t>/EL</w:t>
      </w:r>
      <w:r w:rsidR="00F0319E" w:rsidRPr="00565D9F">
        <w:t xml:space="preserve"> (menetluse kohta) artikli</w:t>
      </w:r>
      <w:r w:rsidR="0001648B" w:rsidRPr="00565D9F">
        <w:t>te 38, 43, 51, 52 ja 55 kohaldamiseks on samuti vajalik arvestada teises liikmesriigis tehtud rahvusvahelise kaitse menetlustoimingutega</w:t>
      </w:r>
      <w:r w:rsidR="0001648B" w:rsidRPr="0026264D">
        <w:t xml:space="preserve">. </w:t>
      </w:r>
      <w:r w:rsidR="00A05189" w:rsidRPr="0026264D">
        <w:t xml:space="preserve">Seega on nimetatud </w:t>
      </w:r>
      <w:r w:rsidR="001178CB" w:rsidRPr="0026264D">
        <w:t xml:space="preserve">normide </w:t>
      </w:r>
      <w:r w:rsidR="00A05189" w:rsidRPr="0026264D">
        <w:t xml:space="preserve">kohaldumise juhuks vajalik sätestada, et </w:t>
      </w:r>
      <w:proofErr w:type="spellStart"/>
      <w:r w:rsidR="00457A1A">
        <w:t>PPA</w:t>
      </w:r>
      <w:r w:rsidR="00565D9F">
        <w:t>-</w:t>
      </w:r>
      <w:r w:rsidR="00A05189" w:rsidRPr="0026264D">
        <w:t>l</w:t>
      </w:r>
      <w:proofErr w:type="spellEnd"/>
      <w:r w:rsidR="00A05189" w:rsidRPr="0026264D">
        <w:t xml:space="preserve"> on õigus tunnustada teiste </w:t>
      </w:r>
      <w:r w:rsidR="00D5479E">
        <w:t>EL-i</w:t>
      </w:r>
      <w:r w:rsidR="00A05189" w:rsidRPr="0026264D">
        <w:t xml:space="preserve"> liikmesriikide tehtud rahvusvahelise kaitse menetlustoiminguid ja otsuseid. </w:t>
      </w:r>
    </w:p>
    <w:p w14:paraId="061874AE" w14:textId="77777777" w:rsidR="000630C7" w:rsidRPr="001E23F0" w:rsidRDefault="000630C7" w:rsidP="00E764B3">
      <w:pPr>
        <w:jc w:val="both"/>
      </w:pPr>
    </w:p>
    <w:p w14:paraId="21B7A246" w14:textId="5108D934" w:rsidR="00E764B3" w:rsidRDefault="008675B3" w:rsidP="00E764B3">
      <w:pPr>
        <w:jc w:val="both"/>
      </w:pPr>
      <w:r w:rsidRPr="00C21B40">
        <w:rPr>
          <w:b/>
          <w:color w:val="4472C4" w:themeColor="accent1"/>
        </w:rPr>
        <w:t xml:space="preserve">Lõikega </w:t>
      </w:r>
      <w:r w:rsidR="009D1418">
        <w:rPr>
          <w:b/>
          <w:color w:val="4472C4" w:themeColor="accent1"/>
        </w:rPr>
        <w:t>9</w:t>
      </w:r>
      <w:r w:rsidRPr="008675B3">
        <w:rPr>
          <w:b/>
          <w:bCs/>
        </w:rPr>
        <w:t xml:space="preserve"> </w:t>
      </w:r>
      <w:r>
        <w:t>sätestatakse, et s</w:t>
      </w:r>
      <w:r w:rsidR="00E764B3" w:rsidRPr="001E23F0">
        <w:t>üüteomenetluses kogutud andmeid võib kasutada rahvusvahelise kaitse menetluses.</w:t>
      </w:r>
      <w:r>
        <w:t xml:space="preserve"> </w:t>
      </w:r>
      <w:r w:rsidRPr="00897ABD">
        <w:t>Tegemist on kehtiva sõnastuse säilitamisega</w:t>
      </w:r>
      <w:r w:rsidR="00C21B40" w:rsidRPr="00897ABD">
        <w:t xml:space="preserve"> muutmata kujul</w:t>
      </w:r>
      <w:r w:rsidRPr="00897ABD">
        <w:t>.</w:t>
      </w:r>
    </w:p>
    <w:p w14:paraId="71557E16" w14:textId="77777777" w:rsidR="00897ABD" w:rsidRDefault="00897ABD" w:rsidP="00E764B3">
      <w:pPr>
        <w:jc w:val="both"/>
      </w:pPr>
    </w:p>
    <w:p w14:paraId="6EC2BF43" w14:textId="2122EDE2" w:rsidR="00897ABD" w:rsidRPr="00C21B40" w:rsidRDefault="00897ABD" w:rsidP="00897ABD">
      <w:pPr>
        <w:jc w:val="both"/>
      </w:pPr>
      <w:r>
        <w:t>R</w:t>
      </w:r>
      <w:r w:rsidRPr="00C21B40">
        <w:t>ahvusvahelise kaitse menetluses</w:t>
      </w:r>
      <w:r>
        <w:t xml:space="preserve"> võib-olla vajalik kasutada</w:t>
      </w:r>
      <w:r w:rsidRPr="00C21B40">
        <w:t xml:space="preserve"> varem teiste menetlust</w:t>
      </w:r>
      <w:r>
        <w:t>e</w:t>
      </w:r>
      <w:r w:rsidRPr="00C21B40">
        <w:t xml:space="preserve"> raames kogutud andmeid kui tegemist on </w:t>
      </w:r>
      <w:proofErr w:type="spellStart"/>
      <w:r w:rsidRPr="00C21B40">
        <w:rPr>
          <w:i/>
          <w:iCs/>
        </w:rPr>
        <w:t>sur</w:t>
      </w:r>
      <w:proofErr w:type="spellEnd"/>
      <w:r w:rsidRPr="00C21B40">
        <w:rPr>
          <w:i/>
          <w:iCs/>
        </w:rPr>
        <w:t xml:space="preserve"> </w:t>
      </w:r>
      <w:proofErr w:type="spellStart"/>
      <w:r w:rsidRPr="00C21B40">
        <w:rPr>
          <w:i/>
          <w:iCs/>
        </w:rPr>
        <w:t>pl</w:t>
      </w:r>
      <w:r>
        <w:rPr>
          <w:i/>
          <w:iCs/>
        </w:rPr>
        <w:t>ace</w:t>
      </w:r>
      <w:proofErr w:type="spellEnd"/>
      <w:r w:rsidRPr="00C21B40">
        <w:t xml:space="preserve"> pagulastega ning inimene on Eestisse seaduslikult saabunud ja siin elanud juba mõnda aega. </w:t>
      </w:r>
      <w:r>
        <w:t xml:space="preserve">Praktikas on juhtumeid, kui rahvusvahelise kaitse taotluse esitab kolmanda riigi kodanik, kellele on mõistetud lisakaristusena riigist väljasaatmine või välismaalane, kelle elamisluba on tunnistatud kehtetuks avaliku korra ja julgeoleku kaalutlustel. </w:t>
      </w:r>
      <w:r w:rsidRPr="00C21B40">
        <w:t xml:space="preserve">Seetõttu on vajalik täpsustada, et </w:t>
      </w:r>
      <w:r>
        <w:t>PPA</w:t>
      </w:r>
      <w:r w:rsidRPr="00C21B40">
        <w:t xml:space="preserve"> võib rahvusvahelise kaitse menetluses kasutada ka süüteomenetluses kogutud andmeid. </w:t>
      </w:r>
    </w:p>
    <w:p w14:paraId="01FC6CA0" w14:textId="77777777" w:rsidR="00611213" w:rsidRDefault="00611213" w:rsidP="00E764B3">
      <w:pPr>
        <w:jc w:val="both"/>
      </w:pPr>
    </w:p>
    <w:p w14:paraId="0F622060" w14:textId="435F1D09" w:rsidR="006847A7" w:rsidRDefault="007F660B" w:rsidP="00E764B3">
      <w:pPr>
        <w:jc w:val="both"/>
      </w:pPr>
      <w:r>
        <w:t>M</w:t>
      </w:r>
      <w:r w:rsidR="00E11F59" w:rsidRPr="00C21B40">
        <w:t>äärus</w:t>
      </w:r>
      <w:r>
        <w:t>e</w:t>
      </w:r>
      <w:r w:rsidR="00E11F59" w:rsidRPr="00C21B40">
        <w:t xml:space="preserve"> 2024/1348</w:t>
      </w:r>
      <w:r w:rsidR="00DF358E">
        <w:t>/EL</w:t>
      </w:r>
      <w:r w:rsidR="00E11F59" w:rsidRPr="00C21B40">
        <w:t xml:space="preserve"> (menetluse kohta) artik</w:t>
      </w:r>
      <w:r>
        <w:t>li</w:t>
      </w:r>
      <w:r w:rsidR="00E11F59" w:rsidRPr="00C21B40">
        <w:t xml:space="preserve"> 27 </w:t>
      </w:r>
      <w:r w:rsidR="009E2C59" w:rsidRPr="00C21B40">
        <w:t xml:space="preserve">lõike 1 </w:t>
      </w:r>
      <w:r w:rsidR="00E11F59" w:rsidRPr="00C21B40">
        <w:t>kohaselt võivad taotluse registreerim</w:t>
      </w:r>
      <w:r w:rsidR="009E2C59" w:rsidRPr="00C21B40">
        <w:t>iseks vajalikud andmed pärineda määrus</w:t>
      </w:r>
      <w:r>
        <w:t>e</w:t>
      </w:r>
      <w:r w:rsidR="009E2C59" w:rsidRPr="00C21B40">
        <w:t xml:space="preserve"> 2024/1356</w:t>
      </w:r>
      <w:r w:rsidR="00254B9A">
        <w:t>/EL</w:t>
      </w:r>
      <w:r w:rsidR="009E2C59" w:rsidRPr="00C21B40">
        <w:t xml:space="preserve"> (taustakontrolli kohta) artiklis 17 osutatud taustakontrolli vormilt. Nimetatud vormil kajastuvad ka </w:t>
      </w:r>
      <w:r w:rsidR="00C21B40" w:rsidRPr="00C21B40">
        <w:t xml:space="preserve">andmed ebaseadusliku saabumise või sisenemise põhjuse kohta, teave reisiteekonna kohta, sealhulgas lähtekoht, eelmised elukohad, läbitud kolmandad riigid ja kolmandad riigid, kus võib olla rahvusvahelist kaitset taotletud või saadud, ning kavandatud sihtkoht liidus ja muu asjakohane teave, sealhulgas seonduv teave inimeste ebaseadusliku üle piiri toimetamise või inimkaubanduse kahtluse korral. </w:t>
      </w:r>
    </w:p>
    <w:p w14:paraId="4904A73F" w14:textId="77777777" w:rsidR="00601CB0" w:rsidRPr="001E23F0" w:rsidRDefault="00601CB0" w:rsidP="00E764B3">
      <w:pPr>
        <w:jc w:val="both"/>
      </w:pPr>
    </w:p>
    <w:p w14:paraId="0C674C45" w14:textId="7338A9AC" w:rsidR="00BA6E73" w:rsidRPr="008675B3" w:rsidRDefault="008675B3" w:rsidP="008675B3">
      <w:pPr>
        <w:jc w:val="both"/>
      </w:pPr>
      <w:r w:rsidRPr="00C21B40">
        <w:rPr>
          <w:b/>
          <w:color w:val="4472C4" w:themeColor="accent1"/>
        </w:rPr>
        <w:t xml:space="preserve">Lõikega </w:t>
      </w:r>
      <w:r w:rsidR="009D1418">
        <w:rPr>
          <w:b/>
          <w:color w:val="4472C4" w:themeColor="accent1"/>
        </w:rPr>
        <w:t>10</w:t>
      </w:r>
      <w:r w:rsidRPr="00C21B40">
        <w:rPr>
          <w:b/>
          <w:color w:val="4472C4" w:themeColor="accent1"/>
        </w:rPr>
        <w:t xml:space="preserve"> </w:t>
      </w:r>
      <w:r>
        <w:t>sätestatakse, et k</w:t>
      </w:r>
      <w:r w:rsidR="00E764B3" w:rsidRPr="001E23F0">
        <w:t xml:space="preserve">ui menetlustoimingu protokollimine on nõutav või kui </w:t>
      </w:r>
      <w:r w:rsidR="00897ABD">
        <w:t>PPA</w:t>
      </w:r>
      <w:r w:rsidR="00E764B3" w:rsidRPr="001E23F0">
        <w:t xml:space="preserve"> peab seda vajalikuks, võib menetlustoimingu </w:t>
      </w:r>
      <w:r w:rsidR="00E764B3" w:rsidRPr="008675B3">
        <w:t xml:space="preserve">protokollida </w:t>
      </w:r>
      <w:r w:rsidR="00652E96" w:rsidRPr="008675B3">
        <w:t>elektroonselt</w:t>
      </w:r>
      <w:r w:rsidR="00E764B3" w:rsidRPr="008675B3">
        <w:t xml:space="preserve">. Välismaalasele võib protokolli tutvustada </w:t>
      </w:r>
      <w:r w:rsidR="00150D8E">
        <w:t>PPA</w:t>
      </w:r>
      <w:r w:rsidR="00E764B3" w:rsidRPr="008675B3">
        <w:t xml:space="preserve"> infotehnolo</w:t>
      </w:r>
      <w:r w:rsidR="00E764B3" w:rsidRPr="001E23F0">
        <w:t xml:space="preserve">ogilise vahendiga ja ta kinnitab protokolliga tutvumist elektroonilise märkega. </w:t>
      </w:r>
      <w:r w:rsidRPr="008675B3">
        <w:t>Selline täpsustus on vajalik</w:t>
      </w:r>
      <w:r>
        <w:t xml:space="preserve">, et menetlusi tõhustada, arendada menetlusökonoomikat ning suunata menetlustoimingud võimalikult suurel määral elektroonseks ja paberivabaks ning hoida sellega kokku riigi ressursse vähendamata </w:t>
      </w:r>
      <w:proofErr w:type="spellStart"/>
      <w:r>
        <w:t>menetluslikke</w:t>
      </w:r>
      <w:proofErr w:type="spellEnd"/>
      <w:r>
        <w:t xml:space="preserve"> garantiisid inimesele. </w:t>
      </w:r>
      <w:r w:rsidR="00897ABD">
        <w:t>Praktikas kasutatakse infotehnoloogilise vahendina tahvelarvutit ja allkirjapatja. Kavandatav regulatsioon on tehnoloogianeutraalne, et arvestada tulevikus lisanduvaid võimalusi.</w:t>
      </w:r>
    </w:p>
    <w:p w14:paraId="613E7F81" w14:textId="77777777" w:rsidR="00BA6E73" w:rsidRDefault="00BA6E73" w:rsidP="009802BE">
      <w:pPr>
        <w:rPr>
          <w:b/>
          <w:bCs/>
        </w:rPr>
      </w:pPr>
    </w:p>
    <w:p w14:paraId="157479B5" w14:textId="4FF35050" w:rsidR="00706A16" w:rsidRDefault="00706A16" w:rsidP="009802BE">
      <w:pPr>
        <w:rPr>
          <w:b/>
          <w:bCs/>
        </w:rPr>
      </w:pPr>
      <w:bookmarkStart w:id="112" w:name="_Hlk195805686"/>
      <w:r w:rsidRPr="00706A16">
        <w:rPr>
          <w:b/>
          <w:bCs/>
        </w:rPr>
        <w:t>§ 30. Rahvusvahelise kaitse taotleja tunnistus</w:t>
      </w:r>
    </w:p>
    <w:p w14:paraId="663EB6DE" w14:textId="77777777" w:rsidR="00FD5BFC" w:rsidRDefault="00FD5BFC" w:rsidP="00FD5BFC">
      <w:pPr>
        <w:rPr>
          <w:b/>
          <w:bCs/>
        </w:rPr>
      </w:pPr>
    </w:p>
    <w:p w14:paraId="711977D6" w14:textId="54DB9985" w:rsidR="00FD5BFC" w:rsidRPr="0046237D" w:rsidRDefault="0072299A" w:rsidP="00FD5BFC">
      <w:pPr>
        <w:jc w:val="both"/>
      </w:pPr>
      <w:r>
        <w:rPr>
          <w:b/>
          <w:color w:val="4472C4" w:themeColor="accent1"/>
        </w:rPr>
        <w:t>Lõ</w:t>
      </w:r>
      <w:r w:rsidR="003543E7" w:rsidRPr="00537B46">
        <w:rPr>
          <w:b/>
          <w:color w:val="4472C4" w:themeColor="accent1"/>
        </w:rPr>
        <w:t>ikega</w:t>
      </w:r>
      <w:r w:rsidR="003543E7" w:rsidRPr="00BC29DB">
        <w:rPr>
          <w:b/>
          <w:color w:val="4472C4" w:themeColor="accent1"/>
        </w:rPr>
        <w:t xml:space="preserve"> </w:t>
      </w:r>
      <w:r w:rsidR="00FD5BFC" w:rsidRPr="00BC29DB">
        <w:rPr>
          <w:b/>
          <w:color w:val="4472C4" w:themeColor="accent1"/>
        </w:rPr>
        <w:t>1</w:t>
      </w:r>
      <w:r w:rsidR="003543E7" w:rsidRPr="00BC29DB">
        <w:rPr>
          <w:b/>
          <w:color w:val="4472C4" w:themeColor="accent1"/>
        </w:rPr>
        <w:t xml:space="preserve"> </w:t>
      </w:r>
      <w:r w:rsidR="003543E7" w:rsidRPr="0046237D">
        <w:t xml:space="preserve">sätestatakse, et </w:t>
      </w:r>
      <w:r w:rsidR="00457A1A">
        <w:t>PPA</w:t>
      </w:r>
      <w:r w:rsidR="00FD5BFC" w:rsidRPr="0046237D">
        <w:t xml:space="preserve"> annab taotlejale kümne päeva jooksul, arvates rahvusvahelise kaitse taotluse esitamisest, rahvusvahelise kaitse taotleja tunnistuse, mis tõendab, et välismaalane taotleb Eestis rahvusvahelist kaitset.</w:t>
      </w:r>
    </w:p>
    <w:p w14:paraId="661D611F" w14:textId="77777777" w:rsidR="00611213" w:rsidRDefault="00611213" w:rsidP="007A77C2">
      <w:pPr>
        <w:jc w:val="both"/>
      </w:pPr>
    </w:p>
    <w:p w14:paraId="53038483" w14:textId="063AD88C" w:rsidR="00170E21" w:rsidRPr="0046237D" w:rsidRDefault="00170E21" w:rsidP="007A77C2">
      <w:pPr>
        <w:jc w:val="both"/>
      </w:pPr>
      <w:r w:rsidRPr="0046237D">
        <w:t xml:space="preserve">Rahvusvahelise kaitse taotleja tunnistust saab välismaalane Eestis kasutada isikut tõendava dokumendina, kuigi seda ei anta välja </w:t>
      </w:r>
      <w:r w:rsidR="00897ABD">
        <w:t>ITDS-i</w:t>
      </w:r>
      <w:r w:rsidRPr="0046237D">
        <w:t xml:space="preserve"> alusel. Vastavalt ITDS §-le 4 võib välismaalane oma isikut tõendada muu seaduse alusel antud kehtiva dokumendiga, kui dokumenti on kantud kasutaja nimi, foto või näokujutis, allkiri või allkirjakujutis ja sünniaeg või isikukood.</w:t>
      </w:r>
    </w:p>
    <w:p w14:paraId="5D667351" w14:textId="77777777" w:rsidR="00BC29DB" w:rsidRDefault="00BC29DB" w:rsidP="007A77C2">
      <w:pPr>
        <w:jc w:val="both"/>
      </w:pPr>
    </w:p>
    <w:p w14:paraId="79174B71" w14:textId="1A922B95" w:rsidR="00FD5BFC" w:rsidRPr="009262A0" w:rsidRDefault="00533B19" w:rsidP="007A77C2">
      <w:pPr>
        <w:jc w:val="both"/>
      </w:pPr>
      <w:r>
        <w:t>M</w:t>
      </w:r>
      <w:r w:rsidR="00446128" w:rsidRPr="0046237D">
        <w:t>äärus</w:t>
      </w:r>
      <w:r>
        <w:t>e</w:t>
      </w:r>
      <w:r w:rsidR="00446128" w:rsidRPr="0046237D">
        <w:t xml:space="preserve"> 2024/1348</w:t>
      </w:r>
      <w:r w:rsidR="00DF358E">
        <w:t>/EL</w:t>
      </w:r>
      <w:r w:rsidR="00446128" w:rsidRPr="0046237D">
        <w:t xml:space="preserve"> (menetluse kohta)</w:t>
      </w:r>
      <w:r w:rsidR="003543E7" w:rsidRPr="0046237D">
        <w:t xml:space="preserve"> artik</w:t>
      </w:r>
      <w:r>
        <w:t>li</w:t>
      </w:r>
      <w:r w:rsidR="003543E7" w:rsidRPr="0046237D">
        <w:t xml:space="preserve"> 29 lõike 1 kohaselt </w:t>
      </w:r>
      <w:r w:rsidR="007A77C2" w:rsidRPr="0046237D">
        <w:t xml:space="preserve">annavad selle liikmesriigi pädevad asutused, kus rahvusvahelise kaitse taotluse esitamise soovi avaldatakse, taotlejale registreerimisel nimelise dokumendi, mis tõendab, et rahvusvahelise kaitse taotluse esitamise soovi on avaldatud ja taotlus on registreeritud. See dokument kehtib kuni lõikes 4 osutatud </w:t>
      </w:r>
      <w:r w:rsidR="007A77C2" w:rsidRPr="0046237D">
        <w:lastRenderedPageBreak/>
        <w:t xml:space="preserve">dokumendi väljastamiseni. </w:t>
      </w:r>
      <w:r w:rsidR="007A77C2" w:rsidRPr="009262A0">
        <w:t xml:space="preserve">Nimetatud dokumenti ei pea väljastama ainult siis kui lõikes 4 osutatud dokument on võimalik väljastada registreerimise ajal. </w:t>
      </w:r>
    </w:p>
    <w:p w14:paraId="478F10A0" w14:textId="77777777" w:rsidR="00611213" w:rsidRDefault="00611213" w:rsidP="007A77C2">
      <w:pPr>
        <w:jc w:val="both"/>
      </w:pPr>
    </w:p>
    <w:p w14:paraId="682DF2FD" w14:textId="26613126" w:rsidR="00446128" w:rsidRPr="009262A0" w:rsidRDefault="00F9167B" w:rsidP="007A77C2">
      <w:pPr>
        <w:jc w:val="both"/>
      </w:pPr>
      <w:r>
        <w:t>PPA</w:t>
      </w:r>
      <w:r w:rsidR="0046237D" w:rsidRPr="009262A0">
        <w:t xml:space="preserve"> </w:t>
      </w:r>
      <w:r w:rsidR="00841CA4" w:rsidRPr="009262A0">
        <w:t>täidab ka praegu kirjeldatud dokumendi väljastamise ülesannet riikliku rahvusvahelise kaitse andmise registri (</w:t>
      </w:r>
      <w:r>
        <w:t xml:space="preserve">edaspidi </w:t>
      </w:r>
      <w:r w:rsidR="00841CA4" w:rsidRPr="00F9167B">
        <w:rPr>
          <w:i/>
          <w:iCs/>
        </w:rPr>
        <w:t>RAKS</w:t>
      </w:r>
      <w:r w:rsidR="00841CA4" w:rsidRPr="009262A0">
        <w:t xml:space="preserve">) väljatrüki kaudu. </w:t>
      </w:r>
      <w:r w:rsidR="00CF4DBA" w:rsidRPr="009262A0">
        <w:t>Kohe kui rahvusvahelise kaitse sooviavaldaja kohta on andmebaasis RAKS kohustuslikud minimaalsed andmed registreeritud, väljastab P</w:t>
      </w:r>
      <w:r w:rsidR="00CF4DBA">
        <w:t xml:space="preserve">PA </w:t>
      </w:r>
      <w:r w:rsidR="00CF4DBA" w:rsidRPr="009262A0">
        <w:t>taotlejale rahvusvahelise kaitse taotluse registreerimist tõendava teatise, milles on taotleja nimi, taotluse registreerimise number, taotluse registreerimise kuupäev, taotluse registreerinud ametniku nimi ning eeldatav menetluse kestvus.</w:t>
      </w:r>
      <w:r w:rsidR="003E2F2A">
        <w:t xml:space="preserve"> </w:t>
      </w:r>
      <w:r w:rsidR="00841CA4" w:rsidRPr="009262A0">
        <w:t xml:space="preserve">Kohe kui rahvusvahelise kaitse sooviavaldaja kohta on </w:t>
      </w:r>
      <w:proofErr w:type="spellStart"/>
      <w:r w:rsidR="00841CA4" w:rsidRPr="009262A0">
        <w:t>RAKS</w:t>
      </w:r>
      <w:r w:rsidR="007F660B">
        <w:t>-is</w:t>
      </w:r>
      <w:proofErr w:type="spellEnd"/>
      <w:r w:rsidR="00841CA4" w:rsidRPr="009262A0">
        <w:t xml:space="preserve"> kohustuslikud minimaalsed andmed registreeritud, väljastab P</w:t>
      </w:r>
      <w:r w:rsidR="00533B19">
        <w:t xml:space="preserve">PA </w:t>
      </w:r>
      <w:r w:rsidR="00841CA4" w:rsidRPr="009262A0">
        <w:t xml:space="preserve">taotlejale rahvusvahelise kaitse taotluse registreerimist tõendava teatise, milles on </w:t>
      </w:r>
      <w:r w:rsidR="00570F4B" w:rsidRPr="009262A0">
        <w:t>taotleja nimi, taotluse registreerimise number, taotluse registreerimise kuupäev</w:t>
      </w:r>
      <w:r w:rsidR="00FF7C59" w:rsidRPr="009262A0">
        <w:t>, taotluse registreerinud ametniku nimi</w:t>
      </w:r>
      <w:r w:rsidR="00570F4B" w:rsidRPr="009262A0">
        <w:t xml:space="preserve"> ning eeldatav menetluse kestvus.</w:t>
      </w:r>
    </w:p>
    <w:p w14:paraId="43B441EC" w14:textId="77777777" w:rsidR="00BC29DB" w:rsidRDefault="00BC29DB" w:rsidP="00174C4C">
      <w:pPr>
        <w:jc w:val="both"/>
      </w:pPr>
    </w:p>
    <w:p w14:paraId="064E1EE6" w14:textId="084D18BF" w:rsidR="00174C4C" w:rsidRPr="0046237D" w:rsidRDefault="00533B19" w:rsidP="00174C4C">
      <w:pPr>
        <w:jc w:val="both"/>
      </w:pPr>
      <w:r w:rsidRPr="00533B19">
        <w:t xml:space="preserve">Määruse 2024/1348/EL (menetluse kohta) artikli 29 lõike </w:t>
      </w:r>
      <w:r>
        <w:t xml:space="preserve">4 </w:t>
      </w:r>
      <w:r w:rsidR="00174C4C" w:rsidRPr="0046237D">
        <w:t xml:space="preserve">alusel tuleb taotlejale võimalikult kiiresti väljastada dokument, mis sisaldab vähemalt järgmisi andmeid: a) taotleja nimi, sünniaeg ja -koht, sugu ja kodakondsus või asjakohasel juhul märge </w:t>
      </w:r>
      <w:proofErr w:type="spellStart"/>
      <w:r w:rsidR="00174C4C" w:rsidRPr="0046237D">
        <w:t>kodakondsusetuse</w:t>
      </w:r>
      <w:proofErr w:type="spellEnd"/>
      <w:r w:rsidR="00174C4C" w:rsidRPr="0046237D">
        <w:t xml:space="preserve"> kohta, taotleja näokujutis ja taotleja allkiri; b) väljastav asutus, väljastamise kuupäev ja koht ning dokumendi kehtivusaeg; c) isiku staatus taotlejana; d) kinnitus, et taotlejal on õigus liikmesriigi territooriumile jääda taotluse läbivaatamise eesmärgil, ja märge selle kohta, kas taotlejal on õigus vabalt liikuda kogu liikmesriigi territooriumil või selle osas; e) märkus selle kohta, et dokument ei ole reisidokument ja et taotlejal ei ole lubatud reisida ilma loata teistesse liikmesriikidesse</w:t>
      </w:r>
      <w:r w:rsidR="00DB0FC0" w:rsidRPr="0046237D">
        <w:t>.</w:t>
      </w:r>
    </w:p>
    <w:p w14:paraId="3CA17D77" w14:textId="77777777" w:rsidR="00565D9F" w:rsidRDefault="00565D9F" w:rsidP="00FD5BFC">
      <w:pPr>
        <w:jc w:val="both"/>
      </w:pPr>
    </w:p>
    <w:p w14:paraId="5B1F551E" w14:textId="10BB198D" w:rsidR="003543E7" w:rsidRPr="0046237D" w:rsidRDefault="00DB0FC0" w:rsidP="00FD5BFC">
      <w:pPr>
        <w:jc w:val="both"/>
      </w:pPr>
      <w:r w:rsidRPr="006461DC">
        <w:t xml:space="preserve">Nimetatud normide </w:t>
      </w:r>
      <w:r w:rsidR="00533B19" w:rsidRPr="006461DC">
        <w:t xml:space="preserve">rakendamiseks </w:t>
      </w:r>
      <w:r w:rsidRPr="006461DC">
        <w:t xml:space="preserve">sätestatakse </w:t>
      </w:r>
      <w:r w:rsidR="006461DC" w:rsidRPr="006461DC">
        <w:t>eelnõu §-i</w:t>
      </w:r>
      <w:r w:rsidRPr="006461DC">
        <w:t xml:space="preserve"> 30 lõikega 1 </w:t>
      </w:r>
      <w:r w:rsidR="00457A1A" w:rsidRPr="006461DC">
        <w:t>PPA</w:t>
      </w:r>
      <w:r w:rsidRPr="006461DC">
        <w:t xml:space="preserve"> kohustus väljastada taotlejale rahvusvahelise kaitse taotleja tunnistus hiljemalt 10 päeva jooksul</w:t>
      </w:r>
      <w:r w:rsidRPr="0046237D">
        <w:t xml:space="preserve">. </w:t>
      </w:r>
      <w:bookmarkEnd w:id="112"/>
      <w:r w:rsidR="00170E21" w:rsidRPr="0046237D">
        <w:t xml:space="preserve">Rahvusvahelise kaitse taotleja tunnistuse plangi tootmine ja selle isikustamine tagatakse Eesti Vabariigi ja dokumenditootja vahel sõlmitud lepinguga kaardivormis dokumentide väljaandmiseks. 10-päevane tähtaeg rahvusvahelise kaitse taotleja tunnistuse väljaandmisel on vajalik, et dokumenditootja jõuaks selle isikustada ja üle anda </w:t>
      </w:r>
      <w:proofErr w:type="spellStart"/>
      <w:r w:rsidR="00150D8E">
        <w:t>PPA</w:t>
      </w:r>
      <w:r w:rsidR="00533B19">
        <w:t>-</w:t>
      </w:r>
      <w:r w:rsidR="00170E21" w:rsidRPr="0046237D">
        <w:t>le</w:t>
      </w:r>
      <w:proofErr w:type="spellEnd"/>
      <w:r w:rsidR="00162FBD">
        <w:t xml:space="preserve">, kes </w:t>
      </w:r>
      <w:r w:rsidR="00170E21" w:rsidRPr="0046237D">
        <w:t>jõuaks korraldada selle transportimise taotleja valitud väljastuskohta (</w:t>
      </w:r>
      <w:r w:rsidR="00150D8E">
        <w:t>PPA</w:t>
      </w:r>
      <w:r w:rsidR="00170E21" w:rsidRPr="0046237D">
        <w:t xml:space="preserve"> teenindusse).</w:t>
      </w:r>
    </w:p>
    <w:p w14:paraId="1A61F12C" w14:textId="77777777" w:rsidR="00170E21" w:rsidRPr="00170E21" w:rsidRDefault="00170E21" w:rsidP="00FD5BFC">
      <w:pPr>
        <w:jc w:val="both"/>
        <w:rPr>
          <w:color w:val="FF0000"/>
        </w:rPr>
      </w:pPr>
    </w:p>
    <w:p w14:paraId="787B2638" w14:textId="2FA80819" w:rsidR="00C01BDE" w:rsidRPr="002D78E3" w:rsidRDefault="00B54E2B" w:rsidP="00767306">
      <w:pPr>
        <w:jc w:val="both"/>
      </w:pPr>
      <w:commentRangeStart w:id="113"/>
      <w:r w:rsidRPr="00BC29DB">
        <w:rPr>
          <w:b/>
          <w:color w:val="4472C4" w:themeColor="accent1"/>
        </w:rPr>
        <w:t>Lõikega 2</w:t>
      </w:r>
      <w:r w:rsidRPr="002D78E3">
        <w:t xml:space="preserve"> sätestatakse</w:t>
      </w:r>
      <w:r w:rsidR="003F354D" w:rsidRPr="002D78E3">
        <w:t>, et r</w:t>
      </w:r>
      <w:r w:rsidR="00FD5BFC" w:rsidRPr="002D78E3">
        <w:t>ahvusvahelise kaitse taotleja tunnistus antakse välja kehtivusajaga kuni üks aasta.</w:t>
      </w:r>
      <w:commentRangeEnd w:id="113"/>
      <w:r>
        <w:commentReference w:id="113"/>
      </w:r>
    </w:p>
    <w:p w14:paraId="21FF3B04" w14:textId="77777777" w:rsidR="00FD5BFC" w:rsidRPr="002D78E3" w:rsidRDefault="00FD5BFC" w:rsidP="00FD5BFC"/>
    <w:p w14:paraId="2BA2D1E4" w14:textId="739391AE" w:rsidR="00FD5BFC" w:rsidRPr="003543E7" w:rsidRDefault="00B71775" w:rsidP="000C64D1">
      <w:pPr>
        <w:jc w:val="both"/>
      </w:pPr>
      <w:r>
        <w:rPr>
          <w:b/>
          <w:color w:val="4472C4" w:themeColor="accent1"/>
        </w:rPr>
        <w:t>L</w:t>
      </w:r>
      <w:r w:rsidR="00FD6872" w:rsidRPr="00060D3A">
        <w:rPr>
          <w:b/>
          <w:color w:val="4472C4" w:themeColor="accent1"/>
        </w:rPr>
        <w:t>õikega 3</w:t>
      </w:r>
      <w:r w:rsidR="00FD6872" w:rsidRPr="002D78E3">
        <w:t>,</w:t>
      </w:r>
      <w:r>
        <w:t xml:space="preserve"> sätestatakse</w:t>
      </w:r>
      <w:r w:rsidR="00FD6872" w:rsidRPr="002D78E3">
        <w:t xml:space="preserve"> et </w:t>
      </w:r>
      <w:r w:rsidR="00457A1A">
        <w:t>PPA</w:t>
      </w:r>
      <w:r w:rsidR="00FD5BFC" w:rsidRPr="002D78E3">
        <w:t xml:space="preserve"> tunnistab rahvusvahelise kaitse taotleja tunnistuse </w:t>
      </w:r>
      <w:r w:rsidR="00FD5BFC" w:rsidRPr="003543E7">
        <w:t>kehtetuks järgmistel juhtudel:</w:t>
      </w:r>
      <w:r w:rsidR="000C64D1">
        <w:t xml:space="preserve"> </w:t>
      </w:r>
      <w:r w:rsidR="00FD5BFC" w:rsidRPr="003543E7">
        <w:t>1) rahvusvahelise kaitse menetluse lõppemise korral;</w:t>
      </w:r>
      <w:r w:rsidR="000C64D1">
        <w:t xml:space="preserve"> </w:t>
      </w:r>
      <w:r w:rsidR="00FD5BFC" w:rsidRPr="003543E7">
        <w:t>2) kui dokument või selles sisalduv kanne või andmed on ebaõiged;</w:t>
      </w:r>
      <w:r w:rsidR="000C64D1">
        <w:t xml:space="preserve"> </w:t>
      </w:r>
      <w:r w:rsidR="00FD5BFC" w:rsidRPr="003543E7">
        <w:t>3) kui dokument on muutunud kasutamiskõlbmatuks või selles sisalduv kanne loetamatuks;</w:t>
      </w:r>
      <w:r w:rsidR="000C64D1">
        <w:t xml:space="preserve"> </w:t>
      </w:r>
      <w:r w:rsidR="00FD5BFC" w:rsidRPr="003543E7">
        <w:t>4) dokumendi kasutaja surma korral;</w:t>
      </w:r>
      <w:r w:rsidR="000C64D1">
        <w:t xml:space="preserve"> </w:t>
      </w:r>
      <w:r w:rsidR="00FD5BFC" w:rsidRPr="003543E7">
        <w:t>5) dokumendi kaotsimineku või hävimise korral.</w:t>
      </w:r>
    </w:p>
    <w:p w14:paraId="205AEFCC" w14:textId="77777777" w:rsidR="00FD5BFC" w:rsidRPr="003543E7" w:rsidRDefault="00FD5BFC" w:rsidP="00FD5BFC"/>
    <w:p w14:paraId="797DF2C7" w14:textId="1979E700" w:rsidR="004A1143" w:rsidRPr="00B27DF4" w:rsidRDefault="006D5CB8" w:rsidP="004A1143">
      <w:pPr>
        <w:jc w:val="both"/>
      </w:pPr>
      <w:r w:rsidRPr="00060D3A">
        <w:rPr>
          <w:b/>
          <w:color w:val="4472C4" w:themeColor="accent1"/>
        </w:rPr>
        <w:t>Lõikega 4</w:t>
      </w:r>
      <w:r w:rsidRPr="00060D3A">
        <w:rPr>
          <w:color w:val="4472C4" w:themeColor="accent1"/>
        </w:rPr>
        <w:t xml:space="preserve"> </w:t>
      </w:r>
      <w:r>
        <w:t xml:space="preserve">sätestatakse, et </w:t>
      </w:r>
      <w:r w:rsidR="004A1143">
        <w:t xml:space="preserve">juhul kui </w:t>
      </w:r>
      <w:r w:rsidR="00457A1A">
        <w:t>PPA</w:t>
      </w:r>
      <w:r w:rsidR="004A1143">
        <w:t xml:space="preserve"> tunnistab </w:t>
      </w:r>
      <w:r>
        <w:t>r</w:t>
      </w:r>
      <w:r w:rsidR="00FD5BFC" w:rsidRPr="003543E7">
        <w:t>ahvusvahelise kaitse taotleja tunnistuse kehtetuks</w:t>
      </w:r>
      <w:r w:rsidR="004A1143">
        <w:t xml:space="preserve">, siis </w:t>
      </w:r>
      <w:r w:rsidR="00FD5BFC" w:rsidRPr="003543E7">
        <w:t xml:space="preserve">võtab </w:t>
      </w:r>
      <w:r w:rsidR="00457A1A">
        <w:t>PPA</w:t>
      </w:r>
      <w:r w:rsidR="00FD5BFC" w:rsidRPr="003543E7">
        <w:t xml:space="preserve"> selle </w:t>
      </w:r>
      <w:r w:rsidR="004A1143">
        <w:t xml:space="preserve">kehtetuks tunnistatud tunnistuse </w:t>
      </w:r>
      <w:r w:rsidR="00FD5BFC" w:rsidRPr="003543E7">
        <w:t>võimaluse korral välismaalaselt ära.</w:t>
      </w:r>
      <w:r w:rsidR="00611213">
        <w:t xml:space="preserve"> </w:t>
      </w:r>
      <w:r w:rsidR="007A3539" w:rsidRPr="00B27DF4">
        <w:t>Kehtetu tunnistuse välismaalaselt ära võtmise eesmärgiks on süsteemi kuritarvitamise vältimine.</w:t>
      </w:r>
    </w:p>
    <w:p w14:paraId="3B1BDDE4" w14:textId="77777777" w:rsidR="0037205A" w:rsidRDefault="0037205A" w:rsidP="009802BE">
      <w:pPr>
        <w:rPr>
          <w:b/>
          <w:bCs/>
        </w:rPr>
      </w:pPr>
    </w:p>
    <w:p w14:paraId="3DEA3CDF" w14:textId="13A48171" w:rsidR="00706A16" w:rsidRDefault="00706A16" w:rsidP="009802BE">
      <w:pPr>
        <w:rPr>
          <w:b/>
          <w:bCs/>
        </w:rPr>
      </w:pPr>
      <w:r w:rsidRPr="00DF2B77">
        <w:rPr>
          <w:b/>
          <w:bCs/>
        </w:rPr>
        <w:t>§ 31. Rahvusvahelise kaitse taotluse läbivaatamine ja otsus rahvusvahelise kaitse taotluse kohta</w:t>
      </w:r>
    </w:p>
    <w:p w14:paraId="5EBED43D" w14:textId="77777777" w:rsidR="00F426BC" w:rsidRDefault="00F426BC" w:rsidP="009802BE">
      <w:pPr>
        <w:rPr>
          <w:b/>
          <w:bCs/>
        </w:rPr>
      </w:pPr>
    </w:p>
    <w:p w14:paraId="5FCE8F46" w14:textId="74CFF89B" w:rsidR="00F426BC" w:rsidRPr="00B27DF4" w:rsidRDefault="00F36DC2" w:rsidP="00F426BC">
      <w:pPr>
        <w:jc w:val="both"/>
      </w:pPr>
      <w:r w:rsidRPr="00E327F0">
        <w:rPr>
          <w:b/>
          <w:color w:val="4472C4" w:themeColor="accent1"/>
        </w:rPr>
        <w:t>Lõike 1</w:t>
      </w:r>
      <w:r w:rsidRPr="00E327F0">
        <w:rPr>
          <w:color w:val="4472C4" w:themeColor="accent1"/>
        </w:rPr>
        <w:t xml:space="preserve"> </w:t>
      </w:r>
      <w:r w:rsidRPr="00B27DF4">
        <w:t xml:space="preserve">kohaselt vaatab </w:t>
      </w:r>
      <w:r w:rsidR="00457A1A">
        <w:t>PPA</w:t>
      </w:r>
      <w:r w:rsidR="00F426BC" w:rsidRPr="00B27DF4">
        <w:t xml:space="preserve"> läbi rahvusvahelise kaitse taotluse, mille läbivaatamise eest on vastutavaks riigiks määratud Eesti vastavalt määrusele 2024/1351</w:t>
      </w:r>
      <w:r w:rsidR="00254B9A">
        <w:t>/EL</w:t>
      </w:r>
      <w:r w:rsidR="00F426BC" w:rsidRPr="00B27DF4">
        <w:t xml:space="preserve"> (rändehalduse kohta). </w:t>
      </w:r>
    </w:p>
    <w:p w14:paraId="248B5401" w14:textId="77777777" w:rsidR="002F0230" w:rsidRDefault="002F0230" w:rsidP="00F426BC">
      <w:pPr>
        <w:jc w:val="both"/>
      </w:pPr>
    </w:p>
    <w:p w14:paraId="125B542A" w14:textId="27582481" w:rsidR="00F426BC" w:rsidRPr="00B27DF4" w:rsidRDefault="00196EC6" w:rsidP="00F426BC">
      <w:pPr>
        <w:jc w:val="both"/>
      </w:pPr>
      <w:r w:rsidRPr="00B27DF4">
        <w:lastRenderedPageBreak/>
        <w:t xml:space="preserve">Euroopa ühise varjupaigasüsteemi aluseks on varjupaigamenetlusi, liidu tasandil toimuvat tunnustamist ja pakutavat kaitset ning vastuvõtutingimusi käsitlevad ühised nõuded ning süsteem, mille abil tuleb määrata kindlaks rahvusvahelise kaitse taotluse läbivaatamise eest vastutav liikmesriik. </w:t>
      </w:r>
      <w:r w:rsidR="001F7809" w:rsidRPr="00B27DF4">
        <w:t xml:space="preserve">Seega vaatab </w:t>
      </w:r>
      <w:r w:rsidR="00457A1A">
        <w:t>PPA</w:t>
      </w:r>
      <w:r w:rsidR="001F7809" w:rsidRPr="00B27DF4">
        <w:t xml:space="preserve"> läbi rahvusvahelise kaitse taotlused, mis on esitatud Eestis või mõnes teises liikmesriigis ning mille suhtes on </w:t>
      </w:r>
      <w:r w:rsidR="00F911C7" w:rsidRPr="00B27DF4">
        <w:t>määruse 2024/1351</w:t>
      </w:r>
      <w:r w:rsidR="00254B9A">
        <w:t>/EL</w:t>
      </w:r>
      <w:r w:rsidR="00F911C7" w:rsidRPr="00B27DF4">
        <w:t xml:space="preserve"> (rändehalduse kohta) </w:t>
      </w:r>
      <w:r w:rsidR="00AA26F9" w:rsidRPr="00B27DF4">
        <w:t xml:space="preserve">kriteeriumite </w:t>
      </w:r>
      <w:r w:rsidR="00F911C7" w:rsidRPr="00B27DF4">
        <w:t xml:space="preserve">alusel ja korras </w:t>
      </w:r>
      <w:r w:rsidR="00457A1A">
        <w:t>PPA</w:t>
      </w:r>
      <w:r w:rsidR="001D784F" w:rsidRPr="00B27DF4">
        <w:t xml:space="preserve"> </w:t>
      </w:r>
      <w:r w:rsidR="001F7809" w:rsidRPr="00B27DF4">
        <w:t>otsusta</w:t>
      </w:r>
      <w:r w:rsidR="001D784F" w:rsidRPr="00B27DF4">
        <w:t>n</w:t>
      </w:r>
      <w:r w:rsidR="001F7809" w:rsidRPr="00B27DF4">
        <w:t>ud, et taotluse läbivaatamise eest vastuta</w:t>
      </w:r>
      <w:r w:rsidR="00F911C7" w:rsidRPr="00B27DF4">
        <w:t>b</w:t>
      </w:r>
      <w:r w:rsidR="001F7809" w:rsidRPr="00B27DF4">
        <w:t xml:space="preserve"> Eesti. </w:t>
      </w:r>
    </w:p>
    <w:p w14:paraId="4F2C9A7F" w14:textId="77777777" w:rsidR="00DF2B77" w:rsidRPr="00B27DF4" w:rsidRDefault="00DF2B77" w:rsidP="00F426BC">
      <w:pPr>
        <w:jc w:val="both"/>
      </w:pPr>
    </w:p>
    <w:p w14:paraId="54B879AB" w14:textId="0B19773F" w:rsidR="00F426BC" w:rsidRPr="00B27DF4" w:rsidRDefault="00AA26F9" w:rsidP="00F426BC">
      <w:pPr>
        <w:jc w:val="both"/>
      </w:pPr>
      <w:r w:rsidRPr="002F0230">
        <w:rPr>
          <w:b/>
          <w:color w:val="4472C4" w:themeColor="accent1"/>
        </w:rPr>
        <w:t>Lõike 2</w:t>
      </w:r>
      <w:r w:rsidRPr="00B27DF4">
        <w:t xml:space="preserve"> kohaselt vaatab </w:t>
      </w:r>
      <w:r w:rsidR="00457A1A">
        <w:t>PPA</w:t>
      </w:r>
      <w:r w:rsidR="00F426BC" w:rsidRPr="00B27DF4">
        <w:t xml:space="preserve"> rahvusvahelise kaitse taotluse</w:t>
      </w:r>
      <w:r w:rsidRPr="00B27DF4">
        <w:t xml:space="preserve"> läbi</w:t>
      </w:r>
      <w:r w:rsidR="00F426BC" w:rsidRPr="00B27DF4">
        <w:t xml:space="preserve"> ja teeb </w:t>
      </w:r>
      <w:r w:rsidRPr="00B27DF4">
        <w:t xml:space="preserve">selle suhtes </w:t>
      </w:r>
      <w:r w:rsidR="00F426BC" w:rsidRPr="00B27DF4">
        <w:t>otsuse määruse 2024/1347</w:t>
      </w:r>
      <w:r w:rsidR="00DF358E">
        <w:t>/EL</w:t>
      </w:r>
      <w:r w:rsidR="00F426BC" w:rsidRPr="00B27DF4">
        <w:t xml:space="preserve"> (kvalifikatsioonitingimuste kohta) alusel ning määruses 2024/1348</w:t>
      </w:r>
      <w:r w:rsidR="00DF358E">
        <w:t>/EL</w:t>
      </w:r>
      <w:r w:rsidR="00F426BC" w:rsidRPr="00B27DF4">
        <w:t xml:space="preserve"> (menetluse kohta) sätestatud korras.</w:t>
      </w:r>
    </w:p>
    <w:p w14:paraId="3C8A5858" w14:textId="77777777" w:rsidR="002F0230" w:rsidRDefault="002F0230" w:rsidP="00BB0904">
      <w:pPr>
        <w:jc w:val="both"/>
      </w:pPr>
    </w:p>
    <w:p w14:paraId="6F0507A6" w14:textId="79664E17" w:rsidR="0065207C" w:rsidRPr="00B27DF4" w:rsidRDefault="00D5479E" w:rsidP="0065207C">
      <w:pPr>
        <w:jc w:val="both"/>
      </w:pPr>
      <w:r>
        <w:t>EL-i</w:t>
      </w:r>
      <w:r w:rsidR="00DD5C2A" w:rsidRPr="00B27DF4">
        <w:t xml:space="preserve"> toimimise lepingu artikli 78 lõike 2 kohaselt on vajalik ühetaoline varjupaigaseisund ja hästi toimiv Euroopa ühine varjupaigasüsteem</w:t>
      </w:r>
      <w:r w:rsidR="00482829" w:rsidRPr="00B27DF4">
        <w:t xml:space="preserve">. </w:t>
      </w:r>
      <w:r w:rsidR="00DD5C2A" w:rsidRPr="00B27DF4">
        <w:t>Lisaks tule</w:t>
      </w:r>
      <w:r w:rsidR="00BB0904" w:rsidRPr="00B27DF4">
        <w:t>b</w:t>
      </w:r>
      <w:r w:rsidR="00DD5C2A" w:rsidRPr="00B27DF4">
        <w:t xml:space="preserve"> täpsustada ja ühtlustada rahvusvahelise kaitse</w:t>
      </w:r>
      <w:r w:rsidR="00BB0904" w:rsidRPr="00B27DF4">
        <w:t xml:space="preserve"> </w:t>
      </w:r>
      <w:r w:rsidR="00DD5C2A" w:rsidRPr="00B27DF4">
        <w:t>saajatele antavaid õigusi.</w:t>
      </w:r>
      <w:r w:rsidR="00BB0904" w:rsidRPr="00B27DF4">
        <w:t xml:space="preserve"> Seetõttu on vajalik</w:t>
      </w:r>
      <w:r w:rsidR="00977710" w:rsidRPr="00B27DF4">
        <w:t xml:space="preserve"> määrus</w:t>
      </w:r>
      <w:r w:rsidR="00482829" w:rsidRPr="00B27DF4">
        <w:t>e</w:t>
      </w:r>
      <w:r w:rsidR="00977710" w:rsidRPr="00B27DF4">
        <w:t xml:space="preserve"> 2024/1347</w:t>
      </w:r>
      <w:r w:rsidR="00DF358E">
        <w:t>/EL</w:t>
      </w:r>
      <w:r w:rsidR="00977710" w:rsidRPr="00B27DF4">
        <w:t xml:space="preserve"> (kvalifikatsioonitingimuste kohta)</w:t>
      </w:r>
      <w:r w:rsidR="00BB0904" w:rsidRPr="00B27DF4">
        <w:t xml:space="preserve"> alusel tagada ühelt poolt </w:t>
      </w:r>
      <w:r>
        <w:t>EL-i</w:t>
      </w:r>
      <w:r w:rsidR="00BB0904" w:rsidRPr="00B27DF4">
        <w:t xml:space="preserve"> ühiste kriteeriumite kohaldamine nende inimeste tuvastamiseks, kellel on tõeline vajadus rahvusvahelise kaitse järele, ja teiselt poolt, et rahvusvahelise kaitse saajatel on kõigis liikmesriikides ühised õigused. </w:t>
      </w:r>
      <w:r w:rsidR="00AC08F0" w:rsidRPr="00B27DF4">
        <w:t>Rahvusvahelise</w:t>
      </w:r>
      <w:r w:rsidR="00BB0904" w:rsidRPr="00B27DF4">
        <w:t xml:space="preserve"> kaitse seisundi tunnustamist ja sisu käsitlevate normide ühtlustamine peaks täiendavalt kaasa aitama rahvusvahelise kaitse taotlejate ja saajate teisese rände piiramisele. </w:t>
      </w:r>
    </w:p>
    <w:p w14:paraId="1203AC72" w14:textId="77777777" w:rsidR="002F0230" w:rsidRDefault="002F0230" w:rsidP="004520A0">
      <w:pPr>
        <w:jc w:val="both"/>
      </w:pPr>
    </w:p>
    <w:p w14:paraId="65C4E559" w14:textId="55A5B08C" w:rsidR="00BB0904" w:rsidRPr="00B27DF4" w:rsidRDefault="00457A1A" w:rsidP="004520A0">
      <w:pPr>
        <w:jc w:val="both"/>
      </w:pPr>
      <w:r>
        <w:t>PPA</w:t>
      </w:r>
      <w:r w:rsidR="0065207C" w:rsidRPr="00B27DF4">
        <w:t xml:space="preserve"> annab rahvusvahelise kaitse nendele kolmanda riigi kodanikele ja kodakondsuseta isikutele, kes kuuluvad määruse 2024/1347</w:t>
      </w:r>
      <w:r w:rsidR="00DF358E">
        <w:t>/EL</w:t>
      </w:r>
      <w:r w:rsidR="0065207C" w:rsidRPr="00B27DF4">
        <w:t xml:space="preserve"> (kvalifikatsioonitingimuste kohta) kohaldamisalasse ja kvalifitseeruvad rahvusvahelisele kaitsele. </w:t>
      </w:r>
      <w:r w:rsidR="004520A0" w:rsidRPr="00B27DF4">
        <w:t xml:space="preserve">Üheks keskseks kvalifikatsiooni kriteeriumiks on endiselt vastamine 1951. aasta </w:t>
      </w:r>
      <w:r w:rsidR="00397E7A">
        <w:t>Pagulasseisundi</w:t>
      </w:r>
      <w:r w:rsidR="004520A0" w:rsidRPr="00B27DF4">
        <w:t xml:space="preserve"> konventsiooni artikli 1 punkti A kohasele pagulasseisundile, mis on põhjusliku seose olemasolu tagakiusamise põhjuste st rassi, usu või uskumuste, rahvuse, poliitiliste vaadete või teatavasse sotsiaalsesse rühma kuulumise, ning tagakiusamise või selle eest kaitse puudumise vahel. </w:t>
      </w:r>
      <w:r>
        <w:t>PPA</w:t>
      </w:r>
      <w:r w:rsidR="0065207C" w:rsidRPr="00B27DF4">
        <w:t xml:space="preserve"> ei anna rahvusvahelist kaitset nendele</w:t>
      </w:r>
      <w:r w:rsidR="00FF474F">
        <w:t xml:space="preserve"> </w:t>
      </w:r>
      <w:r w:rsidR="0065207C" w:rsidRPr="00B27DF4">
        <w:t xml:space="preserve">kolmanda riigi kodanikele ja kodakondsuseta isikutele, kes ei kuulu </w:t>
      </w:r>
      <w:r w:rsidR="004520A0" w:rsidRPr="00B27DF4">
        <w:t xml:space="preserve">eelpool nimetatud </w:t>
      </w:r>
      <w:r w:rsidR="0065207C" w:rsidRPr="00B27DF4">
        <w:t>määruse kohaldamisalasse ja ei kvalifitseeru kaitse saajaks</w:t>
      </w:r>
      <w:r w:rsidR="0003741E" w:rsidRPr="00B27DF4">
        <w:t xml:space="preserve"> sh juhul kui on põhjendatud alus arvata, et taotleja on toime pannud </w:t>
      </w:r>
      <w:r w:rsidR="00A02522" w:rsidRPr="00B27DF4">
        <w:t xml:space="preserve">mittepoliitilise kuriteo või </w:t>
      </w:r>
      <w:r w:rsidR="0003741E" w:rsidRPr="00B27DF4">
        <w:t xml:space="preserve">teo, mis on vastuolus ÜRO põhikirja artiklites 1 ja 2 sätestatud eesmärkide ja põhimõtetega. </w:t>
      </w:r>
      <w:r w:rsidR="0065207C" w:rsidRPr="00B27DF4">
        <w:t xml:space="preserve">Eestis ei kohaldata riiklikke humanitaarseid kaitse seisundeid. </w:t>
      </w:r>
    </w:p>
    <w:p w14:paraId="4420679E" w14:textId="77777777" w:rsidR="00F426BC" w:rsidRPr="00B27DF4" w:rsidRDefault="00F426BC" w:rsidP="00F426BC">
      <w:pPr>
        <w:jc w:val="both"/>
      </w:pPr>
    </w:p>
    <w:p w14:paraId="24682DB2" w14:textId="6DB0A254" w:rsidR="00270F66" w:rsidRPr="005C3160" w:rsidRDefault="0065207C" w:rsidP="00270F66">
      <w:pPr>
        <w:jc w:val="both"/>
        <w:rPr>
          <w:bCs/>
        </w:rPr>
      </w:pPr>
      <w:r w:rsidRPr="002F0230">
        <w:rPr>
          <w:b/>
          <w:color w:val="4472C4" w:themeColor="accent1"/>
        </w:rPr>
        <w:t>Lõike 3</w:t>
      </w:r>
      <w:r w:rsidRPr="002F0230">
        <w:rPr>
          <w:color w:val="4472C4" w:themeColor="accent1"/>
        </w:rPr>
        <w:t xml:space="preserve"> </w:t>
      </w:r>
      <w:r w:rsidRPr="00B27DF4">
        <w:t xml:space="preserve">kohaselt võib </w:t>
      </w:r>
      <w:r w:rsidR="00457A1A">
        <w:t>PPA</w:t>
      </w:r>
      <w:r w:rsidR="00F426BC" w:rsidRPr="00B27DF4">
        <w:t xml:space="preserve"> korduva rahvusvahelise kaitse taotluse kohta otsuse tegemisel täiendavalt otsustada, et korduv taotlus esitati üksnes väljasõidukohustuse edasilükkamiseks või täideviimise takistamiseks.</w:t>
      </w:r>
      <w:r w:rsidR="00FF474F">
        <w:t xml:space="preserve"> </w:t>
      </w:r>
      <w:r w:rsidR="00270F66">
        <w:t xml:space="preserve">Säte on õigusselguse eesmärgil vajalik, sest </w:t>
      </w:r>
      <w:r w:rsidR="00270F66" w:rsidRPr="001E23F0">
        <w:t>määrus</w:t>
      </w:r>
      <w:r w:rsidR="00270F66">
        <w:t>e</w:t>
      </w:r>
      <w:r w:rsidR="00270F66" w:rsidRPr="001E23F0">
        <w:t xml:space="preserve"> </w:t>
      </w:r>
      <w:r w:rsidR="00270F66">
        <w:t>2024/1348/EL</w:t>
      </w:r>
      <w:r w:rsidR="00270F66" w:rsidRPr="001E23F0">
        <w:t xml:space="preserve"> (menetluse kohta</w:t>
      </w:r>
      <w:r w:rsidR="00270F66">
        <w:t>) artikli 68 lõige 5 lubab teha erandeid riiki jäämise õigusest juhul kui taotlus on sellistel eesmärkidel esitatud, küll aga tuleb see eesmärk PPA otsusega tuvastada.</w:t>
      </w:r>
    </w:p>
    <w:p w14:paraId="0DF962BD" w14:textId="1ACCA722" w:rsidR="002F0230" w:rsidRDefault="00FF474F" w:rsidP="00461BA0">
      <w:pPr>
        <w:jc w:val="both"/>
      </w:pPr>
      <w:r>
        <w:t xml:space="preserve"> </w:t>
      </w:r>
    </w:p>
    <w:p w14:paraId="1A8F82BC" w14:textId="3E3244B2" w:rsidR="00461BA0" w:rsidRPr="00B27DF4" w:rsidRDefault="00C378DE" w:rsidP="00461BA0">
      <w:pPr>
        <w:jc w:val="both"/>
      </w:pPr>
      <w:r w:rsidRPr="00B27DF4">
        <w:t xml:space="preserve">Korduva taotluse alane korraldus on sätestatud </w:t>
      </w:r>
      <w:r w:rsidR="00461BA0" w:rsidRPr="00B27DF4">
        <w:t>määrus</w:t>
      </w:r>
      <w:r w:rsidRPr="00B27DF4">
        <w:t>e</w:t>
      </w:r>
      <w:r w:rsidR="00461BA0" w:rsidRPr="00B27DF4">
        <w:t xml:space="preserve"> 2024/1348</w:t>
      </w:r>
      <w:r w:rsidR="00DF358E">
        <w:t>/EL</w:t>
      </w:r>
      <w:r w:rsidR="00461BA0" w:rsidRPr="00B27DF4">
        <w:t xml:space="preserve"> (menetluse kohta) </w:t>
      </w:r>
      <w:r w:rsidRPr="00B27DF4">
        <w:t>artikli</w:t>
      </w:r>
      <w:r w:rsidR="000D1C5A" w:rsidRPr="00B27DF4">
        <w:t>s</w:t>
      </w:r>
      <w:r w:rsidRPr="00B27DF4">
        <w:t xml:space="preserve"> 3 lõikega 19, </w:t>
      </w:r>
      <w:r w:rsidR="000D1C5A" w:rsidRPr="00B27DF4">
        <w:t xml:space="preserve">artiklis 10 lõikega 4, artiklis 13 lõike 11 punktis d, artiklis 16 </w:t>
      </w:r>
      <w:r w:rsidR="000D1C5A" w:rsidRPr="00537B46">
        <w:t>l</w:t>
      </w:r>
      <w:r w:rsidR="00C53466">
        <w:t>õike</w:t>
      </w:r>
      <w:r w:rsidR="000D1C5A" w:rsidRPr="00B27DF4">
        <w:t xml:space="preserve"> 3 punktis a ja b, artikli 27 lõikega 6, artikli 34 lõikega 4 ja lõike 5 punktiga d, artikli 34 lõikes 2, artikli 42 lõikega 1 punktiga g ja lõike 3 punktiga c, </w:t>
      </w:r>
      <w:r w:rsidRPr="00B27DF4">
        <w:t xml:space="preserve">artikliga 55 ning </w:t>
      </w:r>
      <w:r w:rsidR="00960F0F" w:rsidRPr="00B27DF4">
        <w:t xml:space="preserve">artikliga </w:t>
      </w:r>
      <w:r w:rsidRPr="00B27DF4">
        <w:t xml:space="preserve">56. </w:t>
      </w:r>
    </w:p>
    <w:p w14:paraId="44CB8777" w14:textId="77777777" w:rsidR="002F0230" w:rsidRDefault="002F0230" w:rsidP="00971636">
      <w:pPr>
        <w:jc w:val="both"/>
      </w:pPr>
    </w:p>
    <w:p w14:paraId="2E360857" w14:textId="298227EC" w:rsidR="00FC72FB" w:rsidRPr="00B27DF4" w:rsidRDefault="00971636" w:rsidP="00971636">
      <w:pPr>
        <w:jc w:val="both"/>
      </w:pPr>
      <w:r w:rsidRPr="00B27DF4">
        <w:t>Kui taotleja ei täida teatavaid määruse 2024/1348</w:t>
      </w:r>
      <w:r w:rsidR="00DF358E">
        <w:t>/EL</w:t>
      </w:r>
      <w:r w:rsidRPr="00B27DF4">
        <w:t xml:space="preserve"> (menetluse kohta), määruse 2024/1351</w:t>
      </w:r>
      <w:r w:rsidR="00254B9A">
        <w:t>/EL</w:t>
      </w:r>
      <w:r w:rsidRPr="00B27DF4">
        <w:t xml:space="preserve"> (rändehalduse kohta) või direktiivi 2024/1346</w:t>
      </w:r>
      <w:r w:rsidR="00254B9A">
        <w:t>/EL</w:t>
      </w:r>
      <w:r w:rsidRPr="00B27DF4">
        <w:t xml:space="preserve"> (vastuvõtutingimuste kohta) tulenevaid kohustusi, tuleb taotluse läbivaatamine lõpetada ja selle suhtes tuleb põhimõtteliselt teha keelduv otsus või tunnistada taotlus kaudselt tagasi võetuks, ning sama taotleja iga uut, pärast mistahes liikmesriigis otsuse tegemist esitatud taotlust tuleb käsitada korduva taotlusena. Kui välismaalane esitas korduva taotluse teises liikmesriigis ja antakse vastutavale </w:t>
      </w:r>
      <w:r w:rsidRPr="00B27DF4">
        <w:lastRenderedPageBreak/>
        <w:t>liikmesriigile üle, siis ei ole vastutav liikmesriik kohustatud teises liikmesriigis esitatud taotlust läbi vaatama.</w:t>
      </w:r>
      <w:r w:rsidR="00FC72FB" w:rsidRPr="00B27DF4">
        <w:t xml:space="preserve"> </w:t>
      </w:r>
    </w:p>
    <w:p w14:paraId="00375247" w14:textId="77777777" w:rsidR="002F0230" w:rsidRDefault="002F0230" w:rsidP="00C96952">
      <w:pPr>
        <w:jc w:val="both"/>
      </w:pPr>
    </w:p>
    <w:p w14:paraId="2E33BD96" w14:textId="2B9AF23A" w:rsidR="00FC72FB" w:rsidRPr="00B27DF4" w:rsidRDefault="00C96952" w:rsidP="00C96952">
      <w:pPr>
        <w:jc w:val="both"/>
      </w:pPr>
      <w:r w:rsidRPr="00B27DF4">
        <w:t xml:space="preserve">Kui korduv taotlus esitatakse enne, kui varasema kohta tehtud otsus muutub lõplikuks, tuleb seda käsitada täiendava selgitusena ja see tuleb läbi vaadata vastavalt, kas käimasoleva haldus- või edasikaebemenetluse raames. </w:t>
      </w:r>
      <w:r w:rsidR="00FC72FB" w:rsidRPr="00B27DF4">
        <w:t>Kui taotleja avaldab korduvalt taotluse esitamise soovi</w:t>
      </w:r>
      <w:r w:rsidRPr="00B27DF4">
        <w:t xml:space="preserve"> pärast lõplikku otsust</w:t>
      </w:r>
      <w:r w:rsidR="00FC72FB" w:rsidRPr="00B27DF4">
        <w:t xml:space="preserve">, aga ei esita </w:t>
      </w:r>
      <w:r w:rsidR="008C37A9" w:rsidRPr="00B27DF4">
        <w:t xml:space="preserve">võrreldes eelmise taotlusega </w:t>
      </w:r>
      <w:r w:rsidR="00FC72FB" w:rsidRPr="00B27DF4">
        <w:t xml:space="preserve">uusi andmeid, mis olulisel määral suurendaksid kaitse saamise tõenäosust, ei vaadata taotlust uuesti läbi. Sellisel juhul tuleb korduva taotluse suhtes teha pärast esmast läbivaatamist mittelubatavuse tõttu keelduv otsus. </w:t>
      </w:r>
      <w:r w:rsidR="008C37A9" w:rsidRPr="00B27DF4">
        <w:t xml:space="preserve">Seega on korduva taotluse korral tegemist kaheastmelise hinnanguga. Esmalt hindab </w:t>
      </w:r>
      <w:r w:rsidR="00457A1A">
        <w:t>PPA</w:t>
      </w:r>
      <w:r w:rsidR="008C37A9" w:rsidRPr="00B27DF4">
        <w:t xml:space="preserve">, kas esitatud on uusi andmeid. Kui neid ei ole, siis tuleb taotlus lugeda mittelubatavaks. Kui uued andmed on esitatud, siis hindab </w:t>
      </w:r>
      <w:r w:rsidR="00457A1A">
        <w:t>PPA</w:t>
      </w:r>
      <w:r w:rsidR="008C37A9" w:rsidRPr="00B27DF4">
        <w:t xml:space="preserve">, kas uued andmed on sedavõrd kaalukad, mis suurendavad kaitse saamise tõenäosust. Kui see nii on, siis võetakse taotlus menetlusse ja algatatakse uus rahvusvahelise kaitse taotluse menetlus. Kui aga uued asjaolud ei ole piisvalt kaalukad, siis teeb </w:t>
      </w:r>
      <w:r w:rsidR="00457A1A">
        <w:t>PPA</w:t>
      </w:r>
      <w:r w:rsidR="008C37A9" w:rsidRPr="00B27DF4">
        <w:t xml:space="preserve"> mittelubatavuse tõttu keelduva otsuse, mis tähendab, et taotlus jäetakse läbi vaatamata. </w:t>
      </w:r>
    </w:p>
    <w:p w14:paraId="1C2CF1F5" w14:textId="77777777" w:rsidR="002F0230" w:rsidRDefault="002F0230" w:rsidP="008C37A9">
      <w:pPr>
        <w:jc w:val="both"/>
      </w:pPr>
    </w:p>
    <w:p w14:paraId="74CE1038" w14:textId="655C2CBB" w:rsidR="008C37A9" w:rsidRPr="00B27DF4" w:rsidRDefault="008C37A9" w:rsidP="008C37A9">
      <w:pPr>
        <w:jc w:val="both"/>
      </w:pPr>
      <w:r w:rsidRPr="00B27DF4">
        <w:t>Juhul kui ülalkirjeldatud korduv taotlus esitatakse viimasel hetkel üksnes selleks, et oma väljasaatmist edasi lükata või nurjata, ei tohi sellise taotluse esitajal lubada taotluse mittelubatavaks tunnistamise kohta otsuse lõpliku vormistamiseni riiki jääda, kui menetlevale</w:t>
      </w:r>
    </w:p>
    <w:p w14:paraId="6CE264BC" w14:textId="54383D90" w:rsidR="00FC72FB" w:rsidRDefault="008C37A9" w:rsidP="00FC72FB">
      <w:pPr>
        <w:jc w:val="both"/>
      </w:pPr>
      <w:r w:rsidRPr="00B27DF4">
        <w:t xml:space="preserve">ametiasutusele on kohe selge, et uusi andmeid ei ole esitatud ja puudub tagasi- või väljasaatmise risk. Seega peab </w:t>
      </w:r>
      <w:r w:rsidR="00457A1A">
        <w:t>PPA</w:t>
      </w:r>
      <w:r w:rsidRPr="00B27DF4">
        <w:t xml:space="preserve"> tegema riigisisese õiguse alusel otsuse, milles kinnitab, et on täidetud kriteeriumid, mille kohaselt taotlejal ei saa lubada riiki jääda.</w:t>
      </w:r>
      <w:r w:rsidR="00FF474F">
        <w:t xml:space="preserve"> </w:t>
      </w:r>
      <w:r w:rsidR="00FC72FB" w:rsidRPr="00B27DF4">
        <w:t>Seetõttu sätestatakse</w:t>
      </w:r>
      <w:r w:rsidR="005C3160">
        <w:t xml:space="preserve">, </w:t>
      </w:r>
      <w:r w:rsidR="00FC72FB" w:rsidRPr="00B27DF4">
        <w:t>et korduva taotluse suhtes mittelubatavuse tõttu keelduvat otsust tehes võib samas haldusaktis teha ka otsuse selle kohta, et korduv taotlus on esitatud ainuüksi väljasõidukohustuse edasilükkamiseks või selle täideviimise takistamiseks.</w:t>
      </w:r>
    </w:p>
    <w:p w14:paraId="1D3F2632" w14:textId="77777777" w:rsidR="005C3160" w:rsidRDefault="005C3160" w:rsidP="00FC72FB">
      <w:pPr>
        <w:jc w:val="both"/>
      </w:pPr>
    </w:p>
    <w:p w14:paraId="4692E93B" w14:textId="694E2446" w:rsidR="005C3160" w:rsidRPr="005C3160" w:rsidRDefault="005C3160" w:rsidP="00FC72FB">
      <w:pPr>
        <w:jc w:val="both"/>
        <w:rPr>
          <w:bCs/>
        </w:rPr>
      </w:pPr>
      <w:r w:rsidRPr="002F0230">
        <w:rPr>
          <w:b/>
          <w:color w:val="4472C4" w:themeColor="accent1"/>
        </w:rPr>
        <w:t xml:space="preserve">Lõike </w:t>
      </w:r>
      <w:r>
        <w:rPr>
          <w:b/>
          <w:color w:val="4472C4" w:themeColor="accent1"/>
        </w:rPr>
        <w:t>4</w:t>
      </w:r>
      <w:r>
        <w:rPr>
          <w:bCs/>
          <w:color w:val="4472C4" w:themeColor="accent1"/>
        </w:rPr>
        <w:t xml:space="preserve"> </w:t>
      </w:r>
      <w:r>
        <w:rPr>
          <w:bCs/>
        </w:rPr>
        <w:t xml:space="preserve">kohaselt võib PPA lugeda rahvusvahelise kaitse taotluse mittelubatavaks ja teha keelduva otsuse </w:t>
      </w:r>
      <w:r w:rsidRPr="001E23F0">
        <w:t>määruse 2024/1348</w:t>
      </w:r>
      <w:r w:rsidR="00DF358E">
        <w:t>/EL</w:t>
      </w:r>
      <w:r w:rsidRPr="001E23F0">
        <w:t xml:space="preserve"> (menetluse kohta) artikli 3</w:t>
      </w:r>
      <w:r>
        <w:t>8</w:t>
      </w:r>
      <w:r w:rsidRPr="001E23F0">
        <w:t xml:space="preserve"> lõikes </w:t>
      </w:r>
      <w:r>
        <w:t>1</w:t>
      </w:r>
      <w:r w:rsidRPr="001E23F0">
        <w:t xml:space="preserve"> sätestatud alustel.</w:t>
      </w:r>
      <w:r>
        <w:t xml:space="preserve"> </w:t>
      </w:r>
      <w:proofErr w:type="spellStart"/>
      <w:r>
        <w:t>PPA-le</w:t>
      </w:r>
      <w:proofErr w:type="spellEnd"/>
      <w:r>
        <w:t xml:space="preserve"> tuleb anda sellise otsuse tegemiseks volitus Eesti õiguses. Volituse andmine on vajalik, sest </w:t>
      </w:r>
      <w:r w:rsidRPr="001E23F0">
        <w:t>määrus 2024/1348</w:t>
      </w:r>
      <w:r w:rsidR="00DF358E">
        <w:t>/EL</w:t>
      </w:r>
      <w:r w:rsidRPr="001E23F0">
        <w:t xml:space="preserve"> (menetluse kohta</w:t>
      </w:r>
      <w:r>
        <w:t>) lubab teha erandeid riiki jäämise õigusest juhul kui taotlust on peetud mittelubatavaks.</w:t>
      </w:r>
    </w:p>
    <w:p w14:paraId="1F74BA35" w14:textId="77777777" w:rsidR="00B42708" w:rsidRPr="00B27DF4" w:rsidRDefault="00B42708" w:rsidP="00F426BC">
      <w:pPr>
        <w:jc w:val="both"/>
      </w:pPr>
    </w:p>
    <w:p w14:paraId="3B0AE289" w14:textId="09D65ADC" w:rsidR="00F426BC" w:rsidRPr="00B27DF4" w:rsidRDefault="008B035A" w:rsidP="00F426BC">
      <w:pPr>
        <w:jc w:val="both"/>
      </w:pPr>
      <w:r w:rsidRPr="002F0230">
        <w:rPr>
          <w:b/>
          <w:color w:val="4472C4" w:themeColor="accent1"/>
        </w:rPr>
        <w:t xml:space="preserve">Lõike </w:t>
      </w:r>
      <w:r w:rsidR="005C3160">
        <w:rPr>
          <w:b/>
          <w:color w:val="4472C4" w:themeColor="accent1"/>
        </w:rPr>
        <w:t>5</w:t>
      </w:r>
      <w:r w:rsidRPr="002F0230">
        <w:rPr>
          <w:color w:val="4472C4" w:themeColor="accent1"/>
        </w:rPr>
        <w:t xml:space="preserve"> </w:t>
      </w:r>
      <w:r w:rsidRPr="00B27DF4">
        <w:t xml:space="preserve">kohaselt võib </w:t>
      </w:r>
      <w:r w:rsidR="00457A1A">
        <w:t>PPA</w:t>
      </w:r>
      <w:r w:rsidR="00F426BC" w:rsidRPr="00B27DF4">
        <w:t xml:space="preserve"> põhjendamatu rahvusvahelise kaitse taotluse lugeda ilmselgelt põhjendamatuks määruse 2024/1348</w:t>
      </w:r>
      <w:r w:rsidR="00DF358E">
        <w:t>/EL</w:t>
      </w:r>
      <w:r w:rsidR="00F426BC" w:rsidRPr="00B27DF4">
        <w:t xml:space="preserve"> (menetluse kohta) artikli </w:t>
      </w:r>
      <w:r w:rsidR="005C3160">
        <w:t>42</w:t>
      </w:r>
      <w:r w:rsidR="00F426BC" w:rsidRPr="00B27DF4">
        <w:t xml:space="preserve"> lõi</w:t>
      </w:r>
      <w:r w:rsidR="005C3160">
        <w:t>getes 1 ja</w:t>
      </w:r>
      <w:r w:rsidR="00F426BC" w:rsidRPr="00B27DF4">
        <w:t xml:space="preserve"> </w:t>
      </w:r>
      <w:r w:rsidR="005C3160">
        <w:t>3</w:t>
      </w:r>
      <w:r w:rsidR="00F426BC" w:rsidRPr="00B27DF4">
        <w:t xml:space="preserve"> sätestatud alustel.</w:t>
      </w:r>
    </w:p>
    <w:p w14:paraId="3257E7A7" w14:textId="77777777" w:rsidR="00565D9F" w:rsidRDefault="00565D9F" w:rsidP="00933750">
      <w:pPr>
        <w:jc w:val="both"/>
      </w:pPr>
    </w:p>
    <w:p w14:paraId="2BA16D60" w14:textId="14A0E7C6" w:rsidR="00F426BC" w:rsidRPr="00B27DF4" w:rsidRDefault="00270F66" w:rsidP="00933750">
      <w:pPr>
        <w:jc w:val="both"/>
      </w:pPr>
      <w:r>
        <w:t>M</w:t>
      </w:r>
      <w:r w:rsidR="00933750" w:rsidRPr="00B27DF4">
        <w:t>äärus</w:t>
      </w:r>
      <w:r>
        <w:t>e</w:t>
      </w:r>
      <w:r w:rsidR="00933750" w:rsidRPr="00B27DF4">
        <w:t xml:space="preserve"> 2024/1348</w:t>
      </w:r>
      <w:r w:rsidR="00DF358E">
        <w:t>/EL</w:t>
      </w:r>
      <w:r w:rsidR="00933750" w:rsidRPr="00B27DF4">
        <w:t xml:space="preserve"> (menetluse kohta) artikkel 39 sätestab otsuse taotluse sisu kohta. Sama artikli lõike 4 kohaselt </w:t>
      </w:r>
      <w:r w:rsidR="008964A4" w:rsidRPr="00B27DF4">
        <w:t>võib m</w:t>
      </w:r>
      <w:r w:rsidR="00933750" w:rsidRPr="00B27DF4">
        <w:t>enetleval ametiasutusel riigisisese õiguse alusel olla volitus tunnistada põhjendamatu taotlus ilmselgelt</w:t>
      </w:r>
      <w:r w:rsidR="00917D36">
        <w:t xml:space="preserve"> </w:t>
      </w:r>
      <w:r w:rsidR="00933750" w:rsidRPr="00B27DF4">
        <w:t xml:space="preserve">põhjendamatuks, kui läbivaatamise lõpetamise ajal on kohaldatav mõni </w:t>
      </w:r>
      <w:r w:rsidR="008964A4" w:rsidRPr="00B27DF4">
        <w:t xml:space="preserve">sama määruse </w:t>
      </w:r>
      <w:r w:rsidR="00933750" w:rsidRPr="00B27DF4">
        <w:t>artikli 42 lõigetes 1 ja 3 osutatud asjaoludest</w:t>
      </w:r>
      <w:r w:rsidR="00E967EB" w:rsidRPr="00B27DF4">
        <w:t>, mis on kiirendatud menetluse alusteks</w:t>
      </w:r>
      <w:r w:rsidR="00933750" w:rsidRPr="00B27DF4">
        <w:t>.</w:t>
      </w:r>
      <w:r w:rsidR="008964A4" w:rsidRPr="00B27DF4">
        <w:t xml:space="preserve"> Nimetatud asjaolud on </w:t>
      </w:r>
      <w:r w:rsidR="00E967EB" w:rsidRPr="00B27DF4">
        <w:t xml:space="preserve">lühendatult järgmised: taotlusel puudub seos tagakiusamise ja tõsise kahjuga, </w:t>
      </w:r>
      <w:r w:rsidR="00B30758" w:rsidRPr="00B27DF4">
        <w:t>taotleja ütlused on ilmselgelt valed ja vastuolus päritoluriigi teabega, taotleja on pahatahtlikult varjanud andmeid või neid hävitanud, taotlus on esitatud üksnes eesmärgil tagasisaatmist takistada, taotleja päritoluriik on tema suhtes turvaline päritoluriik, taotleja ohustab riigi julgeolekut või avalikku korda, taotleja saabus ebaseaduslikult või seaduslikult kuid ei esitanud võimalikult kiiresti taotlust, taotleja koduriigiks on selleni riik mille kodanikele antakse rahvusvahelist kaitset 20% ulatuses või vähem, taotleja koduriik on talle turvaline päritoluriik</w:t>
      </w:r>
      <w:r w:rsidR="00F1680F" w:rsidRPr="00B27DF4">
        <w:t xml:space="preserve"> ning juhul kui</w:t>
      </w:r>
      <w:r w:rsidR="00B30758" w:rsidRPr="00B27DF4">
        <w:t xml:space="preserve"> </w:t>
      </w:r>
      <w:r w:rsidR="00F1680F" w:rsidRPr="00B27DF4">
        <w:t xml:space="preserve">taotlus on korduv ja mittelubatav. </w:t>
      </w:r>
    </w:p>
    <w:p w14:paraId="6D9AA023" w14:textId="77777777" w:rsidR="002F0230" w:rsidRDefault="002F0230" w:rsidP="00F426BC">
      <w:pPr>
        <w:jc w:val="both"/>
      </w:pPr>
    </w:p>
    <w:p w14:paraId="521C5BFB" w14:textId="7BE85258" w:rsidR="00933750" w:rsidRPr="00B27DF4" w:rsidRDefault="008964A4" w:rsidP="00F426BC">
      <w:pPr>
        <w:jc w:val="both"/>
      </w:pPr>
      <w:r w:rsidRPr="00B27DF4">
        <w:t>Seetõttu on vajalik</w:t>
      </w:r>
      <w:r w:rsidR="00F1680F" w:rsidRPr="00B27DF4">
        <w:t xml:space="preserve"> </w:t>
      </w:r>
      <w:r w:rsidRPr="00B27DF4">
        <w:t xml:space="preserve">sätestada, et </w:t>
      </w:r>
      <w:proofErr w:type="spellStart"/>
      <w:r w:rsidR="00457A1A">
        <w:t>PPA</w:t>
      </w:r>
      <w:r w:rsidR="00270F66">
        <w:t>-</w:t>
      </w:r>
      <w:r w:rsidRPr="00B27DF4">
        <w:t>l</w:t>
      </w:r>
      <w:proofErr w:type="spellEnd"/>
      <w:r w:rsidRPr="00B27DF4">
        <w:t xml:space="preserve"> on keelduvas otsuses õigus lugeda nimetatud asjaolude ilmnemisel põhjendamatu taotlus ka ilmselgelt põhjendamatuks. Rahvusvahelise kaitse </w:t>
      </w:r>
      <w:r w:rsidRPr="00B27DF4">
        <w:lastRenderedPageBreak/>
        <w:t xml:space="preserve">menetluses ja keelduva otsuse langetamisel otsene mõju sellisel märkusel keelduvas otsuses puudub. Küll aga on sellel </w:t>
      </w:r>
      <w:r w:rsidR="00F1680F" w:rsidRPr="00B27DF4">
        <w:t xml:space="preserve">meetmel tagasisaatmise tõhustamiseks küllaltki </w:t>
      </w:r>
      <w:r w:rsidRPr="00B27DF4">
        <w:t xml:space="preserve">kaalukas mõju tagasisaatmise menetluses, kus on sellisel juhul võimalik teha lahkumisettekirjutus andmata </w:t>
      </w:r>
      <w:r w:rsidR="00F1680F" w:rsidRPr="00B27DF4">
        <w:t xml:space="preserve">välismaalasele </w:t>
      </w:r>
      <w:r w:rsidRPr="00B27DF4">
        <w:t xml:space="preserve">vabatahtlikku lahkumise tähtaega. </w:t>
      </w:r>
    </w:p>
    <w:p w14:paraId="46BEA302" w14:textId="77777777" w:rsidR="00933750" w:rsidRPr="00B27DF4" w:rsidRDefault="00933750" w:rsidP="00F426BC">
      <w:pPr>
        <w:jc w:val="both"/>
      </w:pPr>
    </w:p>
    <w:p w14:paraId="6AEDB9EA" w14:textId="2C75A290" w:rsidR="00F426BC" w:rsidRPr="00B27DF4" w:rsidRDefault="00B60D60" w:rsidP="00F426BC">
      <w:pPr>
        <w:jc w:val="both"/>
      </w:pPr>
      <w:r w:rsidRPr="002F0230">
        <w:rPr>
          <w:b/>
          <w:color w:val="4472C4" w:themeColor="accent1"/>
        </w:rPr>
        <w:t xml:space="preserve">Lõikega </w:t>
      </w:r>
      <w:r w:rsidR="005C3160">
        <w:rPr>
          <w:b/>
          <w:color w:val="4472C4" w:themeColor="accent1"/>
        </w:rPr>
        <w:t>6</w:t>
      </w:r>
      <w:r w:rsidRPr="002F0230">
        <w:rPr>
          <w:color w:val="4472C4" w:themeColor="accent1"/>
        </w:rPr>
        <w:t xml:space="preserve"> </w:t>
      </w:r>
      <w:r w:rsidRPr="00B27DF4">
        <w:t>sätestatakse, et r</w:t>
      </w:r>
      <w:r w:rsidR="00F426BC" w:rsidRPr="00B27DF4">
        <w:t xml:space="preserve">ahvusvahelise kaitse taotluse otsuses või koos sellega tehakse välismaalasele ettekirjutus Eestist lahkumiseks (edaspidi </w:t>
      </w:r>
      <w:r w:rsidR="00F426BC" w:rsidRPr="00B27DF4">
        <w:rPr>
          <w:i/>
          <w:iCs/>
        </w:rPr>
        <w:t>lahkumisettekirjutus</w:t>
      </w:r>
      <w:r w:rsidR="00F426BC" w:rsidRPr="00B27DF4">
        <w:t xml:space="preserve">) </w:t>
      </w:r>
      <w:proofErr w:type="spellStart"/>
      <w:r w:rsidR="00B55815">
        <w:t>VSS-is</w:t>
      </w:r>
      <w:proofErr w:type="spellEnd"/>
      <w:r w:rsidR="00F426BC" w:rsidRPr="00B27DF4">
        <w:t xml:space="preserve"> sätestatud korras, kui välismaalasele ei ole pandud kohustust Eestist lahkuda muul alusel.</w:t>
      </w:r>
    </w:p>
    <w:p w14:paraId="636450BE" w14:textId="77777777" w:rsidR="00611213" w:rsidRDefault="00611213" w:rsidP="00E70E1E">
      <w:pPr>
        <w:jc w:val="both"/>
      </w:pPr>
    </w:p>
    <w:p w14:paraId="3D022F22" w14:textId="61DF6335" w:rsidR="00F426BC" w:rsidRPr="00B27DF4" w:rsidRDefault="00917D36" w:rsidP="00E70E1E">
      <w:pPr>
        <w:jc w:val="both"/>
      </w:pPr>
      <w:r>
        <w:t>M</w:t>
      </w:r>
      <w:r w:rsidR="00E70E1E" w:rsidRPr="00B27DF4">
        <w:t>ääruse 2024/1348</w:t>
      </w:r>
      <w:r w:rsidR="00DF358E">
        <w:t>/EL</w:t>
      </w:r>
      <w:r w:rsidR="00E70E1E" w:rsidRPr="00B27DF4">
        <w:t xml:space="preserve"> (menetluse kohta) artikli</w:t>
      </w:r>
      <w:r>
        <w:t>s</w:t>
      </w:r>
      <w:r w:rsidR="00E70E1E" w:rsidRPr="00B27DF4">
        <w:t xml:space="preserve"> 37 on sätestatud, et </w:t>
      </w:r>
      <w:r w:rsidR="00182DF3" w:rsidRPr="00B27DF4">
        <w:t>k</w:t>
      </w:r>
      <w:r w:rsidR="00E70E1E" w:rsidRPr="00B27DF4">
        <w:t>ui taotluse suhtes tehakse keelduv otsus, kuna see on nii pagulasseisundi kui ka täiendava kaitse seisundiga seoses</w:t>
      </w:r>
      <w:r w:rsidR="00182DF3" w:rsidRPr="00B27DF4">
        <w:t xml:space="preserve"> </w:t>
      </w:r>
      <w:r w:rsidR="00E70E1E" w:rsidRPr="00B27DF4">
        <w:t>mittelubatav, põhjendamatu või ilmselgelt põhjendamatu või kui see on kaudselt või sõnaselgelt tagasi võetud, teevad</w:t>
      </w:r>
      <w:r w:rsidR="00182DF3" w:rsidRPr="00B27DF4">
        <w:t xml:space="preserve"> </w:t>
      </w:r>
      <w:r w:rsidR="00E70E1E" w:rsidRPr="00B27DF4">
        <w:t xml:space="preserve">liikmesriigid </w:t>
      </w:r>
      <w:proofErr w:type="spellStart"/>
      <w:r w:rsidR="00E70E1E" w:rsidRPr="00B27DF4">
        <w:t>tagasisaatmisotsuse</w:t>
      </w:r>
      <w:proofErr w:type="spellEnd"/>
      <w:r w:rsidR="00E70E1E" w:rsidRPr="00B27DF4">
        <w:t xml:space="preserve">, milles järgitakse </w:t>
      </w:r>
      <w:r w:rsidR="00182DF3" w:rsidRPr="00B27DF4">
        <w:t xml:space="preserve">direktiiv 2008/115/EÜ ühiste nõuete ja korra kohta liikmesriikides ebaseaduslikult viibivate kolmandate riikide kodanike tagasisaatmisel </w:t>
      </w:r>
      <w:r w:rsidR="00E70E1E" w:rsidRPr="00B27DF4">
        <w:t>ning välja- või tagasisaatmise lubamatuse</w:t>
      </w:r>
      <w:r w:rsidR="00182DF3" w:rsidRPr="00B27DF4">
        <w:t xml:space="preserve"> </w:t>
      </w:r>
      <w:r w:rsidR="00E70E1E" w:rsidRPr="00B27DF4">
        <w:t xml:space="preserve">põhimõtet. Kui </w:t>
      </w:r>
      <w:proofErr w:type="spellStart"/>
      <w:r w:rsidR="00E70E1E" w:rsidRPr="00B27DF4">
        <w:t>tagasisaatmisotsus</w:t>
      </w:r>
      <w:proofErr w:type="spellEnd"/>
      <w:r w:rsidR="00E70E1E" w:rsidRPr="00B27DF4">
        <w:t xml:space="preserve"> või </w:t>
      </w:r>
      <w:proofErr w:type="spellStart"/>
      <w:r w:rsidR="00E70E1E" w:rsidRPr="00B27DF4">
        <w:t>tagasisaatmiskohustuse</w:t>
      </w:r>
      <w:proofErr w:type="spellEnd"/>
      <w:r w:rsidR="00E70E1E" w:rsidRPr="00B27DF4">
        <w:t xml:space="preserve"> kehtestav muu otsus on juba tehtud enne rahvusvahelise</w:t>
      </w:r>
      <w:r w:rsidR="00182DF3" w:rsidRPr="00B27DF4">
        <w:t xml:space="preserve"> </w:t>
      </w:r>
      <w:r w:rsidR="00E70E1E" w:rsidRPr="00B27DF4">
        <w:t xml:space="preserve">kaitse taotluse esitamise soovi avaldamist, ei ole </w:t>
      </w:r>
      <w:r w:rsidR="00182DF3" w:rsidRPr="00B27DF4">
        <w:t>sama</w:t>
      </w:r>
      <w:r w:rsidR="00E70E1E" w:rsidRPr="00B27DF4">
        <w:t xml:space="preserve"> artikli kohane </w:t>
      </w:r>
      <w:proofErr w:type="spellStart"/>
      <w:r w:rsidR="00E70E1E" w:rsidRPr="00B27DF4">
        <w:t>tagasisaatmisotsus</w:t>
      </w:r>
      <w:proofErr w:type="spellEnd"/>
      <w:r w:rsidR="00E70E1E" w:rsidRPr="00B27DF4">
        <w:t xml:space="preserve"> nõutav. </w:t>
      </w:r>
      <w:proofErr w:type="spellStart"/>
      <w:r w:rsidR="00E70E1E" w:rsidRPr="00B27DF4">
        <w:t>Tagasisaatmisotsus</w:t>
      </w:r>
      <w:proofErr w:type="spellEnd"/>
      <w:r w:rsidR="00182DF3" w:rsidRPr="00B27DF4">
        <w:t xml:space="preserve"> </w:t>
      </w:r>
      <w:r w:rsidR="00E70E1E" w:rsidRPr="00B27DF4">
        <w:t xml:space="preserve">tehakse rahvusvahelise kaitse taotluse suhtes tehtud keelduvas otsuses või eraldi aktina. Kui </w:t>
      </w:r>
      <w:proofErr w:type="spellStart"/>
      <w:r w:rsidR="00E70E1E" w:rsidRPr="00B27DF4">
        <w:t>tagasisaatmisotsus</w:t>
      </w:r>
      <w:proofErr w:type="spellEnd"/>
      <w:r w:rsidR="00E70E1E" w:rsidRPr="00B27DF4">
        <w:t xml:space="preserve"> tehakse</w:t>
      </w:r>
      <w:r w:rsidR="00182DF3" w:rsidRPr="00B27DF4">
        <w:t xml:space="preserve"> </w:t>
      </w:r>
      <w:r w:rsidR="00E70E1E" w:rsidRPr="00B27DF4">
        <w:t>eraldi aktina, tuleb see teha samal ajal ja koos rahvusvahelise kaitse taotluse suhtes tehtud keelduva otsusega või</w:t>
      </w:r>
      <w:r w:rsidR="00182DF3" w:rsidRPr="00B27DF4">
        <w:t xml:space="preserve"> </w:t>
      </w:r>
      <w:r w:rsidR="00E70E1E" w:rsidRPr="00B27DF4">
        <w:t>põhjendamatu viivituseta pärast seda.</w:t>
      </w:r>
    </w:p>
    <w:p w14:paraId="674EA601" w14:textId="77777777" w:rsidR="00611213" w:rsidRDefault="00611213" w:rsidP="00E70E1E">
      <w:pPr>
        <w:jc w:val="both"/>
      </w:pPr>
    </w:p>
    <w:p w14:paraId="5E90BD90" w14:textId="29FD93B3" w:rsidR="00182DF3" w:rsidRPr="00B27DF4" w:rsidRDefault="00182DF3" w:rsidP="00E70E1E">
      <w:pPr>
        <w:jc w:val="both"/>
      </w:pPr>
      <w:r w:rsidRPr="00B27DF4">
        <w:t xml:space="preserve">Seetõttu on vajalik sätestada, et </w:t>
      </w:r>
      <w:r w:rsidR="00457A1A">
        <w:t>PPA</w:t>
      </w:r>
      <w:r w:rsidR="00E62202" w:rsidRPr="00B27DF4">
        <w:t xml:space="preserve"> teeb rahvusvahelise kaitse andmisest keelduvas otsuses ühtlasi ka otsuse sama välismaalase tagasisaatmise kohta. </w:t>
      </w:r>
    </w:p>
    <w:p w14:paraId="6E252234" w14:textId="77777777" w:rsidR="002225B7" w:rsidRPr="001E23F0" w:rsidRDefault="002225B7" w:rsidP="00F426BC">
      <w:pPr>
        <w:jc w:val="both"/>
      </w:pPr>
    </w:p>
    <w:p w14:paraId="17D6FF33" w14:textId="06745A30" w:rsidR="00F426BC" w:rsidRPr="00300F91" w:rsidRDefault="003746E6" w:rsidP="00F426BC">
      <w:pPr>
        <w:jc w:val="both"/>
      </w:pPr>
      <w:r w:rsidRPr="002F0230">
        <w:rPr>
          <w:b/>
          <w:color w:val="4472C4" w:themeColor="accent1"/>
        </w:rPr>
        <w:t xml:space="preserve">Lõikega </w:t>
      </w:r>
      <w:r w:rsidR="005C3160">
        <w:rPr>
          <w:b/>
          <w:color w:val="4472C4" w:themeColor="accent1"/>
        </w:rPr>
        <w:t>7</w:t>
      </w:r>
      <w:r w:rsidRPr="00300F91">
        <w:rPr>
          <w:b/>
          <w:bCs/>
        </w:rPr>
        <w:t xml:space="preserve"> </w:t>
      </w:r>
      <w:r w:rsidRPr="00300F91">
        <w:t>sätestatakse, et t</w:t>
      </w:r>
      <w:r w:rsidR="00F426BC" w:rsidRPr="00300F91">
        <w:t>aotlus vaadatakse läbi nii kiiresti kui võimalik, kuid mitte hiljem kui määruse 2024/1348</w:t>
      </w:r>
      <w:r w:rsidR="00DF358E">
        <w:t>/EL</w:t>
      </w:r>
      <w:r w:rsidR="00F426BC" w:rsidRPr="00300F91">
        <w:t xml:space="preserve"> (menetluse kohta) artiklis 35 sätestatud tähtaegadel.</w:t>
      </w:r>
    </w:p>
    <w:p w14:paraId="64D3EA49" w14:textId="77777777" w:rsidR="00611213" w:rsidRDefault="00611213" w:rsidP="002E5E8D">
      <w:pPr>
        <w:jc w:val="both"/>
      </w:pPr>
    </w:p>
    <w:p w14:paraId="44254941" w14:textId="51EDD7AC" w:rsidR="00A87BD6" w:rsidRPr="00300F91" w:rsidRDefault="00D5479E" w:rsidP="002E5E8D">
      <w:pPr>
        <w:jc w:val="both"/>
      </w:pPr>
      <w:r>
        <w:t>EL-i</w:t>
      </w:r>
      <w:r w:rsidR="00A87BD6" w:rsidRPr="00300F91">
        <w:t xml:space="preserve"> rahvusvahelise kaitse õigustiku reformi üheks eesmärgiks on menetluste tõhustamine ja kiirendamine. </w:t>
      </w:r>
      <w:r w:rsidR="00962371">
        <w:t>M</w:t>
      </w:r>
      <w:r w:rsidR="003746E6" w:rsidRPr="00300F91">
        <w:t>äärus</w:t>
      </w:r>
      <w:r w:rsidR="002E5E8D" w:rsidRPr="00300F91">
        <w:t>ega</w:t>
      </w:r>
      <w:r w:rsidR="003746E6" w:rsidRPr="00300F91">
        <w:t xml:space="preserve"> 2024/1348</w:t>
      </w:r>
      <w:r w:rsidR="00DF358E">
        <w:t>/EL</w:t>
      </w:r>
      <w:r w:rsidR="003746E6" w:rsidRPr="00300F91">
        <w:t xml:space="preserve"> (menetluse kohta)</w:t>
      </w:r>
      <w:r w:rsidR="002E5E8D" w:rsidRPr="00300F91">
        <w:t xml:space="preserve"> ühtlustatakse </w:t>
      </w:r>
      <w:r>
        <w:t>EL-i</w:t>
      </w:r>
      <w:r w:rsidR="00A87BD6" w:rsidRPr="00300F91">
        <w:t xml:space="preserve">s rahvusvahelise kaitse </w:t>
      </w:r>
      <w:r w:rsidR="002E5E8D" w:rsidRPr="00300F91">
        <w:t xml:space="preserve">menetluse tähtaegu, mille jooksul </w:t>
      </w:r>
      <w:r w:rsidR="00397096" w:rsidRPr="00300F91">
        <w:t xml:space="preserve">välismaalase taotluse </w:t>
      </w:r>
      <w:r w:rsidR="002E5E8D" w:rsidRPr="00300F91">
        <w:t>menetlemisele võetakse ja menetlev ametiasutus taotluse läbi vaatab</w:t>
      </w:r>
      <w:r w:rsidR="00397096" w:rsidRPr="00300F91">
        <w:t xml:space="preserve">. </w:t>
      </w:r>
      <w:r w:rsidR="00A87BD6" w:rsidRPr="00300F91">
        <w:t>Sama määruse artikkel 35 alusel on kehtestatud järgmised kohustuslikud ajavahemikud:</w:t>
      </w:r>
    </w:p>
    <w:p w14:paraId="2E0904D2" w14:textId="02138E97" w:rsidR="00F426BC" w:rsidRPr="00537B46" w:rsidRDefault="00A87BD6" w:rsidP="0086799D">
      <w:pPr>
        <w:pStyle w:val="Loendilik"/>
        <w:numPr>
          <w:ilvl w:val="0"/>
          <w:numId w:val="3"/>
        </w:numPr>
        <w:ind w:left="426"/>
        <w:rPr>
          <w:rFonts w:cs="Times New Roman"/>
        </w:rPr>
      </w:pPr>
      <w:r w:rsidRPr="00537B46">
        <w:rPr>
          <w:rFonts w:cs="Times New Roman"/>
        </w:rPr>
        <w:t xml:space="preserve">taotluse lubatavuse menetlus </w:t>
      </w:r>
      <w:r w:rsidR="00A62074" w:rsidRPr="00537B46">
        <w:rPr>
          <w:rFonts w:cs="Times New Roman"/>
        </w:rPr>
        <w:t xml:space="preserve">tuleb </w:t>
      </w:r>
      <w:r w:rsidRPr="00537B46">
        <w:rPr>
          <w:rFonts w:cs="Times New Roman"/>
        </w:rPr>
        <w:t>viia lõpule võimalikult kiiresti ja hiljemalt 2 kuu jooksul</w:t>
      </w:r>
    </w:p>
    <w:p w14:paraId="3A523CA3" w14:textId="1CA761EA" w:rsidR="00A62074" w:rsidRPr="00537B46" w:rsidRDefault="00A62074" w:rsidP="0086799D">
      <w:pPr>
        <w:pStyle w:val="Loendilik"/>
        <w:numPr>
          <w:ilvl w:val="0"/>
          <w:numId w:val="3"/>
        </w:numPr>
        <w:ind w:left="426"/>
        <w:rPr>
          <w:rFonts w:cs="Times New Roman"/>
        </w:rPr>
      </w:pPr>
      <w:r w:rsidRPr="00537B46">
        <w:rPr>
          <w:rFonts w:cs="Times New Roman"/>
        </w:rPr>
        <w:t xml:space="preserve">juhul kui tegemist on esimese varjupaigariigi alusega, turvalise kolmanda riigi alusega, läbivaatamise eest vastutuse puudumise alusega, rahvusvahelise kriminaalkohtu seotuse alusega ja taotluse esitamisega </w:t>
      </w:r>
      <w:r w:rsidR="005C3160" w:rsidRPr="00537B46">
        <w:rPr>
          <w:rFonts w:cs="Times New Roman"/>
        </w:rPr>
        <w:t>seitsme</w:t>
      </w:r>
      <w:r w:rsidRPr="00537B46">
        <w:rPr>
          <w:rFonts w:cs="Times New Roman"/>
        </w:rPr>
        <w:t xml:space="preserve"> päeva jooksul alates tagasisaatmise otsusest, tuleb taotluse lubatavuse menetlus lõpule viia võimalikult kiiresti ja hiljemalt </w:t>
      </w:r>
      <w:r w:rsidR="005C3160" w:rsidRPr="00537B46">
        <w:rPr>
          <w:rFonts w:cs="Times New Roman"/>
        </w:rPr>
        <w:t>kümne</w:t>
      </w:r>
      <w:r w:rsidRPr="00537B46">
        <w:rPr>
          <w:rFonts w:cs="Times New Roman"/>
        </w:rPr>
        <w:t xml:space="preserve"> päeva jooksul.</w:t>
      </w:r>
    </w:p>
    <w:p w14:paraId="24EC8551" w14:textId="0CB482D0" w:rsidR="00A62074" w:rsidRPr="00537B46" w:rsidRDefault="00A62074" w:rsidP="0086799D">
      <w:pPr>
        <w:pStyle w:val="Loendilik"/>
        <w:numPr>
          <w:ilvl w:val="0"/>
          <w:numId w:val="3"/>
        </w:numPr>
        <w:ind w:left="426"/>
        <w:rPr>
          <w:rFonts w:cs="Times New Roman"/>
        </w:rPr>
      </w:pPr>
      <w:r w:rsidRPr="00537B46">
        <w:rPr>
          <w:rFonts w:cs="Times New Roman"/>
        </w:rPr>
        <w:t xml:space="preserve">Ülalnimetatud menetlust on võimalik pikendada </w:t>
      </w:r>
      <w:r w:rsidR="005C3160" w:rsidRPr="00537B46">
        <w:rPr>
          <w:rFonts w:cs="Times New Roman"/>
        </w:rPr>
        <w:t>kahe</w:t>
      </w:r>
      <w:r w:rsidRPr="00537B46">
        <w:rPr>
          <w:rFonts w:cs="Times New Roman"/>
        </w:rPr>
        <w:t xml:space="preserve"> kuu võrra ainult siis kui sama ajavahemiku jooksul avaldab rahvusvahelise kaitse taotluse esitamise soovi ebaproportsionaalne arv, kui tegemist on keeruliste faktiliste või õiguslike asjaoludega või kui viivitus on selgelt ja üheselt seostatav sellega, et taotleja ei täida sama määruse artiklist 9 tulenevaid kohustusi.</w:t>
      </w:r>
    </w:p>
    <w:p w14:paraId="5ED8BB45" w14:textId="7AEF27B6" w:rsidR="00A62074" w:rsidRPr="00537B46" w:rsidRDefault="00A62074" w:rsidP="0086799D">
      <w:pPr>
        <w:pStyle w:val="Loendilik"/>
        <w:numPr>
          <w:ilvl w:val="0"/>
          <w:numId w:val="3"/>
        </w:numPr>
        <w:ind w:left="426"/>
        <w:rPr>
          <w:rFonts w:cs="Times New Roman"/>
        </w:rPr>
      </w:pPr>
      <w:r w:rsidRPr="00537B46">
        <w:rPr>
          <w:rFonts w:cs="Times New Roman"/>
        </w:rPr>
        <w:t>Kiirendatud menetluse korral tuleb lõpule viia võimalikult kiiresti ning hiljemalt kolme kuu jooksul alates taotluse esitamise kuupäevast.</w:t>
      </w:r>
    </w:p>
    <w:p w14:paraId="26D392DD" w14:textId="01E3A530" w:rsidR="00A62074" w:rsidRPr="00537B46" w:rsidRDefault="00A62074" w:rsidP="0086799D">
      <w:pPr>
        <w:pStyle w:val="Loendilik"/>
        <w:numPr>
          <w:ilvl w:val="0"/>
          <w:numId w:val="3"/>
        </w:numPr>
        <w:ind w:left="426"/>
        <w:rPr>
          <w:rFonts w:cs="Times New Roman"/>
        </w:rPr>
      </w:pPr>
      <w:r w:rsidRPr="00537B46">
        <w:rPr>
          <w:rFonts w:cs="Times New Roman"/>
        </w:rPr>
        <w:t xml:space="preserve">Tavamenetluse korral tuleb menetluse lõpule viia võimalikult kiiresti ja mitte hiljem kui kuue kuu jooksul pärast taotluse esitamise kuupäeva. Seda tähtaega on võimalik </w:t>
      </w:r>
      <w:r w:rsidR="001C3F6D" w:rsidRPr="00537B46">
        <w:rPr>
          <w:rFonts w:cs="Times New Roman"/>
        </w:rPr>
        <w:t xml:space="preserve">pikendada kuni 6 kuu võrra kui sama ajavahemiku jooksul avaldab rahvusvahelise kaitse taotluse esitamise soovi ebaproportsionaalne arv välismaalasi, kui tegemist on keeruliste faktiliste </w:t>
      </w:r>
      <w:r w:rsidR="001C3F6D" w:rsidRPr="00537B46">
        <w:rPr>
          <w:rFonts w:cs="Times New Roman"/>
        </w:rPr>
        <w:lastRenderedPageBreak/>
        <w:t>või õiguslike asjaoludega või juhul kui viivitus on selgelt ja üheselt seostatav sellega, et taotleja ei täida oma artiklist 9 tulenevaid kohustusi.</w:t>
      </w:r>
    </w:p>
    <w:p w14:paraId="236414E1" w14:textId="1C884F15" w:rsidR="00A62074" w:rsidRPr="00300F91" w:rsidRDefault="001C3F6D" w:rsidP="001047AB">
      <w:pPr>
        <w:jc w:val="both"/>
      </w:pPr>
      <w:r w:rsidRPr="00300F91">
        <w:t>Sama määruse sama artikliga on kehtestud ka võimalus teatud tingimustel menetluse lõpuleviimist edasi lükata</w:t>
      </w:r>
      <w:r w:rsidR="001047AB" w:rsidRPr="00300F91">
        <w:t xml:space="preserve"> kuid</w:t>
      </w:r>
      <w:r w:rsidRPr="00300F91">
        <w:t xml:space="preserve"> </w:t>
      </w:r>
      <w:r w:rsidR="001047AB" w:rsidRPr="00300F91">
        <w:t>igal juhul tuleb menetlus viia lõpule kuni 21 kuu jooksul alates taotluse esitamisest.</w:t>
      </w:r>
    </w:p>
    <w:p w14:paraId="49720851" w14:textId="77777777" w:rsidR="00E62202" w:rsidRPr="00300F91" w:rsidRDefault="00E62202" w:rsidP="00F426BC">
      <w:pPr>
        <w:jc w:val="both"/>
      </w:pPr>
    </w:p>
    <w:p w14:paraId="111425C0" w14:textId="55068FAD" w:rsidR="00561284" w:rsidRPr="00300F91" w:rsidRDefault="00405AB3" w:rsidP="00561284">
      <w:pPr>
        <w:jc w:val="both"/>
      </w:pPr>
      <w:r w:rsidRPr="000A2BF0">
        <w:rPr>
          <w:b/>
          <w:color w:val="4472C4" w:themeColor="accent1"/>
        </w:rPr>
        <w:t xml:space="preserve">Lõikega </w:t>
      </w:r>
      <w:r w:rsidR="005C3160">
        <w:rPr>
          <w:b/>
          <w:color w:val="4472C4" w:themeColor="accent1"/>
        </w:rPr>
        <w:t>8</w:t>
      </w:r>
      <w:r w:rsidRPr="00300F91">
        <w:t xml:space="preserve"> sätestatakse, et t</w:t>
      </w:r>
      <w:r w:rsidR="00F426BC" w:rsidRPr="00300F91">
        <w:t>aotlus, mille suhtes kohaldatakse piirimenetlust, vaadatakse läbi 15 päeva jooksul.</w:t>
      </w:r>
      <w:r w:rsidR="00611213">
        <w:t xml:space="preserve"> </w:t>
      </w:r>
      <w:r w:rsidR="00962371">
        <w:t>M</w:t>
      </w:r>
      <w:r w:rsidR="00561284" w:rsidRPr="00300F91">
        <w:t>ääruse 2024/1348</w:t>
      </w:r>
      <w:r w:rsidR="00DF358E">
        <w:t>/EL</w:t>
      </w:r>
      <w:r w:rsidR="00561284" w:rsidRPr="00300F91">
        <w:t xml:space="preserve"> (menetluse kohta) </w:t>
      </w:r>
      <w:r w:rsidR="00C07333">
        <w:t>artikli</w:t>
      </w:r>
      <w:r w:rsidR="00561284" w:rsidRPr="00300F91">
        <w:t xml:space="preserve"> 51 lõike 2 kohaselt on </w:t>
      </w:r>
      <w:r w:rsidR="00AD18D2" w:rsidRPr="00300F91">
        <w:t>p</w:t>
      </w:r>
      <w:r w:rsidR="00561284" w:rsidRPr="00300F91">
        <w:t>iirimenetlus võimalikult lühike ning võimaldab samal ajal taotlused täielikult ja õiglaselt läbi vaadata</w:t>
      </w:r>
      <w:r w:rsidR="00AD18D2" w:rsidRPr="00300F91">
        <w:t xml:space="preserve"> ning kestab </w:t>
      </w:r>
      <w:r w:rsidR="00561284" w:rsidRPr="00300F91">
        <w:t>kõige rohkem 12 nädalat alates taotluse</w:t>
      </w:r>
      <w:r w:rsidR="00AD18D2" w:rsidRPr="00300F91">
        <w:t xml:space="preserve"> </w:t>
      </w:r>
      <w:r w:rsidR="00561284" w:rsidRPr="00300F91">
        <w:t>registreerimisest, kuni taotlejal ei ole enam õigust riiki jääda ja tal ei lubata riiki jääda. Selle ajavahemiku järel on taotlejal</w:t>
      </w:r>
      <w:r w:rsidR="00AD18D2" w:rsidRPr="00300F91">
        <w:t xml:space="preserve"> </w:t>
      </w:r>
      <w:r w:rsidR="00561284" w:rsidRPr="00300F91">
        <w:t>õigus siseneda liikmesriigi territooriumile</w:t>
      </w:r>
      <w:r w:rsidR="00AD744F">
        <w:t>.</w:t>
      </w:r>
    </w:p>
    <w:p w14:paraId="2F866F98" w14:textId="77777777" w:rsidR="00611213" w:rsidRDefault="00611213" w:rsidP="00561284">
      <w:pPr>
        <w:jc w:val="both"/>
      </w:pPr>
    </w:p>
    <w:p w14:paraId="54F88D56" w14:textId="5373EAC4" w:rsidR="00F426BC" w:rsidRPr="00300F91" w:rsidRDefault="00AD18D2" w:rsidP="00561284">
      <w:pPr>
        <w:jc w:val="both"/>
      </w:pPr>
      <w:r w:rsidRPr="00300F91">
        <w:t xml:space="preserve">Sama artikkel </w:t>
      </w:r>
      <w:r w:rsidR="007D68AB" w:rsidRPr="00300F91">
        <w:t>51</w:t>
      </w:r>
      <w:r w:rsidRPr="00300F91">
        <w:t xml:space="preserve"> alusel kehtestavad l</w:t>
      </w:r>
      <w:r w:rsidR="00561284" w:rsidRPr="00300F91">
        <w:t xml:space="preserve">iikmesriigid erandina </w:t>
      </w:r>
      <w:r w:rsidR="007D68AB" w:rsidRPr="00300F91">
        <w:t xml:space="preserve">sama määruse </w:t>
      </w:r>
      <w:r w:rsidR="00561284" w:rsidRPr="00300F91">
        <w:t>artiklist 35 sätted, mis käsitlevad läbivaatamismenetluse kestust, artikli 68 lõigete 4 ja 5</w:t>
      </w:r>
      <w:r w:rsidR="00AA5A0E" w:rsidRPr="00300F91">
        <w:t xml:space="preserve"> </w:t>
      </w:r>
      <w:r w:rsidR="00561284" w:rsidRPr="00300F91">
        <w:t>kohaselt esitatud riiki jäämise taotluse läbivaatamist kohtus, ning kui see on asjakohane, edasikaebemenetlust. Kehtestatud</w:t>
      </w:r>
      <w:r w:rsidR="00AA5A0E" w:rsidRPr="00300F91">
        <w:t xml:space="preserve"> </w:t>
      </w:r>
      <w:r w:rsidR="00561284" w:rsidRPr="00300F91">
        <w:t>kestusega tagatakse, et kõik kõnealused menetlusetapid viiakse lõpule 12 nädala jooksul alates taotluse registreerimisest.</w:t>
      </w:r>
    </w:p>
    <w:p w14:paraId="22602C22" w14:textId="77777777" w:rsidR="00356F2D" w:rsidRDefault="00356F2D" w:rsidP="00F426BC">
      <w:pPr>
        <w:jc w:val="both"/>
        <w:rPr>
          <w:b/>
          <w:bCs/>
        </w:rPr>
      </w:pPr>
    </w:p>
    <w:p w14:paraId="5E52F52E" w14:textId="2C77BF25" w:rsidR="00F426BC" w:rsidRPr="00252A0B" w:rsidRDefault="005C7CC9" w:rsidP="00F426BC">
      <w:pPr>
        <w:jc w:val="both"/>
      </w:pPr>
      <w:r w:rsidRPr="00D657BA">
        <w:rPr>
          <w:b/>
          <w:color w:val="4472C4" w:themeColor="accent1"/>
        </w:rPr>
        <w:t xml:space="preserve">Lõikega </w:t>
      </w:r>
      <w:r w:rsidR="005C3160">
        <w:rPr>
          <w:b/>
          <w:color w:val="4472C4" w:themeColor="accent1"/>
        </w:rPr>
        <w:t>9</w:t>
      </w:r>
      <w:r w:rsidRPr="00252A0B">
        <w:t xml:space="preserve"> sätestatakse, et juhul k</w:t>
      </w:r>
      <w:r w:rsidR="00F426BC" w:rsidRPr="00252A0B">
        <w:t xml:space="preserve">ui halduskohus on tühistanud </w:t>
      </w:r>
      <w:r w:rsidR="00150D8E">
        <w:t>PPA</w:t>
      </w:r>
      <w:r w:rsidR="00F426BC" w:rsidRPr="00252A0B">
        <w:t xml:space="preserve"> rahvusvahelise kaitse menetluses tehtud otsuse ja kohustanud taotlust uuesti läbi vaatama, teeb </w:t>
      </w:r>
      <w:r w:rsidR="00457A1A">
        <w:t>PPA</w:t>
      </w:r>
      <w:r w:rsidR="00F426BC" w:rsidRPr="00252A0B">
        <w:t xml:space="preserve"> </w:t>
      </w:r>
      <w:r w:rsidR="00F426BC" w:rsidRPr="00615A35">
        <w:t xml:space="preserve">uue otsuse </w:t>
      </w:r>
      <w:r w:rsidR="00615A35" w:rsidRPr="00615A35">
        <w:t xml:space="preserve">kiiremini kui on </w:t>
      </w:r>
      <w:r w:rsidR="00615A35" w:rsidRPr="001E23F0">
        <w:t>määruse 2024/1348</w:t>
      </w:r>
      <w:r w:rsidR="00DF358E">
        <w:t>/EL</w:t>
      </w:r>
      <w:r w:rsidR="00615A35" w:rsidRPr="001E23F0">
        <w:t xml:space="preserve"> (menetluse kohta) artiklis 35 sätestatud tähta</w:t>
      </w:r>
      <w:r w:rsidR="00615A35">
        <w:t>j</w:t>
      </w:r>
      <w:r w:rsidR="00615A35" w:rsidRPr="00615A35">
        <w:t>ad</w:t>
      </w:r>
      <w:r w:rsidR="00F426BC" w:rsidRPr="00615A35">
        <w:t>.</w:t>
      </w:r>
      <w:r w:rsidR="00F426BC" w:rsidRPr="00252A0B">
        <w:t xml:space="preserve"> Käesolevat lõiget ei kohaldata piirimenetluses tehtud otsuse suhtes.</w:t>
      </w:r>
    </w:p>
    <w:p w14:paraId="2A2FFA8F" w14:textId="77777777" w:rsidR="00611213" w:rsidRDefault="00611213" w:rsidP="00252A0B">
      <w:pPr>
        <w:jc w:val="both"/>
      </w:pPr>
    </w:p>
    <w:p w14:paraId="469C2959" w14:textId="246F423B" w:rsidR="00252A0B" w:rsidRDefault="00252A0B" w:rsidP="00252A0B">
      <w:pPr>
        <w:jc w:val="both"/>
      </w:pPr>
      <w:r w:rsidRPr="00252A0B">
        <w:t xml:space="preserve">Nimetatud säte on vajalik </w:t>
      </w:r>
      <w:r w:rsidR="00D050C0" w:rsidRPr="00252A0B">
        <w:t>määrus 2024/1348</w:t>
      </w:r>
      <w:r w:rsidR="00DF358E">
        <w:t>/EL</w:t>
      </w:r>
      <w:r w:rsidR="00D050C0" w:rsidRPr="00252A0B">
        <w:t xml:space="preserve"> (menetluse kohta) </w:t>
      </w:r>
      <w:r w:rsidR="00C07333">
        <w:t>artikli</w:t>
      </w:r>
      <w:r w:rsidR="00D050C0" w:rsidRPr="00252A0B">
        <w:t xml:space="preserve"> 35 lõike 8 </w:t>
      </w:r>
      <w:r w:rsidRPr="00252A0B">
        <w:t>rakendamiseks</w:t>
      </w:r>
      <w:r>
        <w:t xml:space="preserve"> ja menetluse tõhustamiseks</w:t>
      </w:r>
      <w:r w:rsidRPr="00252A0B">
        <w:t xml:space="preserve">. Selle </w:t>
      </w:r>
      <w:r w:rsidR="00D050C0" w:rsidRPr="00252A0B">
        <w:t>kohaselt kehtestavad liikmesriigid taotluse läbivaatamismenetluse lõpuleviimise tähtajad juhuks, kui kohus tühistab menetleva ametiasutuse otsuse ja saadab asja tagasi. Kõnealused tähtajad on lühemad kui sama määruse samas artiklis sätestatud tähtajad</w:t>
      </w:r>
      <w:r w:rsidR="00EE085E">
        <w:t xml:space="preserve">. Nimetatud tähtaegadeks on hiljemalt kaks kuud taotluse lubatavuse otsustamiseks, hiljemalt 10 tööpäeva mittelubatavuse keelduva otsuse tegemiseks </w:t>
      </w:r>
      <w:r w:rsidR="0039566B">
        <w:t>artikli</w:t>
      </w:r>
      <w:r w:rsidR="00EE085E">
        <w:t xml:space="preserve"> 38 </w:t>
      </w:r>
      <w:r w:rsidR="00EE085E" w:rsidRPr="00537B46">
        <w:t>lõi</w:t>
      </w:r>
      <w:r w:rsidR="0039566B">
        <w:t>k</w:t>
      </w:r>
      <w:r w:rsidR="00EE085E" w:rsidRPr="00537B46">
        <w:t>e</w:t>
      </w:r>
      <w:r w:rsidR="00EE085E">
        <w:t xml:space="preserve"> 1 korras, teatud juhtudel pikendamise korral 2 kuud, kiirendatud </w:t>
      </w:r>
      <w:r w:rsidR="00EE085E" w:rsidRPr="00615A35">
        <w:t xml:space="preserve">menetluse korral kuni 3 kuud ja tavamenetluse korral kuni 6 kuud, mida võib erandjuhtudel pikendada kuni 6 kuud. Seetõttu </w:t>
      </w:r>
      <w:r w:rsidR="00D60998" w:rsidRPr="00F6045B">
        <w:rPr>
          <w:b/>
          <w:color w:val="4472C4" w:themeColor="accent1"/>
        </w:rPr>
        <w:t>on oluline, et</w:t>
      </w:r>
      <w:r w:rsidR="00EE085E" w:rsidRPr="00F6045B">
        <w:rPr>
          <w:b/>
          <w:color w:val="4472C4" w:themeColor="accent1"/>
        </w:rPr>
        <w:t xml:space="preserve"> olenevalt menetluse liigist tuleb tagada, et taotluse uuesti läbivaatamise tähtaeg on esimese menetluse pikkusest lühem.</w:t>
      </w:r>
      <w:r w:rsidR="00EE085E" w:rsidRPr="00615A35">
        <w:t xml:space="preserve"> </w:t>
      </w:r>
      <w:r w:rsidR="00D60998" w:rsidRPr="00615A35">
        <w:t xml:space="preserve">Näiteks kui taotluse läbi vaatamise tähtajaks oli </w:t>
      </w:r>
      <w:r w:rsidR="00615A35" w:rsidRPr="00615A35">
        <w:t>kümme</w:t>
      </w:r>
      <w:r w:rsidR="00D60998" w:rsidRPr="00615A35">
        <w:t xml:space="preserve"> </w:t>
      </w:r>
      <w:r w:rsidR="00615A35" w:rsidRPr="00615A35">
        <w:t>töö</w:t>
      </w:r>
      <w:r w:rsidR="00D60998" w:rsidRPr="00615A35">
        <w:t xml:space="preserve">päeva ja peale kohtulikku kontrolli </w:t>
      </w:r>
      <w:r w:rsidR="00615A35" w:rsidRPr="00615A35">
        <w:t xml:space="preserve">kohustati </w:t>
      </w:r>
      <w:proofErr w:type="spellStart"/>
      <w:r w:rsidR="00615A35" w:rsidRPr="00615A35">
        <w:t>PPA-d</w:t>
      </w:r>
      <w:proofErr w:type="spellEnd"/>
      <w:r w:rsidR="00D60998" w:rsidRPr="00615A35">
        <w:t xml:space="preserve"> taotlus uuesti läbi </w:t>
      </w:r>
      <w:r w:rsidR="00615A35" w:rsidRPr="00615A35">
        <w:t>vaadata, peab PPA seda tegema hiljemalt</w:t>
      </w:r>
      <w:r w:rsidR="00D60998" w:rsidRPr="00615A35">
        <w:t xml:space="preserve"> </w:t>
      </w:r>
      <w:r w:rsidR="00615A35">
        <w:t>üheksa tööpäeva jooksul.</w:t>
      </w:r>
      <w:r w:rsidR="00D60998">
        <w:t xml:space="preserve"> </w:t>
      </w:r>
    </w:p>
    <w:p w14:paraId="7C6CF4E2" w14:textId="77777777" w:rsidR="00F426BC" w:rsidRDefault="00F426BC" w:rsidP="00252A0B">
      <w:pPr>
        <w:jc w:val="both"/>
      </w:pPr>
    </w:p>
    <w:p w14:paraId="7CD8075D" w14:textId="585B6E1D" w:rsidR="00706A16" w:rsidRDefault="00706A16" w:rsidP="00252A0B">
      <w:pPr>
        <w:jc w:val="both"/>
        <w:rPr>
          <w:b/>
          <w:bCs/>
        </w:rPr>
      </w:pPr>
      <w:r w:rsidRPr="00AA5A0E">
        <w:rPr>
          <w:b/>
          <w:bCs/>
        </w:rPr>
        <w:t>§ 32. Toimingud pärast rahvusvahelise kaitse taotluse läbivaatamist</w:t>
      </w:r>
    </w:p>
    <w:p w14:paraId="63483AE7" w14:textId="77777777" w:rsidR="00F426BC" w:rsidRDefault="00F426BC" w:rsidP="009802BE">
      <w:pPr>
        <w:rPr>
          <w:b/>
          <w:bCs/>
        </w:rPr>
      </w:pPr>
    </w:p>
    <w:p w14:paraId="7A439C8D" w14:textId="2410E5AA" w:rsidR="00B047CD" w:rsidRPr="00CE5399" w:rsidRDefault="00B047CD" w:rsidP="00F426BC">
      <w:pPr>
        <w:jc w:val="both"/>
      </w:pPr>
      <w:r w:rsidRPr="00D657BA">
        <w:rPr>
          <w:b/>
          <w:color w:val="4472C4" w:themeColor="accent1"/>
        </w:rPr>
        <w:t xml:space="preserve">Paragrahviga 32 </w:t>
      </w:r>
      <w:r w:rsidRPr="00CE5399">
        <w:t xml:space="preserve">kehtestatakse toimingute loetelu, mida </w:t>
      </w:r>
      <w:r w:rsidR="00457A1A">
        <w:t>PPA</w:t>
      </w:r>
      <w:r w:rsidRPr="00CE5399">
        <w:t xml:space="preserve"> teeb pärast rahvusvahelise kaitse taotluse läbi vaatamist </w:t>
      </w:r>
      <w:r w:rsidR="001560BF" w:rsidRPr="00CE5399">
        <w:t>ja</w:t>
      </w:r>
      <w:r w:rsidRPr="00CE5399">
        <w:t xml:space="preserve"> selle kohta otsuse langetamist</w:t>
      </w:r>
      <w:r w:rsidR="001560BF" w:rsidRPr="00CE5399">
        <w:t xml:space="preserve">. Samuti </w:t>
      </w:r>
      <w:r w:rsidR="007617B5" w:rsidRPr="00CE5399">
        <w:t>täpsustatakse</w:t>
      </w:r>
      <w:r w:rsidR="001560BF" w:rsidRPr="00CE5399">
        <w:t xml:space="preserve"> </w:t>
      </w:r>
      <w:r w:rsidR="001C03CF">
        <w:t>SKA</w:t>
      </w:r>
      <w:r w:rsidR="001560BF" w:rsidRPr="00CE5399">
        <w:t xml:space="preserve"> </w:t>
      </w:r>
      <w:r w:rsidR="008315C1">
        <w:t>välismaalasele osutatava kaasabi algust vä</w:t>
      </w:r>
      <w:r w:rsidR="001560BF" w:rsidRPr="00CE5399">
        <w:t>lismaalase iseseisva elamise korraldamis</w:t>
      </w:r>
      <w:r w:rsidR="007617B5" w:rsidRPr="00CE5399">
        <w:t>el</w:t>
      </w:r>
      <w:r w:rsidR="001560BF" w:rsidRPr="00CE5399">
        <w:t>.</w:t>
      </w:r>
    </w:p>
    <w:p w14:paraId="528B700F" w14:textId="77777777" w:rsidR="00AA5A0E" w:rsidRPr="00CE5399" w:rsidRDefault="00AA5A0E" w:rsidP="00AA5A0E">
      <w:pPr>
        <w:jc w:val="both"/>
        <w:rPr>
          <w:b/>
          <w:bCs/>
        </w:rPr>
      </w:pPr>
    </w:p>
    <w:p w14:paraId="25869895" w14:textId="66EC4442" w:rsidR="00F426BC" w:rsidRPr="00CE5399" w:rsidRDefault="00C30474" w:rsidP="00F426BC">
      <w:pPr>
        <w:jc w:val="both"/>
      </w:pPr>
      <w:r w:rsidRPr="00D657BA">
        <w:rPr>
          <w:b/>
          <w:color w:val="4472C4" w:themeColor="accent1"/>
        </w:rPr>
        <w:t>Lõike 1</w:t>
      </w:r>
      <w:r w:rsidRPr="00CE5399">
        <w:t xml:space="preserve"> kohaselt </w:t>
      </w:r>
      <w:r w:rsidR="00457A1A">
        <w:t>PPA</w:t>
      </w:r>
      <w:r w:rsidRPr="00CE5399">
        <w:t xml:space="preserve"> </w:t>
      </w:r>
      <w:r w:rsidR="00F426BC" w:rsidRPr="00CE5399">
        <w:t>1) toimetab taotlejale kätte rahvusvahelise kaitse taotluse kohta tehtud otsuse, arvestades käesolevas seaduses kättetoimetamise kohta sätestatut;</w:t>
      </w:r>
    </w:p>
    <w:p w14:paraId="6BA0F75E" w14:textId="50DB127C" w:rsidR="00F426BC" w:rsidRPr="00CE5399" w:rsidRDefault="00F426BC" w:rsidP="00F426BC">
      <w:pPr>
        <w:jc w:val="both"/>
      </w:pPr>
      <w:r w:rsidRPr="00CE5399">
        <w:t>2) teavitab taotluse suhtes tehtud otsuse resolutsioonist kinnipidamiskeskust või kohta, kus taotleja on majutatud;</w:t>
      </w:r>
      <w:r w:rsidR="00AA5A0E" w:rsidRPr="00CE5399">
        <w:t xml:space="preserve"> </w:t>
      </w:r>
      <w:r w:rsidRPr="00CE5399">
        <w:t>3) suunab rahvusvahelise kaitse saaja osalema kohanemisprogrammis.</w:t>
      </w:r>
    </w:p>
    <w:p w14:paraId="231E98D2" w14:textId="77777777" w:rsidR="00AA5A0E" w:rsidRPr="00CE5399" w:rsidRDefault="00AA5A0E" w:rsidP="00F426BC">
      <w:pPr>
        <w:jc w:val="both"/>
      </w:pPr>
    </w:p>
    <w:p w14:paraId="77E9FA2E" w14:textId="3079B690" w:rsidR="00AA5A0E" w:rsidRPr="00CE5399" w:rsidRDefault="00AA5A0E" w:rsidP="00B200F7">
      <w:pPr>
        <w:jc w:val="both"/>
      </w:pPr>
      <w:r w:rsidRPr="00D657BA">
        <w:rPr>
          <w:b/>
          <w:color w:val="4472C4" w:themeColor="accent1"/>
        </w:rPr>
        <w:t>Lõike 1 punkt</w:t>
      </w:r>
      <w:r w:rsidR="003A2920" w:rsidRPr="00D657BA">
        <w:rPr>
          <w:b/>
          <w:color w:val="4472C4" w:themeColor="accent1"/>
        </w:rPr>
        <w:t>is</w:t>
      </w:r>
      <w:r w:rsidRPr="00D657BA">
        <w:rPr>
          <w:b/>
          <w:color w:val="4472C4" w:themeColor="accent1"/>
        </w:rPr>
        <w:t xml:space="preserve"> 1</w:t>
      </w:r>
      <w:r w:rsidRPr="00D657BA">
        <w:rPr>
          <w:color w:val="4472C4" w:themeColor="accent1"/>
        </w:rPr>
        <w:t xml:space="preserve"> </w:t>
      </w:r>
      <w:r w:rsidRPr="00CE5399">
        <w:t xml:space="preserve">on vajalik </w:t>
      </w:r>
      <w:r w:rsidR="00B200F7" w:rsidRPr="00CE5399">
        <w:t>määrus 2024/1348</w:t>
      </w:r>
      <w:r w:rsidR="00DF358E">
        <w:t>/EL</w:t>
      </w:r>
      <w:r w:rsidR="00B200F7" w:rsidRPr="00CE5399">
        <w:t xml:space="preserve"> (menetluse kohta) 8 lõike 6 koh</w:t>
      </w:r>
      <w:r w:rsidRPr="00CE5399">
        <w:t>aldamiseks</w:t>
      </w:r>
      <w:r w:rsidR="00B200F7" w:rsidRPr="00CE5399">
        <w:t xml:space="preserve">, mis sätestab, et menetlev ametiasutus teavitab taotlejat võimalikult kiiresti kirjalikult tema taotluse kohta tehtud otsusest. Kui taotlejat esindab ametlikult esindaja või õigusnõustaja, võib menetlev ametiasutus otsusest teatada taotleja asemel tema esindajale või õigusnõustajale. </w:t>
      </w:r>
    </w:p>
    <w:p w14:paraId="28CBC399" w14:textId="77777777" w:rsidR="00B200F7" w:rsidRPr="00CE5399" w:rsidRDefault="00B200F7" w:rsidP="00F426BC">
      <w:pPr>
        <w:jc w:val="both"/>
      </w:pPr>
    </w:p>
    <w:p w14:paraId="19CFB40E" w14:textId="6DA6ADDD" w:rsidR="00AA5A0E" w:rsidRPr="00CE5399" w:rsidRDefault="00AA5A0E" w:rsidP="00F426BC">
      <w:pPr>
        <w:jc w:val="both"/>
      </w:pPr>
      <w:r w:rsidRPr="00611213">
        <w:rPr>
          <w:b/>
          <w:color w:val="4472C4" w:themeColor="accent1"/>
        </w:rPr>
        <w:t>Lõike 1 punkt 2</w:t>
      </w:r>
      <w:r w:rsidRPr="00611213">
        <w:rPr>
          <w:color w:val="4472C4" w:themeColor="accent1"/>
        </w:rPr>
        <w:t xml:space="preserve"> </w:t>
      </w:r>
      <w:r w:rsidR="003A3032" w:rsidRPr="00CE5399">
        <w:t>sätestatud teavitamine on hädavajalik</w:t>
      </w:r>
      <w:r w:rsidR="00D604AC" w:rsidRPr="00CE5399">
        <w:t>, selleks et välismaalase vastuvõttu ja kinnipidamist korraldavad ametiasutused oleksid teadlikud ja saaksid koheselt arvestada välismaalase õigusliku staatuse muutumisega.</w:t>
      </w:r>
      <w:r w:rsidR="000E310D" w:rsidRPr="00CE5399">
        <w:t xml:space="preserve"> Võimalikeks tehnilisteks lahendusteks sellise teavitamise korraldamiseks on </w:t>
      </w:r>
      <w:r w:rsidR="00F174B7" w:rsidRPr="00CE5399">
        <w:t xml:space="preserve">automaatne </w:t>
      </w:r>
      <w:r w:rsidR="000E310D" w:rsidRPr="00CE5399">
        <w:t xml:space="preserve">teavitus e-posti teel andmebaasist või </w:t>
      </w:r>
      <w:r w:rsidR="00F174B7" w:rsidRPr="00CE5399">
        <w:t xml:space="preserve">andmevahetus süsteemist süsteemi põhimõttel. </w:t>
      </w:r>
    </w:p>
    <w:p w14:paraId="46E62B3A" w14:textId="77777777" w:rsidR="003A3032" w:rsidRPr="00CE5399" w:rsidRDefault="003A3032" w:rsidP="00F426BC">
      <w:pPr>
        <w:jc w:val="both"/>
      </w:pPr>
    </w:p>
    <w:p w14:paraId="6DE5719E" w14:textId="485D8A5A" w:rsidR="00AA5A0E" w:rsidRPr="00CE5399" w:rsidRDefault="00AA5A0E" w:rsidP="00F426BC">
      <w:pPr>
        <w:jc w:val="both"/>
      </w:pPr>
      <w:r w:rsidRPr="00611213">
        <w:rPr>
          <w:b/>
          <w:color w:val="4472C4" w:themeColor="accent1"/>
        </w:rPr>
        <w:t>Lõike 1 punkt</w:t>
      </w:r>
      <w:r w:rsidR="003A3032" w:rsidRPr="00611213">
        <w:rPr>
          <w:b/>
          <w:color w:val="4472C4" w:themeColor="accent1"/>
        </w:rPr>
        <w:t>iga</w:t>
      </w:r>
      <w:r w:rsidRPr="00611213">
        <w:rPr>
          <w:b/>
          <w:color w:val="4472C4" w:themeColor="accent1"/>
        </w:rPr>
        <w:t xml:space="preserve"> 3</w:t>
      </w:r>
      <w:r w:rsidRPr="00611213">
        <w:rPr>
          <w:color w:val="4472C4" w:themeColor="accent1"/>
        </w:rPr>
        <w:t xml:space="preserve"> </w:t>
      </w:r>
      <w:r w:rsidR="008A4143" w:rsidRPr="00CE5399">
        <w:t>sätestatud kohene suunamine kohanemisprogrammi</w:t>
      </w:r>
      <w:r w:rsidR="000E310D" w:rsidRPr="00CE5399">
        <w:t xml:space="preserve"> peale rahvusvahelise kaitse staatuse tunnustamist</w:t>
      </w:r>
      <w:r w:rsidR="008A4143" w:rsidRPr="00CE5399">
        <w:t xml:space="preserve"> on vajalik, et võimaldada </w:t>
      </w:r>
      <w:r w:rsidR="000E310D" w:rsidRPr="00CE5399">
        <w:t>kaitse saajale</w:t>
      </w:r>
      <w:r w:rsidR="008A4143" w:rsidRPr="00CE5399">
        <w:t xml:space="preserve"> tegelik ligipääs </w:t>
      </w:r>
      <w:r w:rsidR="000E310D" w:rsidRPr="00CE5399">
        <w:t xml:space="preserve">eesti </w:t>
      </w:r>
      <w:r w:rsidR="008A4143" w:rsidRPr="00CE5399">
        <w:t xml:space="preserve">keele </w:t>
      </w:r>
      <w:r w:rsidR="000E310D" w:rsidRPr="00CE5399">
        <w:t xml:space="preserve">õppe </w:t>
      </w:r>
      <w:r w:rsidR="008A4143" w:rsidRPr="00CE5399">
        <w:t xml:space="preserve">ja </w:t>
      </w:r>
      <w:r w:rsidR="000E310D" w:rsidRPr="00CE5399">
        <w:t xml:space="preserve">rahvusvahelise kaitse saaja teemamoodulis osalemiseks. </w:t>
      </w:r>
    </w:p>
    <w:p w14:paraId="193EC990" w14:textId="77777777" w:rsidR="00F426BC" w:rsidRPr="00CE5399" w:rsidRDefault="00F426BC" w:rsidP="00F426BC">
      <w:pPr>
        <w:jc w:val="both"/>
      </w:pPr>
    </w:p>
    <w:p w14:paraId="7E5E27E4" w14:textId="2DE20437" w:rsidR="00CF451C" w:rsidRDefault="006E7890" w:rsidP="00CF451C">
      <w:pPr>
        <w:jc w:val="both"/>
      </w:pPr>
      <w:r w:rsidRPr="00611213">
        <w:rPr>
          <w:b/>
          <w:bCs/>
          <w:color w:val="4472C4" w:themeColor="accent1"/>
        </w:rPr>
        <w:t>Lõikega 2</w:t>
      </w:r>
      <w:r w:rsidRPr="00CE5399">
        <w:t xml:space="preserve"> sätestatakse, et </w:t>
      </w:r>
      <w:r w:rsidRPr="00537B46">
        <w:t>S</w:t>
      </w:r>
      <w:r w:rsidR="001C03CF">
        <w:t>KA</w:t>
      </w:r>
      <w:r w:rsidRPr="00CE5399">
        <w:t xml:space="preserve"> </w:t>
      </w:r>
      <w:r w:rsidR="00CE5399">
        <w:t xml:space="preserve">osutab välismaalasele vajaduse korral kaasabi </w:t>
      </w:r>
      <w:proofErr w:type="spellStart"/>
      <w:r w:rsidR="00B839D8">
        <w:t>KOV-i</w:t>
      </w:r>
      <w:proofErr w:type="spellEnd"/>
      <w:r w:rsidRPr="00CE5399">
        <w:t xml:space="preserve"> üksusesse </w:t>
      </w:r>
      <w:r w:rsidR="00CE5399">
        <w:t>elama asumisel</w:t>
      </w:r>
      <w:r w:rsidR="00C27224">
        <w:t xml:space="preserve"> vastavalt</w:t>
      </w:r>
      <w:r w:rsidR="00CE5399">
        <w:t xml:space="preserve"> </w:t>
      </w:r>
      <w:r w:rsidR="00C27224">
        <w:t>eelnõus</w:t>
      </w:r>
      <w:r w:rsidR="00CE5399">
        <w:t xml:space="preserve"> sätestatule</w:t>
      </w:r>
      <w:r w:rsidRPr="00CE5399">
        <w:t xml:space="preserve">. </w:t>
      </w:r>
    </w:p>
    <w:p w14:paraId="0643E023" w14:textId="77777777" w:rsidR="00CF451C" w:rsidRDefault="00CF451C" w:rsidP="00CF451C">
      <w:pPr>
        <w:jc w:val="both"/>
      </w:pPr>
    </w:p>
    <w:p w14:paraId="59082142" w14:textId="479188F2" w:rsidR="00CF451C" w:rsidRPr="00701D67" w:rsidRDefault="00CF451C" w:rsidP="00CF451C">
      <w:pPr>
        <w:jc w:val="both"/>
      </w:pPr>
      <w:r w:rsidRPr="00701D67">
        <w:t xml:space="preserve">Eelnõus on säilitatud praegu kehtiv kord, mille kohaselt võimaldatakse rahvusvahelise kaitse saajal piiratud aja jooksul majutuskeskuses elamist jätketa ka pärast rahvusvahelise kaitse saamist. Kaitse saajal on kohustus nelja kuu jooksul leida endale elukoht väljaspool majutuskeskust. Selleks osutab majutuskeskuse teenuse osutaja talle seaduses ettenähtud abi. Lõikega 2 täpsustatakse, et selline abistav tegevus käivitub siis kui kaitse saamise otsus on langetatud ja kui </w:t>
      </w:r>
      <w:proofErr w:type="spellStart"/>
      <w:r w:rsidR="00C27224">
        <w:t>PPA-l</w:t>
      </w:r>
      <w:proofErr w:type="spellEnd"/>
      <w:r w:rsidRPr="00701D67">
        <w:t xml:space="preserve"> on selle välismaalasele kätte andnud. Lõige 2 on mh seotud ka lõike 1 punkti 2 eesmärgiga.</w:t>
      </w:r>
    </w:p>
    <w:p w14:paraId="6FF5CC33" w14:textId="77777777" w:rsidR="003A2920" w:rsidRDefault="003A2920" w:rsidP="009802BE">
      <w:pPr>
        <w:rPr>
          <w:b/>
          <w:bCs/>
        </w:rPr>
      </w:pPr>
    </w:p>
    <w:p w14:paraId="02E76AFE" w14:textId="1BD82C4D" w:rsidR="00706A16" w:rsidRPr="00297F34" w:rsidRDefault="00706A16" w:rsidP="009802BE">
      <w:pPr>
        <w:rPr>
          <w:b/>
          <w:bCs/>
        </w:rPr>
      </w:pPr>
      <w:r w:rsidRPr="00297F34">
        <w:rPr>
          <w:b/>
          <w:bCs/>
        </w:rPr>
        <w:t>§ 33. Otsuse vaidlustamine</w:t>
      </w:r>
    </w:p>
    <w:p w14:paraId="4E2FB897" w14:textId="77777777" w:rsidR="00F426BC" w:rsidRPr="00297F34" w:rsidRDefault="00F426BC" w:rsidP="009802BE">
      <w:pPr>
        <w:rPr>
          <w:b/>
          <w:bCs/>
        </w:rPr>
      </w:pPr>
    </w:p>
    <w:p w14:paraId="69B59F4C" w14:textId="6CE89690" w:rsidR="00AD4F1C" w:rsidRPr="00297F34" w:rsidRDefault="00AD4F1C" w:rsidP="00F426BC">
      <w:pPr>
        <w:jc w:val="both"/>
      </w:pPr>
      <w:r w:rsidRPr="00611213">
        <w:rPr>
          <w:b/>
          <w:color w:val="4472C4" w:themeColor="accent1"/>
        </w:rPr>
        <w:t>Paragrahviga 33</w:t>
      </w:r>
      <w:r w:rsidRPr="00611213">
        <w:rPr>
          <w:color w:val="4472C4" w:themeColor="accent1"/>
        </w:rPr>
        <w:t xml:space="preserve"> </w:t>
      </w:r>
      <w:r w:rsidRPr="00297F34">
        <w:t xml:space="preserve">sätestatakse </w:t>
      </w:r>
      <w:r w:rsidR="00500C0A" w:rsidRPr="00297F34">
        <w:t xml:space="preserve">rahvusvahelise kaitse taotluse suhtes langetatud otsuse </w:t>
      </w:r>
      <w:r w:rsidR="00AA3B55" w:rsidRPr="00297F34">
        <w:t xml:space="preserve">ja koos sellega tehtud lahkumisettekirjutuse </w:t>
      </w:r>
      <w:r w:rsidR="00500C0A" w:rsidRPr="00297F34">
        <w:t>vaidlustamise tähtajad</w:t>
      </w:r>
      <w:r w:rsidR="00AA3B55" w:rsidRPr="00297F34">
        <w:t xml:space="preserve"> ning kord</w:t>
      </w:r>
      <w:r w:rsidR="00500C0A" w:rsidRPr="00297F34">
        <w:t>.</w:t>
      </w:r>
    </w:p>
    <w:p w14:paraId="47F633E6" w14:textId="77777777" w:rsidR="00AD4F1C" w:rsidRPr="00297F34" w:rsidRDefault="00AD4F1C" w:rsidP="00F426BC">
      <w:pPr>
        <w:jc w:val="both"/>
      </w:pPr>
    </w:p>
    <w:p w14:paraId="2521CEA4" w14:textId="7F5CC583" w:rsidR="00F426BC" w:rsidRPr="00297F34" w:rsidRDefault="00AA3B55" w:rsidP="00F426BC">
      <w:pPr>
        <w:jc w:val="both"/>
      </w:pPr>
      <w:r w:rsidRPr="00611213">
        <w:rPr>
          <w:b/>
          <w:color w:val="4472C4" w:themeColor="accent1"/>
        </w:rPr>
        <w:t>Lõike 1</w:t>
      </w:r>
      <w:r w:rsidRPr="00297F34">
        <w:rPr>
          <w:b/>
          <w:bCs/>
        </w:rPr>
        <w:t xml:space="preserve"> </w:t>
      </w:r>
      <w:r w:rsidRPr="00297F34">
        <w:t>kohaselt võib</w:t>
      </w:r>
      <w:r w:rsidR="00F426BC" w:rsidRPr="00297F34">
        <w:t xml:space="preserve"> määruse 2024/1347</w:t>
      </w:r>
      <w:r w:rsidR="00DF358E">
        <w:t>/EL</w:t>
      </w:r>
      <w:r w:rsidR="00F426BC" w:rsidRPr="00297F34">
        <w:t xml:space="preserve"> (kvalifikatsioonitingimuste kohta) alusel ning määruses 2024/1348</w:t>
      </w:r>
      <w:r w:rsidR="00DF358E">
        <w:t>/EL</w:t>
      </w:r>
      <w:r w:rsidR="00F426BC" w:rsidRPr="00297F34">
        <w:t xml:space="preserve"> (menetluse kohta) sätestatud korras tehtud otsuse ja koos sellega tehtud lahkumisettekirjutuse vaidlustada halduskohtus 14 päeva jooksul otsuse teatavaks tegemise päevast arvates.</w:t>
      </w:r>
    </w:p>
    <w:p w14:paraId="33FC1EC6" w14:textId="77777777" w:rsidR="00611213" w:rsidRDefault="00611213" w:rsidP="00F426BC">
      <w:pPr>
        <w:jc w:val="both"/>
        <w:rPr>
          <w:b/>
          <w:bCs/>
        </w:rPr>
      </w:pPr>
    </w:p>
    <w:p w14:paraId="2B935C40" w14:textId="5F3BAAD4" w:rsidR="004C1E28" w:rsidRPr="00297F34" w:rsidRDefault="004C1E28" w:rsidP="00F426BC">
      <w:pPr>
        <w:jc w:val="both"/>
      </w:pPr>
      <w:r w:rsidRPr="00611213">
        <w:rPr>
          <w:b/>
          <w:color w:val="4472C4" w:themeColor="accent1"/>
        </w:rPr>
        <w:t>Lõike 2</w:t>
      </w:r>
      <w:r w:rsidRPr="00297F34">
        <w:t xml:space="preserve"> kohaselt võib määruse 2024/1348</w:t>
      </w:r>
      <w:r w:rsidR="00DF358E">
        <w:t>/EL</w:t>
      </w:r>
      <w:r w:rsidRPr="00297F34">
        <w:t xml:space="preserve"> (menetluse kohta) alusel kiirendatud läbivaatamismenetluses või piirimenetluses tehtud otsuse ja koos sellega tehtud lahkumisettekirjutuse vaidlustada halduskohtus viie päeva jooksul otsuse teatavaks tegemise päevast arvates.</w:t>
      </w:r>
    </w:p>
    <w:p w14:paraId="750046BE" w14:textId="77777777" w:rsidR="00D0432A" w:rsidRPr="00297F34" w:rsidRDefault="00D0432A" w:rsidP="00F426BC">
      <w:pPr>
        <w:jc w:val="both"/>
      </w:pPr>
    </w:p>
    <w:p w14:paraId="1F5265E0" w14:textId="79633AAE" w:rsidR="00C46875" w:rsidRPr="00297F34" w:rsidRDefault="00BC42A8" w:rsidP="00EF5976">
      <w:pPr>
        <w:jc w:val="both"/>
      </w:pPr>
      <w:r>
        <w:t>M</w:t>
      </w:r>
      <w:r w:rsidR="00C46875" w:rsidRPr="00537B46">
        <w:t>äärus</w:t>
      </w:r>
      <w:r w:rsidR="00C46875" w:rsidRPr="00297F34">
        <w:t xml:space="preserve"> 2024/1347</w:t>
      </w:r>
      <w:r w:rsidR="00DF358E">
        <w:t>/EL</w:t>
      </w:r>
      <w:r w:rsidR="00C46875" w:rsidRPr="00297F34">
        <w:t xml:space="preserve"> (kvalifikatsioonitingimuste kohta</w:t>
      </w:r>
      <w:r w:rsidR="00D0432A" w:rsidRPr="00297F34">
        <w:t xml:space="preserve">) reguleerib välismaalaste rahvusvahelise kaitse saajaks kvalifitseerimise ja antava rahvusvahelise kaitse sisu. </w:t>
      </w:r>
      <w:r w:rsidR="00680184" w:rsidRPr="00297F34">
        <w:t>Samuti loob määrus põhjenduspunkt 54 seose määrusega 2024/1348</w:t>
      </w:r>
      <w:r w:rsidR="00DF358E">
        <w:t>/EL</w:t>
      </w:r>
      <w:r w:rsidR="00680184" w:rsidRPr="00297F34">
        <w:t xml:space="preserve"> (menetluse kohta), mille alusel on liikmesriikidel muuhulgas kohustus tagada</w:t>
      </w:r>
      <w:r w:rsidR="00EF5976" w:rsidRPr="00297F34">
        <w:t>, et taotlejatel on võimalik kasutada tõhusat</w:t>
      </w:r>
      <w:r w:rsidR="00D339E0" w:rsidRPr="00297F34">
        <w:t xml:space="preserve"> </w:t>
      </w:r>
      <w:r w:rsidR="00EF5976" w:rsidRPr="00297F34">
        <w:t>õiguskaitsevahendit, et vaidlustada kohtus menetleva ametiasutuse otsus rahvusvahelise kaitse taotlusest</w:t>
      </w:r>
      <w:r w:rsidR="00D339E0" w:rsidRPr="00297F34">
        <w:t xml:space="preserve"> </w:t>
      </w:r>
      <w:r w:rsidR="00EF5976" w:rsidRPr="00297F34">
        <w:t>põhjendamata keelduda või otsus võtta ära rahvusvaheline kaitse. Sellega seoses pea</w:t>
      </w:r>
      <w:r w:rsidR="00680184" w:rsidRPr="00297F34">
        <w:t>b</w:t>
      </w:r>
      <w:r w:rsidR="00EF5976" w:rsidRPr="00297F34">
        <w:t xml:space="preserve"> pädev kohus kõigi </w:t>
      </w:r>
      <w:r w:rsidR="00680184" w:rsidRPr="00297F34">
        <w:t xml:space="preserve">kaitse andmisest </w:t>
      </w:r>
      <w:r w:rsidR="00EF5976" w:rsidRPr="00297F34">
        <w:t>keeldumiste või äravõtmise otsuste vaidlustamise puhul põhjalikult läbi vaatama põhjused, miks menetlev</w:t>
      </w:r>
      <w:r w:rsidR="00D339E0" w:rsidRPr="00297F34">
        <w:t xml:space="preserve"> </w:t>
      </w:r>
      <w:r w:rsidR="00EF5976" w:rsidRPr="00297F34">
        <w:t>ametiasutus otsustas rahvusvahelise kaitse taotlusest keelduda või kaitse saajalt rahvusvahelise kaitse ära võtta.</w:t>
      </w:r>
    </w:p>
    <w:p w14:paraId="1BF8F2D2" w14:textId="77777777" w:rsidR="00611213" w:rsidRDefault="00611213" w:rsidP="003620E1">
      <w:pPr>
        <w:jc w:val="both"/>
      </w:pPr>
    </w:p>
    <w:p w14:paraId="79C8B088" w14:textId="15D6BFC9" w:rsidR="003620E1" w:rsidRPr="00297F34" w:rsidRDefault="00C40B41" w:rsidP="003620E1">
      <w:pPr>
        <w:jc w:val="both"/>
      </w:pPr>
      <w:r>
        <w:t>M</w:t>
      </w:r>
      <w:r w:rsidR="003620E1" w:rsidRPr="00537B46">
        <w:t>äärus</w:t>
      </w:r>
      <w:r w:rsidR="003620E1" w:rsidRPr="00297F34">
        <w:t xml:space="preserve"> 2024/1348</w:t>
      </w:r>
      <w:r w:rsidR="00DF358E">
        <w:t>/EL</w:t>
      </w:r>
      <w:r w:rsidR="003620E1" w:rsidRPr="00297F34">
        <w:t xml:space="preserve"> (menetluse kohta) </w:t>
      </w:r>
      <w:r w:rsidR="0039566B">
        <w:t>artikli</w:t>
      </w:r>
      <w:r w:rsidR="003620E1" w:rsidRPr="00297F34">
        <w:t xml:space="preserve"> 67 </w:t>
      </w:r>
      <w:r w:rsidR="003620E1" w:rsidRPr="00537B46">
        <w:t>l</w:t>
      </w:r>
      <w:r w:rsidR="00C53466">
        <w:t>õike</w:t>
      </w:r>
      <w:r w:rsidR="003620E1" w:rsidRPr="00297F34">
        <w:t xml:space="preserve"> 3 kohaselt on sätestatud, et tõhusa õiguskaitsevahendiga nähakse ette nii faktiliste kui ka õiguslike asjaolude täielik ja </w:t>
      </w:r>
      <w:proofErr w:type="spellStart"/>
      <w:r w:rsidR="003620E1" w:rsidRPr="00297F34">
        <w:t>ex</w:t>
      </w:r>
      <w:proofErr w:type="spellEnd"/>
      <w:r w:rsidR="003620E1" w:rsidRPr="00297F34">
        <w:t xml:space="preserve"> </w:t>
      </w:r>
      <w:proofErr w:type="spellStart"/>
      <w:r w:rsidR="003620E1" w:rsidRPr="00297F34">
        <w:t>nunc</w:t>
      </w:r>
      <w:proofErr w:type="spellEnd"/>
      <w:r w:rsidR="003620E1" w:rsidRPr="00297F34">
        <w:t xml:space="preserve"> läbivaatamine vähemalt esimese astme kohtus, sealhulgas vajaduse korral rahvusvahelise kaitse vajaduste läbivaatamine vastavalt määrusele </w:t>
      </w:r>
      <w:r w:rsidR="00DF358E">
        <w:t>2024/1347/</w:t>
      </w:r>
      <w:r w:rsidR="003620E1" w:rsidRPr="00297F34">
        <w:t>EL.</w:t>
      </w:r>
    </w:p>
    <w:p w14:paraId="5BE801A3" w14:textId="77777777" w:rsidR="00611213" w:rsidRDefault="00611213" w:rsidP="00952E15">
      <w:pPr>
        <w:jc w:val="both"/>
      </w:pPr>
    </w:p>
    <w:p w14:paraId="5EC06915" w14:textId="6ECF135A" w:rsidR="00952E15" w:rsidRPr="00297F34" w:rsidRDefault="00952E15" w:rsidP="00952E15">
      <w:pPr>
        <w:jc w:val="both"/>
      </w:pPr>
      <w:r w:rsidRPr="00297F34">
        <w:lastRenderedPageBreak/>
        <w:t xml:space="preserve">Järjepidevuse tagamiseks rahvusvahelise kaitse taotluse suhtes tehtud keelduva otsuse ja sellele lisatud </w:t>
      </w:r>
      <w:proofErr w:type="spellStart"/>
      <w:r w:rsidRPr="00297F34">
        <w:t>tagasisaatmisotsuse</w:t>
      </w:r>
      <w:proofErr w:type="spellEnd"/>
      <w:r w:rsidRPr="00297F34">
        <w:t xml:space="preserve"> kohtupoolsel õiguslikul läbivaatamisel ning selleks, et kiirendada kohtuasja läbivaatamist ja vähendada pädevate õigusasutuste koormust tuleks kohaldada ühist menetlust samas kohtus.</w:t>
      </w:r>
      <w:r w:rsidR="00B236C0" w:rsidRPr="00297F34">
        <w:t xml:space="preserve"> Samuti on oluliseks aspektiks seos lõpliku otsuse määratlusega. Selle kohaselt on rahvusvahelise kaitse taotlejal, kelle taotluse suhtes on langetud keelduv otsus, kuid kestab kohtule kaebuse esitamise aeg, õigus kuni selle lõppemiseni või halduskohtu otsuse langetamiseni Eestis viibida.</w:t>
      </w:r>
      <w:r w:rsidR="003620E1" w:rsidRPr="00297F34">
        <w:t xml:space="preserve"> </w:t>
      </w:r>
    </w:p>
    <w:p w14:paraId="3093A410" w14:textId="77777777" w:rsidR="00611213" w:rsidRDefault="00611213" w:rsidP="003620E1">
      <w:pPr>
        <w:jc w:val="both"/>
      </w:pPr>
    </w:p>
    <w:p w14:paraId="15A57D7C" w14:textId="2244C323" w:rsidR="00C46875" w:rsidRPr="00297F34" w:rsidRDefault="00C40B41" w:rsidP="003620E1">
      <w:pPr>
        <w:jc w:val="both"/>
      </w:pPr>
      <w:r>
        <w:t>M</w:t>
      </w:r>
      <w:r w:rsidR="00C46875" w:rsidRPr="00537B46">
        <w:t>ääruse</w:t>
      </w:r>
      <w:r w:rsidR="00C46875" w:rsidRPr="00297F34">
        <w:t xml:space="preserve"> 2024/1348</w:t>
      </w:r>
      <w:r w:rsidR="00DF358E">
        <w:t>/EL</w:t>
      </w:r>
      <w:r w:rsidR="00C46875" w:rsidRPr="00297F34">
        <w:t xml:space="preserve"> (menetluse kohta)</w:t>
      </w:r>
      <w:r w:rsidR="00100F0F" w:rsidRPr="00297F34">
        <w:t xml:space="preserve"> </w:t>
      </w:r>
      <w:r w:rsidR="0039566B">
        <w:t>artikli</w:t>
      </w:r>
      <w:r w:rsidR="009D4572" w:rsidRPr="00297F34">
        <w:t xml:space="preserve"> </w:t>
      </w:r>
      <w:r w:rsidR="003620E1" w:rsidRPr="00297F34">
        <w:t xml:space="preserve">67 </w:t>
      </w:r>
      <w:r w:rsidR="003620E1" w:rsidRPr="00537B46">
        <w:t>lõi</w:t>
      </w:r>
      <w:r w:rsidR="0039566B">
        <w:t>k</w:t>
      </w:r>
      <w:r w:rsidR="003620E1" w:rsidRPr="00537B46">
        <w:t>e</w:t>
      </w:r>
      <w:r w:rsidR="003620E1" w:rsidRPr="00297F34">
        <w:t xml:space="preserve"> 7 kohaselt sätestavad liikmesriigid järgmised tähtajad, mille jooksul taotlejad, isikud, kellelt tahetakse rahvusvaheline kaitse ära võtta, ja täiendava kaitse saamise nõuetele vastavaks tunnistatud isikud saavad esitada edasikaebuse keelduva otsuste kohta: a) </w:t>
      </w:r>
      <w:r w:rsidR="003620E1" w:rsidRPr="00A10FA4">
        <w:rPr>
          <w:b/>
          <w:color w:val="4472C4" w:themeColor="accent1"/>
        </w:rPr>
        <w:t>vähemalt viis ja kõige rohkem kümme päeva</w:t>
      </w:r>
      <w:r w:rsidR="003620E1" w:rsidRPr="00A10FA4">
        <w:rPr>
          <w:color w:val="4472C4" w:themeColor="accent1"/>
        </w:rPr>
        <w:t xml:space="preserve"> </w:t>
      </w:r>
      <w:r w:rsidR="003620E1" w:rsidRPr="00297F34">
        <w:t xml:space="preserve">keelduva otsuse puhul, mis on tehtud taotluse suhtes selle mittelubatavuse, kaudselt tagasivõtmise, põhjendamatuse või ilmselge põhjendamatuse tõttu, kui otsuse tegemise ajal on täidetud artikli 42 lõigetes 1 ja 3 osutatud mis tahes tingimus; b) kõigil muudel juhtudel </w:t>
      </w:r>
      <w:r w:rsidR="003620E1" w:rsidRPr="00A10FA4">
        <w:rPr>
          <w:b/>
          <w:color w:val="4472C4" w:themeColor="accent1"/>
        </w:rPr>
        <w:t>vähemalt kaks nädalat ja kõige rohkem üks kuu</w:t>
      </w:r>
      <w:r w:rsidR="003620E1" w:rsidRPr="00297F34">
        <w:t>.</w:t>
      </w:r>
    </w:p>
    <w:p w14:paraId="4EE739C4" w14:textId="77777777" w:rsidR="004C1E28" w:rsidRPr="00297F34" w:rsidRDefault="004C1E28" w:rsidP="00F426BC">
      <w:pPr>
        <w:jc w:val="both"/>
      </w:pPr>
    </w:p>
    <w:p w14:paraId="67796D55" w14:textId="221D8342" w:rsidR="00831F86" w:rsidRDefault="004C1E28" w:rsidP="00F426BC">
      <w:pPr>
        <w:jc w:val="both"/>
      </w:pPr>
      <w:r w:rsidRPr="00297F34">
        <w:t xml:space="preserve">Seetõttu kehtestatakse lõikes 14 päevane vaidlustamise tähtaeg kõikide tavamenetluse raames langetatud otsuste vaidlustamiseks ning 5 päevane vaidlustamise tähtaeg nende otsuste suhtes, mille langetamiseks kasutati kiirendatud läbivaatamismenetlust või piirimenetlust. Tähtaja valimisel on lähtutud efektiivsuse ja tegeliku õiguskaitse võimaldamise põhimõttest. Kuna eriti kiirendatud ja piirimenetlus tuleb läbi viia nii kiiresti ja efektiivselt kui võimalik ja taotlejal on alates taotluse registreerimisest õigus kasutada </w:t>
      </w:r>
      <w:r w:rsidRPr="00C27224">
        <w:t>tasuta õigusabi ja esindamist, siis</w:t>
      </w:r>
      <w:r w:rsidRPr="00297F34">
        <w:t xml:space="preserve"> on vaidlustamise tähtajaks valitud kõige lühem võimalik aeg, mis on </w:t>
      </w:r>
      <w:r w:rsidR="00C27224">
        <w:t>viis</w:t>
      </w:r>
      <w:r w:rsidRPr="00297F34">
        <w:t xml:space="preserve"> päeva.</w:t>
      </w:r>
    </w:p>
    <w:p w14:paraId="6F131171" w14:textId="77777777" w:rsidR="005D7201" w:rsidRPr="00297F34" w:rsidRDefault="005D7201" w:rsidP="00F426BC">
      <w:pPr>
        <w:jc w:val="both"/>
      </w:pPr>
    </w:p>
    <w:p w14:paraId="5D4DBBAB" w14:textId="3916CF4A" w:rsidR="007279F2" w:rsidRPr="00297F34" w:rsidRDefault="00831F86" w:rsidP="00F426BC">
      <w:pPr>
        <w:jc w:val="both"/>
      </w:pPr>
      <w:r w:rsidRPr="00297F34">
        <w:t xml:space="preserve">Praegu kehtib taotluse esitamisele üks tähtaeg olenemata menetluse liigist või otsuse alusest, mis on </w:t>
      </w:r>
      <w:r w:rsidR="00C27224">
        <w:t>kümme</w:t>
      </w:r>
      <w:r w:rsidRPr="00297F34">
        <w:t xml:space="preserve"> päeva. Praktikas on see osutunud piisavaks ajaks. Muudatuste kohaselt on minimaalseks tähtajaks kaks nädalat. Seetõttu on lõikes 1 sätestatud, et otsuse vaidlustamise tähtajaks halduskohtus tavamene</w:t>
      </w:r>
      <w:r w:rsidR="004970B9" w:rsidRPr="00297F34">
        <w:t>tl</w:t>
      </w:r>
      <w:r w:rsidRPr="00297F34">
        <w:t xml:space="preserve">use korral on 14 päeva otsusest teatavaks saamisest alates. </w:t>
      </w:r>
    </w:p>
    <w:p w14:paraId="1037FD42" w14:textId="77777777" w:rsidR="00F426BC" w:rsidRPr="00297F34" w:rsidRDefault="00F426BC" w:rsidP="00F426BC">
      <w:pPr>
        <w:jc w:val="both"/>
      </w:pPr>
    </w:p>
    <w:p w14:paraId="7615171C" w14:textId="0B68660E" w:rsidR="00D80E41" w:rsidRPr="00297F34" w:rsidRDefault="00B22BDB" w:rsidP="00D80E41">
      <w:pPr>
        <w:jc w:val="both"/>
      </w:pPr>
      <w:r w:rsidRPr="00611213">
        <w:rPr>
          <w:b/>
          <w:color w:val="4472C4" w:themeColor="accent1"/>
        </w:rPr>
        <w:t>Lõikega 3</w:t>
      </w:r>
      <w:r w:rsidRPr="00297F34">
        <w:t xml:space="preserve"> sätestatakse, et v</w:t>
      </w:r>
      <w:r w:rsidR="00F426BC" w:rsidRPr="00297F34">
        <w:t>aidlustada ei saa rahvusvahelise kaitse andmisest keelduvat otsust, kui taotleja on taotlusest loobunud.</w:t>
      </w:r>
      <w:r w:rsidR="00611213">
        <w:t xml:space="preserve"> </w:t>
      </w:r>
      <w:r w:rsidR="008B354A">
        <w:t>M</w:t>
      </w:r>
      <w:r w:rsidR="001C0504" w:rsidRPr="00537B46">
        <w:t xml:space="preserve">ääruse </w:t>
      </w:r>
      <w:r w:rsidR="001C0504" w:rsidRPr="00297F34">
        <w:t>2024/1348</w:t>
      </w:r>
      <w:r w:rsidR="00DF358E">
        <w:t>/EL</w:t>
      </w:r>
      <w:r w:rsidR="001C0504" w:rsidRPr="00297F34">
        <w:t xml:space="preserve"> (menetluse kohta) </w:t>
      </w:r>
      <w:r w:rsidR="00583C40">
        <w:t>artikli</w:t>
      </w:r>
      <w:r w:rsidR="001C0504" w:rsidRPr="00297F34">
        <w:t xml:space="preserve"> 67 lõike 1 kohaselt on võimalik vaidlustada </w:t>
      </w:r>
      <w:r w:rsidR="00D80E41" w:rsidRPr="00297F34">
        <w:t xml:space="preserve">keelduv otsus, mis on tehtud taotluse suhtes selle mittelubatavuse tõttu; otsus, millega jäetakse taotlus selle põhjendamatuse või ilmselge põhjendamatuse tõttu rahuldamata nii seoses pagulasseisundi kui ka täiendava kaitse seisundiga; keelduv otsus, mis on tehtud taotluse suhtes selle kaudse tagasivõtmise tõttu; otsus rahvusvahelise kaitse äravõtmise kohta ja e) </w:t>
      </w:r>
      <w:r w:rsidR="00F07EAF" w:rsidRPr="00297F34">
        <w:t xml:space="preserve">sama </w:t>
      </w:r>
      <w:r w:rsidR="00D80E41" w:rsidRPr="00297F34">
        <w:t xml:space="preserve">määruse artikli 37 kohaselt </w:t>
      </w:r>
      <w:r w:rsidR="00471495" w:rsidRPr="00297F34">
        <w:t xml:space="preserve">koos keelduva otsusega </w:t>
      </w:r>
      <w:r w:rsidR="00D80E41" w:rsidRPr="00297F34">
        <w:t xml:space="preserve">väljastatud </w:t>
      </w:r>
      <w:proofErr w:type="spellStart"/>
      <w:r w:rsidR="00D80E41" w:rsidRPr="00297F34">
        <w:t>tagasisaatmisotsus</w:t>
      </w:r>
      <w:proofErr w:type="spellEnd"/>
      <w:r w:rsidR="00D80E41" w:rsidRPr="00297F34">
        <w:t xml:space="preserve">. </w:t>
      </w:r>
    </w:p>
    <w:p w14:paraId="0390859E" w14:textId="77777777" w:rsidR="00611213" w:rsidRDefault="00611213" w:rsidP="00D80E41">
      <w:pPr>
        <w:jc w:val="both"/>
      </w:pPr>
    </w:p>
    <w:p w14:paraId="0E97F2C9" w14:textId="211D7EA7" w:rsidR="005C12F8" w:rsidRPr="00297F34" w:rsidRDefault="005C12F8" w:rsidP="00D80E41">
      <w:pPr>
        <w:jc w:val="both"/>
      </w:pPr>
      <w:r w:rsidRPr="00297F34">
        <w:t xml:space="preserve">Kuna selgesõnaliselt ja </w:t>
      </w:r>
      <w:r w:rsidR="007901D0" w:rsidRPr="00297F34">
        <w:t>ühemõtteliselt</w:t>
      </w:r>
      <w:r w:rsidRPr="00297F34">
        <w:t xml:space="preserve"> taotluse tagasivõtmise</w:t>
      </w:r>
      <w:r w:rsidR="00471495" w:rsidRPr="00297F34">
        <w:t xml:space="preserve"> ehk taotluse loobumise kohta tehtud otsust ei ole vaidlustatavate aktide hulka arvatud, siis tuleb </w:t>
      </w:r>
      <w:r w:rsidR="00875B06" w:rsidRPr="00297F34">
        <w:t>õigus</w:t>
      </w:r>
      <w:r w:rsidR="00471495" w:rsidRPr="00297F34">
        <w:t>selguse huvides sätestada, et nimetatud põhjusel tehtud keelduvat otsust ei saa vaidlustada.</w:t>
      </w:r>
    </w:p>
    <w:p w14:paraId="3F394898" w14:textId="77777777" w:rsidR="00D80E41" w:rsidRPr="00297F34" w:rsidRDefault="00D80E41" w:rsidP="00F426BC">
      <w:pPr>
        <w:jc w:val="both"/>
      </w:pPr>
    </w:p>
    <w:p w14:paraId="24F4A4AF" w14:textId="54C2A680" w:rsidR="00F426BC" w:rsidRPr="00297F34" w:rsidRDefault="00F07EAF" w:rsidP="00F426BC">
      <w:pPr>
        <w:jc w:val="both"/>
      </w:pPr>
      <w:r w:rsidRPr="00611213">
        <w:rPr>
          <w:b/>
          <w:color w:val="4472C4" w:themeColor="accent1"/>
        </w:rPr>
        <w:t>Lõike 4</w:t>
      </w:r>
      <w:r w:rsidRPr="00611213">
        <w:rPr>
          <w:color w:val="4472C4" w:themeColor="accent1"/>
        </w:rPr>
        <w:t xml:space="preserve"> </w:t>
      </w:r>
      <w:r w:rsidRPr="00297F34">
        <w:t>alusel ei saa v</w:t>
      </w:r>
      <w:r w:rsidR="00F426BC" w:rsidRPr="00297F34">
        <w:t>aidlustada rahvusvahelise kaitse äravõtmise otsust, kui rahvusvahelise kaitse saaja on:</w:t>
      </w:r>
      <w:r w:rsidRPr="00297F34">
        <w:t xml:space="preserve"> </w:t>
      </w:r>
      <w:r w:rsidR="00F426BC" w:rsidRPr="00297F34">
        <w:t>1) rahvusvahelisest kaitsest loobunud;</w:t>
      </w:r>
      <w:r w:rsidRPr="00297F34">
        <w:t xml:space="preserve"> </w:t>
      </w:r>
      <w:r w:rsidR="00F426BC" w:rsidRPr="00297F34">
        <w:t xml:space="preserve">2) saanud </w:t>
      </w:r>
      <w:r w:rsidR="00D5479E">
        <w:t>EL-i</w:t>
      </w:r>
      <w:r w:rsidR="00F426BC" w:rsidRPr="00297F34">
        <w:t xml:space="preserve"> liikmesriigi kodakondsuse;</w:t>
      </w:r>
      <w:r w:rsidRPr="00297F34">
        <w:t xml:space="preserve"> </w:t>
      </w:r>
      <w:r w:rsidR="00F426BC" w:rsidRPr="00297F34">
        <w:t xml:space="preserve">3) saanud </w:t>
      </w:r>
      <w:r w:rsidR="00D5479E">
        <w:t>EL-i</w:t>
      </w:r>
      <w:r w:rsidR="00F426BC" w:rsidRPr="00297F34">
        <w:t xml:space="preserve"> liikmesriigilt rahvusvahelise kaitse.</w:t>
      </w:r>
    </w:p>
    <w:p w14:paraId="1FD939D8" w14:textId="77777777" w:rsidR="00611213" w:rsidRDefault="00611213" w:rsidP="00D80E41">
      <w:pPr>
        <w:jc w:val="both"/>
      </w:pPr>
    </w:p>
    <w:p w14:paraId="4E56644A" w14:textId="2C1C6F23" w:rsidR="00D80E41" w:rsidRPr="00297F34" w:rsidRDefault="00D32DB3" w:rsidP="00D80E41">
      <w:pPr>
        <w:jc w:val="both"/>
      </w:pPr>
      <w:r>
        <w:t>M</w:t>
      </w:r>
      <w:r w:rsidR="00D80E41" w:rsidRPr="00537B46">
        <w:t>ääruse</w:t>
      </w:r>
      <w:r w:rsidR="00D80E41" w:rsidRPr="00297F34">
        <w:t xml:space="preserve"> 2024/1348</w:t>
      </w:r>
      <w:r w:rsidR="00DF358E">
        <w:t>/EL</w:t>
      </w:r>
      <w:r w:rsidR="00D80E41" w:rsidRPr="00297F34">
        <w:t xml:space="preserve"> (menetluse kohta) </w:t>
      </w:r>
      <w:r w:rsidR="00DA1096">
        <w:t>artikli</w:t>
      </w:r>
      <w:r w:rsidR="00D80E41" w:rsidRPr="00297F34">
        <w:t xml:space="preserve"> 67 lõike 1 </w:t>
      </w:r>
      <w:r w:rsidR="00F07EAF" w:rsidRPr="00297F34">
        <w:t>kohaselt ning e</w:t>
      </w:r>
      <w:r w:rsidR="00D80E41" w:rsidRPr="00297F34">
        <w:t xml:space="preserve">randina </w:t>
      </w:r>
      <w:r w:rsidR="00F07EAF" w:rsidRPr="00297F34">
        <w:t xml:space="preserve">sama sätte </w:t>
      </w:r>
      <w:r w:rsidR="00D80E41" w:rsidRPr="00297F34">
        <w:t xml:space="preserve">punktist d </w:t>
      </w:r>
      <w:r w:rsidR="00F07EAF" w:rsidRPr="00297F34">
        <w:t xml:space="preserve">(otsus rahvusvahelise kaitse äravõtmise kohta) </w:t>
      </w:r>
      <w:r w:rsidR="00D80E41" w:rsidRPr="00297F34">
        <w:t>võivad liikmesriigid oma riigisiseses õiguses sätestada, et artikli 66 lõikes 6 osutatud juhtumeid ei saa edasi kaevata.</w:t>
      </w:r>
      <w:r w:rsidR="00F07EAF" w:rsidRPr="00297F34">
        <w:t xml:space="preserve"> Nimetatud artikli punktis 6 on sätestatud, et nendeks juhtumiteks on olukorrad, kui välismaalane</w:t>
      </w:r>
      <w:r w:rsidR="00D80E41" w:rsidRPr="00297F34">
        <w:t>:</w:t>
      </w:r>
      <w:r w:rsidR="007901D0" w:rsidRPr="00297F34">
        <w:t xml:space="preserve"> </w:t>
      </w:r>
      <w:r w:rsidR="00D80E41" w:rsidRPr="00297F34">
        <w:t>a) loobub ühemõtteliselt enda tunnistamisest rahvusvahelise kaitse saajaks;</w:t>
      </w:r>
      <w:r w:rsidR="007901D0" w:rsidRPr="00297F34">
        <w:t xml:space="preserve"> </w:t>
      </w:r>
      <w:r w:rsidR="00D80E41" w:rsidRPr="00297F34">
        <w:t xml:space="preserve">b) on saanud liikmesriigi </w:t>
      </w:r>
      <w:r w:rsidR="00D80E41" w:rsidRPr="00297F34">
        <w:lastRenderedPageBreak/>
        <w:t>kodanikuks või</w:t>
      </w:r>
      <w:r w:rsidR="007901D0" w:rsidRPr="00297F34">
        <w:t xml:space="preserve"> </w:t>
      </w:r>
      <w:r w:rsidR="00D80E41" w:rsidRPr="00297F34">
        <w:t>c) on hiljem saanud rahvusvaheline kaitse teises liikmesriigis.</w:t>
      </w:r>
      <w:r w:rsidR="007901D0" w:rsidRPr="00297F34">
        <w:t xml:space="preserve"> </w:t>
      </w:r>
      <w:r w:rsidR="00D80E41" w:rsidRPr="00297F34">
        <w:t xml:space="preserve">Liikmesriigid lõpetavad </w:t>
      </w:r>
      <w:r w:rsidR="00F07EAF" w:rsidRPr="00297F34">
        <w:t xml:space="preserve">nimetatud </w:t>
      </w:r>
      <w:r w:rsidR="00D80E41" w:rsidRPr="00297F34">
        <w:t>juhtumid oma riigisisese õiguse kohaselt. Selline lõpetamine ei pea</w:t>
      </w:r>
      <w:r w:rsidR="00F07EAF" w:rsidRPr="00297F34">
        <w:t xml:space="preserve"> </w:t>
      </w:r>
      <w:r w:rsidR="00D80E41" w:rsidRPr="00297F34">
        <w:t>olema otsuse vormis, kuid see tuleb kanda vähemalt taotleja toimikusse koos viitega kõnealuse lõpetamise õiguslikule</w:t>
      </w:r>
      <w:r w:rsidR="00F07EAF" w:rsidRPr="00297F34">
        <w:t>.</w:t>
      </w:r>
    </w:p>
    <w:p w14:paraId="1793ACF2" w14:textId="77777777" w:rsidR="00611213" w:rsidRDefault="00611213" w:rsidP="00D80E41">
      <w:pPr>
        <w:jc w:val="both"/>
      </w:pPr>
    </w:p>
    <w:p w14:paraId="32DDE8D0" w14:textId="5A62B3AC" w:rsidR="00F07EAF" w:rsidRPr="00297F34" w:rsidRDefault="00F07EAF" w:rsidP="00D80E41">
      <w:pPr>
        <w:jc w:val="both"/>
      </w:pPr>
      <w:r w:rsidRPr="00297F34">
        <w:t xml:space="preserve">Kuna kirjeldatud juhtudel ei ole kohustust vormistada haldusakt ning on kohustus menetlus lõpetada, </w:t>
      </w:r>
      <w:r w:rsidR="007901D0" w:rsidRPr="00297F34">
        <w:t xml:space="preserve">ja liikmesriigile on antud võimalus otsustada, kas edasikaebamist nimetatud juhtudel lubada või mitte ja muudatuste üldine eesmärk on efektiivsus ja ressursside kokkuhoid, </w:t>
      </w:r>
      <w:r w:rsidRPr="00297F34">
        <w:t xml:space="preserve">siis </w:t>
      </w:r>
      <w:r w:rsidR="007901D0" w:rsidRPr="00297F34">
        <w:t>sätestatakse</w:t>
      </w:r>
      <w:r w:rsidRPr="00297F34">
        <w:t xml:space="preserve">, et nimetatud juhtudel tehtavad </w:t>
      </w:r>
      <w:r w:rsidR="00F2422A" w:rsidRPr="00297F34">
        <w:t xml:space="preserve">menetluse </w:t>
      </w:r>
      <w:r w:rsidRPr="00297F34">
        <w:t>lõpetamise otsuse</w:t>
      </w:r>
      <w:r w:rsidR="00F2422A" w:rsidRPr="00297F34">
        <w:t>i</w:t>
      </w:r>
      <w:r w:rsidRPr="00297F34">
        <w:t>d ei ole võimalik vaidlustada.</w:t>
      </w:r>
    </w:p>
    <w:p w14:paraId="6B4D54A8" w14:textId="77777777" w:rsidR="00D80E41" w:rsidRPr="0084411C" w:rsidRDefault="00D80E41" w:rsidP="00F426BC">
      <w:pPr>
        <w:jc w:val="both"/>
        <w:rPr>
          <w:color w:val="0070C0"/>
        </w:rPr>
      </w:pPr>
    </w:p>
    <w:p w14:paraId="618171B3" w14:textId="70EA3F44" w:rsidR="00A63246" w:rsidRDefault="004A2EAA" w:rsidP="00F426BC">
      <w:pPr>
        <w:jc w:val="both"/>
      </w:pPr>
      <w:r w:rsidRPr="00611213">
        <w:rPr>
          <w:b/>
          <w:color w:val="4472C4" w:themeColor="accent1"/>
        </w:rPr>
        <w:t>Lõikega 5</w:t>
      </w:r>
      <w:r>
        <w:t xml:space="preserve"> </w:t>
      </w:r>
      <w:r w:rsidR="0097733D">
        <w:t>sätestatakse, et k</w:t>
      </w:r>
      <w:r w:rsidR="00F426BC" w:rsidRPr="001E23F0">
        <w:t>oos kaebusega tuleb halduskohtule esitada</w:t>
      </w:r>
      <w:r w:rsidR="00297F34">
        <w:t xml:space="preserve"> </w:t>
      </w:r>
      <w:r w:rsidR="00F426BC" w:rsidRPr="001E23F0">
        <w:t>riigi õigusabi taotlus välismaalase esindamiseks halduskohtumenetluses</w:t>
      </w:r>
      <w:r w:rsidR="00297F34">
        <w:t xml:space="preserve"> ja </w:t>
      </w:r>
      <w:r w:rsidR="00F426BC" w:rsidRPr="001E23F0">
        <w:t xml:space="preserve">taotlus viibida lõpliku otsuse tegemiseni Eestis, kui tema taotluse kohta on tehtud määruse </w:t>
      </w:r>
      <w:r w:rsidR="00F426BC" w:rsidRPr="00297F34">
        <w:t>2024/1348</w:t>
      </w:r>
      <w:r w:rsidR="00DF358E">
        <w:t>/EL</w:t>
      </w:r>
      <w:r w:rsidR="00F426BC" w:rsidRPr="00297F34">
        <w:t xml:space="preserve"> (menetluse kohta) artikli 68 lõikes 3 nimetatud otsus.</w:t>
      </w:r>
      <w:r w:rsidR="00A63246">
        <w:t xml:space="preserve"> </w:t>
      </w:r>
    </w:p>
    <w:p w14:paraId="15316723" w14:textId="77777777" w:rsidR="00611213" w:rsidRDefault="00611213" w:rsidP="00F426BC">
      <w:pPr>
        <w:jc w:val="both"/>
        <w:rPr>
          <w:b/>
          <w:bCs/>
        </w:rPr>
      </w:pPr>
    </w:p>
    <w:p w14:paraId="0ED5EB47" w14:textId="6B8CD76D" w:rsidR="0097733D" w:rsidRPr="00297F34" w:rsidRDefault="009315BF" w:rsidP="00F426BC">
      <w:pPr>
        <w:jc w:val="both"/>
      </w:pPr>
      <w:r w:rsidRPr="00611213">
        <w:rPr>
          <w:b/>
          <w:color w:val="4472C4" w:themeColor="accent1"/>
        </w:rPr>
        <w:t>Lõike 5 punkti</w:t>
      </w:r>
      <w:r w:rsidR="00C23610" w:rsidRPr="00611213">
        <w:rPr>
          <w:b/>
          <w:color w:val="4472C4" w:themeColor="accent1"/>
        </w:rPr>
        <w:t>ga</w:t>
      </w:r>
      <w:r w:rsidRPr="00611213">
        <w:rPr>
          <w:b/>
          <w:color w:val="4472C4" w:themeColor="accent1"/>
        </w:rPr>
        <w:t xml:space="preserve"> 1</w:t>
      </w:r>
      <w:r w:rsidRPr="00611213">
        <w:rPr>
          <w:color w:val="4472C4" w:themeColor="accent1"/>
        </w:rPr>
        <w:t xml:space="preserve"> </w:t>
      </w:r>
      <w:r w:rsidR="00C23610" w:rsidRPr="00297F34">
        <w:t>sätestatud korralduse eesmärk on süsteemi efektiivsuse tagamine. Juhul kui taotleja ei avaldanud soovi õigusnõustaja ja esindaja saamiseks haldusmenetluse ajaks, kes saaks jätkata tema esindamist ka halduskohtumenetluse ajal, siis on vajalik sätestada, et koos keelduva otsuse vaidlustamisega esitatakse kohe ka kohtule taotlus esindaja saamiseks</w:t>
      </w:r>
      <w:r w:rsidR="00614B6F" w:rsidRPr="00297F34">
        <w:t xml:space="preserve"> halduskohtumenetluses.</w:t>
      </w:r>
    </w:p>
    <w:p w14:paraId="126ADAAE" w14:textId="77777777" w:rsidR="00611213" w:rsidRDefault="00611213" w:rsidP="001F6B6B">
      <w:pPr>
        <w:jc w:val="both"/>
        <w:rPr>
          <w:b/>
          <w:bCs/>
        </w:rPr>
      </w:pPr>
    </w:p>
    <w:p w14:paraId="3E39C3D5" w14:textId="6589F974" w:rsidR="001F6B6B" w:rsidRPr="00297F34" w:rsidRDefault="001F6B6B" w:rsidP="001F6B6B">
      <w:pPr>
        <w:jc w:val="both"/>
      </w:pPr>
      <w:r w:rsidRPr="00611213">
        <w:rPr>
          <w:b/>
          <w:color w:val="4472C4" w:themeColor="accent1"/>
        </w:rPr>
        <w:t>Lõike 5 punktis 2</w:t>
      </w:r>
      <w:r w:rsidRPr="00297F34">
        <w:t xml:space="preserve"> viidatud</w:t>
      </w:r>
      <w:r w:rsidR="009315BF" w:rsidRPr="00297F34">
        <w:t xml:space="preserve"> määruse 2024/1348</w:t>
      </w:r>
      <w:r w:rsidR="00DF358E">
        <w:t>/EL</w:t>
      </w:r>
      <w:r w:rsidR="009315BF" w:rsidRPr="00297F34">
        <w:t xml:space="preserve"> (menetluse kohta) artikli 68 lõikes 3 </w:t>
      </w:r>
      <w:r w:rsidRPr="00297F34">
        <w:t xml:space="preserve">on nimetatud olukorrad, mille korral ning ilma et see piiraks tagasi- ja väljasaatmise lubamatuse põhimõtte kohaldamist, ei ole taotlejal ja inimesel, kellelt tahetakse rahvusvaheline kaitse ära võtta, riigis viibimise õigust. Sellisteks olukordadeks on juhtumid, kui pädev asutus st </w:t>
      </w:r>
      <w:r w:rsidR="00457A1A">
        <w:t>PPA</w:t>
      </w:r>
      <w:r w:rsidRPr="00297F34">
        <w:t xml:space="preserve"> on teinud ühe järgmistest otsustest:</w:t>
      </w:r>
    </w:p>
    <w:p w14:paraId="1FB65261" w14:textId="183771BB" w:rsidR="009E53C1" w:rsidRPr="00297F34" w:rsidRDefault="009E53C1" w:rsidP="00253790">
      <w:pPr>
        <w:jc w:val="both"/>
      </w:pPr>
      <w:r w:rsidRPr="00297F34">
        <w:t xml:space="preserve">a) keelduv otsus, mis tehakse taotluse suhtes selle põhjendamatuse või ilmselge põhjendamatuse tõttu, kui otsuse tegemise ajal toimub taotleja puhul kiirendatud läbivaatamine vastavalt </w:t>
      </w:r>
      <w:r w:rsidR="00B55705" w:rsidRPr="00297F34">
        <w:t xml:space="preserve">sama määruse </w:t>
      </w:r>
      <w:r w:rsidRPr="00297F34">
        <w:t>artikli 42 lõigetele 1 või 3</w:t>
      </w:r>
      <w:r w:rsidR="00253790">
        <w:t xml:space="preserve"> või siis kui</w:t>
      </w:r>
      <w:r w:rsidRPr="00297F34">
        <w:t xml:space="preserve"> kohaldatakse taotleja suhtes piirimenetlust, välja arvatud juhul, kui taotleja on saatjata alaealine;</w:t>
      </w:r>
    </w:p>
    <w:p w14:paraId="2DB0EBA3" w14:textId="4912DF8A" w:rsidR="009E53C1" w:rsidRPr="00297F34" w:rsidRDefault="009E53C1" w:rsidP="009E53C1">
      <w:pPr>
        <w:jc w:val="both"/>
      </w:pPr>
      <w:r w:rsidRPr="00297F34">
        <w:t>b) keelduv otsus, mis tehakse taotluse suhtes selle artikli 38 lõike 1 punkti a, d või e või artikli 38 lõike 2 kohase</w:t>
      </w:r>
      <w:r w:rsidR="00B55705" w:rsidRPr="00297F34">
        <w:t xml:space="preserve"> </w:t>
      </w:r>
      <w:r w:rsidRPr="00297F34">
        <w:t>mittelubatavuse tõttu, välja arvatud juhul, kui taotleja on saatjata alaealine, kelle suhtes kohaldatakse piirimenetlust;</w:t>
      </w:r>
    </w:p>
    <w:p w14:paraId="774C951E" w14:textId="77777777" w:rsidR="009E53C1" w:rsidRPr="00297F34" w:rsidRDefault="009E53C1" w:rsidP="009E53C1">
      <w:pPr>
        <w:jc w:val="both"/>
      </w:pPr>
      <w:r w:rsidRPr="00297F34">
        <w:t>c) keelduv otsus, mis tehakse taotluse suhtes selle kaudse tagasivõtmise tõttu;</w:t>
      </w:r>
    </w:p>
    <w:p w14:paraId="500195FC" w14:textId="77777777" w:rsidR="009E53C1" w:rsidRPr="00297F34" w:rsidRDefault="009E53C1" w:rsidP="009E53C1">
      <w:pPr>
        <w:jc w:val="both"/>
      </w:pPr>
      <w:r w:rsidRPr="00297F34">
        <w:t>d) keelduv otsus, mis tehakse korduva taotluse suhtes selle põhjendamatuse või ilmselge põhjendamatuse tõttu, või</w:t>
      </w:r>
    </w:p>
    <w:p w14:paraId="191FDD14" w14:textId="6C5B8882" w:rsidR="009315BF" w:rsidRPr="00297F34" w:rsidRDefault="009E53C1" w:rsidP="009E53C1">
      <w:pPr>
        <w:jc w:val="both"/>
      </w:pPr>
      <w:r w:rsidRPr="00297F34">
        <w:t>e) otsus rahvusvahelise kaitse äravõtmise kohta vastavalt määruse 2024/1347</w:t>
      </w:r>
      <w:r w:rsidR="00DF358E">
        <w:t>/EL</w:t>
      </w:r>
      <w:r w:rsidRPr="00297F34">
        <w:t xml:space="preserve"> artikli 14 lõike 1 punktidele b, d või</w:t>
      </w:r>
      <w:r w:rsidR="00B55705" w:rsidRPr="00297F34">
        <w:t xml:space="preserve"> </w:t>
      </w:r>
      <w:r w:rsidRPr="00297F34">
        <w:t xml:space="preserve">e ning artikli 19 lõike 1 punktile </w:t>
      </w:r>
      <w:proofErr w:type="spellStart"/>
      <w:r w:rsidRPr="00297F34">
        <w:t>b.</w:t>
      </w:r>
      <w:proofErr w:type="spellEnd"/>
    </w:p>
    <w:p w14:paraId="402C1095" w14:textId="596D6E06" w:rsidR="00B55705" w:rsidRPr="00297F34" w:rsidRDefault="00B55705" w:rsidP="009E53C1">
      <w:pPr>
        <w:jc w:val="both"/>
      </w:pPr>
      <w:r w:rsidRPr="00297F34">
        <w:t>Seega kõikide ülalkirjeldatud juhtude korral puudub välismaalasel automaatne õigus riigis viibida ning sellise õiguse saamiseks tuleb esitada taotlus kohtusse koos kaebusega.</w:t>
      </w:r>
    </w:p>
    <w:p w14:paraId="5E0DF72E" w14:textId="77777777" w:rsidR="0097733D" w:rsidRPr="001E23F0" w:rsidRDefault="0097733D" w:rsidP="00F426BC">
      <w:pPr>
        <w:jc w:val="both"/>
      </w:pPr>
    </w:p>
    <w:p w14:paraId="46C950CC" w14:textId="3E548D6F" w:rsidR="00334B24" w:rsidRPr="00D22CEF" w:rsidRDefault="00334B24" w:rsidP="00F426BC">
      <w:pPr>
        <w:jc w:val="both"/>
      </w:pPr>
      <w:r w:rsidRPr="00471EC7">
        <w:rPr>
          <w:b/>
          <w:color w:val="4472C4" w:themeColor="accent1"/>
        </w:rPr>
        <w:t>Lõikega 6</w:t>
      </w:r>
      <w:r w:rsidRPr="00471EC7">
        <w:rPr>
          <w:color w:val="4472C4" w:themeColor="accent1"/>
        </w:rPr>
        <w:t xml:space="preserve"> </w:t>
      </w:r>
      <w:r>
        <w:t xml:space="preserve">sätestatakse, et </w:t>
      </w:r>
      <w:r w:rsidR="00FD24B9">
        <w:t>samas</w:t>
      </w:r>
      <w:r w:rsidR="00F426BC" w:rsidRPr="001E23F0">
        <w:t xml:space="preserve"> </w:t>
      </w:r>
      <w:r w:rsidR="00486FFA" w:rsidRPr="00A63E35">
        <w:t>§</w:t>
      </w:r>
      <w:r w:rsidR="00486FFA">
        <w:t>-</w:t>
      </w:r>
      <w:proofErr w:type="spellStart"/>
      <w:r w:rsidR="00486FFA">
        <w:t>is</w:t>
      </w:r>
      <w:proofErr w:type="spellEnd"/>
      <w:r w:rsidR="00F426BC" w:rsidRPr="001E23F0">
        <w:t xml:space="preserve"> nimetatud otsuseid ei saa vaidlustada vaidemenetluse korras.</w:t>
      </w:r>
      <w:r w:rsidR="00C861AD">
        <w:t xml:space="preserve"> </w:t>
      </w:r>
      <w:commentRangeStart w:id="114"/>
      <w:r w:rsidR="00D22CEF">
        <w:t xml:space="preserve">Tegemist on kehtiva korra säilitamisega. </w:t>
      </w:r>
      <w:r w:rsidR="00C861AD" w:rsidRPr="00D22CEF">
        <w:t xml:space="preserve">Rahvusvahelise kaitse taotluse suhtes tehtud keelduva otsuse ja koos sellega tehtud lahkumisettekirjutuse saab </w:t>
      </w:r>
      <w:r w:rsidR="00D22CEF">
        <w:t xml:space="preserve">kohe </w:t>
      </w:r>
      <w:r w:rsidR="00C861AD" w:rsidRPr="00D22CEF">
        <w:t>vaidlustada halduskohtus.</w:t>
      </w:r>
      <w:commentRangeEnd w:id="114"/>
      <w:r>
        <w:rPr>
          <w:rStyle w:val="Kommentaariviide"/>
        </w:rPr>
        <w:commentReference w:id="114"/>
      </w:r>
    </w:p>
    <w:p w14:paraId="20037905" w14:textId="77777777" w:rsidR="00F426BC" w:rsidRDefault="00F426BC" w:rsidP="009802BE">
      <w:pPr>
        <w:rPr>
          <w:b/>
          <w:bCs/>
        </w:rPr>
      </w:pPr>
    </w:p>
    <w:p w14:paraId="00DAB7C3" w14:textId="2D830683" w:rsidR="00706A16" w:rsidRDefault="00706A16" w:rsidP="009802BE">
      <w:pPr>
        <w:rPr>
          <w:b/>
          <w:bCs/>
        </w:rPr>
      </w:pPr>
      <w:r w:rsidRPr="00706A16">
        <w:rPr>
          <w:b/>
          <w:bCs/>
        </w:rPr>
        <w:t>§ 34. Kaebuse läbivaatamise tähtaeg halduskohtus</w:t>
      </w:r>
    </w:p>
    <w:p w14:paraId="4962CBAB" w14:textId="77777777" w:rsidR="009261F4" w:rsidRDefault="009261F4" w:rsidP="009802BE">
      <w:pPr>
        <w:rPr>
          <w:b/>
          <w:bCs/>
        </w:rPr>
      </w:pPr>
    </w:p>
    <w:p w14:paraId="5E1D455E" w14:textId="564E7EF6" w:rsidR="00D325A1" w:rsidRPr="009053DA" w:rsidRDefault="0087208A" w:rsidP="004479FB">
      <w:pPr>
        <w:jc w:val="both"/>
      </w:pPr>
      <w:r>
        <w:rPr>
          <w:b/>
          <w:color w:val="4472C4" w:themeColor="accent1"/>
        </w:rPr>
        <w:t>L</w:t>
      </w:r>
      <w:r w:rsidR="00775F55" w:rsidRPr="00537B46">
        <w:rPr>
          <w:b/>
          <w:color w:val="4472C4" w:themeColor="accent1"/>
        </w:rPr>
        <w:t>õikega</w:t>
      </w:r>
      <w:r w:rsidR="00775F55" w:rsidRPr="006E4EF7">
        <w:rPr>
          <w:b/>
          <w:color w:val="4472C4" w:themeColor="accent1"/>
        </w:rPr>
        <w:t xml:space="preserve"> </w:t>
      </w:r>
      <w:r w:rsidR="00D325A1" w:rsidRPr="006E4EF7">
        <w:rPr>
          <w:b/>
          <w:color w:val="4472C4" w:themeColor="accent1"/>
        </w:rPr>
        <w:t>1</w:t>
      </w:r>
      <w:r w:rsidR="00D325A1" w:rsidRPr="00B80C14">
        <w:rPr>
          <w:color w:val="000000" w:themeColor="text1"/>
        </w:rPr>
        <w:t xml:space="preserve"> sätestatakse, et rahvusvahelise kaitse taotluse suhtes tehtud otsuse kohta esitatud kaebus vaadatakse läbi mõistliku aja jooksul, kuid mitte hiljem kui kuue kuu jooksul arvates kaebuse esitamise päevast halduskohtule.</w:t>
      </w:r>
      <w:r w:rsidR="00BC5EF1">
        <w:rPr>
          <w:color w:val="000000" w:themeColor="text1"/>
        </w:rPr>
        <w:t xml:space="preserve"> </w:t>
      </w:r>
      <w:r w:rsidR="00D325A1" w:rsidRPr="006E4EF7">
        <w:rPr>
          <w:b/>
          <w:color w:val="4472C4" w:themeColor="accent1"/>
        </w:rPr>
        <w:t>Paragrahvi</w:t>
      </w:r>
      <w:r w:rsidR="00775F55" w:rsidRPr="006E4EF7">
        <w:rPr>
          <w:b/>
          <w:color w:val="4472C4" w:themeColor="accent1"/>
        </w:rPr>
        <w:t xml:space="preserve"> 34 lõikega</w:t>
      </w:r>
      <w:r w:rsidR="00D325A1" w:rsidRPr="006E4EF7">
        <w:rPr>
          <w:b/>
          <w:color w:val="4472C4" w:themeColor="accent1"/>
        </w:rPr>
        <w:t xml:space="preserve"> 2</w:t>
      </w:r>
      <w:r w:rsidR="00D325A1" w:rsidRPr="006E4EF7">
        <w:rPr>
          <w:color w:val="4472C4" w:themeColor="accent1"/>
        </w:rPr>
        <w:t xml:space="preserve"> </w:t>
      </w:r>
      <w:r w:rsidR="00D325A1" w:rsidRPr="009053DA">
        <w:t xml:space="preserve">sätestatakse, et </w:t>
      </w:r>
      <w:r w:rsidR="00D325A1" w:rsidRPr="009053DA">
        <w:lastRenderedPageBreak/>
        <w:t xml:space="preserve">piirimenetluses tehtud otsuse peale esitatud kaebus vaadatakse läbi eelisjärjekorras, kuid mitte hiljem kui 12 nädala jooksul arvates taotluse registreerimisest </w:t>
      </w:r>
      <w:proofErr w:type="spellStart"/>
      <w:r w:rsidR="00150D8E" w:rsidRPr="00537B46">
        <w:t>PPA</w:t>
      </w:r>
      <w:r w:rsidR="00E94660">
        <w:t>-</w:t>
      </w:r>
      <w:r w:rsidR="00D325A1" w:rsidRPr="00537B46">
        <w:t>s</w:t>
      </w:r>
      <w:proofErr w:type="spellEnd"/>
      <w:r w:rsidR="00D325A1" w:rsidRPr="009053DA">
        <w:t>.</w:t>
      </w:r>
    </w:p>
    <w:p w14:paraId="7BE33C34" w14:textId="77777777" w:rsidR="00EB4BEC" w:rsidRDefault="00EB4BEC" w:rsidP="004479FB">
      <w:pPr>
        <w:jc w:val="both"/>
      </w:pPr>
    </w:p>
    <w:p w14:paraId="65827D53" w14:textId="3A54EED3" w:rsidR="009261F4" w:rsidRPr="009053DA" w:rsidRDefault="00D5479E" w:rsidP="004479FB">
      <w:pPr>
        <w:jc w:val="both"/>
      </w:pPr>
      <w:r>
        <w:t>EL-i</w:t>
      </w:r>
      <w:r w:rsidR="00692817" w:rsidRPr="009053DA">
        <w:t xml:space="preserve"> varjupaiga- ja rändehalduse õigustiku reformi eesmärgiks on menetluste tõhustamine ning kaitset mitte vajavate välismaalaste efektiivne tagasisaatmine.</w:t>
      </w:r>
      <w:r w:rsidR="00EB4BEC">
        <w:t xml:space="preserve"> </w:t>
      </w:r>
      <w:r w:rsidR="00F602D5">
        <w:t>M</w:t>
      </w:r>
      <w:r w:rsidR="00067BC4" w:rsidRPr="00537B46">
        <w:t>äärus</w:t>
      </w:r>
      <w:r w:rsidR="00067BC4" w:rsidRPr="009053DA">
        <w:t xml:space="preserve"> 2024/1351</w:t>
      </w:r>
      <w:r w:rsidR="00254B9A">
        <w:t>/EL</w:t>
      </w:r>
      <w:r w:rsidR="00067BC4" w:rsidRPr="009053DA">
        <w:t xml:space="preserve"> (rändehalduse kohta) </w:t>
      </w:r>
      <w:r w:rsidR="00DA1096">
        <w:t>artikli</w:t>
      </w:r>
      <w:r w:rsidR="00067BC4" w:rsidRPr="0010028C">
        <w:t xml:space="preserve"> 43 l</w:t>
      </w:r>
      <w:r w:rsidR="0010028C" w:rsidRPr="0010028C">
        <w:t xml:space="preserve">õige </w:t>
      </w:r>
      <w:r w:rsidR="0010028C">
        <w:t>3</w:t>
      </w:r>
      <w:r w:rsidR="00067BC4" w:rsidRPr="0010028C">
        <w:t xml:space="preserve"> sätestab</w:t>
      </w:r>
      <w:r w:rsidR="00067BC4" w:rsidRPr="009053DA">
        <w:t>, et kohtu otsus üleandmisotsuse täideviimise peatamise kohta tehakse ühe kuu jooksul alates kuupäevast, mil pädev kohus selle taotluse kätte sai.</w:t>
      </w:r>
      <w:r w:rsidR="004479FB" w:rsidRPr="009053DA">
        <w:t xml:space="preserve"> Kui peatav mõju antakse, püüab kohus teha vaidlustuse või läbivaatamise kohta sisulise otsuse </w:t>
      </w:r>
      <w:r w:rsidR="004479FB" w:rsidRPr="00EB4BEC">
        <w:rPr>
          <w:b/>
          <w:color w:val="4472C4" w:themeColor="accent1"/>
        </w:rPr>
        <w:t>ühe kuu jooksul</w:t>
      </w:r>
      <w:r w:rsidR="004479FB" w:rsidRPr="00EB4BEC">
        <w:rPr>
          <w:color w:val="4472C4" w:themeColor="accent1"/>
        </w:rPr>
        <w:t xml:space="preserve"> </w:t>
      </w:r>
      <w:r w:rsidR="004479FB" w:rsidRPr="009053DA">
        <w:t>peatava mõju andmise otsusest.</w:t>
      </w:r>
      <w:r w:rsidR="00EB4BEC">
        <w:t xml:space="preserve"> </w:t>
      </w:r>
    </w:p>
    <w:p w14:paraId="445F302E" w14:textId="77777777" w:rsidR="00EB4BEC" w:rsidRDefault="00EB4BEC" w:rsidP="00E17A99">
      <w:pPr>
        <w:jc w:val="both"/>
      </w:pPr>
    </w:p>
    <w:p w14:paraId="3049A57E" w14:textId="45A96DB3" w:rsidR="001321D5" w:rsidRDefault="00531FCC" w:rsidP="00E17A99">
      <w:pPr>
        <w:jc w:val="both"/>
      </w:pPr>
      <w:r>
        <w:t>M</w:t>
      </w:r>
      <w:r w:rsidR="004479FB" w:rsidRPr="00537B46">
        <w:t>äärus</w:t>
      </w:r>
      <w:r w:rsidR="004479FB" w:rsidRPr="009053DA">
        <w:t xml:space="preserve"> 2024/1348</w:t>
      </w:r>
      <w:r w:rsidR="00DF358E">
        <w:t>/EL</w:t>
      </w:r>
      <w:r w:rsidR="004479FB" w:rsidRPr="009053DA">
        <w:t xml:space="preserve"> (menetluse kohta) </w:t>
      </w:r>
      <w:r w:rsidR="00DA1096">
        <w:t>artikli</w:t>
      </w:r>
      <w:r w:rsidR="004479FB" w:rsidRPr="009053DA">
        <w:t xml:space="preserve"> </w:t>
      </w:r>
      <w:r w:rsidR="00A72765" w:rsidRPr="009053DA">
        <w:t xml:space="preserve">51 </w:t>
      </w:r>
      <w:r w:rsidR="00A72765" w:rsidRPr="00537B46">
        <w:t>l</w:t>
      </w:r>
      <w:r w:rsidR="00C53466">
        <w:t>õike</w:t>
      </w:r>
      <w:r w:rsidR="00A72765" w:rsidRPr="009053DA">
        <w:t xml:space="preserve"> 2 kohaselt on piirimenetlus võimalikult lühike ning võimaldab samal ajal taotluse täielikult ja õiglaselt läbi vaadata ning kestab </w:t>
      </w:r>
      <w:r w:rsidR="00A72765" w:rsidRPr="00EB4BEC">
        <w:rPr>
          <w:b/>
          <w:color w:val="4472C4" w:themeColor="accent1"/>
        </w:rPr>
        <w:t>kõige rohkem 12 nädalat</w:t>
      </w:r>
      <w:r w:rsidR="00A72765" w:rsidRPr="00EB4BEC">
        <w:rPr>
          <w:color w:val="4472C4" w:themeColor="accent1"/>
        </w:rPr>
        <w:t xml:space="preserve"> </w:t>
      </w:r>
      <w:r w:rsidR="00A72765" w:rsidRPr="009053DA">
        <w:t>alates taotluse registreerimisest, kuni taotlejal ei ole enam õigust riiki jääda ja tal ei lubata riiki jääda.</w:t>
      </w:r>
      <w:r w:rsidR="001321D5" w:rsidRPr="009053DA">
        <w:t xml:space="preserve"> Nimetatud menetlustähtajaga on hõlmatud </w:t>
      </w:r>
      <w:r w:rsidR="00E17A99" w:rsidRPr="009053DA">
        <w:t xml:space="preserve">ka </w:t>
      </w:r>
      <w:r w:rsidR="001321D5" w:rsidRPr="009053DA">
        <w:t xml:space="preserve">kohtumenetlus, millele tuleb kehtestada tähtaeg. </w:t>
      </w:r>
      <w:r>
        <w:t>M</w:t>
      </w:r>
      <w:r w:rsidR="00D325A1" w:rsidRPr="00537B46">
        <w:t>äärus</w:t>
      </w:r>
      <w:r w:rsidR="00D325A1" w:rsidRPr="009053DA">
        <w:t xml:space="preserve"> 2024/1348</w:t>
      </w:r>
      <w:r w:rsidR="00DF358E">
        <w:t>/EL</w:t>
      </w:r>
      <w:r w:rsidR="00D325A1" w:rsidRPr="009053DA">
        <w:t xml:space="preserve"> (menetluse kohta) </w:t>
      </w:r>
      <w:r w:rsidR="00DA1096">
        <w:t>artikli</w:t>
      </w:r>
      <w:r w:rsidR="00D325A1" w:rsidRPr="009053DA">
        <w:t xml:space="preserve"> 69 kohaselt sätestavad liikmesriigid oma riigisiseses õiguses </w:t>
      </w:r>
      <w:r w:rsidR="00D325A1" w:rsidRPr="00EB4BEC">
        <w:rPr>
          <w:b/>
          <w:color w:val="4472C4" w:themeColor="accent1"/>
        </w:rPr>
        <w:t>mõistlikud tähtajad</w:t>
      </w:r>
      <w:r w:rsidR="00D325A1" w:rsidRPr="009053DA">
        <w:t xml:space="preserve">, mille jooksul kohus peab otsused sama määruse artikli 67 lõike 1 kohaselt läbi vaatama. </w:t>
      </w:r>
    </w:p>
    <w:p w14:paraId="6E174083" w14:textId="77777777" w:rsidR="00C27224" w:rsidRPr="009053DA" w:rsidRDefault="00C27224" w:rsidP="00E17A99">
      <w:pPr>
        <w:jc w:val="both"/>
      </w:pPr>
    </w:p>
    <w:p w14:paraId="3069F45C" w14:textId="3E818C52" w:rsidR="009261F4" w:rsidRPr="009053DA" w:rsidRDefault="00D325A1" w:rsidP="00972619">
      <w:pPr>
        <w:jc w:val="both"/>
      </w:pPr>
      <w:r w:rsidRPr="009053DA">
        <w:t>Seetõttu on vajalik sätestada kohtumenetlusele tähtaeg piirimenetluse korral ja tavamenetluse korral.</w:t>
      </w:r>
      <w:r w:rsidR="00972619" w:rsidRPr="009053DA">
        <w:t xml:space="preserve"> </w:t>
      </w:r>
    </w:p>
    <w:p w14:paraId="6CEE93B9" w14:textId="77777777" w:rsidR="00EB4BEC" w:rsidRDefault="00EB4BEC" w:rsidP="00972619">
      <w:pPr>
        <w:jc w:val="both"/>
      </w:pPr>
    </w:p>
    <w:p w14:paraId="79C26835" w14:textId="513FACBF" w:rsidR="00972619" w:rsidRPr="009053DA" w:rsidRDefault="00C27224" w:rsidP="00972619">
      <w:pPr>
        <w:jc w:val="both"/>
      </w:pPr>
      <w:r>
        <w:t>P</w:t>
      </w:r>
      <w:r w:rsidR="00972619" w:rsidRPr="009053DA">
        <w:t>iirimenetluse maksimaalseks tähtajaks on 12 nädalat, mis hõlma</w:t>
      </w:r>
      <w:r w:rsidR="00BC5EF1">
        <w:t>b</w:t>
      </w:r>
      <w:r w:rsidR="00972619" w:rsidRPr="009053DA">
        <w:t xml:space="preserve"> ka haldus</w:t>
      </w:r>
      <w:r w:rsidR="00BC5EF1">
        <w:t>akti</w:t>
      </w:r>
      <w:r w:rsidR="00972619" w:rsidRPr="009053DA">
        <w:t xml:space="preserve"> kohtuliku kontrolli, mistõttu </w:t>
      </w:r>
      <w:r w:rsidR="00BC5EF1">
        <w:t xml:space="preserve">on eelnõus sätestatud </w:t>
      </w:r>
      <w:r w:rsidR="00972619" w:rsidRPr="009053DA">
        <w:t>kohtumenetluse tähtajaks piirimenetluse</w:t>
      </w:r>
      <w:r>
        <w:t>s</w:t>
      </w:r>
      <w:r w:rsidR="00972619" w:rsidRPr="009053DA">
        <w:t xml:space="preserve"> mitte hiljem kui 12 nädala jooksul arvates taotluse registreerimisest </w:t>
      </w:r>
      <w:proofErr w:type="spellStart"/>
      <w:r w:rsidR="00150D8E" w:rsidRPr="00537B46">
        <w:t>PPA</w:t>
      </w:r>
      <w:r w:rsidR="00E94660">
        <w:t>-</w:t>
      </w:r>
      <w:r w:rsidR="00972619" w:rsidRPr="00537B46">
        <w:t>s</w:t>
      </w:r>
      <w:proofErr w:type="spellEnd"/>
      <w:r w:rsidR="00972619" w:rsidRPr="00537B46">
        <w:t>.</w:t>
      </w:r>
      <w:r w:rsidR="00EB4BEC">
        <w:t xml:space="preserve"> </w:t>
      </w:r>
      <w:r w:rsidR="00972619" w:rsidRPr="009053DA">
        <w:t>Tavamenetluse</w:t>
      </w:r>
      <w:r w:rsidR="00BC5EF1">
        <w:t xml:space="preserve"> tähtajaks on </w:t>
      </w:r>
      <w:r>
        <w:t>kuus</w:t>
      </w:r>
      <w:r w:rsidR="00BC5EF1">
        <w:t xml:space="preserve"> kuud (ning põhjendatud erandlikes olukordades kuni 21 kuud) ning see tähtaeg ei hõlma kohtumenetlus</w:t>
      </w:r>
      <w:r>
        <w:t>t</w:t>
      </w:r>
      <w:r w:rsidR="00BC5EF1">
        <w:t>. Seetõttu</w:t>
      </w:r>
      <w:r w:rsidR="00972619" w:rsidRPr="009053DA">
        <w:t xml:space="preserve"> tuleb mõistlikuks kohtumenetluse tähtajaks lugeda </w:t>
      </w:r>
      <w:r w:rsidR="00BC5EF1">
        <w:t xml:space="preserve">samuti </w:t>
      </w:r>
      <w:r w:rsidR="00637FCA" w:rsidRPr="009053DA">
        <w:t xml:space="preserve">kuni </w:t>
      </w:r>
      <w:r w:rsidR="00972619" w:rsidRPr="009053DA">
        <w:t>kuus kuud.</w:t>
      </w:r>
      <w:r w:rsidR="00637FCA" w:rsidRPr="009053DA">
        <w:t xml:space="preserve"> Täiendavalt on </w:t>
      </w:r>
      <w:r w:rsidR="00D5479E">
        <w:t>EL-i</w:t>
      </w:r>
      <w:r w:rsidR="00637FCA" w:rsidRPr="009053DA">
        <w:t xml:space="preserve"> õigusega sätestatud vastutava liikmesriigi otsuse kohtuliku kontrolli tähtajaks </w:t>
      </w:r>
      <w:r>
        <w:t>üks</w:t>
      </w:r>
      <w:r w:rsidR="00637FCA" w:rsidRPr="009053DA">
        <w:t xml:space="preserve"> kuu ja kinnipidamise kohtuliku kontrolli tähtajaks on 15 päeva ning erakorralistel juhtudel 21 päeva. Kirjeldatud asjaolude </w:t>
      </w:r>
      <w:r w:rsidR="00284EB2">
        <w:t>ja tähtaegade</w:t>
      </w:r>
      <w:r w:rsidR="00637FCA" w:rsidRPr="009053DA">
        <w:t xml:space="preserve"> valguses tuleb tavaolukorras lugeda mõistlikuks kohtumenetluse tähtajaks kuni kuus kuud. </w:t>
      </w:r>
      <w:r w:rsidR="009E1434">
        <w:t>Kuna reformi üheks eesmärgiks on efektiivsuse tõstmine ning koos sellega ka taotlejate vastuvõtu kulude kokkuhoid, siis on üheks oluliseks toetavaks meetmeks nende eesmärkide saavutamisel ka efektiivne halduskohtumenetlus</w:t>
      </w:r>
      <w:r w:rsidR="00104E7A">
        <w:t>.</w:t>
      </w:r>
      <w:r w:rsidR="009E1434">
        <w:t xml:space="preserve"> </w:t>
      </w:r>
    </w:p>
    <w:p w14:paraId="338E2A93" w14:textId="765178E6" w:rsidR="00EB4BEC" w:rsidRDefault="00EB4BEC" w:rsidP="00085F87">
      <w:pPr>
        <w:jc w:val="both"/>
        <w:rPr>
          <w:highlight w:val="yellow"/>
        </w:rPr>
      </w:pPr>
    </w:p>
    <w:p w14:paraId="56756D97" w14:textId="5D280A5B" w:rsidR="00085F87" w:rsidRPr="009053DA" w:rsidRDefault="005549F1" w:rsidP="00085F87">
      <w:pPr>
        <w:jc w:val="both"/>
      </w:pPr>
      <w:r w:rsidRPr="0092689E">
        <w:t>EMN 2025 uuringu</w:t>
      </w:r>
      <w:r w:rsidRPr="0092689E">
        <w:rPr>
          <w:rStyle w:val="Allmrkuseviide"/>
        </w:rPr>
        <w:footnoteReference w:id="74"/>
      </w:r>
      <w:r w:rsidRPr="009053DA">
        <w:t xml:space="preserve"> põhjal on </w:t>
      </w:r>
      <w:r w:rsidR="00D5479E">
        <w:t>EL-i</w:t>
      </w:r>
      <w:r w:rsidRPr="009053DA">
        <w:t xml:space="preserve"> liikmesriikid</w:t>
      </w:r>
      <w:r w:rsidR="00C7024C" w:rsidRPr="009053DA">
        <w:t>e</w:t>
      </w:r>
      <w:r w:rsidRPr="009053DA">
        <w:t xml:space="preserve"> kohtumenetlusele sätestatud järgmised tähtajad: </w:t>
      </w:r>
      <w:r w:rsidR="00610586" w:rsidRPr="009053DA">
        <w:t xml:space="preserve">kuni </w:t>
      </w:r>
      <w:r w:rsidR="00C27224">
        <w:t>üks</w:t>
      </w:r>
      <w:r w:rsidR="00610586" w:rsidRPr="009053DA">
        <w:t xml:space="preserve"> kuu (</w:t>
      </w:r>
      <w:r w:rsidRPr="009053DA">
        <w:t>Bulgaaria</w:t>
      </w:r>
      <w:r w:rsidR="00085F87" w:rsidRPr="009053DA">
        <w:t>, Kreeka, Poola ja Sloveenia</w:t>
      </w:r>
      <w:r w:rsidR="00610586" w:rsidRPr="009053DA">
        <w:t xml:space="preserve">), </w:t>
      </w:r>
      <w:r w:rsidR="00085F87" w:rsidRPr="009053DA">
        <w:t>4 nädalat tavalises menetluses ja 23 nädalat pikendatud menetluses</w:t>
      </w:r>
      <w:r w:rsidR="00610586" w:rsidRPr="009053DA">
        <w:t xml:space="preserve"> (Holland), kuni </w:t>
      </w:r>
      <w:r w:rsidR="00C27224">
        <w:t>kaks</w:t>
      </w:r>
      <w:r w:rsidR="00610586" w:rsidRPr="009053DA">
        <w:t xml:space="preserve"> kuud (Leedu</w:t>
      </w:r>
      <w:r w:rsidR="00085F87" w:rsidRPr="009053DA">
        <w:t>, Poola eriti keerukate juhtumite korral</w:t>
      </w:r>
      <w:r w:rsidR="00610586" w:rsidRPr="009053DA">
        <w:t xml:space="preserve">) kuni </w:t>
      </w:r>
      <w:r w:rsidR="00C27224">
        <w:t>kolm</w:t>
      </w:r>
      <w:r w:rsidR="00610586" w:rsidRPr="009053DA">
        <w:t xml:space="preserve"> kuud (</w:t>
      </w:r>
      <w:r w:rsidR="00085F87" w:rsidRPr="009053DA">
        <w:t>Belgia, Läti ja Slovakkia</w:t>
      </w:r>
      <w:r w:rsidR="00610586" w:rsidRPr="009053DA">
        <w:t xml:space="preserve">), kuni </w:t>
      </w:r>
      <w:r w:rsidR="00C27224">
        <w:t>viis</w:t>
      </w:r>
      <w:r w:rsidR="00610586" w:rsidRPr="009053DA">
        <w:t xml:space="preserve"> kuud (</w:t>
      </w:r>
      <w:r w:rsidR="00085F87" w:rsidRPr="009053DA">
        <w:t>Prantsusmaa</w:t>
      </w:r>
      <w:r w:rsidR="00610586" w:rsidRPr="009053DA">
        <w:t xml:space="preserve">), kuni </w:t>
      </w:r>
      <w:r w:rsidR="00C27224">
        <w:t>kuus</w:t>
      </w:r>
      <w:r w:rsidR="00610586" w:rsidRPr="009053DA">
        <w:t xml:space="preserve"> kuud (A</w:t>
      </w:r>
      <w:r w:rsidR="00085F87" w:rsidRPr="009053DA">
        <w:t>ustria</w:t>
      </w:r>
      <w:r w:rsidR="00610586" w:rsidRPr="009053DA">
        <w:t>)</w:t>
      </w:r>
      <w:r w:rsidR="00574D76">
        <w:t xml:space="preserve"> ning ilma fikseeritud tähtajata (Küpros, Tšehhi, Eesti, Saksamaa, Hispaania, Iirimaa, Luksemburg ja Rootsi).</w:t>
      </w:r>
      <w:r w:rsidR="00610586" w:rsidRPr="009053DA">
        <w:t xml:space="preserve"> </w:t>
      </w:r>
      <w:r w:rsidR="00F44135" w:rsidRPr="009053DA">
        <w:t>Kirjeldatud ülevaade ei kajasta liikmesriikides kohtumenetlusele kehtestatavaid tähtaegu Euroopa ühise varjupaigasüsteemi õigusaktide rakendamise järgselt.</w:t>
      </w:r>
    </w:p>
    <w:p w14:paraId="55E0C74A" w14:textId="77777777" w:rsidR="00BC5EF1" w:rsidRDefault="00BC5EF1" w:rsidP="00610586">
      <w:pPr>
        <w:jc w:val="both"/>
      </w:pPr>
    </w:p>
    <w:p w14:paraId="309B2364" w14:textId="0F0572FD" w:rsidR="009261F4" w:rsidRPr="009053DA" w:rsidRDefault="00610586" w:rsidP="00610586">
      <w:pPr>
        <w:jc w:val="both"/>
      </w:pPr>
      <w:r w:rsidRPr="009053DA">
        <w:t xml:space="preserve">Ülaltoodule tuginedes tuleb kohtumenetluse tähtaja </w:t>
      </w:r>
      <w:r w:rsidR="00F44135" w:rsidRPr="009053DA">
        <w:t xml:space="preserve">maksimaalseks </w:t>
      </w:r>
      <w:r w:rsidRPr="009053DA">
        <w:t xml:space="preserve">mõistlikuks pikkuseks lugeda varjupaiga piirimenetluse korral kuni 12 nädalat ja tavamenetluse korral kuni </w:t>
      </w:r>
      <w:r w:rsidR="00C27224">
        <w:t>kuus</w:t>
      </w:r>
      <w:r w:rsidRPr="009053DA">
        <w:t xml:space="preserve"> kuud. </w:t>
      </w:r>
    </w:p>
    <w:p w14:paraId="7B310526" w14:textId="77777777" w:rsidR="00610586" w:rsidRDefault="00610586" w:rsidP="00610586">
      <w:pPr>
        <w:jc w:val="both"/>
        <w:rPr>
          <w:b/>
          <w:bCs/>
        </w:rPr>
      </w:pPr>
    </w:p>
    <w:p w14:paraId="381DE248" w14:textId="2CB36F4E" w:rsidR="00706A16" w:rsidRDefault="00706A16" w:rsidP="009802BE">
      <w:pPr>
        <w:rPr>
          <w:b/>
          <w:bCs/>
        </w:rPr>
      </w:pPr>
      <w:r w:rsidRPr="00706A16">
        <w:rPr>
          <w:b/>
          <w:bCs/>
        </w:rPr>
        <w:t>§ 35. Dokumentide kättetoimetamine</w:t>
      </w:r>
    </w:p>
    <w:p w14:paraId="40CDE062" w14:textId="77777777" w:rsidR="00373D0F" w:rsidRDefault="00373D0F" w:rsidP="009802BE">
      <w:pPr>
        <w:rPr>
          <w:b/>
          <w:bCs/>
        </w:rPr>
      </w:pPr>
    </w:p>
    <w:p w14:paraId="6F2200B8" w14:textId="6422250A" w:rsidR="00D32174" w:rsidRPr="009053DA" w:rsidRDefault="00B276A5" w:rsidP="0040212A">
      <w:pPr>
        <w:jc w:val="both"/>
      </w:pPr>
      <w:r>
        <w:t>M</w:t>
      </w:r>
      <w:r w:rsidR="00373D0F" w:rsidRPr="00537B46">
        <w:t>äärus</w:t>
      </w:r>
      <w:r w:rsidR="00C27224" w:rsidRPr="00537B46">
        <w:t>e</w:t>
      </w:r>
      <w:r w:rsidR="00373D0F" w:rsidRPr="009053DA">
        <w:t xml:space="preserve"> 2024/1351</w:t>
      </w:r>
      <w:r w:rsidR="00254B9A">
        <w:t>/EL</w:t>
      </w:r>
      <w:r w:rsidR="00373D0F" w:rsidRPr="009053DA">
        <w:t xml:space="preserve"> (rändehalduse kohta) artikli </w:t>
      </w:r>
      <w:r w:rsidR="00D32174" w:rsidRPr="009053DA">
        <w:t>8</w:t>
      </w:r>
      <w:r w:rsidR="00373D0F" w:rsidRPr="009053DA">
        <w:t xml:space="preserve"> lõi</w:t>
      </w:r>
      <w:r w:rsidR="00D32174" w:rsidRPr="009053DA">
        <w:t xml:space="preserve">ke 2 kohaselt antakse taotlejale võimalus kinnitada, et ta on teabe kätte saanud. Selline kinnitus dokumenteeritakse taotleja </w:t>
      </w:r>
      <w:r w:rsidR="00D32174" w:rsidRPr="009053DA">
        <w:lastRenderedPageBreak/>
        <w:t>toimikus. Kui taotleja keeldub kinnitamast, et ta on teabe kätte saanud, tehakse tema toimikusse selle kohta märge.</w:t>
      </w:r>
      <w:r w:rsidR="002472EA">
        <w:t xml:space="preserve"> </w:t>
      </w:r>
      <w:r>
        <w:t>M</w:t>
      </w:r>
      <w:r w:rsidR="0040212A" w:rsidRPr="00537B46">
        <w:t>äärus</w:t>
      </w:r>
      <w:r w:rsidR="00C27224" w:rsidRPr="00537B46">
        <w:t>e</w:t>
      </w:r>
      <w:r w:rsidR="0040212A" w:rsidRPr="009053DA">
        <w:t xml:space="preserve"> 2024/1348</w:t>
      </w:r>
      <w:r w:rsidR="00DF358E">
        <w:t>/EL</w:t>
      </w:r>
      <w:r w:rsidR="0040212A" w:rsidRPr="009053DA">
        <w:t xml:space="preserve"> (menetluse kohta) artik</w:t>
      </w:r>
      <w:r w:rsidR="000E5E35">
        <w:t>li</w:t>
      </w:r>
      <w:r w:rsidR="0040212A" w:rsidRPr="009053DA">
        <w:t xml:space="preserve"> 9 l</w:t>
      </w:r>
      <w:r w:rsidR="00C27224">
        <w:t xml:space="preserve">õike </w:t>
      </w:r>
      <w:r w:rsidR="0040212A" w:rsidRPr="009053DA">
        <w:t xml:space="preserve">2 viimase lõigu kohaselt peavad liikmesriigid tagama, juhul kui nende pädev asutus on otsustanud mõne sama artikli lõike 1 punktis f osutatud dokumendi enda kätte jätta, et taotleja saab viivitamata originaalide koopia. </w:t>
      </w:r>
      <w:r w:rsidR="00544C8D" w:rsidRPr="009053DA">
        <w:t xml:space="preserve">Sama artikli lõike 3 kohaselt </w:t>
      </w:r>
      <w:r w:rsidR="00BE2BCE" w:rsidRPr="009053DA">
        <w:t>nõustub taotleja võtma oma viimases elukohas või viimasel aadressil, telefoni või e-posti teel, mille ta on pädevatele asutustele teatanud, vastu kõik pädevate asutuste saadetud teatised, eelkõige juhul, kui taotleja esitab taotluse kooskõlas artikliga 28.</w:t>
      </w:r>
      <w:r w:rsidR="002472EA">
        <w:t xml:space="preserve"> </w:t>
      </w:r>
      <w:r w:rsidR="0040212A" w:rsidRPr="009053DA">
        <w:t>määrus</w:t>
      </w:r>
      <w:r w:rsidR="00C27224">
        <w:t>e</w:t>
      </w:r>
      <w:r w:rsidR="0040212A" w:rsidRPr="009053DA">
        <w:t xml:space="preserve"> 2024/1351</w:t>
      </w:r>
      <w:r w:rsidR="00254B9A">
        <w:t>/EL</w:t>
      </w:r>
      <w:r w:rsidR="0040212A" w:rsidRPr="009053DA">
        <w:t xml:space="preserve"> (rändehalduse kohta) artikli 46 kohase üleandmise korral, annavad pädevad asutused need dokumendid taotlejale tagasi üleandmise ajal.</w:t>
      </w:r>
    </w:p>
    <w:p w14:paraId="3363D4E2" w14:textId="77777777" w:rsidR="002472EA" w:rsidRDefault="002472EA" w:rsidP="002D39F3">
      <w:pPr>
        <w:jc w:val="both"/>
      </w:pPr>
    </w:p>
    <w:p w14:paraId="432F520D" w14:textId="2D9C2B1F" w:rsidR="004A2DF7" w:rsidRPr="009053DA" w:rsidRDefault="00B276A5" w:rsidP="004A2DF7">
      <w:pPr>
        <w:jc w:val="both"/>
      </w:pPr>
      <w:r>
        <w:t>M</w:t>
      </w:r>
      <w:r w:rsidR="008D5ABF" w:rsidRPr="00537B46">
        <w:t>äärus</w:t>
      </w:r>
      <w:r w:rsidR="00C27224" w:rsidRPr="00537B46">
        <w:t>e</w:t>
      </w:r>
      <w:r w:rsidR="008D5ABF" w:rsidRPr="009053DA">
        <w:t xml:space="preserve"> 2024/1348</w:t>
      </w:r>
      <w:r w:rsidR="00DF358E">
        <w:t>/EL</w:t>
      </w:r>
      <w:r w:rsidR="008D5ABF" w:rsidRPr="009053DA">
        <w:t xml:space="preserve"> (menetluse kohta) artikli 29 lõike 5 kohaselt tuleb taotlejale dokument anda kätte niipea kui võimalik. </w:t>
      </w:r>
      <w:r w:rsidR="00496AEB">
        <w:t>D</w:t>
      </w:r>
      <w:r w:rsidR="008D5ABF" w:rsidRPr="00537B46">
        <w:t>irektiiv</w:t>
      </w:r>
      <w:r w:rsidR="00C27224" w:rsidRPr="00537B46">
        <w:t>i</w:t>
      </w:r>
      <w:r w:rsidR="008D5ABF" w:rsidRPr="009053DA">
        <w:t xml:space="preserve"> 2024/1346</w:t>
      </w:r>
      <w:r w:rsidR="00254B9A">
        <w:t>/EL</w:t>
      </w:r>
      <w:r w:rsidR="008D5ABF" w:rsidRPr="009053DA">
        <w:t xml:space="preserve"> (vastuvõtutingimuste kohta) </w:t>
      </w:r>
      <w:r w:rsidR="000C27FD" w:rsidRPr="00537B46">
        <w:t>artik</w:t>
      </w:r>
      <w:r w:rsidR="00346C33">
        <w:t>li</w:t>
      </w:r>
      <w:r w:rsidR="000C27FD" w:rsidRPr="009053DA">
        <w:t xml:space="preserve"> 7 l</w:t>
      </w:r>
      <w:r w:rsidR="00C27224">
        <w:t>õike</w:t>
      </w:r>
      <w:r w:rsidR="000C27FD" w:rsidRPr="009053DA">
        <w:t xml:space="preserve"> 6 kohaselt nõuavad liikmesriigid taotlejatelt, et nad teataksid pädevatele ametiasutustele oma kehtiva aadressi, telefoninumbri, mille kaudu nad on kättesaadavad, ning võimaluse korral e-posti aadressi. Samuti nõuavad liikmesriigid, et taotlejad teataksid pädevatele ametiasutustele võimalikult kiiresti oma aadressi, telefoninumbri või e-posti aadressi muutumisest. </w:t>
      </w:r>
      <w:r w:rsidR="00B11356" w:rsidRPr="009053DA">
        <w:t>Sama määruse artik</w:t>
      </w:r>
      <w:r w:rsidR="000E5E35">
        <w:t>li</w:t>
      </w:r>
      <w:r w:rsidR="00B11356" w:rsidRPr="009053DA">
        <w:t xml:space="preserve"> 9 l</w:t>
      </w:r>
      <w:r w:rsidR="000E5E35">
        <w:t>õike</w:t>
      </w:r>
      <w:r w:rsidR="00B11356" w:rsidRPr="009053DA">
        <w:t xml:space="preserve"> 5 kohaselt </w:t>
      </w:r>
      <w:r w:rsidR="00C56E76" w:rsidRPr="009053DA">
        <w:t xml:space="preserve">tuleb otsusega seotud teave esitada taotlejale muuhulgas hõlpsasti kättesaadaval kujul. </w:t>
      </w:r>
      <w:r>
        <w:t>M</w:t>
      </w:r>
      <w:r w:rsidR="004A2DF7" w:rsidRPr="00537B46">
        <w:t>ääruse</w:t>
      </w:r>
      <w:r w:rsidR="004A2DF7" w:rsidRPr="009053DA">
        <w:t xml:space="preserve"> 2024/1356</w:t>
      </w:r>
      <w:r w:rsidR="00254B9A">
        <w:t>/EL</w:t>
      </w:r>
      <w:r w:rsidR="004A2DF7" w:rsidRPr="009053DA">
        <w:t xml:space="preserve"> (taustakontrolli kohta) artikli 17 lõike 3 alusel tuleb taustakontrolli kokkuvõttes sisalduv teave teha asjaomasele isikule kättesaadavaks kas paberil või elektrooniliselt. </w:t>
      </w:r>
    </w:p>
    <w:p w14:paraId="14FF9248" w14:textId="77777777" w:rsidR="00BE2BCE" w:rsidRPr="009053DA" w:rsidRDefault="00BE2BCE" w:rsidP="002D39F3">
      <w:pPr>
        <w:jc w:val="both"/>
      </w:pPr>
    </w:p>
    <w:p w14:paraId="0A41916C" w14:textId="55A6D0AD" w:rsidR="00BE2BCE" w:rsidRPr="009053DA" w:rsidRDefault="00BE2BCE" w:rsidP="002D39F3">
      <w:pPr>
        <w:jc w:val="both"/>
      </w:pPr>
      <w:r w:rsidRPr="009053DA">
        <w:t xml:space="preserve">Seetõttu sätestatakse </w:t>
      </w:r>
      <w:r w:rsidR="00EA1184" w:rsidRPr="00EA1184">
        <w:rPr>
          <w:b/>
          <w:bCs/>
          <w:color w:val="2E74B5" w:themeColor="accent5" w:themeShade="BF"/>
        </w:rPr>
        <w:t>§-i</w:t>
      </w:r>
      <w:r w:rsidRPr="00EA1184">
        <w:rPr>
          <w:b/>
          <w:color w:val="2E74B5" w:themeColor="accent5" w:themeShade="BF"/>
        </w:rPr>
        <w:t xml:space="preserve"> 35 lõigetega 1–5</w:t>
      </w:r>
      <w:r w:rsidRPr="00EA1184">
        <w:rPr>
          <w:color w:val="2E74B5" w:themeColor="accent5" w:themeShade="BF"/>
        </w:rPr>
        <w:t xml:space="preserve"> </w:t>
      </w:r>
      <w:r w:rsidR="008E7D97" w:rsidRPr="009053DA">
        <w:t xml:space="preserve">menetluse käigus </w:t>
      </w:r>
      <w:r w:rsidR="00B31C8A">
        <w:t>antud menetlus</w:t>
      </w:r>
      <w:r w:rsidR="008E7D97" w:rsidRPr="009053DA">
        <w:t>dokumentide</w:t>
      </w:r>
      <w:r w:rsidR="00B31C8A">
        <w:t xml:space="preserve"> ja haldusaktide (kutse, otsus, teade jm)</w:t>
      </w:r>
      <w:r w:rsidR="008E7D97" w:rsidRPr="009053DA">
        <w:t xml:space="preserve"> kättetoimetamise põhimõtted ja kord. </w:t>
      </w:r>
    </w:p>
    <w:p w14:paraId="729D34A0" w14:textId="77777777" w:rsidR="00373D0F" w:rsidRDefault="00373D0F" w:rsidP="009802BE">
      <w:pPr>
        <w:rPr>
          <w:b/>
          <w:bCs/>
        </w:rPr>
      </w:pPr>
    </w:p>
    <w:p w14:paraId="061D0193" w14:textId="3EADBA87" w:rsidR="005B1048" w:rsidRPr="001E23F0" w:rsidRDefault="00DA4355" w:rsidP="005B1048">
      <w:pPr>
        <w:jc w:val="both"/>
      </w:pPr>
      <w:bookmarkStart w:id="115" w:name="para31lg1"/>
      <w:r w:rsidRPr="00522050">
        <w:rPr>
          <w:b/>
          <w:color w:val="4472C4" w:themeColor="accent1"/>
        </w:rPr>
        <w:t>Lõike 1</w:t>
      </w:r>
      <w:r>
        <w:t xml:space="preserve"> </w:t>
      </w:r>
      <w:bookmarkEnd w:id="115"/>
      <w:r>
        <w:t xml:space="preserve">kohaselt </w:t>
      </w:r>
      <w:r w:rsidR="00AA1DFC">
        <w:t>toimetatakse</w:t>
      </w:r>
      <w:r>
        <w:t xml:space="preserve"> k</w:t>
      </w:r>
      <w:r w:rsidR="005B1048" w:rsidRPr="001E23F0">
        <w:t>äesolevas seaduses sätestatud menetluses antud menetlusdokument või haldusakt isikule kätte.</w:t>
      </w:r>
      <w:r w:rsidR="00D11664">
        <w:rPr>
          <w:rStyle w:val="Allmrkuseviide"/>
        </w:rPr>
        <w:footnoteReference w:id="75"/>
      </w:r>
      <w:r w:rsidR="005B1048" w:rsidRPr="001E23F0">
        <w:t xml:space="preserve"> </w:t>
      </w:r>
    </w:p>
    <w:p w14:paraId="21D219AE" w14:textId="77777777" w:rsidR="005B1048" w:rsidRPr="001E23F0" w:rsidRDefault="005B1048" w:rsidP="005B1048">
      <w:pPr>
        <w:jc w:val="both"/>
      </w:pPr>
    </w:p>
    <w:p w14:paraId="2F8803DF" w14:textId="45148B0E" w:rsidR="00E9578C" w:rsidRPr="00F30D0B" w:rsidRDefault="00AA1DFC" w:rsidP="005B1048">
      <w:pPr>
        <w:jc w:val="both"/>
      </w:pPr>
      <w:r w:rsidRPr="00522050">
        <w:rPr>
          <w:b/>
          <w:color w:val="4472C4" w:themeColor="accent1"/>
        </w:rPr>
        <w:t>Lõikega 2</w:t>
      </w:r>
      <w:r w:rsidRPr="00F30D0B">
        <w:t xml:space="preserve"> sätestatakse, et m</w:t>
      </w:r>
      <w:r w:rsidR="005B1048" w:rsidRPr="00F30D0B">
        <w:t xml:space="preserve">enetlusdokumendi või haldusakti kättetoimetamisele kohaldatakse </w:t>
      </w:r>
      <w:r w:rsidR="00B31C8A">
        <w:t>HMS-i</w:t>
      </w:r>
      <w:r w:rsidR="005B1048" w:rsidRPr="00F30D0B">
        <w:t>, arvestades käesolevas seaduses sätestatud erisusi.</w:t>
      </w:r>
      <w:r w:rsidR="00B31C8A">
        <w:t xml:space="preserve"> </w:t>
      </w:r>
    </w:p>
    <w:p w14:paraId="0BE356EA" w14:textId="77777777" w:rsidR="005B1048" w:rsidRPr="00F30D0B" w:rsidRDefault="005B1048" w:rsidP="005B1048">
      <w:pPr>
        <w:jc w:val="both"/>
      </w:pPr>
    </w:p>
    <w:p w14:paraId="2B89FFDD" w14:textId="1ED94BC2" w:rsidR="005B1048" w:rsidRPr="00F30D0B" w:rsidRDefault="00AA1DFC" w:rsidP="005B1048">
      <w:pPr>
        <w:jc w:val="both"/>
      </w:pPr>
      <w:r w:rsidRPr="00522050">
        <w:rPr>
          <w:b/>
          <w:color w:val="4472C4" w:themeColor="accent1"/>
        </w:rPr>
        <w:t>Lõikega 3</w:t>
      </w:r>
      <w:r w:rsidRPr="00F30D0B">
        <w:t xml:space="preserve"> sätestatakse, et m</w:t>
      </w:r>
      <w:r w:rsidR="005B1048" w:rsidRPr="00F30D0B">
        <w:t xml:space="preserve">enetlusdokument või haldusakt loetakse </w:t>
      </w:r>
      <w:proofErr w:type="spellStart"/>
      <w:r w:rsidR="005B1048" w:rsidRPr="00F30D0B">
        <w:t>kättetoimetatuks</w:t>
      </w:r>
      <w:proofErr w:type="spellEnd"/>
      <w:r w:rsidR="005B1048" w:rsidRPr="00F30D0B">
        <w:t xml:space="preserve"> kui see on edastatud taotleja või tema esindaja elektronposti aadressil.</w:t>
      </w:r>
      <w:r w:rsidR="00B31C8A">
        <w:t xml:space="preserve"> Tegemist on olulise erisusega HMS-</w:t>
      </w:r>
      <w:proofErr w:type="spellStart"/>
      <w:r w:rsidR="00B31C8A">
        <w:t>is</w:t>
      </w:r>
      <w:proofErr w:type="spellEnd"/>
      <w:r w:rsidR="00B31C8A">
        <w:t xml:space="preserve"> sätestatust. Eespool on kirjeldatud, et </w:t>
      </w:r>
      <w:r w:rsidR="00B31C8A" w:rsidRPr="00B31C8A">
        <w:t>Euroopa ühise varjupaigasüsteemi õigusaktid</w:t>
      </w:r>
      <w:r w:rsidR="00B31C8A">
        <w:t xml:space="preserve">e kohaselt peab välismaalane andma oma menetlevale ametiasutusele oma kontaktandmed, </w:t>
      </w:r>
      <w:r w:rsidR="002C0A55">
        <w:t>ka</w:t>
      </w:r>
      <w:r w:rsidR="00B31C8A">
        <w:t xml:space="preserve"> elektronposti aadressi (kui see on olemas) ja nõustuma võtma vastu sellele edastatud teateid. Haldusakti ja menetlusdokumentide edastamine elektronposti aadressile on rahvusvahelise kaitse menetluses tavapärane praktika, küll aga tuleb kehtiva õiguse kohaselt kättesaamist kinnitada, edaspidi loetakse haldusakt või menetlusdokument </w:t>
      </w:r>
      <w:proofErr w:type="spellStart"/>
      <w:r w:rsidR="00B31C8A">
        <w:t>kättetoimetatuks</w:t>
      </w:r>
      <w:proofErr w:type="spellEnd"/>
      <w:r w:rsidR="00B31C8A">
        <w:t xml:space="preserve"> ilma kättesaamise kinnituseta.</w:t>
      </w:r>
      <w:r w:rsidR="002C0A55">
        <w:t xml:space="preserve"> Juhul kui taotleja elektroonilisi suhtluskanaleid ei kasuta, kohaldab PPA muid HMS-</w:t>
      </w:r>
      <w:proofErr w:type="spellStart"/>
      <w:r w:rsidR="002C0A55">
        <w:t>is</w:t>
      </w:r>
      <w:proofErr w:type="spellEnd"/>
      <w:r w:rsidR="002C0A55">
        <w:t xml:space="preserve"> sätestatud kättetoimetamise viise.</w:t>
      </w:r>
    </w:p>
    <w:p w14:paraId="53C240E3" w14:textId="71FCCE3B" w:rsidR="00E9578C" w:rsidRPr="00F30D0B" w:rsidRDefault="00E9578C" w:rsidP="005B1048">
      <w:pPr>
        <w:jc w:val="both"/>
      </w:pPr>
    </w:p>
    <w:p w14:paraId="1BE99210" w14:textId="5462C83A" w:rsidR="005B1048" w:rsidRPr="00F30D0B" w:rsidRDefault="00AA1DFC" w:rsidP="005B1048">
      <w:pPr>
        <w:jc w:val="both"/>
      </w:pPr>
      <w:r w:rsidRPr="00CD06A2">
        <w:rPr>
          <w:b/>
          <w:color w:val="4472C4" w:themeColor="accent1"/>
        </w:rPr>
        <w:t>Lõikega 4</w:t>
      </w:r>
      <w:r w:rsidRPr="00F30D0B">
        <w:t xml:space="preserve"> sätestatakse, et m</w:t>
      </w:r>
      <w:r w:rsidR="005B1048" w:rsidRPr="00F30D0B">
        <w:t>enetlusdokumendi või haldusakti kättetoimetamisel haldusorgani poolt haldusorgani infotehnoloogilise vahendi abil, võib taotleja menetlusdokumendi või haldusakti kättesaamist elektroonilise märkega kinnitada. Menetlusdokument või haldusakt antakse taotleja soovi korral talle paberil.</w:t>
      </w:r>
    </w:p>
    <w:p w14:paraId="2482667A" w14:textId="77777777" w:rsidR="00C5234E" w:rsidRDefault="00C5234E" w:rsidP="005B1048">
      <w:pPr>
        <w:jc w:val="both"/>
      </w:pPr>
    </w:p>
    <w:p w14:paraId="0354A53C" w14:textId="73A2FC0D" w:rsidR="005B38D8" w:rsidRDefault="005B38D8" w:rsidP="005B1048">
      <w:pPr>
        <w:jc w:val="both"/>
      </w:pPr>
      <w:r w:rsidRPr="00F30D0B">
        <w:t>Nimetatud lahenduse eesmärgiks on aidata kaasa menetluse tõhus</w:t>
      </w:r>
      <w:r w:rsidR="002C0A55">
        <w:t>tamisele</w:t>
      </w:r>
      <w:r w:rsidRPr="00F30D0B">
        <w:t xml:space="preserve"> ja paberivabaks muutmisele. Sellel on positiivne halduskoormust vähendav mõju tavamenetluses ja eriti </w:t>
      </w:r>
      <w:r w:rsidRPr="00F30D0B">
        <w:lastRenderedPageBreak/>
        <w:t>suurenenud rändesurve olukorras, mil korraga tuleb menetleda erakordselt suure arvu välismaalaste taotlusi. Lahendus võimaldab dokumendi kättesaamise kinnitamist ainult elektroonselt ilma, et inimene annaks allkirja paberil. Selleks võib olla allkirjakujutis allkirjapadjal või mõni muu infotehnoloogiline viis, mis võimaldab taas</w:t>
      </w:r>
      <w:r w:rsidR="009438CC">
        <w:t xml:space="preserve"> </w:t>
      </w:r>
      <w:r w:rsidRPr="00F30D0B">
        <w:t>esitada kinnitamise aega ja kinnitust andnud inimes</w:t>
      </w:r>
      <w:r w:rsidR="00FC58C8">
        <w:t>t</w:t>
      </w:r>
      <w:r w:rsidRPr="00F30D0B">
        <w:t xml:space="preserve">. Infotehnoloogiliste arenduste suund on jätkusuutlikkus ning tõhusus. </w:t>
      </w:r>
    </w:p>
    <w:p w14:paraId="007E8921" w14:textId="77777777" w:rsidR="002C0A55" w:rsidRDefault="002C0A55" w:rsidP="005B1048">
      <w:pPr>
        <w:jc w:val="both"/>
      </w:pPr>
    </w:p>
    <w:p w14:paraId="5192A945" w14:textId="4619BFFC" w:rsidR="002C0A55" w:rsidRPr="00F30D0B" w:rsidRDefault="002C0A55" w:rsidP="005B1048">
      <w:pPr>
        <w:jc w:val="both"/>
      </w:pPr>
      <w:r>
        <w:t>Näiteks juhul kui tegu on taotlejaga, kes ei kasuta elektroonilisi vahendeid võib PPA saata haldusakti või menetlusdokumendi temale postiga või toimetada haldusakti või menetlusdokumenti taotlejale kätte PPA asukohas. Viimasel juhul saabki kättetoimetamise kohta võtta allkirja PPA infotehnoloogilise vahendi abil.</w:t>
      </w:r>
    </w:p>
    <w:p w14:paraId="6A9530EC" w14:textId="0C542A9C" w:rsidR="005B1048" w:rsidRPr="00F30D0B" w:rsidRDefault="005B1048" w:rsidP="005B1048"/>
    <w:p w14:paraId="7882C804" w14:textId="1CFCF278" w:rsidR="005B1048" w:rsidRPr="00F30D0B" w:rsidRDefault="00AA1DFC" w:rsidP="005B1048">
      <w:pPr>
        <w:jc w:val="both"/>
      </w:pPr>
      <w:r w:rsidRPr="00C5234E">
        <w:rPr>
          <w:b/>
          <w:color w:val="4472C4" w:themeColor="accent1"/>
        </w:rPr>
        <w:t>Lõikega 5</w:t>
      </w:r>
      <w:r w:rsidRPr="00F30D0B">
        <w:t xml:space="preserve"> sätestatakse, et m</w:t>
      </w:r>
      <w:r w:rsidR="005B1048" w:rsidRPr="00F30D0B">
        <w:t xml:space="preserve">assilisest sisserändest põhjustatud hädaolukorras ja juhul, kui välismaalase asukoht Eestis ei ole </w:t>
      </w:r>
      <w:proofErr w:type="spellStart"/>
      <w:r w:rsidR="00150D8E" w:rsidRPr="00537B46">
        <w:t>PPA</w:t>
      </w:r>
      <w:r w:rsidR="00E94660">
        <w:t>-</w:t>
      </w:r>
      <w:r w:rsidR="005B1048" w:rsidRPr="00537B46">
        <w:t>le</w:t>
      </w:r>
      <w:proofErr w:type="spellEnd"/>
      <w:r w:rsidR="005B1048" w:rsidRPr="00F30D0B">
        <w:t xml:space="preserve"> teada, võib haldusorgan jätta muud menetlusdokumendi või haldusakti kättetoimetamise viisid kohaldamata ning konfidentsiaalsuskohustust arvestades avaldada oma veebilehel üksnes rahvusvahelise kaitse taotluse numbri ja menetlusdokumendi või taotluse kohta tehtud otsuse pealkirja. Veebilehel avaldamisega loetakse menetlusdokument või haldusakt välismaalasele </w:t>
      </w:r>
      <w:proofErr w:type="spellStart"/>
      <w:r w:rsidR="005B1048" w:rsidRPr="00F30D0B">
        <w:t>kättetoimetatuks</w:t>
      </w:r>
      <w:proofErr w:type="spellEnd"/>
      <w:r w:rsidR="005B1048" w:rsidRPr="00F30D0B">
        <w:t>.</w:t>
      </w:r>
    </w:p>
    <w:p w14:paraId="18A6858D" w14:textId="77777777" w:rsidR="00C5234E" w:rsidRDefault="00C5234E" w:rsidP="00C729FC">
      <w:pPr>
        <w:jc w:val="both"/>
      </w:pPr>
    </w:p>
    <w:p w14:paraId="3BC223B6" w14:textId="00AEE604" w:rsidR="00F303F5" w:rsidRPr="00F30D0B" w:rsidRDefault="00F303F5" w:rsidP="00C729FC">
      <w:pPr>
        <w:jc w:val="both"/>
      </w:pPr>
      <w:r w:rsidRPr="00F30D0B">
        <w:t xml:space="preserve">Lõikes 5 nimetatud konfidentsiaalsuse määratluse aluseks on </w:t>
      </w:r>
      <w:r w:rsidR="00C729FC" w:rsidRPr="00F30D0B">
        <w:t>määrus</w:t>
      </w:r>
      <w:r w:rsidR="002C0A55">
        <w:t>e</w:t>
      </w:r>
      <w:r w:rsidR="00C729FC" w:rsidRPr="00F30D0B">
        <w:t xml:space="preserve"> 2024/1348</w:t>
      </w:r>
      <w:r w:rsidR="00DF358E">
        <w:t>/EL</w:t>
      </w:r>
      <w:r w:rsidR="00C729FC" w:rsidRPr="00F30D0B">
        <w:t xml:space="preserve"> (menetluse kohta) artikkel 7, mille kohaselt on määrust kohaldavad asutused kohustatud järgima konfidentsiaalsuse põhimõtet kõigi isikuandmete puhul, mida nad saavad oma ülesannete täitmisel, sealhulgas käesoleva määruse kohaldamise seisukohast olulises liidu või riigisisese õiguse kohases liikmesriikide ametiasutuste teabevahetuses. Rahvusvahelise kaitse menetluse kestel ja pärast taotluse kohta lõpliku otsuse tegemist ametiasutused: a) ei avalda teavet konkreetse rahvusvahelise kaitse taotluse kohta ega asjaolu, et on avaldatud taotluse esitamise soovi, väidetavatele </w:t>
      </w:r>
      <w:proofErr w:type="spellStart"/>
      <w:r w:rsidR="00C729FC" w:rsidRPr="00F30D0B">
        <w:t>tagakiusajatele</w:t>
      </w:r>
      <w:proofErr w:type="spellEnd"/>
      <w:r w:rsidR="00C729FC" w:rsidRPr="00F30D0B">
        <w:t xml:space="preserve"> ega tõsise kahju põhjustajatele ning b) ei kogu teavet väidetavatelt </w:t>
      </w:r>
      <w:proofErr w:type="spellStart"/>
      <w:r w:rsidR="00C729FC" w:rsidRPr="00F30D0B">
        <w:t>tagakiusajatelt</w:t>
      </w:r>
      <w:proofErr w:type="spellEnd"/>
      <w:r w:rsidR="00C729FC" w:rsidRPr="00F30D0B">
        <w:t xml:space="preserve"> ega tõsise kahju põhjustajatelt viisil, mis annaks neile teada asjaolust, et kõnealune taotleja on avaldanud taotluse esitamise soovi.</w:t>
      </w:r>
    </w:p>
    <w:p w14:paraId="1FB054B7" w14:textId="77777777" w:rsidR="005B1048" w:rsidRDefault="005B1048" w:rsidP="009802BE">
      <w:pPr>
        <w:rPr>
          <w:b/>
          <w:bCs/>
        </w:rPr>
      </w:pPr>
    </w:p>
    <w:p w14:paraId="75C58D44" w14:textId="0CCC7C6E" w:rsidR="00706A16" w:rsidRDefault="00706A16" w:rsidP="009802BE">
      <w:pPr>
        <w:rPr>
          <w:b/>
          <w:bCs/>
        </w:rPr>
      </w:pPr>
      <w:r w:rsidRPr="00706A16">
        <w:rPr>
          <w:b/>
          <w:bCs/>
        </w:rPr>
        <w:t>§ 36. Rahvusvahelise kaitse menetluse keel</w:t>
      </w:r>
    </w:p>
    <w:p w14:paraId="5FCEA47F" w14:textId="77777777" w:rsidR="00706A16" w:rsidRDefault="00706A16" w:rsidP="009802BE">
      <w:pPr>
        <w:rPr>
          <w:b/>
          <w:bCs/>
        </w:rPr>
      </w:pPr>
    </w:p>
    <w:p w14:paraId="1435AF41" w14:textId="74EAF2C5" w:rsidR="000C41F5" w:rsidRPr="00A20088" w:rsidRDefault="00962371" w:rsidP="000C41F5">
      <w:pPr>
        <w:jc w:val="both"/>
      </w:pPr>
      <w:r>
        <w:t>M</w:t>
      </w:r>
      <w:r w:rsidR="000C41F5" w:rsidRPr="00A20088">
        <w:t>ääruse 2024/1351</w:t>
      </w:r>
      <w:r w:rsidR="00254B9A">
        <w:t>/EL</w:t>
      </w:r>
      <w:r w:rsidR="000C41F5" w:rsidRPr="00A20088">
        <w:t xml:space="preserve"> (rändehalduse kohta) </w:t>
      </w:r>
      <w:r w:rsidR="00346C33" w:rsidRPr="00537B46">
        <w:t>artik</w:t>
      </w:r>
      <w:r w:rsidR="00346C33">
        <w:t>li</w:t>
      </w:r>
      <w:r w:rsidR="000C41F5" w:rsidRPr="00A20088">
        <w:t xml:space="preserve"> 20 lõike 1, </w:t>
      </w:r>
      <w:r w:rsidR="00346C33" w:rsidRPr="00537B46">
        <w:t>artik</w:t>
      </w:r>
      <w:r w:rsidR="00346C33">
        <w:t>li</w:t>
      </w:r>
      <w:r w:rsidR="000C41F5" w:rsidRPr="00A20088">
        <w:t xml:space="preserve"> 22 lõike 4, </w:t>
      </w:r>
      <w:r w:rsidR="00346C33" w:rsidRPr="00537B46">
        <w:t>artik</w:t>
      </w:r>
      <w:r w:rsidR="00346C33">
        <w:t>li</w:t>
      </w:r>
      <w:r w:rsidR="000C41F5" w:rsidRPr="00A20088">
        <w:t xml:space="preserve"> 23 </w:t>
      </w:r>
      <w:r w:rsidR="00E643FB">
        <w:t>lõike</w:t>
      </w:r>
      <w:r w:rsidR="000C41F5" w:rsidRPr="00A20088">
        <w:t xml:space="preserve"> 4, </w:t>
      </w:r>
      <w:r w:rsidR="00346C33" w:rsidRPr="00537B46">
        <w:t>artik</w:t>
      </w:r>
      <w:r w:rsidR="00346C33">
        <w:t>li</w:t>
      </w:r>
      <w:r w:rsidR="000C41F5" w:rsidRPr="00A20088">
        <w:t xml:space="preserve"> 42 </w:t>
      </w:r>
      <w:r w:rsidR="00E643FB">
        <w:t>lõike</w:t>
      </w:r>
      <w:r w:rsidR="000C41F5" w:rsidRPr="00A20088">
        <w:t xml:space="preserve"> 5, </w:t>
      </w:r>
      <w:r w:rsidR="00346C33" w:rsidRPr="00537B46">
        <w:t>artik</w:t>
      </w:r>
      <w:r w:rsidR="00346C33">
        <w:t>li</w:t>
      </w:r>
      <w:r w:rsidR="000C41F5" w:rsidRPr="00A20088">
        <w:t xml:space="preserve"> 43 </w:t>
      </w:r>
      <w:r w:rsidR="00E643FB">
        <w:t>lõike</w:t>
      </w:r>
      <w:r w:rsidR="000C41F5" w:rsidRPr="00A20088">
        <w:t xml:space="preserve"> 4 kohaselt peavad liikmesriigid, selleks, et märkimisväärselt suurendada arusaamist kohaldatavatest menetlustest, võimalikult kiiresti esitama isikutele, kelle suhtes määrust kohaldatakse, arusaadavas keeles või keeles, millest arusaamist mõistlikult eeldatakse, kogu asjakohase teabe, eelkõige teabe vastutava liikmesriigi kindlaksmääramise kriteeriumide, asjakohaste menetluste ning nende käesolevast määrusest tulenevate õiguste ja kohustuste kohta, sealhulgas nõuete täitmata jätmise tagajärgede kohta. </w:t>
      </w:r>
    </w:p>
    <w:p w14:paraId="0396A1A8" w14:textId="77777777" w:rsidR="00C5234E" w:rsidRDefault="00C5234E" w:rsidP="000C41F5">
      <w:pPr>
        <w:jc w:val="both"/>
      </w:pPr>
    </w:p>
    <w:p w14:paraId="6A9106C9" w14:textId="3259810D" w:rsidR="000C41F5" w:rsidRPr="00A20088" w:rsidRDefault="00A04EDA" w:rsidP="000C41F5">
      <w:pPr>
        <w:jc w:val="both"/>
      </w:pPr>
      <w:r>
        <w:t>M</w:t>
      </w:r>
      <w:r w:rsidR="000C41F5" w:rsidRPr="00537B46">
        <w:t>ääruse</w:t>
      </w:r>
      <w:r w:rsidR="000C41F5" w:rsidRPr="00A20088">
        <w:t xml:space="preserve"> 2024/1348</w:t>
      </w:r>
      <w:r w:rsidR="00DF358E">
        <w:t>/EL</w:t>
      </w:r>
      <w:r w:rsidR="000C41F5" w:rsidRPr="00A20088">
        <w:t xml:space="preserve"> (menetluse kohta) </w:t>
      </w:r>
      <w:r w:rsidR="00346C33" w:rsidRPr="00537B46">
        <w:t>artik</w:t>
      </w:r>
      <w:r w:rsidR="00346C33">
        <w:t>li</w:t>
      </w:r>
      <w:r w:rsidR="000C41F5" w:rsidRPr="00A20088">
        <w:t xml:space="preserve"> 8 </w:t>
      </w:r>
      <w:r w:rsidR="00334C0A">
        <w:t>lõike</w:t>
      </w:r>
      <w:r w:rsidR="000C41F5" w:rsidRPr="00A20088">
        <w:t xml:space="preserve"> 2, </w:t>
      </w:r>
      <w:r w:rsidR="00346C33" w:rsidRPr="00537B46">
        <w:t>artik</w:t>
      </w:r>
      <w:r w:rsidR="00346C33">
        <w:t>li</w:t>
      </w:r>
      <w:r w:rsidR="000C41F5" w:rsidRPr="00A20088">
        <w:t xml:space="preserve"> 13 lõike 5, </w:t>
      </w:r>
      <w:r w:rsidR="00346C33" w:rsidRPr="00537B46">
        <w:t>artik</w:t>
      </w:r>
      <w:r w:rsidR="00346C33">
        <w:t>li</w:t>
      </w:r>
      <w:r w:rsidR="000C41F5" w:rsidRPr="00A20088">
        <w:t xml:space="preserve"> 23 lõike 5 (a), </w:t>
      </w:r>
      <w:r w:rsidR="00346C33" w:rsidRPr="00537B46">
        <w:t>artik</w:t>
      </w:r>
      <w:r w:rsidR="00346C33">
        <w:t>li</w:t>
      </w:r>
      <w:r w:rsidR="000C41F5" w:rsidRPr="00A20088">
        <w:t xml:space="preserve"> 25 lõike 4, </w:t>
      </w:r>
      <w:r w:rsidR="00346C33" w:rsidRPr="00537B46">
        <w:t>artik</w:t>
      </w:r>
      <w:r w:rsidR="00346C33">
        <w:t>li</w:t>
      </w:r>
      <w:r w:rsidR="000C41F5" w:rsidRPr="00A20088">
        <w:t xml:space="preserve"> 35 lõike 7 (c), </w:t>
      </w:r>
      <w:r w:rsidR="00346C33" w:rsidRPr="00537B46">
        <w:t>artik</w:t>
      </w:r>
      <w:r w:rsidR="00346C33">
        <w:t>li</w:t>
      </w:r>
      <w:r w:rsidR="000C41F5" w:rsidRPr="00A20088">
        <w:t xml:space="preserve"> 36 lõike 3 ja 4, </w:t>
      </w:r>
      <w:r w:rsidR="00346C33" w:rsidRPr="00537B46">
        <w:t>artik</w:t>
      </w:r>
      <w:r w:rsidR="00346C33">
        <w:t>li</w:t>
      </w:r>
      <w:r w:rsidR="000C41F5" w:rsidRPr="00A20088">
        <w:t xml:space="preserve"> 40 lõike 2, </w:t>
      </w:r>
      <w:r w:rsidR="00346C33" w:rsidRPr="00537B46">
        <w:t>artik</w:t>
      </w:r>
      <w:r w:rsidR="00346C33">
        <w:t>li</w:t>
      </w:r>
      <w:r w:rsidR="000C41F5" w:rsidRPr="00A20088">
        <w:t xml:space="preserve"> 41 lõike 3 alusel on sätestatud, et taotlejat tuleb asjakohasel viisil kirjalikult ja vajaduse korral suuliselt teavitada tema õigustest ja kohustustest, tehes seda õigeaegselt ja keeles, millest taotleja aru saab või millest arusaamist võib temalt eeldada. Võttes arvesse asjaolu, et juhul, kui taotleja näiteks keeldub koostööst riigi ametiasutustega, jättes eelkõige esitamata taotluse läbivaatamiseks vajalikud andmed või jättes andmata sõrmejäljed või näokujutise, ning taotluse suhtes tehakse keelduv otsus või tunnistatakse see kaudselt tagasi võetuks, siis on vaja, et taotlejat on teavitatud nimetatud kohustuste täitmata jätmise tagajärgedest.</w:t>
      </w:r>
    </w:p>
    <w:p w14:paraId="6A91BDFF" w14:textId="77777777" w:rsidR="00CD06A2" w:rsidRDefault="00CD06A2" w:rsidP="000C41F5">
      <w:pPr>
        <w:jc w:val="both"/>
      </w:pPr>
    </w:p>
    <w:p w14:paraId="58BE335F" w14:textId="2B78DC94" w:rsidR="000C41F5" w:rsidRPr="00A20088" w:rsidRDefault="000C41F5" w:rsidP="000C41F5">
      <w:pPr>
        <w:jc w:val="both"/>
      </w:pPr>
      <w:r w:rsidRPr="00A20088">
        <w:t>Sama liikmesriigi kohustus on peegeldatud direktiivi 2024/1346</w:t>
      </w:r>
      <w:r w:rsidR="00254B9A">
        <w:t>/EL</w:t>
      </w:r>
      <w:r w:rsidRPr="00A20088">
        <w:t xml:space="preserve"> (vastuvõtutingimuste kohta) </w:t>
      </w:r>
      <w:r w:rsidR="00346C33" w:rsidRPr="00537B46">
        <w:t>artik</w:t>
      </w:r>
      <w:r w:rsidR="00346C33">
        <w:t>li</w:t>
      </w:r>
      <w:r w:rsidRPr="00A20088">
        <w:t xml:space="preserve"> 5 lõikes 2, </w:t>
      </w:r>
      <w:r w:rsidR="00346C33" w:rsidRPr="00537B46">
        <w:t>artik</w:t>
      </w:r>
      <w:r w:rsidR="00346C33">
        <w:t>li</w:t>
      </w:r>
      <w:r w:rsidRPr="00A20088">
        <w:t xml:space="preserve"> 9 lõikes 5, </w:t>
      </w:r>
      <w:r w:rsidR="00346C33" w:rsidRPr="00537B46">
        <w:t>artik</w:t>
      </w:r>
      <w:r w:rsidR="00346C33">
        <w:t>li</w:t>
      </w:r>
      <w:r w:rsidRPr="00A20088">
        <w:t xml:space="preserve"> 11 lõikes 4 ja </w:t>
      </w:r>
      <w:r w:rsidR="00346C33" w:rsidRPr="00537B46">
        <w:t>artik</w:t>
      </w:r>
      <w:r w:rsidR="00346C33">
        <w:t>li</w:t>
      </w:r>
      <w:r w:rsidRPr="00A20088">
        <w:t xml:space="preserve"> 12 lõikes ning määruse </w:t>
      </w:r>
      <w:r w:rsidRPr="00A20088">
        <w:lastRenderedPageBreak/>
        <w:t>2024/1347</w:t>
      </w:r>
      <w:r w:rsidR="00DF358E">
        <w:t>/EL</w:t>
      </w:r>
      <w:r w:rsidRPr="00A20088">
        <w:t xml:space="preserve"> (kvalifikatsioonitingimuste kohta) </w:t>
      </w:r>
      <w:r w:rsidR="00346C33" w:rsidRPr="00537B46">
        <w:t>artik</w:t>
      </w:r>
      <w:r w:rsidR="00346C33">
        <w:t>li</w:t>
      </w:r>
      <w:r w:rsidRPr="00A20088">
        <w:t xml:space="preserve"> 9 </w:t>
      </w:r>
      <w:r w:rsidRPr="00537B46">
        <w:t>l</w:t>
      </w:r>
      <w:r w:rsidR="002F4FCD">
        <w:t>õikes</w:t>
      </w:r>
      <w:r w:rsidRPr="00A20088">
        <w:t xml:space="preserve"> 5</w:t>
      </w:r>
      <w:r w:rsidR="008B0A30" w:rsidRPr="00A20088">
        <w:t xml:space="preserve"> </w:t>
      </w:r>
      <w:r w:rsidRPr="00A20088">
        <w:t xml:space="preserve">ning </w:t>
      </w:r>
      <w:r w:rsidR="00346C33" w:rsidRPr="00537B46">
        <w:t>artik</w:t>
      </w:r>
      <w:r w:rsidR="00346C33">
        <w:t>li</w:t>
      </w:r>
      <w:r w:rsidRPr="00A20088">
        <w:t xml:space="preserve"> 22 punktis a. Samuti määruse 2024/1359</w:t>
      </w:r>
      <w:r w:rsidR="00254B9A">
        <w:t>/EL</w:t>
      </w:r>
      <w:r w:rsidRPr="00A20088">
        <w:t xml:space="preserve"> (kriisihalduse kohta) artiklis 10 lõikes 5 ja artiklis 15 ja määruse 2024/1356</w:t>
      </w:r>
      <w:r w:rsidR="00254B9A">
        <w:t>/EL</w:t>
      </w:r>
      <w:r w:rsidRPr="00A20088">
        <w:t xml:space="preserve"> (taustakontrollide kohta) </w:t>
      </w:r>
      <w:r w:rsidR="00CF5D0F" w:rsidRPr="00537B46">
        <w:t>artik</w:t>
      </w:r>
      <w:r w:rsidR="00CF5D0F">
        <w:t>li</w:t>
      </w:r>
      <w:r w:rsidRPr="00A20088">
        <w:t xml:space="preserve"> 11 lõikes 3 ja </w:t>
      </w:r>
      <w:r w:rsidR="00CF5D0F" w:rsidRPr="00537B46">
        <w:t>artik</w:t>
      </w:r>
      <w:r w:rsidR="00CF5D0F">
        <w:t>li</w:t>
      </w:r>
      <w:r w:rsidRPr="00A20088">
        <w:t xml:space="preserve"> 13 lõikes 3 ning määrus 2024/1358</w:t>
      </w:r>
      <w:r w:rsidR="00254B9A">
        <w:t>/EL</w:t>
      </w:r>
      <w:r w:rsidRPr="00A20088">
        <w:t xml:space="preserve"> (</w:t>
      </w:r>
      <w:proofErr w:type="spellStart"/>
      <w:r w:rsidRPr="00A20088">
        <w:t>Eurodac</w:t>
      </w:r>
      <w:proofErr w:type="spellEnd"/>
      <w:r w:rsidRPr="00A20088">
        <w:t xml:space="preserve">-süsteemi kohta) </w:t>
      </w:r>
      <w:r w:rsidR="003A2379" w:rsidRPr="00537B46">
        <w:t>artik</w:t>
      </w:r>
      <w:r w:rsidR="003A2379">
        <w:t>li</w:t>
      </w:r>
      <w:r w:rsidRPr="00A20088">
        <w:t xml:space="preserve"> 42 lõikes 1 ja 3.</w:t>
      </w:r>
    </w:p>
    <w:p w14:paraId="3E355F87" w14:textId="77777777" w:rsidR="00C5234E" w:rsidRDefault="00C5234E" w:rsidP="000C41F5">
      <w:pPr>
        <w:jc w:val="both"/>
      </w:pPr>
    </w:p>
    <w:p w14:paraId="2619747A" w14:textId="6F34A1FA" w:rsidR="000C41F5" w:rsidRPr="00A20088" w:rsidRDefault="000C41F5" w:rsidP="000C41F5">
      <w:pPr>
        <w:jc w:val="both"/>
      </w:pPr>
      <w:r w:rsidRPr="00A20088">
        <w:t>Kuna Euroopa ühise varjupaigasüsteemi õigusaktidega on kehtestatud liikmesriigile kohustus arvestada taotleja ja kaitse saaja keeleoskusega ning pakkuda teavet välismaalasele arusaadavas keeles, siis on nimetatud määruste sätete rakendamiseks ja direktiivi üle võtmiseks vajalik sätestada menetleva asutuse ja vastuvõttu korraldava asutuse vastav kohustus.</w:t>
      </w:r>
    </w:p>
    <w:p w14:paraId="54F7659A" w14:textId="77777777" w:rsidR="000C41F5" w:rsidRPr="00A20088" w:rsidRDefault="000C41F5" w:rsidP="005B1048">
      <w:pPr>
        <w:jc w:val="both"/>
      </w:pPr>
    </w:p>
    <w:p w14:paraId="14972D73" w14:textId="66D33138" w:rsidR="005B1048" w:rsidRPr="00A20088" w:rsidRDefault="000C41F5" w:rsidP="005B1048">
      <w:pPr>
        <w:jc w:val="both"/>
      </w:pPr>
      <w:r w:rsidRPr="00641A5B">
        <w:rPr>
          <w:b/>
          <w:color w:val="4472C4" w:themeColor="accent1"/>
        </w:rPr>
        <w:t>Lõikega 1</w:t>
      </w:r>
      <w:r w:rsidRPr="00A20088">
        <w:t xml:space="preserve"> sätestatakse, et r</w:t>
      </w:r>
      <w:r w:rsidR="005B1048" w:rsidRPr="00A20088">
        <w:t>ahvusvahelise kaitse menetlus toimub eesti keeles. Menetlustoiming võib menetlust läbiviiva ametniku nõusolekul olla muus keeles, milles välismaalane suudab ennast suuliselt arusaadavaks teha.</w:t>
      </w:r>
      <w:r w:rsidR="00C5234E">
        <w:t xml:space="preserve"> </w:t>
      </w:r>
      <w:r w:rsidR="00B8421A" w:rsidRPr="00A20088">
        <w:t xml:space="preserve">Nimetatud sätte kohaselt </w:t>
      </w:r>
      <w:r w:rsidR="00874C06" w:rsidRPr="00A20088">
        <w:t xml:space="preserve">vormistatakse menetlusdokumendid ning tehakse toimingud eesti keeles ning välismaalasega suhtlemisel kasutatakse tõlk. Sama säte kohaselt </w:t>
      </w:r>
      <w:r w:rsidR="00B8421A" w:rsidRPr="00A20088">
        <w:t>võib menetlustoimingu korraldada taotlejale arusaadava</w:t>
      </w:r>
      <w:r w:rsidR="00AC5BFF" w:rsidRPr="00A20088">
        <w:t xml:space="preserve">s keeles </w:t>
      </w:r>
      <w:r w:rsidR="00874C06" w:rsidRPr="00A20088">
        <w:t xml:space="preserve">ka </w:t>
      </w:r>
      <w:r w:rsidR="00B8421A" w:rsidRPr="00A20088">
        <w:t>tõlki kaasamata, kui menetlustoimingut korraldaval ametnikul on piisavalt heal tasemel taotleja räägitava keele oskus, mis võimaldab taotleja esitatud materjalidest ja taotleja suulistest ütlustest detailset aru saamist</w:t>
      </w:r>
      <w:r w:rsidR="00874C06" w:rsidRPr="00A20088">
        <w:t xml:space="preserve"> ja menetleja on sellega nõus. Sellisel juhul toimub suuline suhtlemine välismaalasele </w:t>
      </w:r>
      <w:r w:rsidR="00AC5BFF" w:rsidRPr="00A20088">
        <w:t xml:space="preserve">ja menetlejale </w:t>
      </w:r>
      <w:r w:rsidR="00874C06" w:rsidRPr="00A20088">
        <w:t>arusaadavas võõrkeeles kuid menetlusdokumendid vormistatakse eesti keeles ning vajaduse korral tõlgitakse nende sisu taotlejale.</w:t>
      </w:r>
    </w:p>
    <w:p w14:paraId="6803849C" w14:textId="77777777" w:rsidR="00B8421A" w:rsidRPr="00A20088" w:rsidRDefault="00B8421A" w:rsidP="005B1048">
      <w:pPr>
        <w:jc w:val="both"/>
      </w:pPr>
    </w:p>
    <w:p w14:paraId="72B7FAFB" w14:textId="328992E8" w:rsidR="00B8421A" w:rsidRPr="00A20088" w:rsidRDefault="002B6635" w:rsidP="005B1048">
      <w:pPr>
        <w:jc w:val="both"/>
      </w:pPr>
      <w:r w:rsidRPr="00641A5B">
        <w:rPr>
          <w:b/>
          <w:color w:val="4472C4" w:themeColor="accent1"/>
        </w:rPr>
        <w:t>Lõike 2</w:t>
      </w:r>
      <w:r w:rsidRPr="00A20088">
        <w:t xml:space="preserve"> kohaselt korraldab t</w:t>
      </w:r>
      <w:r w:rsidR="005B1048" w:rsidRPr="00A20088">
        <w:t xml:space="preserve">õlgi osalemise ja dokumentide tõlkimise rahvusvahelise kaitse menetluses </w:t>
      </w:r>
      <w:r w:rsidR="00457A1A">
        <w:t>PPA</w:t>
      </w:r>
      <w:r w:rsidR="005B1048" w:rsidRPr="00A20088">
        <w:t>.</w:t>
      </w:r>
      <w:r w:rsidR="00C5234E">
        <w:t xml:space="preserve"> </w:t>
      </w:r>
      <w:r w:rsidR="00B8421A" w:rsidRPr="00A20088">
        <w:t xml:space="preserve">Sättega </w:t>
      </w:r>
      <w:r w:rsidR="00E20902" w:rsidRPr="00A20088">
        <w:t xml:space="preserve">rakendatakse Euroopa ühise varjupaigasüsteemi õigusaktidega kehtestatud norme, mille kohaselt tõlke vajaduse korral </w:t>
      </w:r>
      <w:r w:rsidR="005A4B9D" w:rsidRPr="00A20088">
        <w:t xml:space="preserve">tuleb </w:t>
      </w:r>
      <w:r w:rsidR="00E20902" w:rsidRPr="00A20088">
        <w:t xml:space="preserve">seda menetlustoimingute kontekstis pakkuda taotlejale tasuta. </w:t>
      </w:r>
    </w:p>
    <w:p w14:paraId="43AE9101" w14:textId="77777777" w:rsidR="005B1048" w:rsidRPr="00A20088" w:rsidRDefault="005B1048" w:rsidP="005B1048">
      <w:pPr>
        <w:jc w:val="both"/>
      </w:pPr>
    </w:p>
    <w:p w14:paraId="398A8BD0" w14:textId="77777777" w:rsidR="00831FB1" w:rsidRDefault="00CC1B42" w:rsidP="005B1048">
      <w:pPr>
        <w:jc w:val="both"/>
      </w:pPr>
      <w:r w:rsidRPr="00641A5B">
        <w:rPr>
          <w:b/>
          <w:color w:val="4472C4" w:themeColor="accent1"/>
        </w:rPr>
        <w:t>Lõ</w:t>
      </w:r>
      <w:r w:rsidR="005A4B9D" w:rsidRPr="00641A5B">
        <w:rPr>
          <w:b/>
          <w:color w:val="4472C4" w:themeColor="accent1"/>
        </w:rPr>
        <w:t xml:space="preserve">ike </w:t>
      </w:r>
      <w:r w:rsidRPr="00641A5B">
        <w:rPr>
          <w:b/>
          <w:color w:val="4472C4" w:themeColor="accent1"/>
        </w:rPr>
        <w:t>3</w:t>
      </w:r>
      <w:r w:rsidRPr="00A20088">
        <w:rPr>
          <w:b/>
          <w:bCs/>
        </w:rPr>
        <w:t xml:space="preserve"> </w:t>
      </w:r>
      <w:r w:rsidR="005A4B9D" w:rsidRPr="00F30DC2">
        <w:t>k</w:t>
      </w:r>
      <w:r w:rsidRPr="00A20088">
        <w:t>ohaselt võib t</w:t>
      </w:r>
      <w:r w:rsidR="005B1048" w:rsidRPr="00A20088">
        <w:t>aotleja esitatud dokumente tõlkida</w:t>
      </w:r>
      <w:r w:rsidR="008D149E" w:rsidRPr="00A20088">
        <w:t xml:space="preserve"> </w:t>
      </w:r>
      <w:r w:rsidR="00150D8E">
        <w:t>PPA</w:t>
      </w:r>
      <w:r w:rsidR="005B1048" w:rsidRPr="00A20088">
        <w:t xml:space="preserve"> infotehnoloogilise vahendiga.</w:t>
      </w:r>
      <w:r w:rsidR="00641A5B">
        <w:t xml:space="preserve"> </w:t>
      </w:r>
    </w:p>
    <w:p w14:paraId="2CD41C64" w14:textId="77777777" w:rsidR="00831FB1" w:rsidRDefault="00831FB1" w:rsidP="005B1048">
      <w:pPr>
        <w:jc w:val="both"/>
      </w:pPr>
    </w:p>
    <w:p w14:paraId="44A177FD" w14:textId="13227AF7" w:rsidR="005B1048" w:rsidRPr="00A20088" w:rsidRDefault="004D3DE6" w:rsidP="005B1048">
      <w:pPr>
        <w:jc w:val="both"/>
      </w:pPr>
      <w:r w:rsidRPr="00641A5B">
        <w:rPr>
          <w:b/>
          <w:color w:val="4472C4" w:themeColor="accent1"/>
        </w:rPr>
        <w:t>Lõike 4</w:t>
      </w:r>
      <w:r w:rsidRPr="00A20088">
        <w:t xml:space="preserve"> kohaselt </w:t>
      </w:r>
      <w:r w:rsidR="00446A43" w:rsidRPr="00A20088">
        <w:t>tõlgitakse</w:t>
      </w:r>
      <w:r w:rsidRPr="00A20088">
        <w:t xml:space="preserve"> </w:t>
      </w:r>
      <w:r w:rsidR="005B1048" w:rsidRPr="00A20088">
        <w:t xml:space="preserve">seaduses sätestatud menetlusdokumendi </w:t>
      </w:r>
      <w:r w:rsidR="00446A43" w:rsidRPr="00A20088">
        <w:t xml:space="preserve">sisu </w:t>
      </w:r>
      <w:r w:rsidR="005B1048" w:rsidRPr="00A20088">
        <w:t xml:space="preserve">või haldusakti </w:t>
      </w:r>
      <w:r w:rsidR="00446A43" w:rsidRPr="00A20088">
        <w:t xml:space="preserve">resolutiivosa koos vaidlustamisviitega </w:t>
      </w:r>
      <w:r w:rsidR="005B1048" w:rsidRPr="00A20088">
        <w:t>keelde, millest välismaalane aru saab</w:t>
      </w:r>
      <w:r w:rsidR="00446A43" w:rsidRPr="00A20088">
        <w:t xml:space="preserve">. Tõlkida võib </w:t>
      </w:r>
      <w:r w:rsidR="00150D8E">
        <w:t>PPA</w:t>
      </w:r>
      <w:r w:rsidR="005B1048" w:rsidRPr="00A20088">
        <w:t xml:space="preserve"> infotehnoloogilise vahendiga.</w:t>
      </w:r>
    </w:p>
    <w:p w14:paraId="2BF5B563" w14:textId="7FB08ECE" w:rsidR="009B74BF" w:rsidRPr="00A20088" w:rsidRDefault="003E19EA" w:rsidP="005B1048">
      <w:pPr>
        <w:jc w:val="both"/>
      </w:pPr>
      <w:r w:rsidRPr="00A20088">
        <w:t xml:space="preserve">Nimetatud lõigete alusel on menetlusdokumendi tõlkimine võõrkeelest eesti keelde ja eesti keelest taotleja räägitavasse keelde võimalik infotehnoloogilise lahenduse abil st ilma tõlgita. </w:t>
      </w:r>
      <w:r w:rsidR="00301697" w:rsidRPr="00A20088">
        <w:t>Täpsustatud</w:t>
      </w:r>
      <w:r w:rsidRPr="00A20088">
        <w:t xml:space="preserve"> on, et tegemist peab olema </w:t>
      </w:r>
      <w:r w:rsidR="00457A1A">
        <w:t>PPA</w:t>
      </w:r>
      <w:r w:rsidRPr="00A20088">
        <w:t xml:space="preserve"> infotehnoloogilise vahendiga, näiteks mitte vabavaralise vahendiga</w:t>
      </w:r>
      <w:r w:rsidR="00A34585" w:rsidRPr="00A20088">
        <w:t>, kus ei ole garanteeritud andmekaitse</w:t>
      </w:r>
      <w:r w:rsidRPr="00A20088">
        <w:t xml:space="preserve">. Selline täpsustus on vajalik, et tagada teabe </w:t>
      </w:r>
      <w:r w:rsidR="000826F7" w:rsidRPr="00A20088">
        <w:t xml:space="preserve">konfidentsiaalsus. </w:t>
      </w:r>
    </w:p>
    <w:p w14:paraId="3FC0E68F" w14:textId="77777777" w:rsidR="00075765" w:rsidRPr="00D0454E" w:rsidRDefault="00075765" w:rsidP="004A5C26">
      <w:pPr>
        <w:jc w:val="both"/>
        <w:rPr>
          <w:color w:val="FF0000"/>
        </w:rPr>
      </w:pPr>
    </w:p>
    <w:p w14:paraId="67ABEA1D" w14:textId="095196F1" w:rsidR="005B1048" w:rsidRDefault="005B1048" w:rsidP="005B1048">
      <w:pPr>
        <w:rPr>
          <w:b/>
          <w:bCs/>
        </w:rPr>
      </w:pPr>
      <w:r w:rsidRPr="00100640">
        <w:rPr>
          <w:b/>
          <w:bCs/>
        </w:rPr>
        <w:t>3. jagu</w:t>
      </w:r>
      <w:r w:rsidR="00853F56" w:rsidRPr="00100640">
        <w:rPr>
          <w:b/>
          <w:bCs/>
        </w:rPr>
        <w:t xml:space="preserve"> „</w:t>
      </w:r>
      <w:r w:rsidRPr="00100640">
        <w:rPr>
          <w:b/>
          <w:bCs/>
        </w:rPr>
        <w:t xml:space="preserve">Elamisluba </w:t>
      </w:r>
      <w:r w:rsidR="00853F56" w:rsidRPr="00100640">
        <w:rPr>
          <w:b/>
          <w:bCs/>
        </w:rPr>
        <w:t>“</w:t>
      </w:r>
    </w:p>
    <w:p w14:paraId="35772DAD" w14:textId="77777777" w:rsidR="005B1048" w:rsidRDefault="005B1048" w:rsidP="009802BE">
      <w:pPr>
        <w:rPr>
          <w:b/>
          <w:bCs/>
        </w:rPr>
      </w:pPr>
    </w:p>
    <w:p w14:paraId="74B0DF03" w14:textId="5448C0FA" w:rsidR="00706A16" w:rsidRDefault="00706A16" w:rsidP="009802BE">
      <w:pPr>
        <w:rPr>
          <w:b/>
          <w:bCs/>
        </w:rPr>
      </w:pPr>
      <w:r w:rsidRPr="00706A16">
        <w:rPr>
          <w:b/>
          <w:bCs/>
        </w:rPr>
        <w:t>§ 37. Elamisloa andmine</w:t>
      </w:r>
    </w:p>
    <w:p w14:paraId="197EAEA3" w14:textId="77777777" w:rsidR="00267DAC" w:rsidRDefault="00267DAC" w:rsidP="009802BE">
      <w:pPr>
        <w:rPr>
          <w:b/>
          <w:bCs/>
        </w:rPr>
      </w:pPr>
    </w:p>
    <w:p w14:paraId="5DE0A7F5" w14:textId="2527FCED" w:rsidR="00367C7A" w:rsidRPr="00F510EC" w:rsidRDefault="00D535BA" w:rsidP="008E28D2">
      <w:pPr>
        <w:jc w:val="both"/>
      </w:pPr>
      <w:r>
        <w:t>M</w:t>
      </w:r>
      <w:r w:rsidR="00367C7A" w:rsidRPr="00537B46">
        <w:t>äärus</w:t>
      </w:r>
      <w:r w:rsidR="00367C7A" w:rsidRPr="00F510EC">
        <w:t xml:space="preserve"> 2024/1347</w:t>
      </w:r>
      <w:r w:rsidR="00DF358E">
        <w:t>/EL</w:t>
      </w:r>
      <w:r w:rsidR="00367C7A" w:rsidRPr="00F510EC">
        <w:t xml:space="preserve"> (kvalifikatsioonitingimuste kohta) </w:t>
      </w:r>
      <w:r w:rsidR="007604FF">
        <w:t>artikli</w:t>
      </w:r>
      <w:r w:rsidR="00367C7A" w:rsidRPr="00F510EC">
        <w:t xml:space="preserve"> 24 alusel on rahvusvahelise kaitse saajal õigus elamisloale seni, kuni tal on pagulasseisund või täiendava kaitse seisund. Elamisload, mis antakse rahvusvahelise kaitse saajatele välja esimest korda või mida pikendatakse, peavad vastama määrusele (EÜ) nr 1030/2002, millega kehtestatakse ühtne elamisloavorm kolmandate riikide kodanike jaoks. Elamisloakaart antakse välja esimesel võimalusel pärast pagulasseisundi või täiendava kaitse seisundi andmist, kuid hiljemalt 90 päeva jooksul alates rahvusvahelise kaitse andmise otsusest teatamisest. </w:t>
      </w:r>
      <w:r w:rsidR="008E28D2" w:rsidRPr="00F510EC">
        <w:t>Pädevad asutused võivad elamisloa kehtetuks tunnistada või selle pikendamisest keelduda üksnes juhul, kui nad on võtnud ära pagulasseisundi kooskõlas sama määruse artikliga 14 või täiendava kaitse seisundi kooskõlas sama määruse artikliga 19.</w:t>
      </w:r>
    </w:p>
    <w:p w14:paraId="6A5EB570" w14:textId="77777777" w:rsidR="00367C7A" w:rsidRDefault="00367C7A" w:rsidP="00267DAC">
      <w:pPr>
        <w:jc w:val="both"/>
      </w:pPr>
    </w:p>
    <w:p w14:paraId="4110CC7F" w14:textId="77777777" w:rsidR="00831FB1" w:rsidRDefault="00B25AEC" w:rsidP="00853F56">
      <w:pPr>
        <w:jc w:val="both"/>
      </w:pPr>
      <w:r>
        <w:t>Seetõttu sätestatakse</w:t>
      </w:r>
      <w:r w:rsidRPr="00537B46">
        <w:t xml:space="preserve"> </w:t>
      </w:r>
      <w:r>
        <w:rPr>
          <w:b/>
          <w:color w:val="2E74B5" w:themeColor="accent5" w:themeShade="BF"/>
        </w:rPr>
        <w:t>l</w:t>
      </w:r>
      <w:r w:rsidRPr="00EA1184">
        <w:rPr>
          <w:b/>
          <w:color w:val="2E74B5" w:themeColor="accent5" w:themeShade="BF"/>
        </w:rPr>
        <w:t xml:space="preserve">õikega </w:t>
      </w:r>
      <w:r w:rsidRPr="00F54FB6">
        <w:rPr>
          <w:b/>
          <w:color w:val="4472C4" w:themeColor="accent1"/>
        </w:rPr>
        <w:t>1</w:t>
      </w:r>
      <w:r>
        <w:t>, et v</w:t>
      </w:r>
      <w:r w:rsidR="00267DAC" w:rsidRPr="00B25AEC">
        <w:t>älismaalasele, kelle suhtes on tuvastatud pagulasseisund või täiendava kaitse seisund ning keda tunnustatakse pagulasena või täiendava kaitse saajana, antakse rahvusvaheline kaitse ja tähtajaline elamisluba, kui ei esine pagulasena või täiendava kaitse saajana tunnustamist välistavat asjaolu või rahvusvahelise kaitse taotluse keeldumise alust.</w:t>
      </w:r>
      <w:r w:rsidR="00F54FB6">
        <w:t xml:space="preserve"> </w:t>
      </w:r>
    </w:p>
    <w:p w14:paraId="631B846E" w14:textId="77777777" w:rsidR="00831FB1" w:rsidRDefault="00831FB1" w:rsidP="00853F56">
      <w:pPr>
        <w:jc w:val="both"/>
      </w:pPr>
    </w:p>
    <w:p w14:paraId="335B120D" w14:textId="3C82058B" w:rsidR="00853F56" w:rsidRPr="00F510EC" w:rsidRDefault="007534CE" w:rsidP="00853F56">
      <w:pPr>
        <w:jc w:val="both"/>
      </w:pPr>
      <w:r w:rsidRPr="00F54FB6">
        <w:rPr>
          <w:b/>
          <w:color w:val="4472C4" w:themeColor="accent1"/>
        </w:rPr>
        <w:t>Lõikega 2</w:t>
      </w:r>
      <w:r w:rsidRPr="00F510EC">
        <w:t xml:space="preserve"> sätestatakse, et t</w:t>
      </w:r>
      <w:r w:rsidR="00267DAC" w:rsidRPr="00F510EC">
        <w:t>ähtajalise elamisloa andmise nõuded peavad elamisloa kehtivusaja jooksul olema jätkuvalt täidetud.</w:t>
      </w:r>
      <w:r w:rsidR="00F54FB6">
        <w:t xml:space="preserve"> </w:t>
      </w:r>
      <w:r w:rsidR="005154C0" w:rsidRPr="00F510EC">
        <w:t xml:space="preserve">Sellega säilitatakse praegu kehtiv kord, mille alusel on nii rahvusvahelise kaitse staatus kui elamisluba ajutise iseloomuga ning nii elamisloa kehtivuse ajal kui elamisloa pikendamise </w:t>
      </w:r>
      <w:r w:rsidR="00244FB7" w:rsidRPr="00F510EC">
        <w:t xml:space="preserve">menetluse </w:t>
      </w:r>
      <w:r w:rsidR="005154C0" w:rsidRPr="00F510EC">
        <w:t xml:space="preserve">käigus on võimalik kontrollida, kas </w:t>
      </w:r>
      <w:r w:rsidR="00244FB7" w:rsidRPr="00F510EC">
        <w:t xml:space="preserve">rahvusvahelise </w:t>
      </w:r>
      <w:r w:rsidR="005154C0" w:rsidRPr="00F510EC">
        <w:t xml:space="preserve">kaitse staatuse ja elamisloa andmise tinginud asjaolud on endised ning inimene vajab endiselt </w:t>
      </w:r>
      <w:r w:rsidR="00033C34">
        <w:t>rahvusvahelist</w:t>
      </w:r>
      <w:r w:rsidR="005154C0" w:rsidRPr="00F510EC">
        <w:t xml:space="preserve"> kaitset ja elamisluba</w:t>
      </w:r>
      <w:r w:rsidR="00244FB7" w:rsidRPr="00F510EC">
        <w:t xml:space="preserve"> Eestis elamiseks</w:t>
      </w:r>
      <w:r w:rsidR="005154C0" w:rsidRPr="00F510EC">
        <w:t xml:space="preserve">. </w:t>
      </w:r>
    </w:p>
    <w:p w14:paraId="2C490944" w14:textId="77777777" w:rsidR="00853F56" w:rsidRPr="002B14C9" w:rsidRDefault="00853F56" w:rsidP="00853F56">
      <w:pPr>
        <w:jc w:val="both"/>
        <w:rPr>
          <w:b/>
          <w:bCs/>
        </w:rPr>
      </w:pPr>
    </w:p>
    <w:p w14:paraId="1856E79F" w14:textId="42EABD4A" w:rsidR="00706A16" w:rsidRPr="002B14C9" w:rsidRDefault="00706A16" w:rsidP="009802BE">
      <w:pPr>
        <w:rPr>
          <w:b/>
          <w:bCs/>
        </w:rPr>
      </w:pPr>
      <w:r w:rsidRPr="002B14C9">
        <w:rPr>
          <w:b/>
          <w:bCs/>
        </w:rPr>
        <w:t>§ 38. Elamisloa kehtivusaeg ja elamisloa pikendamine</w:t>
      </w:r>
    </w:p>
    <w:p w14:paraId="5D568B67" w14:textId="77777777" w:rsidR="00EF1791" w:rsidRPr="002B14C9" w:rsidRDefault="00EF1791" w:rsidP="009802BE">
      <w:pPr>
        <w:rPr>
          <w:b/>
          <w:bCs/>
        </w:rPr>
      </w:pPr>
    </w:p>
    <w:p w14:paraId="1A696A8E" w14:textId="1D1877EE" w:rsidR="005D215C" w:rsidRPr="002B14C9" w:rsidRDefault="00D535BA" w:rsidP="005D215C">
      <w:pPr>
        <w:jc w:val="both"/>
      </w:pPr>
      <w:r>
        <w:t>M</w:t>
      </w:r>
      <w:r w:rsidR="005D215C" w:rsidRPr="00537B46">
        <w:t>ääruse</w:t>
      </w:r>
      <w:r w:rsidR="005D215C" w:rsidRPr="002B14C9">
        <w:t xml:space="preserve"> 2024/1347</w:t>
      </w:r>
      <w:r w:rsidR="00DF358E">
        <w:t>/EL</w:t>
      </w:r>
      <w:r w:rsidR="005D215C" w:rsidRPr="002B14C9">
        <w:t xml:space="preserve"> (kvalifikatsioonitingimuste kohta) artik</w:t>
      </w:r>
      <w:r w:rsidR="00F30DC2">
        <w:t>li</w:t>
      </w:r>
      <w:r w:rsidR="005D215C" w:rsidRPr="002B14C9">
        <w:t xml:space="preserve"> 24 lõike 4 kohaselt on elamisloa esialgne kehtivusaeg pagulasseisundi saaja puhul </w:t>
      </w:r>
      <w:r w:rsidR="005D215C" w:rsidRPr="00BD4C6F">
        <w:t>vähemalt kolm aastat</w:t>
      </w:r>
      <w:r w:rsidR="005D215C" w:rsidRPr="002B14C9">
        <w:t xml:space="preserve"> ja täiendava kaitse seisundi saaja puhul </w:t>
      </w:r>
      <w:r w:rsidR="005D215C" w:rsidRPr="00BD4C6F">
        <w:t>vähemalt üks aasta</w:t>
      </w:r>
      <w:r w:rsidR="005D215C" w:rsidRPr="002B14C9">
        <w:t>. Elamisloa kehtivuse lõppemisel pikendatakse seda pagulasseisundi saaja puhul vähemalt kolmeks aastaks ja täiendava kaitse seisundi saaja puhul vähemalt kaheks aastaks. Elamisloa pikendamise korraldamisel tagatakse elamisloaga kaetud ajavahemiku katkematus, et loa kehtivuse lõppemise ja pikendatud loa kehtima hakkamise vahel ei tekiks vahet, kui rahvusvahelise kaitse saaja tegutseb kooskõlas asjakohaste riigisiseste õigusnormidega, millega nähakse ette loa pikendamise haldustoimingud.</w:t>
      </w:r>
    </w:p>
    <w:p w14:paraId="399FDF67" w14:textId="77777777" w:rsidR="006B37E3" w:rsidRDefault="006B37E3" w:rsidP="00145679">
      <w:pPr>
        <w:jc w:val="both"/>
      </w:pPr>
    </w:p>
    <w:p w14:paraId="5A47B14B" w14:textId="6068D70B" w:rsidR="00145679" w:rsidRPr="002B14C9" w:rsidRDefault="005B290B" w:rsidP="00A53C15">
      <w:pPr>
        <w:jc w:val="both"/>
      </w:pPr>
      <w:r>
        <w:rPr>
          <w:rFonts w:eastAsia="Calibri"/>
          <w:kern w:val="0"/>
          <w14:ligatures w14:val="none"/>
        </w:rPr>
        <w:t>VMS-i</w:t>
      </w:r>
      <w:r w:rsidR="005D215C">
        <w:rPr>
          <w:rFonts w:eastAsia="Calibri"/>
          <w:kern w:val="0"/>
          <w14:ligatures w14:val="none"/>
        </w:rPr>
        <w:t xml:space="preserve"> </w:t>
      </w:r>
      <w:r w:rsidR="005D215C" w:rsidRPr="002B14C9">
        <w:t xml:space="preserve">§ 19 kohaselt antakse tähtajaline elamisluba välismaalasele kehtivusajaga kuni </w:t>
      </w:r>
      <w:r w:rsidR="00F30DC2">
        <w:t>viis</w:t>
      </w:r>
      <w:r w:rsidR="005D215C" w:rsidRPr="002B14C9">
        <w:t xml:space="preserve"> aastat. </w:t>
      </w:r>
    </w:p>
    <w:p w14:paraId="4DD537BA" w14:textId="77777777" w:rsidR="006B37E3" w:rsidRDefault="006B37E3" w:rsidP="00145679">
      <w:pPr>
        <w:jc w:val="both"/>
      </w:pPr>
    </w:p>
    <w:p w14:paraId="49817A27" w14:textId="154D4B61" w:rsidR="00145679" w:rsidRPr="002B14C9" w:rsidRDefault="00227D8E" w:rsidP="00145679">
      <w:pPr>
        <w:jc w:val="both"/>
      </w:pPr>
      <w:r>
        <w:t>M</w:t>
      </w:r>
      <w:r w:rsidR="00145679" w:rsidRPr="00537B46">
        <w:t>äärus</w:t>
      </w:r>
      <w:r w:rsidR="00F30DC2" w:rsidRPr="00537B46">
        <w:t>e</w:t>
      </w:r>
      <w:r w:rsidR="00145679" w:rsidRPr="002B14C9">
        <w:t xml:space="preserve"> 2024/1347</w:t>
      </w:r>
      <w:r w:rsidR="00DF358E">
        <w:t>/EL</w:t>
      </w:r>
      <w:r w:rsidR="00145679" w:rsidRPr="002B14C9">
        <w:t xml:space="preserve"> (kvalifikatsioonitingimuste kohta) põhjenduspunktiga 48 on selgitatud, et täiendav kaitse peab Genfi konventsioonis sätestatud pagulaste kaitsele lisanduma ja seda täiendama. Kuigi kaitse andmise alus on pagulasseisundi ja täiendava kaitse seisundi puhul erinev, võib jätkuva kaitsevajaduse kestus olla sarnane. Pagulasseisundi või täiendava kaitse seisundiga pakutava kaitse sisu võib erineda üksnes juhul, kui see on määruses selgelt sätestatud ning </w:t>
      </w:r>
      <w:r w:rsidR="00E86B4C" w:rsidRPr="002B14C9">
        <w:t xml:space="preserve">liikmesriigid võivad mõlemale seisundile anda </w:t>
      </w:r>
      <w:r w:rsidR="00145679" w:rsidRPr="002B14C9">
        <w:t>samad õigused ja hüved.</w:t>
      </w:r>
    </w:p>
    <w:p w14:paraId="13978F5D" w14:textId="77777777" w:rsidR="006B37E3" w:rsidRDefault="006B37E3" w:rsidP="00604285">
      <w:pPr>
        <w:jc w:val="both"/>
      </w:pPr>
    </w:p>
    <w:p w14:paraId="30A9DEC6" w14:textId="0256CBF7" w:rsidR="00604285" w:rsidRPr="002B14C9" w:rsidRDefault="004C489F" w:rsidP="007C2747">
      <w:pPr>
        <w:jc w:val="both"/>
      </w:pPr>
      <w:r>
        <w:t>M</w:t>
      </w:r>
      <w:r w:rsidR="00604285" w:rsidRPr="00537B46">
        <w:t xml:space="preserve">ääruse </w:t>
      </w:r>
      <w:r w:rsidR="00604285" w:rsidRPr="002B14C9">
        <w:t>2024/1348</w:t>
      </w:r>
      <w:r w:rsidR="00DF358E">
        <w:t>/EL</w:t>
      </w:r>
      <w:r w:rsidR="00604285" w:rsidRPr="002B14C9">
        <w:t xml:space="preserve"> (menetluse kohta) </w:t>
      </w:r>
      <w:r w:rsidR="002472B6" w:rsidRPr="00537B46">
        <w:t>artik</w:t>
      </w:r>
      <w:r w:rsidR="002472B6">
        <w:t>li</w:t>
      </w:r>
      <w:r w:rsidR="00604285" w:rsidRPr="002B14C9">
        <w:t xml:space="preserve"> 67 lõike 2 alusel on täiendava kaitse saamise nõuetele vastavaks tunnistatud isikutel õigus tõhusale õiguskaitsevahendile otsuse suhtes, mille kohaselt on nende taotlus pagulasseisundiga seoses põhjendamatu.</w:t>
      </w:r>
      <w:r w:rsidR="006B37E3">
        <w:t xml:space="preserve"> </w:t>
      </w:r>
      <w:r w:rsidR="00604285" w:rsidRPr="002B14C9">
        <w:t xml:space="preserve">Sama määruse </w:t>
      </w:r>
      <w:r w:rsidR="002472B6" w:rsidRPr="00537B46">
        <w:t>artik</w:t>
      </w:r>
      <w:r w:rsidR="002472B6">
        <w:t>li</w:t>
      </w:r>
      <w:r w:rsidR="00604285" w:rsidRPr="002B14C9">
        <w:t xml:space="preserve"> 13 lõike 11 punkt a kohaselt saab </w:t>
      </w:r>
      <w:r w:rsidR="007C2747" w:rsidRPr="002B14C9">
        <w:t xml:space="preserve">menetlev ametiasutus olemasolevate tõendite põhjal teha pagulasseisundi või täiendava kaitse seisundi kohta positiivse otsuse, tingimusel et täiendava kaitse seisund pakub samu õigusi ja hüvesid. Sama määruse </w:t>
      </w:r>
      <w:r w:rsidR="002472B6" w:rsidRPr="00537B46">
        <w:t>artik</w:t>
      </w:r>
      <w:r w:rsidR="002472B6">
        <w:t>li</w:t>
      </w:r>
      <w:r w:rsidR="007C2747" w:rsidRPr="002B14C9">
        <w:t xml:space="preserve"> 14 lõike 5 punkt b alusel ei ole vaja taotlejalt nõuda märkuste või selgituste esitamist vestluse aruande ega vestluse stenogrammi kohta ega selle kinnitamist, et vestluse aruande sisu või vestluse stenogramm kajastab vestlust õigesti, kui menetlevale ametiasutusele on selge, et taotlejale antakse pagulasseisund või täiendava kaitse seisund, tingimusel et täiendava kaitse seisund pakub samu õigusi ja hüvesid kui pagulasseisund liidu ja riigisisese õiguse alusel.</w:t>
      </w:r>
    </w:p>
    <w:p w14:paraId="68172CF6" w14:textId="77777777" w:rsidR="00C3484C" w:rsidRPr="002B14C9" w:rsidRDefault="00C3484C" w:rsidP="004E03FF">
      <w:pPr>
        <w:jc w:val="both"/>
      </w:pPr>
    </w:p>
    <w:p w14:paraId="7F35CE89" w14:textId="0AB3F86D" w:rsidR="004E03FF" w:rsidRPr="002B14C9" w:rsidRDefault="004C489F" w:rsidP="004E03FF">
      <w:pPr>
        <w:jc w:val="both"/>
      </w:pPr>
      <w:r>
        <w:t>M</w:t>
      </w:r>
      <w:r w:rsidR="004E03FF" w:rsidRPr="00537B46">
        <w:t>ääruse</w:t>
      </w:r>
      <w:r w:rsidR="004E03FF" w:rsidRPr="002B14C9">
        <w:t xml:space="preserve"> 2024/1351</w:t>
      </w:r>
      <w:r w:rsidR="00254B9A">
        <w:t>/EL</w:t>
      </w:r>
      <w:r w:rsidR="004E03FF" w:rsidRPr="002B14C9">
        <w:t xml:space="preserve"> (rändehalduse kohta) kohaselt tuleb määrust kohaldada ka täiendava kaitse taotlejate ja täiendava kaitse saamise kriteeriumidele vastavate isikute suhtes, et tagada kõigi rahvusvahelise kaitse taotlejate ja saajate võrdne kohtlemine. </w:t>
      </w:r>
    </w:p>
    <w:p w14:paraId="46189896" w14:textId="77777777" w:rsidR="00604285" w:rsidRPr="002B14C9" w:rsidRDefault="00604285" w:rsidP="00A53C15">
      <w:pPr>
        <w:jc w:val="both"/>
      </w:pPr>
    </w:p>
    <w:p w14:paraId="30AAD759" w14:textId="13D3971C" w:rsidR="005D215C" w:rsidRPr="0029299F" w:rsidRDefault="00145679" w:rsidP="00A53C15">
      <w:pPr>
        <w:jc w:val="both"/>
        <w:rPr>
          <w:color w:val="0070C0"/>
        </w:rPr>
      </w:pPr>
      <w:r w:rsidRPr="002B14C9">
        <w:lastRenderedPageBreak/>
        <w:t xml:space="preserve">Selleks, et luua </w:t>
      </w:r>
      <w:r w:rsidR="0092610D" w:rsidRPr="002B14C9">
        <w:t xml:space="preserve">Eestis </w:t>
      </w:r>
      <w:r w:rsidRPr="002B14C9">
        <w:t xml:space="preserve">sidus </w:t>
      </w:r>
      <w:r w:rsidR="005B1B52" w:rsidRPr="002B14C9">
        <w:t xml:space="preserve">välismaalastele </w:t>
      </w:r>
      <w:r w:rsidRPr="002B14C9">
        <w:t xml:space="preserve">tähtajaliste ja pikaajaliste elamislubade andmise </w:t>
      </w:r>
      <w:r w:rsidR="0092610D" w:rsidRPr="002B14C9">
        <w:t xml:space="preserve">ja pikendamise </w:t>
      </w:r>
      <w:r w:rsidR="00C3484C" w:rsidRPr="002B14C9">
        <w:t xml:space="preserve">ning tõhus järelkontrolli terviklik süsteem </w:t>
      </w:r>
      <w:r w:rsidR="00F30DC2">
        <w:t xml:space="preserve">ja </w:t>
      </w:r>
      <w:r w:rsidR="00C3484C" w:rsidRPr="002B14C9">
        <w:t xml:space="preserve">rahvusvahelise kaitse äravõtmise </w:t>
      </w:r>
      <w:r w:rsidR="00F30DC2">
        <w:t>korraldus</w:t>
      </w:r>
      <w:r w:rsidRPr="002B14C9">
        <w:t xml:space="preserve">, vähendada oluliselt rahvusvahelise kaitse </w:t>
      </w:r>
      <w:r w:rsidR="0092610D" w:rsidRPr="002B14C9">
        <w:t xml:space="preserve">ja elamislubade </w:t>
      </w:r>
      <w:r w:rsidR="00C3484C" w:rsidRPr="002B14C9">
        <w:t xml:space="preserve">sagedasele </w:t>
      </w:r>
      <w:r w:rsidR="0092610D" w:rsidRPr="002B14C9">
        <w:t xml:space="preserve">pikendamisele kuluvat halduskoormust ning sellega seonduvalt vähendada oluliselt </w:t>
      </w:r>
      <w:r w:rsidR="0092610D" w:rsidRPr="00C6137D">
        <w:t xml:space="preserve">elamisloakaartide väljastamisega seonduvat rahalist kulu on otstarbekas muuta elamislubade kehtivuse aeg </w:t>
      </w:r>
      <w:r w:rsidR="005B1B52" w:rsidRPr="00C6137D">
        <w:t>senise</w:t>
      </w:r>
      <w:r w:rsidR="000E51E8" w:rsidRPr="00C6137D">
        <w:t xml:space="preserve"> </w:t>
      </w:r>
      <w:r w:rsidR="00F30DC2">
        <w:t>ühe</w:t>
      </w:r>
      <w:r w:rsidR="000E51E8" w:rsidRPr="00C6137D">
        <w:t xml:space="preserve"> ja </w:t>
      </w:r>
      <w:r w:rsidR="00F30DC2">
        <w:t>kolme</w:t>
      </w:r>
      <w:r w:rsidR="000E51E8" w:rsidRPr="00C6137D">
        <w:t xml:space="preserve"> aasta asemel </w:t>
      </w:r>
      <w:r w:rsidR="005B1B52" w:rsidRPr="00C6137D">
        <w:t xml:space="preserve">paindlikumaks </w:t>
      </w:r>
      <w:r w:rsidR="0092610D" w:rsidRPr="00C6137D">
        <w:t>ning kahe</w:t>
      </w:r>
      <w:r w:rsidR="005B1B52" w:rsidRPr="00C6137D">
        <w:t xml:space="preserve"> rahvusvahelise</w:t>
      </w:r>
      <w:r w:rsidR="0092610D" w:rsidRPr="00C6137D">
        <w:t xml:space="preserve"> kaitse liigi </w:t>
      </w:r>
      <w:r w:rsidR="0092610D" w:rsidRPr="00941416">
        <w:t xml:space="preserve">võrdluses </w:t>
      </w:r>
      <w:r w:rsidR="005B1B52" w:rsidRPr="00941416">
        <w:t>ühetaoliseks</w:t>
      </w:r>
      <w:r w:rsidR="0092610D" w:rsidRPr="00941416">
        <w:t>.</w:t>
      </w:r>
      <w:r w:rsidR="0092610D" w:rsidRPr="00C6137D">
        <w:t xml:space="preserve"> </w:t>
      </w:r>
    </w:p>
    <w:p w14:paraId="2F411AAE" w14:textId="77777777" w:rsidR="005D215C" w:rsidRDefault="005D215C" w:rsidP="00A53C15">
      <w:pPr>
        <w:jc w:val="both"/>
      </w:pPr>
    </w:p>
    <w:p w14:paraId="32E8357C" w14:textId="59EA8666" w:rsidR="00605C0B" w:rsidRPr="00605C0B" w:rsidRDefault="005B1B52" w:rsidP="00A53C15">
      <w:pPr>
        <w:jc w:val="both"/>
      </w:pPr>
      <w:r w:rsidRPr="00C6137D">
        <w:t xml:space="preserve">Seetõttu sätestatakse </w:t>
      </w:r>
      <w:r w:rsidRPr="002820D5">
        <w:rPr>
          <w:b/>
          <w:color w:val="4472C4" w:themeColor="accent1"/>
        </w:rPr>
        <w:t>lõikega 1</w:t>
      </w:r>
      <w:r w:rsidRPr="00C6137D">
        <w:t>, et r</w:t>
      </w:r>
      <w:r w:rsidR="00267DAC" w:rsidRPr="00C6137D">
        <w:t>ahvusvahelise kaitse saajale antakse tähtajaline elamisluba kehtivusajaga kuni viis aastat.</w:t>
      </w:r>
      <w:r w:rsidR="00082D4C" w:rsidRPr="00C6137D">
        <w:t xml:space="preserve"> </w:t>
      </w:r>
      <w:r w:rsidR="00082D4C" w:rsidRPr="002820D5">
        <w:rPr>
          <w:b/>
          <w:color w:val="4472C4" w:themeColor="accent1"/>
        </w:rPr>
        <w:t>Lõikega 2</w:t>
      </w:r>
      <w:r w:rsidR="00082D4C" w:rsidRPr="00C6137D">
        <w:t xml:space="preserve"> sätestatakse, et kaitse saaja t</w:t>
      </w:r>
      <w:r w:rsidR="00267DAC" w:rsidRPr="00C6137D">
        <w:t>ähtajalist elamisluba võib pikendada kuni viieks aastaks korraga.</w:t>
      </w:r>
      <w:r w:rsidR="00605C0B">
        <w:t xml:space="preserve"> </w:t>
      </w:r>
      <w:r w:rsidR="00605C0B" w:rsidRPr="00941416">
        <w:t xml:space="preserve">Reeglina tuleks anda pagulasseisundi saajale ja täiendava kaitse seisundi saajale elamisluba kehtivusajaga viis aastat. </w:t>
      </w:r>
      <w:r w:rsidR="00605C0B">
        <w:t>Elamisloa kehtivusaja määramisel tuleks arvestada rahvusvahelise kaitse</w:t>
      </w:r>
      <w:r w:rsidR="00605C0B" w:rsidRPr="00730C5B">
        <w:t xml:space="preserve"> andmise aluseks olevate asjaolude või muude asjas tähtsust omavate asjaolude </w:t>
      </w:r>
      <w:r w:rsidR="00605C0B">
        <w:t>põhjendatust</w:t>
      </w:r>
      <w:r w:rsidR="00605C0B" w:rsidRPr="00730C5B">
        <w:t xml:space="preserve"> ja muutumise võimalikkust antava elamisloa kehtivusajal</w:t>
      </w:r>
      <w:r w:rsidR="00605C0B">
        <w:t xml:space="preserve">. </w:t>
      </w:r>
      <w:r w:rsidR="00605C0B" w:rsidRPr="00941416">
        <w:t>See tähendab koosmõjus määruse 2024/1347</w:t>
      </w:r>
      <w:r w:rsidR="00DF358E">
        <w:t>/EL</w:t>
      </w:r>
      <w:r w:rsidR="00605C0B" w:rsidRPr="00941416">
        <w:t xml:space="preserve"> (kvalifikatsioonitingimuste kohta) artikli 24 lõikega 4, et PPA kaalutlusõigus elamisloa kehtivusaja määramisel on piiratud pagulasseisundi puhul kolme kuni viie aastaga ja täiendava kaitse puhul ühe kuni viie aastaga.</w:t>
      </w:r>
    </w:p>
    <w:p w14:paraId="35C46AB6" w14:textId="77777777" w:rsidR="00605C0B" w:rsidRDefault="00605C0B" w:rsidP="00A53C15">
      <w:pPr>
        <w:jc w:val="both"/>
        <w:rPr>
          <w:highlight w:val="yellow"/>
        </w:rPr>
      </w:pPr>
    </w:p>
    <w:p w14:paraId="08BAFA42" w14:textId="2EEE93FA" w:rsidR="00A53C15" w:rsidRPr="00C6137D" w:rsidRDefault="00CD5F14" w:rsidP="00A53C15">
      <w:pPr>
        <w:jc w:val="both"/>
      </w:pPr>
      <w:r w:rsidRPr="00C6137D">
        <w:t xml:space="preserve">Arvestades asjaoluga, et tegemist on individuaalse põhjaliku menetlusega, mille käigus korraldatakse muuhulgas kohustusliku toiminguna ka isiklik vestlus taotlejaga, </w:t>
      </w:r>
      <w:r w:rsidR="00C51EA3" w:rsidRPr="00C6137D">
        <w:t xml:space="preserve">taotlejale on kättesaadav tasuta tõlketeenus ja </w:t>
      </w:r>
      <w:r w:rsidRPr="00C6137D">
        <w:t>tasuta õigusabi</w:t>
      </w:r>
      <w:r w:rsidR="00C51EA3" w:rsidRPr="00C6137D">
        <w:t xml:space="preserve"> ning esindamine</w:t>
      </w:r>
      <w:r w:rsidRPr="00C6137D">
        <w:t xml:space="preserve"> ja kohaldub kohtulik kontroll</w:t>
      </w:r>
      <w:r w:rsidR="006263FB">
        <w:t xml:space="preserve"> ning praktikale tuginedes ei ole sõda, tagakiusamine ja muud inimõiguste rikkumiste olukorrad kiiresti lahendatavad</w:t>
      </w:r>
      <w:r w:rsidRPr="00C6137D">
        <w:t xml:space="preserve">, siis võib eeldada, et </w:t>
      </w:r>
      <w:r w:rsidR="006263FB">
        <w:t xml:space="preserve">kaitse vajaduse tuvastamise korral </w:t>
      </w:r>
      <w:r w:rsidRPr="00C6137D">
        <w:t xml:space="preserve">kohaldatakse </w:t>
      </w:r>
      <w:r w:rsidR="006263FB">
        <w:t xml:space="preserve">reeglina </w:t>
      </w:r>
      <w:r w:rsidRPr="00C6137D">
        <w:t xml:space="preserve">rahvusvahelise kaitse alusel elamisloa andmisel 5 aastast elamisloa </w:t>
      </w:r>
      <w:r w:rsidR="00C51EA3" w:rsidRPr="00C6137D">
        <w:t xml:space="preserve">kehtivuse </w:t>
      </w:r>
      <w:r w:rsidRPr="00C6137D">
        <w:t xml:space="preserve">tähtaega. Samas võib ette tulla olukordi, mil näiteks päritoluriigi olukord on </w:t>
      </w:r>
      <w:r w:rsidR="002B62FB">
        <w:t>paranemas kuid siiski veel</w:t>
      </w:r>
      <w:r w:rsidRPr="00C6137D">
        <w:t xml:space="preserve"> </w:t>
      </w:r>
      <w:proofErr w:type="spellStart"/>
      <w:r w:rsidRPr="00C6137D">
        <w:t>volatiilne</w:t>
      </w:r>
      <w:proofErr w:type="spellEnd"/>
      <w:r w:rsidRPr="00C6137D">
        <w:t xml:space="preserve"> või on tegemist </w:t>
      </w:r>
      <w:proofErr w:type="spellStart"/>
      <w:r w:rsidRPr="00C6137D">
        <w:rPr>
          <w:i/>
          <w:iCs/>
        </w:rPr>
        <w:t>sur</w:t>
      </w:r>
      <w:proofErr w:type="spellEnd"/>
      <w:r w:rsidRPr="00C6137D">
        <w:rPr>
          <w:i/>
          <w:iCs/>
        </w:rPr>
        <w:t xml:space="preserve"> </w:t>
      </w:r>
      <w:proofErr w:type="spellStart"/>
      <w:r w:rsidRPr="00C6137D">
        <w:rPr>
          <w:i/>
          <w:iCs/>
        </w:rPr>
        <w:t>plus</w:t>
      </w:r>
      <w:proofErr w:type="spellEnd"/>
      <w:r w:rsidRPr="00C6137D">
        <w:t xml:space="preserve"> pagulasega, kelle vaadete usutavus vajab järelkontrolli, siis on loodud </w:t>
      </w:r>
      <w:proofErr w:type="spellStart"/>
      <w:r w:rsidR="00150D8E" w:rsidRPr="00537B46">
        <w:t>PPA</w:t>
      </w:r>
      <w:r w:rsidR="00E94660">
        <w:t>-</w:t>
      </w:r>
      <w:r w:rsidRPr="00537B46">
        <w:t>le</w:t>
      </w:r>
      <w:proofErr w:type="spellEnd"/>
      <w:r w:rsidRPr="00C6137D">
        <w:t xml:space="preserve"> vajalik paindlikkus väljastada ka lühema tähtajaga elamislubasid</w:t>
      </w:r>
      <w:r w:rsidR="00C51EA3" w:rsidRPr="00C6137D">
        <w:t>, mis ei saa olla lühemad kui 3 aastat</w:t>
      </w:r>
      <w:r w:rsidRPr="00C6137D">
        <w:t>.</w:t>
      </w:r>
      <w:r w:rsidR="002B62FB">
        <w:t xml:space="preserve"> Juhul kui on tegemist rahvusvahelise kaitse saaja perekonnaliikmega, eriti juhul kui tegemist on perekonna taasühinemisega, siis perekonnaliikme elamisluba ei saa kehtida kauem kui kaitse saajal, kes ta enda juurde kutsus ning siis võib elamisloa kehtivus olla </w:t>
      </w:r>
      <w:r w:rsidR="008B4D55">
        <w:t>ühest päevast 5 aastani.</w:t>
      </w:r>
    </w:p>
    <w:p w14:paraId="4F398706" w14:textId="77777777" w:rsidR="000B39CB" w:rsidRPr="00C6137D" w:rsidRDefault="000B39CB" w:rsidP="00A53C15">
      <w:pPr>
        <w:jc w:val="both"/>
      </w:pPr>
    </w:p>
    <w:p w14:paraId="62A1498F" w14:textId="530BAE5D" w:rsidR="00EF1791" w:rsidRPr="00605C0B" w:rsidRDefault="006E4FA9" w:rsidP="00AA4AA8">
      <w:pPr>
        <w:jc w:val="both"/>
      </w:pPr>
      <w:r w:rsidRPr="00605C0B">
        <w:rPr>
          <w:b/>
          <w:color w:val="4472C4" w:themeColor="accent1"/>
        </w:rPr>
        <w:t>Lõikega 3</w:t>
      </w:r>
      <w:r w:rsidRPr="00605C0B">
        <w:t xml:space="preserve"> tä</w:t>
      </w:r>
      <w:r w:rsidR="004D70B7" w:rsidRPr="00605C0B">
        <w:t>psustatakse</w:t>
      </w:r>
      <w:r w:rsidRPr="00605C0B">
        <w:t>, et t</w:t>
      </w:r>
      <w:r w:rsidR="00A53C15" w:rsidRPr="00605C0B">
        <w:t>ähtajalise elamisloa kehtivusaja määramisel arvestatakse rahvusvahelise kaitse andmise aluseks olevate asjaolude või muude asjas tähtsust omavate asjaolude põhjendatust ja muutumise võimalikkust antava elamisloa kehtivusajal.</w:t>
      </w:r>
      <w:r w:rsidR="006B37E3" w:rsidRPr="00605C0B">
        <w:t xml:space="preserve"> </w:t>
      </w:r>
      <w:r w:rsidRPr="00605C0B">
        <w:t xml:space="preserve">See tähendab kogumis, et </w:t>
      </w:r>
      <w:proofErr w:type="spellStart"/>
      <w:r w:rsidR="00605C0B">
        <w:t>PPA-l</w:t>
      </w:r>
      <w:proofErr w:type="spellEnd"/>
      <w:r w:rsidRPr="00605C0B">
        <w:t xml:space="preserve"> on muuhulgas võimalus tuginedes taotlejate päritoluriigi teabe analüüsile, </w:t>
      </w:r>
      <w:r w:rsidR="00605C0B">
        <w:t>EL</w:t>
      </w:r>
      <w:r w:rsidRPr="00605C0B">
        <w:t xml:space="preserve"> ja Eesti tasandil kehtestatud kolmandate turvaliste riikide ja turvaliste päritoluriikide nimekirjade</w:t>
      </w:r>
      <w:r w:rsidR="00AA4AA8" w:rsidRPr="00605C0B">
        <w:t xml:space="preserve">le, </w:t>
      </w:r>
      <w:r w:rsidR="00605C0B">
        <w:t>EL</w:t>
      </w:r>
      <w:r w:rsidR="00AA4AA8" w:rsidRPr="00605C0B">
        <w:t xml:space="preserve"> agentuuride ja UNHCR</w:t>
      </w:r>
      <w:r w:rsidR="00605C0B">
        <w:t>-i</w:t>
      </w:r>
      <w:r w:rsidR="00AA4AA8" w:rsidRPr="00605C0B">
        <w:t xml:space="preserve"> juhistele </w:t>
      </w:r>
      <w:r w:rsidRPr="00605C0B">
        <w:t xml:space="preserve">ning muudele objektiivsetele andmetele sh </w:t>
      </w:r>
      <w:r w:rsidR="00AA4AA8" w:rsidRPr="00605C0B">
        <w:t xml:space="preserve">näiteks </w:t>
      </w:r>
      <w:r w:rsidRPr="00605C0B">
        <w:t>taotlejate gruppide või geograafiliste piirkondade olukorra andmetele tuginedes</w:t>
      </w:r>
      <w:r w:rsidR="00AA4AA8" w:rsidRPr="00605C0B">
        <w:t xml:space="preserve"> teha sidusaid </w:t>
      </w:r>
      <w:r w:rsidRPr="00605C0B">
        <w:t>otsustusi</w:t>
      </w:r>
      <w:r w:rsidR="00AA4AA8" w:rsidRPr="00605C0B">
        <w:t xml:space="preserve"> ka elamislubade kehtivuse aja suhtes. Selliselt on võimalik paindlikumalt ja kohaselt vastata kiiresti muutuvale sisserände olukorrale ning tulla vajaduse korral paremini toime võimaliku sisserände surve kasvuga. </w:t>
      </w:r>
      <w:r w:rsidR="00896AAE" w:rsidRPr="00605C0B">
        <w:t xml:space="preserve">Suurem paindlikkus ja võimalus vastavalt </w:t>
      </w:r>
      <w:r w:rsidR="00F75F2E" w:rsidRPr="00605C0B">
        <w:t>päritoluriigi teabele ja muudele objektiivsetele andmetele</w:t>
      </w:r>
      <w:r w:rsidR="00745E47" w:rsidRPr="00605C0B">
        <w:t>,</w:t>
      </w:r>
      <w:r w:rsidR="00F75F2E" w:rsidRPr="00605C0B">
        <w:t xml:space="preserve"> </w:t>
      </w:r>
      <w:r w:rsidR="00896AAE" w:rsidRPr="00605C0B">
        <w:t xml:space="preserve">teha gruppide kohta elamisloa kehtivuse aja suhtes otsustusi ei mõjuta </w:t>
      </w:r>
      <w:r w:rsidR="00605C0B">
        <w:t>PPA</w:t>
      </w:r>
      <w:r w:rsidR="00896AAE" w:rsidRPr="00605C0B">
        <w:t xml:space="preserve"> õigust ja kohustust rahvusvahelise kaitse äravõtmise menetluse korraldamisel.</w:t>
      </w:r>
      <w:r w:rsidR="00197C76" w:rsidRPr="00605C0B">
        <w:t xml:space="preserve"> Pikema elamisloa tähtaja korral on vajaduse korral võimalik paremini planeerida ka järelkontrolli tegevusi.</w:t>
      </w:r>
    </w:p>
    <w:p w14:paraId="6271CACA" w14:textId="77777777" w:rsidR="002C3E6E" w:rsidRPr="00537B46" w:rsidRDefault="002C3E6E" w:rsidP="00267DAC">
      <w:pPr>
        <w:pStyle w:val="Loendilik"/>
        <w:rPr>
          <w:rFonts w:cs="Times New Roman"/>
          <w:color w:val="FF0000"/>
        </w:rPr>
      </w:pPr>
    </w:p>
    <w:p w14:paraId="5526AD80" w14:textId="3B256A48" w:rsidR="00706A16" w:rsidRDefault="00706A16" w:rsidP="009802BE">
      <w:pPr>
        <w:rPr>
          <w:b/>
          <w:bCs/>
        </w:rPr>
      </w:pPr>
      <w:r w:rsidRPr="00706A16">
        <w:rPr>
          <w:b/>
          <w:bCs/>
        </w:rPr>
        <w:t>§ 39. Pikaajalise elaniku elamisloa andmine</w:t>
      </w:r>
    </w:p>
    <w:p w14:paraId="2F680D24" w14:textId="77777777" w:rsidR="00267DAC" w:rsidRDefault="00267DAC" w:rsidP="009802BE">
      <w:pPr>
        <w:rPr>
          <w:b/>
          <w:bCs/>
        </w:rPr>
      </w:pPr>
    </w:p>
    <w:p w14:paraId="5E551C48" w14:textId="75915C0C" w:rsidR="00410492" w:rsidRPr="0025030C" w:rsidRDefault="00263FC5" w:rsidP="00263FC5">
      <w:pPr>
        <w:jc w:val="both"/>
      </w:pPr>
      <w:r w:rsidRPr="003118FA">
        <w:rPr>
          <w:b/>
          <w:color w:val="4472C4" w:themeColor="accent1"/>
        </w:rPr>
        <w:t>Paragrahviga 39</w:t>
      </w:r>
      <w:r w:rsidRPr="003118FA">
        <w:rPr>
          <w:color w:val="4472C4" w:themeColor="accent1"/>
        </w:rPr>
        <w:t xml:space="preserve"> </w:t>
      </w:r>
      <w:r w:rsidRPr="0025030C">
        <w:t>sätestatakse, et v</w:t>
      </w:r>
      <w:r w:rsidR="00267DAC" w:rsidRPr="0025030C">
        <w:t xml:space="preserve">älismaalasele, kellele on antud tähtajaline elamisluba, antakse pikaajalise elaniku elamisluba </w:t>
      </w:r>
      <w:r w:rsidR="004D2F63">
        <w:t>VMS-</w:t>
      </w:r>
      <w:proofErr w:type="spellStart"/>
      <w:r w:rsidR="004D2F63">
        <w:t>is</w:t>
      </w:r>
      <w:proofErr w:type="spellEnd"/>
      <w:r w:rsidR="00267DAC" w:rsidRPr="0025030C">
        <w:t xml:space="preserve"> sätestatud alustel ja korras.</w:t>
      </w:r>
      <w:r w:rsidR="003118FA">
        <w:t xml:space="preserve"> </w:t>
      </w:r>
      <w:r w:rsidRPr="0025030C">
        <w:t xml:space="preserve">Tegemist on kehtiva </w:t>
      </w:r>
      <w:r w:rsidRPr="0025030C">
        <w:lastRenderedPageBreak/>
        <w:t xml:space="preserve">õiguse säilitamisega samas sõnastuses. </w:t>
      </w:r>
      <w:r w:rsidR="00605C0B">
        <w:t>VMS §-</w:t>
      </w:r>
      <w:r w:rsidR="00605C0B" w:rsidRPr="00154237">
        <w:t xml:space="preserve">dega </w:t>
      </w:r>
      <w:r w:rsidR="00BB77A2" w:rsidRPr="00154237">
        <w:t>230</w:t>
      </w:r>
      <w:r w:rsidR="00605C0B" w:rsidRPr="00154237">
        <w:t>–</w:t>
      </w:r>
      <w:r w:rsidR="00E31F65" w:rsidRPr="00154237">
        <w:t>251</w:t>
      </w:r>
      <w:r w:rsidR="00410492" w:rsidRPr="0025030C">
        <w:t xml:space="preserve"> </w:t>
      </w:r>
      <w:r w:rsidRPr="0025030C">
        <w:t xml:space="preserve">on üle võetud </w:t>
      </w:r>
      <w:r w:rsidR="00154237">
        <w:rPr>
          <w:rFonts w:eastAsia="Calibri"/>
          <w:kern w:val="0"/>
          <w:lang w:eastAsia="et-EE"/>
          <w14:ligatures w14:val="none"/>
        </w:rPr>
        <w:t xml:space="preserve">direktiiv </w:t>
      </w:r>
      <w:r w:rsidR="00154237" w:rsidRPr="00AC21B4">
        <w:rPr>
          <w:rFonts w:eastAsia="Calibri"/>
          <w:kern w:val="0"/>
          <w:lang w:eastAsia="et-EE"/>
          <w14:ligatures w14:val="none"/>
        </w:rPr>
        <w:t>2003/109</w:t>
      </w:r>
      <w:r w:rsidR="00BB79DE">
        <w:rPr>
          <w:rFonts w:eastAsia="Calibri"/>
          <w:kern w:val="0"/>
          <w:lang w:eastAsia="et-EE"/>
          <w14:ligatures w14:val="none"/>
        </w:rPr>
        <w:t>/</w:t>
      </w:r>
      <w:r w:rsidR="00154237">
        <w:rPr>
          <w:rFonts w:eastAsia="Calibri"/>
          <w:kern w:val="0"/>
          <w:lang w:eastAsia="et-EE"/>
          <w14:ligatures w14:val="none"/>
        </w:rPr>
        <w:t xml:space="preserve">EÜ. </w:t>
      </w:r>
      <w:r w:rsidR="00154237">
        <w:t xml:space="preserve">Viidatud </w:t>
      </w:r>
      <w:r w:rsidR="004E1751" w:rsidRPr="0025030C">
        <w:t xml:space="preserve">sätetega on kaetud ka rahvusvahelise kaitse saajatele kohalduv regulatsioon. </w:t>
      </w:r>
    </w:p>
    <w:p w14:paraId="6A54ED33" w14:textId="77777777" w:rsidR="006B37E3" w:rsidRDefault="006B37E3" w:rsidP="00197BEC">
      <w:pPr>
        <w:jc w:val="both"/>
      </w:pPr>
    </w:p>
    <w:p w14:paraId="5909FF64" w14:textId="77777777" w:rsidR="00480A52" w:rsidRPr="0025030C" w:rsidRDefault="00197BEC" w:rsidP="00197BEC">
      <w:pPr>
        <w:jc w:val="both"/>
      </w:pPr>
      <w:r w:rsidRPr="0025030C">
        <w:t>VMS n</w:t>
      </w:r>
      <w:r w:rsidR="00410492" w:rsidRPr="0025030C">
        <w:t xml:space="preserve">imetatud sätete alusel on </w:t>
      </w:r>
      <w:r w:rsidRPr="0025030C">
        <w:t>pikaajalise elaniku elamisluba välismaalasele antav luba Eestisse saabumiseks ja tähtajatult Eestis elamiseks vastavalt samas seaduses sätestatud ja elamisloaga kindlaks määratud tingimustele. Pikaajalise elaniku elamisloa andmise üldisteks tingimusteks on 1) Elamine Eestis elamisloa alusel vähemalt viis aastat vahetult enne pikaajalise elaniku elamisloa taotluse esitamist, 2) kehtiv tähtajaline elamisluba, 3) püsiv legaalne sissetulek Eestis toimetulekuks, 4) ravikindlustuse olemasolu, 5) täidetud on integratsiooninõue</w:t>
      </w:r>
      <w:r w:rsidR="00BC1DA8" w:rsidRPr="0025030C">
        <w:t>, mis tähendab eesti keele oskus vähemalt B1 või sellele vastav tase</w:t>
      </w:r>
      <w:r w:rsidRPr="0025030C">
        <w:t xml:space="preserve">, 6) elukoha andmed on kantud rahvastikuregistrisse ja 7) ei esine pikaajalise elaniku elamisloa andmisest keeldumise aluseks olevaid asjaolusid. </w:t>
      </w:r>
    </w:p>
    <w:p w14:paraId="14BD3CC4" w14:textId="77777777" w:rsidR="00712991" w:rsidRDefault="00712991" w:rsidP="00197BEC">
      <w:pPr>
        <w:jc w:val="both"/>
      </w:pPr>
    </w:p>
    <w:p w14:paraId="7A44D9FB" w14:textId="37E4D2DA" w:rsidR="00712991" w:rsidRDefault="00197BEC" w:rsidP="005F0D7A">
      <w:pPr>
        <w:jc w:val="both"/>
      </w:pPr>
      <w:r w:rsidRPr="0025030C">
        <w:t>VMS § 223 lõike 2</w:t>
      </w:r>
      <w:r w:rsidRPr="0025030C">
        <w:rPr>
          <w:vertAlign w:val="superscript"/>
        </w:rPr>
        <w:t>2</w:t>
      </w:r>
      <w:r w:rsidRPr="0025030C">
        <w:t xml:space="preserve"> alusel </w:t>
      </w:r>
      <w:r w:rsidR="00BC1DA8" w:rsidRPr="0025030C">
        <w:t xml:space="preserve">arvestatakse ülalkirjeldatud tingimuste täitmisel </w:t>
      </w:r>
      <w:r w:rsidRPr="0025030C">
        <w:t>vahetult enne pikaajalise elaniku elamisloa taotluse esitamisele eelneva Eestis elamise aja hulka vahetult enne rahvusvahelise kaitse saamisele eelnenud rahvusvahelise kaitse taotlejana elamise aeg ja rahvusvahelise kaitse saajana Eestis elamise aeg.</w:t>
      </w:r>
      <w:r w:rsidR="00712991">
        <w:t xml:space="preserve"> </w:t>
      </w:r>
      <w:r w:rsidR="00480A52" w:rsidRPr="0025030C">
        <w:t xml:space="preserve">VMS § 237 lõike 3 kohaselt </w:t>
      </w:r>
      <w:r w:rsidR="00854DD9" w:rsidRPr="0025030C">
        <w:t xml:space="preserve">juhul kui keeldutakse pikaajalise elamisloa andmisest rahvusvahelise kaitse saajale </w:t>
      </w:r>
      <w:r w:rsidR="00C07ECE" w:rsidRPr="0025030C">
        <w:t xml:space="preserve">põhjusel, et </w:t>
      </w:r>
      <w:r w:rsidR="00854DD9" w:rsidRPr="0025030C">
        <w:t>isik kujutab endast ohtu avalikule korrale või riigi julgeolekule või ta on esitanud pikaajalise elaniku elamisloa taotlemisel valeandmeid või kasutanud pettust või välismaalast on karistatud Eestis riigivastase tahtliku kuriteo eest ja tema karistatus ei ole kustunud, kaalutakse välismaalase poolt toimepandud õigusrikkumise raskust või laadi või asjaomase isikuga seotud ohte, võttes arvesse välismaalase Eestis elamise kestust ning sidemeid Eesti ja päritoluriigiga.</w:t>
      </w:r>
      <w:r w:rsidR="00712991">
        <w:t xml:space="preserve"> </w:t>
      </w:r>
      <w:r w:rsidR="00C07ECE" w:rsidRPr="0025030C">
        <w:t xml:space="preserve">VMS § 241 lõike 3 kohaselt tunnistatakse pikaajalise elaniku elamisluba kehtetuks kui välismaalasel on olnud vahetult enne pikaajalise elaniku elamisloa taotlemist kehtiv tähtajaline elamisluba </w:t>
      </w:r>
      <w:proofErr w:type="spellStart"/>
      <w:r w:rsidR="00013B94">
        <w:t>VRKSi</w:t>
      </w:r>
      <w:proofErr w:type="spellEnd"/>
      <w:r w:rsidR="00C07ECE" w:rsidRPr="0025030C">
        <w:t xml:space="preserve"> alusel ja tema suhtes ilmneb nimetatud seaduses sätestatud välismaalase pagulasseisundi või täiendava kaitse seisundi lõppemise või kehtetuks tunnistamise alus.</w:t>
      </w:r>
      <w:r w:rsidR="00712991">
        <w:t xml:space="preserve"> </w:t>
      </w:r>
      <w:r w:rsidR="00C07ECE" w:rsidRPr="0031639D">
        <w:t>Nimetatud kehtetuks tunnistamine kohaldub juhul kui kaitse saajale anti pikaajaline elamisluba rahvusvahelise kaitse saa</w:t>
      </w:r>
      <w:r w:rsidR="00AC7C08" w:rsidRPr="0031639D">
        <w:t>mise alusel</w:t>
      </w:r>
      <w:r w:rsidR="00C07ECE" w:rsidRPr="0031639D">
        <w:t xml:space="preserve"> ja ainult osas, mis puudutab kaitse staatust. Nimetatud säte ei kohaldu </w:t>
      </w:r>
      <w:r w:rsidR="00AC7C08" w:rsidRPr="0031639D">
        <w:t>viisil</w:t>
      </w:r>
      <w:r w:rsidR="00420E84" w:rsidRPr="0031639D">
        <w:t>, mis võimaldaks pikaajaline elamisluba ära võtt</w:t>
      </w:r>
      <w:r w:rsidR="0097455A" w:rsidRPr="0031639D">
        <w:t>a</w:t>
      </w:r>
      <w:r w:rsidR="00420E84" w:rsidRPr="0031639D">
        <w:t xml:space="preserve"> olukorras </w:t>
      </w:r>
      <w:r w:rsidR="00C07ECE" w:rsidRPr="0031639D">
        <w:t>kui välimaalase rahvusvahelise kaitse staatus on lõppenud</w:t>
      </w:r>
      <w:r w:rsidR="0031639D" w:rsidRPr="0031639D">
        <w:t>,</w:t>
      </w:r>
      <w:r w:rsidR="00C07ECE" w:rsidRPr="0031639D">
        <w:t xml:space="preserve"> kuid välismaalane täidab üldised pikaajalise elaniku elamisloa saamise</w:t>
      </w:r>
      <w:r w:rsidR="00420E84" w:rsidRPr="0031639D">
        <w:t xml:space="preserve"> tingimused</w:t>
      </w:r>
      <w:r w:rsidR="00C07ECE" w:rsidRPr="0031639D">
        <w:t>.</w:t>
      </w:r>
      <w:r w:rsidR="007D6239" w:rsidRPr="0031639D">
        <w:t xml:space="preserve"> Sellisel juhul väljastatakse välismaalasele uus elamisloakaart, millele ei lisata märget rahvusvahelise kaitse andud riigi kohta. Pikaajaline elamisluba tunnistatakse kehtetuks juhul kui välismaalane kujutab ohtu Eesti julgeolekule.</w:t>
      </w:r>
      <w:r w:rsidR="007D6239">
        <w:t xml:space="preserve"> </w:t>
      </w:r>
    </w:p>
    <w:p w14:paraId="3AD0D48F" w14:textId="77777777" w:rsidR="00712991" w:rsidRDefault="00712991" w:rsidP="005F0D7A">
      <w:pPr>
        <w:jc w:val="both"/>
      </w:pPr>
    </w:p>
    <w:p w14:paraId="5A970193" w14:textId="3F976600" w:rsidR="00AC7C08" w:rsidRPr="0025030C" w:rsidRDefault="00512BF0" w:rsidP="00B92BF3">
      <w:pPr>
        <w:jc w:val="both"/>
      </w:pPr>
      <w:r>
        <w:t>M</w:t>
      </w:r>
      <w:r w:rsidR="00223506" w:rsidRPr="00537B46">
        <w:t>ääruse</w:t>
      </w:r>
      <w:r w:rsidR="00223506" w:rsidRPr="0025030C">
        <w:t xml:space="preserve"> 2024/1347</w:t>
      </w:r>
      <w:r w:rsidR="00DF358E">
        <w:t>/EL</w:t>
      </w:r>
      <w:r w:rsidR="00223506" w:rsidRPr="0025030C">
        <w:t xml:space="preserve"> (kvalifikatsioonitingimuste kohta) kohaselt ei tohi takistada p</w:t>
      </w:r>
      <w:r w:rsidR="005F0D7A" w:rsidRPr="0025030C">
        <w:t xml:space="preserve">agulasseisundi või täiendava kaitse seisundi lõppemise korral </w:t>
      </w:r>
      <w:r w:rsidR="00223506" w:rsidRPr="0025030C">
        <w:t xml:space="preserve">või </w:t>
      </w:r>
      <w:r w:rsidR="005F0D7A" w:rsidRPr="0025030C">
        <w:t xml:space="preserve">seisundi äravõtmise </w:t>
      </w:r>
      <w:r w:rsidR="00223506" w:rsidRPr="0025030C">
        <w:t>korral</w:t>
      </w:r>
      <w:r w:rsidR="005F0D7A" w:rsidRPr="0025030C">
        <w:t xml:space="preserve"> asjaomast kolmanda riigi kodanikku või kodakondsuseta isikut taotlemast elamisluba muudel kui rahvusvahelise kaitse andmise eelduseks olevatel alustel ega jäämast seaduspäraselt selle liikmesriigi territooriumile muudel alustel, eriti kui tal on kehtiv pikaajaline </w:t>
      </w:r>
      <w:r w:rsidR="005F0D7A" w:rsidRPr="00A71E7F">
        <w:t>liidu elamisluba.</w:t>
      </w:r>
      <w:r w:rsidR="00712991">
        <w:t xml:space="preserve"> </w:t>
      </w:r>
      <w:r w:rsidR="00BB79DE">
        <w:rPr>
          <w:rFonts w:eastAsia="Calibri"/>
          <w:kern w:val="0"/>
          <w:lang w:eastAsia="et-EE"/>
          <w14:ligatures w14:val="none"/>
        </w:rPr>
        <w:t>D</w:t>
      </w:r>
      <w:r w:rsidR="00154237">
        <w:rPr>
          <w:rFonts w:eastAsia="Calibri"/>
          <w:kern w:val="0"/>
          <w:lang w:eastAsia="et-EE"/>
          <w14:ligatures w14:val="none"/>
        </w:rPr>
        <w:t xml:space="preserve">irektiivi </w:t>
      </w:r>
      <w:r w:rsidR="00154237" w:rsidRPr="00AC21B4">
        <w:rPr>
          <w:rFonts w:eastAsia="Calibri"/>
          <w:kern w:val="0"/>
          <w:lang w:eastAsia="et-EE"/>
          <w14:ligatures w14:val="none"/>
        </w:rPr>
        <w:t>2003/109</w:t>
      </w:r>
      <w:r w:rsidR="00BB79DE">
        <w:rPr>
          <w:rFonts w:eastAsia="Calibri"/>
          <w:kern w:val="0"/>
          <w:lang w:eastAsia="et-EE"/>
          <w14:ligatures w14:val="none"/>
        </w:rPr>
        <w:t>/EÜ</w:t>
      </w:r>
      <w:r w:rsidR="00154237">
        <w:rPr>
          <w:rFonts w:eastAsia="Calibri"/>
          <w:kern w:val="0"/>
          <w:lang w:eastAsia="et-EE"/>
          <w14:ligatures w14:val="none"/>
        </w:rPr>
        <w:t xml:space="preserve"> </w:t>
      </w:r>
      <w:r w:rsidR="002472B6" w:rsidRPr="00537B46">
        <w:t>artik</w:t>
      </w:r>
      <w:r w:rsidR="002472B6">
        <w:t>li</w:t>
      </w:r>
      <w:r w:rsidR="008851D0" w:rsidRPr="00A71E7F">
        <w:t xml:space="preserve"> 1a kohaselt ei anta välismaalasele pikaajalist elamisluba rahvusvahelise kaitse alusel juhul kui rahvusvaheline kaitse </w:t>
      </w:r>
      <w:r w:rsidR="0090121F" w:rsidRPr="00A71E7F">
        <w:t xml:space="preserve">on </w:t>
      </w:r>
      <w:r w:rsidR="008851D0" w:rsidRPr="00A71E7F">
        <w:t>ära võetud, kui see on lõppenud või kui selle pikendamisest on keeldutud</w:t>
      </w:r>
      <w:r w:rsidR="00B92BF3" w:rsidRPr="00A71E7F">
        <w:t xml:space="preserve"> vastavalt määrusele 2024/1347</w:t>
      </w:r>
      <w:r w:rsidR="00DF358E">
        <w:t>/EL</w:t>
      </w:r>
      <w:r w:rsidR="00B92BF3" w:rsidRPr="00A71E7F">
        <w:t xml:space="preserve"> (kvalifikatsioonitingimuste kohta). </w:t>
      </w:r>
      <w:r w:rsidR="002472B6" w:rsidRPr="00537B46">
        <w:t>artik</w:t>
      </w:r>
      <w:r w:rsidR="002472B6">
        <w:t>li</w:t>
      </w:r>
      <w:r w:rsidR="0090121F" w:rsidRPr="00A71E7F">
        <w:t xml:space="preserve"> 9 lõike 3a kohaselt võib samadel asjaoludel pikaajalise elamisloa ära võtta juhul kui see saadi rahvusvahelise kaitse tõttu.</w:t>
      </w:r>
      <w:r w:rsidR="00712991">
        <w:t xml:space="preserve"> </w:t>
      </w:r>
      <w:r w:rsidR="00BB79DE">
        <w:t>D</w:t>
      </w:r>
      <w:r w:rsidR="00154237">
        <w:rPr>
          <w:rFonts w:eastAsia="Calibri"/>
          <w:kern w:val="0"/>
          <w:lang w:eastAsia="et-EE"/>
          <w14:ligatures w14:val="none"/>
        </w:rPr>
        <w:t xml:space="preserve">irektiivi </w:t>
      </w:r>
      <w:r w:rsidR="00154237" w:rsidRPr="00AC21B4">
        <w:rPr>
          <w:rFonts w:eastAsia="Calibri"/>
          <w:kern w:val="0"/>
          <w:lang w:eastAsia="et-EE"/>
          <w14:ligatures w14:val="none"/>
        </w:rPr>
        <w:t>2003/109</w:t>
      </w:r>
      <w:r w:rsidR="00BB79DE">
        <w:rPr>
          <w:rFonts w:eastAsia="Calibri"/>
          <w:kern w:val="0"/>
          <w:lang w:eastAsia="et-EE"/>
          <w14:ligatures w14:val="none"/>
        </w:rPr>
        <w:t>/EÜ</w:t>
      </w:r>
      <w:r w:rsidR="00154237">
        <w:rPr>
          <w:rFonts w:eastAsia="Calibri"/>
          <w:kern w:val="0"/>
          <w:lang w:eastAsia="et-EE"/>
          <w14:ligatures w14:val="none"/>
        </w:rPr>
        <w:t xml:space="preserve"> </w:t>
      </w:r>
      <w:r w:rsidR="00B92BF3" w:rsidRPr="0025030C">
        <w:t xml:space="preserve">sama artikli lõike 2 viimase lõigu alusel tuleb rahvusvahelise kaitse saajate korral viieaastase seadusliku viibimise aja hulka lugeda vähemalt pool ajast, mis jääb taotluse kirjaliku esitamisest kuni kaitse ja elamisloa saamiseni või kogu see periood kui selleks kulus rohkem kui 18 kuud. Sama </w:t>
      </w:r>
      <w:r w:rsidR="004E1751" w:rsidRPr="0025030C">
        <w:t>direktiivi</w:t>
      </w:r>
      <w:r w:rsidR="00B92BF3" w:rsidRPr="0025030C">
        <w:t xml:space="preserve"> </w:t>
      </w:r>
      <w:r w:rsidR="002472B6" w:rsidRPr="00537B46">
        <w:t>artik</w:t>
      </w:r>
      <w:r w:rsidR="002472B6">
        <w:t>li</w:t>
      </w:r>
      <w:r w:rsidR="00B92BF3" w:rsidRPr="0025030C">
        <w:t xml:space="preserve"> 8 lõigete 4, 5 ja 6 kohaselt, juhul kui pikaajaline elamisluba on antud rahvusvahelise kaitse alusel</w:t>
      </w:r>
      <w:r w:rsidR="004E1751" w:rsidRPr="0025030C">
        <w:t xml:space="preserve"> ja see on endiselt kehtiv, siis märgitakse välismaalasele väljastatava elamisloa kaadile märkus „rahvusvahelise kaitse on antud Eestis“. Juhul kui </w:t>
      </w:r>
      <w:r w:rsidR="004E1751" w:rsidRPr="0025030C">
        <w:lastRenderedPageBreak/>
        <w:t xml:space="preserve">välismaalane saab teise liikmesriigi elamisloa, siis konsulteeritakse kaitse andnud liikmesriigiga, kas see on endiselt kehtiv. Juhul kui kaitse ei ole kehtiv, siis pikaajalise elamisloa kaardi väljastamisel ülalkirjeldatud märget elamisloakaardile ei tehta. Juhul kui toimub kaitse saaja üleviimine teise riiki, siis peab märget ajakohastama. </w:t>
      </w:r>
      <w:r w:rsidR="00AC7C08" w:rsidRPr="0025030C">
        <w:t xml:space="preserve">Samuti sätestab direktiivi artikkel 11 võrdse kohtlemise põhimõtte </w:t>
      </w:r>
    </w:p>
    <w:p w14:paraId="0FF28263" w14:textId="77777777" w:rsidR="00A23978" w:rsidRDefault="00A23978" w:rsidP="009802BE">
      <w:pPr>
        <w:rPr>
          <w:b/>
          <w:bCs/>
        </w:rPr>
      </w:pPr>
    </w:p>
    <w:p w14:paraId="2ABCF0DD" w14:textId="13409385" w:rsidR="00706A16" w:rsidRDefault="00706A16" w:rsidP="009802BE">
      <w:pPr>
        <w:rPr>
          <w:b/>
          <w:bCs/>
        </w:rPr>
      </w:pPr>
      <w:bookmarkStart w:id="116" w:name="_Hlk198227372"/>
      <w:r w:rsidRPr="00706A16">
        <w:rPr>
          <w:b/>
          <w:bCs/>
        </w:rPr>
        <w:t>§ 40. Rahvusvahelise kaitse saanud välismaalase perekonnaliikme tähtajaline elamisluba</w:t>
      </w:r>
    </w:p>
    <w:p w14:paraId="5F6A50EB" w14:textId="77777777" w:rsidR="00267DAC" w:rsidRDefault="00267DAC" w:rsidP="009802BE">
      <w:pPr>
        <w:rPr>
          <w:b/>
          <w:bCs/>
        </w:rPr>
      </w:pPr>
    </w:p>
    <w:p w14:paraId="2EE051B2" w14:textId="077249F5" w:rsidR="00696714" w:rsidRPr="00DE47A8" w:rsidRDefault="00986685" w:rsidP="009D58A4">
      <w:pPr>
        <w:jc w:val="both"/>
      </w:pPr>
      <w:r>
        <w:t>D</w:t>
      </w:r>
      <w:r w:rsidR="009B59EB">
        <w:t>irektiivi 2003/86</w:t>
      </w:r>
      <w:r>
        <w:t>/EÜ</w:t>
      </w:r>
      <w:r w:rsidR="009B59EB">
        <w:t xml:space="preserve"> </w:t>
      </w:r>
      <w:r w:rsidR="00737BAE" w:rsidRPr="00DE47A8">
        <w:t>põhjenduspunkt</w:t>
      </w:r>
      <w:r>
        <w:t>i</w:t>
      </w:r>
      <w:r w:rsidR="00737BAE" w:rsidRPr="00DE47A8">
        <w:t xml:space="preserve"> 4 kohaselt on perekonna taasühinemine on vajalik pereelu võimaldamiseks. See aitab liikmesriigis viibivate välismaalaste integreerumist hõlbustades ühiskonnakultuurilise stabiilsuse loomist ja samuti majandusliku ja sotsiaalse ühtekuuluvuse edendamist, mis on asutamislepingus sätestatud põhieesmärk. </w:t>
      </w:r>
      <w:r w:rsidR="002030A4" w:rsidRPr="00DE47A8">
        <w:t xml:space="preserve">Põhjenduspunktiga 5 peegeldatakse taas, et </w:t>
      </w:r>
      <w:r w:rsidR="00737BAE" w:rsidRPr="00DE47A8">
        <w:t xml:space="preserve">perekonna ühtsust tuleb tagada diskrimineerimata sealjuures soo, rassi, nahavärvi, rahvuse või ühiskondliku päritolu, geneetiliste eripärade, keele, usu või veendumuste, poliitiliste või muude arvamuste, vähemusrahvuse hulka kuulumise, varandusliku seisundi, sünni, puuete, vanuse või seksuaalse </w:t>
      </w:r>
      <w:proofErr w:type="spellStart"/>
      <w:r w:rsidR="00737BAE" w:rsidRPr="00DE47A8">
        <w:t>sättumuse</w:t>
      </w:r>
      <w:proofErr w:type="spellEnd"/>
      <w:r w:rsidR="00737BAE" w:rsidRPr="00DE47A8">
        <w:t xml:space="preserve"> alusel. Samuti </w:t>
      </w:r>
      <w:r w:rsidR="002030A4" w:rsidRPr="00DE47A8">
        <w:t>rõhutatakse põhjenduspunktis 8, et e</w:t>
      </w:r>
      <w:r w:rsidR="00737BAE" w:rsidRPr="00DE47A8">
        <w:t>raldi tähelepanu tule</w:t>
      </w:r>
      <w:r w:rsidR="002030A4" w:rsidRPr="00DE47A8">
        <w:t>b</w:t>
      </w:r>
      <w:r w:rsidR="00737BAE" w:rsidRPr="00DE47A8">
        <w:t xml:space="preserve"> pöörata pagulaste olukorrale, arvestades põhjusi, mille tõttu nad on sunnitud oma riigist põgenema ja mis takistas neid seal normaalset pereelu elamast. Seepärast tuleks perekonna taasühinemise õiguse kasutamiseks kehtestada soodsamad tingimused.</w:t>
      </w:r>
      <w:r w:rsidR="009D58A4" w:rsidRPr="00DE47A8">
        <w:t xml:space="preserve"> </w:t>
      </w:r>
    </w:p>
    <w:p w14:paraId="2F1CEDA4" w14:textId="77777777" w:rsidR="00C43AC3" w:rsidRDefault="00C43AC3" w:rsidP="009D58A4">
      <w:pPr>
        <w:jc w:val="both"/>
      </w:pPr>
    </w:p>
    <w:p w14:paraId="611EF835" w14:textId="5D8EDFA2" w:rsidR="00696714" w:rsidRDefault="009D58A4" w:rsidP="009D58A4">
      <w:pPr>
        <w:jc w:val="both"/>
      </w:pPr>
      <w:r w:rsidRPr="00DE47A8">
        <w:t xml:space="preserve">Sama direktiivi </w:t>
      </w:r>
      <w:r w:rsidR="002472B6" w:rsidRPr="00537B46">
        <w:t>artik</w:t>
      </w:r>
      <w:r w:rsidR="002472B6">
        <w:t>li</w:t>
      </w:r>
      <w:r w:rsidRPr="00DE47A8">
        <w:t xml:space="preserve"> 2 punkt c </w:t>
      </w:r>
      <w:r w:rsidR="00696714" w:rsidRPr="00DE47A8">
        <w:t xml:space="preserve">ja </w:t>
      </w:r>
      <w:r w:rsidR="002472B6" w:rsidRPr="00537B46">
        <w:t>artik</w:t>
      </w:r>
      <w:r w:rsidR="002472B6">
        <w:t>li</w:t>
      </w:r>
      <w:r w:rsidR="00696714" w:rsidRPr="00DE47A8">
        <w:t xml:space="preserve"> 9 ning määrus 2024/1347</w:t>
      </w:r>
      <w:r w:rsidR="00DF358E">
        <w:t>/EL</w:t>
      </w:r>
      <w:r w:rsidR="00696714" w:rsidRPr="00DE47A8">
        <w:t xml:space="preserve"> (kvalifikatsioonitingimuste kohta) </w:t>
      </w:r>
      <w:r w:rsidR="002472B6" w:rsidRPr="00537B46">
        <w:t>artik</w:t>
      </w:r>
      <w:r w:rsidR="002472B6">
        <w:t>li</w:t>
      </w:r>
      <w:r w:rsidR="00696714" w:rsidRPr="00DE47A8">
        <w:t xml:space="preserve"> 3 lõike 9 </w:t>
      </w:r>
      <w:r w:rsidR="00696714" w:rsidRPr="00537B46">
        <w:t>koosmõjus</w:t>
      </w:r>
      <w:r w:rsidR="00696714" w:rsidRPr="00DE47A8">
        <w:t xml:space="preserve"> on </w:t>
      </w:r>
      <w:r w:rsidRPr="00DE47A8">
        <w:t xml:space="preserve">perekonna taasühinemine </w:t>
      </w:r>
      <w:r w:rsidR="00696714" w:rsidRPr="00DE47A8">
        <w:t xml:space="preserve">Eestis </w:t>
      </w:r>
      <w:r w:rsidRPr="00DE47A8">
        <w:t xml:space="preserve">elava </w:t>
      </w:r>
      <w:r w:rsidR="00696714" w:rsidRPr="00DE47A8">
        <w:t xml:space="preserve">rahvusvahelise kaitse saaja </w:t>
      </w:r>
      <w:r w:rsidRPr="00DE47A8">
        <w:t xml:space="preserve">pereliikmete sisenemine </w:t>
      </w:r>
      <w:r w:rsidR="00696714" w:rsidRPr="00DE47A8">
        <w:t xml:space="preserve">Eestisse ja Eestis </w:t>
      </w:r>
      <w:r w:rsidRPr="00DE47A8">
        <w:t xml:space="preserve">elamine, et perekond jääks kokku, olenemata sellest, kas peresuhted tekkisid enne või pärast </w:t>
      </w:r>
      <w:r w:rsidR="00696714" w:rsidRPr="00DE47A8">
        <w:t xml:space="preserve">kodumaalt lahkumist. </w:t>
      </w:r>
    </w:p>
    <w:p w14:paraId="5DAB88E0" w14:textId="77777777" w:rsidR="00261784" w:rsidRDefault="00261784" w:rsidP="00261784">
      <w:pPr>
        <w:jc w:val="both"/>
      </w:pPr>
    </w:p>
    <w:p w14:paraId="3BFA8B65" w14:textId="6079BD0D" w:rsidR="00261784" w:rsidRPr="0025030C" w:rsidRDefault="00261784" w:rsidP="00261784">
      <w:pPr>
        <w:jc w:val="both"/>
      </w:pPr>
      <w:r w:rsidRPr="0025030C">
        <w:t xml:space="preserve">Eelkõige </w:t>
      </w:r>
      <w:r w:rsidR="00D5479E">
        <w:t>EL-i</w:t>
      </w:r>
      <w:r w:rsidRPr="0025030C">
        <w:t xml:space="preserve"> põhiõiguste harta ja Euroopa inimõiguste ja põhivabaduste kaitse konventsiooni alusel tuleb tagada varjupaigataotlejate ja nendega kaasas olevate pereliikmete </w:t>
      </w:r>
      <w:proofErr w:type="spellStart"/>
      <w:r w:rsidRPr="0025030C">
        <w:t>inimväärikuse</w:t>
      </w:r>
      <w:proofErr w:type="spellEnd"/>
      <w:r w:rsidRPr="0025030C">
        <w:t xml:space="preserve"> ja varjupaigaõiguse täielik austamine ning edendada perekonnaelu austamist ning vältida diskrimineerimist. Samuti tuleb muuhulgas perekonna ühtsuse tagamisel lähtuda eelkõige lapse parimatest huvidest. </w:t>
      </w:r>
    </w:p>
    <w:p w14:paraId="01A6E82F" w14:textId="77777777" w:rsidR="00737BAE" w:rsidRDefault="00737BAE" w:rsidP="00267DAC">
      <w:pPr>
        <w:jc w:val="both"/>
        <w:rPr>
          <w:b/>
          <w:bCs/>
        </w:rPr>
      </w:pPr>
    </w:p>
    <w:p w14:paraId="79054B32" w14:textId="019616EB" w:rsidR="00C57D7A" w:rsidRPr="0025030C" w:rsidRDefault="00EA5B81" w:rsidP="00267DAC">
      <w:pPr>
        <w:jc w:val="both"/>
      </w:pPr>
      <w:r w:rsidRPr="00BE37F6">
        <w:rPr>
          <w:b/>
          <w:color w:val="4472C4" w:themeColor="accent1"/>
        </w:rPr>
        <w:t xml:space="preserve">Paragrahviga 40 </w:t>
      </w:r>
      <w:r w:rsidRPr="0025030C">
        <w:t xml:space="preserve">sätestatakse rahvusvahelise kaitse saanud välismaalase perekonnaliikmete taasühinemise menetluse põhimõtted ja </w:t>
      </w:r>
      <w:r w:rsidR="0010171B" w:rsidRPr="00BE37F6">
        <w:t xml:space="preserve">iseseisvalt või </w:t>
      </w:r>
      <w:r w:rsidR="009E5F65" w:rsidRPr="00BE37F6">
        <w:t xml:space="preserve">taasühinemise </w:t>
      </w:r>
      <w:r w:rsidR="00F030B4" w:rsidRPr="00BE37F6">
        <w:t xml:space="preserve">protsessi </w:t>
      </w:r>
      <w:r w:rsidR="009E5F65" w:rsidRPr="00BE37F6">
        <w:t>kaudu saabunud</w:t>
      </w:r>
      <w:r w:rsidR="009E5F65">
        <w:t xml:space="preserve"> </w:t>
      </w:r>
      <w:r w:rsidRPr="0025030C">
        <w:t xml:space="preserve">perekonnaliikme elamisloa </w:t>
      </w:r>
      <w:r w:rsidR="0010171B">
        <w:t>andmise</w:t>
      </w:r>
      <w:r w:rsidRPr="0025030C">
        <w:t xml:space="preserve"> kord. </w:t>
      </w:r>
    </w:p>
    <w:p w14:paraId="3C8C4569" w14:textId="77777777" w:rsidR="004F1144" w:rsidRPr="0025030C" w:rsidRDefault="004F1144" w:rsidP="0013170B">
      <w:pPr>
        <w:jc w:val="both"/>
      </w:pPr>
    </w:p>
    <w:p w14:paraId="7B715E59" w14:textId="582F30E6" w:rsidR="0013170B" w:rsidRPr="0025030C" w:rsidRDefault="00512BF0" w:rsidP="00B9492F">
      <w:pPr>
        <w:jc w:val="both"/>
      </w:pPr>
      <w:r>
        <w:t>M</w:t>
      </w:r>
      <w:r w:rsidR="000501A7" w:rsidRPr="00537B46">
        <w:t>ääruse</w:t>
      </w:r>
      <w:r w:rsidR="000501A7" w:rsidRPr="0025030C">
        <w:t xml:space="preserve"> 2024/1347</w:t>
      </w:r>
      <w:r w:rsidR="00DF358E">
        <w:t>/EL</w:t>
      </w:r>
      <w:r w:rsidR="000501A7" w:rsidRPr="0025030C">
        <w:t xml:space="preserve"> (kvalifikatsioonitingimuste kohta) kohaselt on r</w:t>
      </w:r>
      <w:r w:rsidR="0013170B" w:rsidRPr="0025030C">
        <w:t xml:space="preserve">ahvusvahelise kaitse saaja perekonna taasühinemise ja perekonna ühtsuse tagamisel </w:t>
      </w:r>
      <w:r w:rsidR="000501A7" w:rsidRPr="0025030C">
        <w:t>neli</w:t>
      </w:r>
      <w:r w:rsidR="0013170B" w:rsidRPr="0025030C">
        <w:t xml:space="preserve"> keskset põhimõtet:</w:t>
      </w:r>
    </w:p>
    <w:p w14:paraId="473D6768" w14:textId="167BE3DC" w:rsidR="0013170B" w:rsidRPr="00537B46" w:rsidRDefault="0013170B" w:rsidP="0086799D">
      <w:pPr>
        <w:pStyle w:val="Loendilik"/>
        <w:numPr>
          <w:ilvl w:val="0"/>
          <w:numId w:val="3"/>
        </w:numPr>
        <w:spacing w:line="240" w:lineRule="auto"/>
        <w:ind w:left="426"/>
        <w:rPr>
          <w:rFonts w:cs="Times New Roman"/>
        </w:rPr>
      </w:pPr>
      <w:r w:rsidRPr="00537B46">
        <w:rPr>
          <w:rFonts w:cs="Times New Roman"/>
        </w:rPr>
        <w:t>Perekonna ühtsus hõlmab ainult tõelise</w:t>
      </w:r>
      <w:r w:rsidR="0050601F" w:rsidRPr="00537B46">
        <w:rPr>
          <w:rFonts w:cs="Times New Roman"/>
        </w:rPr>
        <w:t>i</w:t>
      </w:r>
      <w:r w:rsidRPr="00537B46">
        <w:rPr>
          <w:rFonts w:cs="Times New Roman"/>
        </w:rPr>
        <w:t>d peresuhte</w:t>
      </w:r>
      <w:r w:rsidR="0050601F" w:rsidRPr="00537B46">
        <w:rPr>
          <w:rFonts w:cs="Times New Roman"/>
        </w:rPr>
        <w:t>i</w:t>
      </w:r>
      <w:r w:rsidRPr="00537B46">
        <w:rPr>
          <w:rFonts w:cs="Times New Roman"/>
        </w:rPr>
        <w:t>d. Seega ei tohi perekonna taasühendamise protsessi hõlmata sundabielusid ning abielusid ja partnerlusi, mille ainus eesmärk on võimaldada asjaomasel isikul liikmesriiki siseneda või seal elada</w:t>
      </w:r>
      <w:r w:rsidR="0050601F" w:rsidRPr="00537B46">
        <w:rPr>
          <w:rFonts w:cs="Times New Roman"/>
        </w:rPr>
        <w:t>.</w:t>
      </w:r>
    </w:p>
    <w:p w14:paraId="19B4C9FD" w14:textId="77777777" w:rsidR="0013170B" w:rsidRPr="00537B46" w:rsidRDefault="0013170B" w:rsidP="0086799D">
      <w:pPr>
        <w:pStyle w:val="Loendilik"/>
        <w:numPr>
          <w:ilvl w:val="0"/>
          <w:numId w:val="3"/>
        </w:numPr>
        <w:spacing w:line="240" w:lineRule="auto"/>
        <w:ind w:left="426"/>
        <w:rPr>
          <w:rFonts w:cs="Times New Roman"/>
        </w:rPr>
      </w:pPr>
      <w:r w:rsidRPr="00537B46">
        <w:rPr>
          <w:rFonts w:cs="Times New Roman"/>
        </w:rPr>
        <w:t>Perekonna ühtsuse tagamisel ei tohi diskrimineerida pereliikmeid selle alusel, kus perekond loodi. Seega tuleb perekonna mõiste alla kuuluvaks lugeda ka need perekonnad, mis loodi väljaspool päritoluriiki, kuid enne pereliikmete saabumist liidu territooriumile</w:t>
      </w:r>
    </w:p>
    <w:p w14:paraId="47B5B425" w14:textId="672345B6" w:rsidR="0013170B" w:rsidRPr="00537B46" w:rsidRDefault="0013170B" w:rsidP="0086799D">
      <w:pPr>
        <w:pStyle w:val="Loendilik"/>
        <w:numPr>
          <w:ilvl w:val="0"/>
          <w:numId w:val="3"/>
        </w:numPr>
        <w:spacing w:line="240" w:lineRule="auto"/>
        <w:ind w:left="426"/>
        <w:rPr>
          <w:rFonts w:cs="Times New Roman"/>
        </w:rPr>
      </w:pPr>
      <w:r w:rsidRPr="00537B46">
        <w:rPr>
          <w:rFonts w:cs="Times New Roman"/>
        </w:rPr>
        <w:t xml:space="preserve">Perekonna ühtsust puudutavad sätted Euroopa ühise varjupaigasüsteemi õigusaktides ei piira Eestis tunnustatud väärtusi ja põhimõtteid. Näiteks </w:t>
      </w:r>
      <w:proofErr w:type="spellStart"/>
      <w:r w:rsidRPr="00537B46">
        <w:rPr>
          <w:rFonts w:cs="Times New Roman"/>
        </w:rPr>
        <w:t>polügaamse</w:t>
      </w:r>
      <w:proofErr w:type="spellEnd"/>
      <w:r w:rsidRPr="00537B46">
        <w:rPr>
          <w:rFonts w:cs="Times New Roman"/>
        </w:rPr>
        <w:t xml:space="preserve"> abielu korral saab iga liikmesriik ise otsustada, kas ta soovib kohaldada perekonna ühtsuse sätteid </w:t>
      </w:r>
      <w:proofErr w:type="spellStart"/>
      <w:r w:rsidRPr="00537B46">
        <w:rPr>
          <w:rFonts w:cs="Times New Roman"/>
        </w:rPr>
        <w:t>polügaamsete</w:t>
      </w:r>
      <w:proofErr w:type="spellEnd"/>
      <w:r w:rsidRPr="00537B46">
        <w:rPr>
          <w:rFonts w:cs="Times New Roman"/>
        </w:rPr>
        <w:t xml:space="preserve"> leibkondade suhtes, sealhulgas veel ühe abikaasa ja rahvusvahelise kaitse saaja alaealiste laste suhtes või mitte.</w:t>
      </w:r>
    </w:p>
    <w:p w14:paraId="20CCC2FD" w14:textId="29E13D4C" w:rsidR="0013170B" w:rsidRPr="00537B46" w:rsidRDefault="0013170B" w:rsidP="0086799D">
      <w:pPr>
        <w:pStyle w:val="Loendilik"/>
        <w:numPr>
          <w:ilvl w:val="0"/>
          <w:numId w:val="3"/>
        </w:numPr>
        <w:spacing w:line="240" w:lineRule="auto"/>
        <w:ind w:left="426"/>
        <w:rPr>
          <w:rFonts w:cs="Times New Roman"/>
        </w:rPr>
      </w:pPr>
      <w:r w:rsidRPr="00537B46">
        <w:rPr>
          <w:rFonts w:cs="Times New Roman"/>
        </w:rPr>
        <w:t xml:space="preserve">Kui tegemist on abiellunud lapsega ja menetlev asutus on otsustanud, et lapse parimates huvides on olla koos oma perekonnaga, mitte koos abikaasaga, siis ei käsitleta abikaasat </w:t>
      </w:r>
      <w:r w:rsidRPr="00537B46">
        <w:rPr>
          <w:rFonts w:cs="Times New Roman"/>
        </w:rPr>
        <w:lastRenderedPageBreak/>
        <w:t xml:space="preserve">perekonnaliikmena ja talle perekonna taasühinemise alusel elamisluba ei anta. </w:t>
      </w:r>
      <w:r w:rsidR="000501A7" w:rsidRPr="00537B46">
        <w:rPr>
          <w:rFonts w:cs="Times New Roman"/>
        </w:rPr>
        <w:t>K</w:t>
      </w:r>
      <w:r w:rsidRPr="00537B46">
        <w:rPr>
          <w:rFonts w:cs="Times New Roman"/>
        </w:rPr>
        <w:t>ui rahvusvahelise kaitse saaja lähisugulane on abielus alaealine, kes ei ole koos oma abikaasaga, võib alaealise parimad huvid lugeda seotuks tema vanemate perekonnaga</w:t>
      </w:r>
      <w:r w:rsidR="0050601F" w:rsidRPr="00537B46">
        <w:rPr>
          <w:rFonts w:cs="Times New Roman"/>
        </w:rPr>
        <w:t>.</w:t>
      </w:r>
    </w:p>
    <w:p w14:paraId="6A612BB0" w14:textId="77777777" w:rsidR="0013170B" w:rsidRPr="0025030C" w:rsidRDefault="0013170B" w:rsidP="0013170B">
      <w:pPr>
        <w:jc w:val="both"/>
      </w:pPr>
    </w:p>
    <w:p w14:paraId="2CD5FF97" w14:textId="30910605" w:rsidR="0013170B" w:rsidRPr="0025030C" w:rsidRDefault="002341C1" w:rsidP="0013170B">
      <w:pPr>
        <w:jc w:val="both"/>
      </w:pPr>
      <w:r>
        <w:t>M</w:t>
      </w:r>
      <w:r w:rsidR="0013170B" w:rsidRPr="00537B46">
        <w:t>äärus</w:t>
      </w:r>
      <w:r w:rsidR="0013170B" w:rsidRPr="0025030C">
        <w:t xml:space="preserve"> 2024/1347</w:t>
      </w:r>
      <w:r w:rsidR="00DF358E">
        <w:t>/EL</w:t>
      </w:r>
      <w:r w:rsidR="0013170B" w:rsidRPr="0025030C">
        <w:t xml:space="preserve"> (kvalifikatsioonitingimuste kohta) alusel valitseb üldjuhul pereliikmete suhtes, neid ja rahvusvahelise kaitse saajat ühendavate </w:t>
      </w:r>
      <w:proofErr w:type="spellStart"/>
      <w:r w:rsidR="0013170B" w:rsidRPr="0025030C">
        <w:t>lähisidemete</w:t>
      </w:r>
      <w:proofErr w:type="spellEnd"/>
      <w:r w:rsidR="0013170B" w:rsidRPr="0025030C">
        <w:t xml:space="preserve"> tõttu selline tagakiusamise või tõsise kahju oht, mis võib olla alus rahvusvahelise kaitse andmiseks. Kui sama liikmesriigi territooriumil viibivad pereliikmed ei vasta rahvusvahelise kaitse saamise tingimustele, peaks neil perekonna ühtsuse säilitamiseks olema õigus taotleda elamisluba. Selline elamisluba tuleb anda, välja arvatud juhul, kui pereliikme suhtes on kohaldatavad välistamise alused või kui elamisluba ei saa anda riigi julgeoleku või avaliku korraga seotud põhjustel. Pereliikmetel peavad olema ka samas õigused, mille rahvusvahelise kaitse saaja saab siis, kui talle antakse rahvusvaheline kaitse. Piiramata kuidagi samas määruses perekonna ühtsuse säilitamise kohta sätestatut, tuleb juhul, kui olukord kuulub </w:t>
      </w:r>
      <w:r w:rsidR="009B59EB">
        <w:t>direktiivi 2003/86</w:t>
      </w:r>
      <w:r w:rsidR="00986685">
        <w:t>/EÜ</w:t>
      </w:r>
      <w:r w:rsidR="009B59EB">
        <w:t xml:space="preserve"> </w:t>
      </w:r>
      <w:r w:rsidR="0013170B" w:rsidRPr="0025030C">
        <w:t xml:space="preserve">kohaldamisalasse ja selles sätestatud taasühinemise tingimused on täidetud, anda rahvusvahelise kaitse saaja pereliikmetele, kes individuaalselt ei kvalifitseeru sellisele kaitsele, kõnealuse direktiivi kohaselt elamisload ja õigused. </w:t>
      </w:r>
    </w:p>
    <w:p w14:paraId="28BB18FA" w14:textId="77777777" w:rsidR="0013170B" w:rsidRPr="0025030C" w:rsidRDefault="0013170B" w:rsidP="0013170B">
      <w:pPr>
        <w:jc w:val="both"/>
      </w:pPr>
    </w:p>
    <w:p w14:paraId="52F6234D" w14:textId="10F05ACD" w:rsidR="0013170B" w:rsidRPr="0025030C" w:rsidRDefault="0013170B" w:rsidP="0013170B">
      <w:pPr>
        <w:jc w:val="both"/>
      </w:pPr>
      <w:r w:rsidRPr="0025030C">
        <w:t>Rahvusvahelise kaitse perekonnaliimete taasühinemise protsessi</w:t>
      </w:r>
      <w:r w:rsidR="008365AE" w:rsidRPr="0025030C">
        <w:t xml:space="preserve"> ja </w:t>
      </w:r>
      <w:r w:rsidRPr="0025030C">
        <w:t xml:space="preserve">senise Eesti </w:t>
      </w:r>
      <w:r w:rsidRPr="002F0A9F">
        <w:t>praktika kitsaskohtade kaardistamiseks</w:t>
      </w:r>
      <w:r w:rsidRPr="0025030C">
        <w:t xml:space="preserve"> ja võimalike lahenduste leidmiseks koostas </w:t>
      </w:r>
      <w:r w:rsidR="00D71719">
        <w:t>SIM</w:t>
      </w:r>
      <w:r w:rsidRPr="00537B46">
        <w:t xml:space="preserve"> 2024.</w:t>
      </w:r>
      <w:r w:rsidRPr="0025030C">
        <w:t xml:space="preserve"> aastal „Rahvusvahelise kaitse saajate perekonnaliikmete taasühinemise regulatsiooni analüüsi“</w:t>
      </w:r>
      <w:r w:rsidR="00D0460D">
        <w:rPr>
          <w:rStyle w:val="Allmrkuseviide"/>
        </w:rPr>
        <w:footnoteReference w:id="76"/>
      </w:r>
      <w:r w:rsidRPr="0025030C">
        <w:t xml:space="preserve">. </w:t>
      </w:r>
      <w:r w:rsidR="008365AE" w:rsidRPr="0025030C">
        <w:t xml:space="preserve">Praeguseks välja kujunenud praktika kohaselt on protsess kolme </w:t>
      </w:r>
      <w:proofErr w:type="spellStart"/>
      <w:r w:rsidR="008365AE" w:rsidRPr="0025030C">
        <w:t>etapiline</w:t>
      </w:r>
      <w:proofErr w:type="spellEnd"/>
      <w:r w:rsidR="008365AE" w:rsidRPr="0025030C">
        <w:t xml:space="preserve"> ja halduskoormav. Esimese etapis hindab PPA, kas kaitse saaja perekonnaliige, keda soovitakse taasühendada kuulub perekonnaliikmete ringi</w:t>
      </w:r>
      <w:r w:rsidR="004658D5" w:rsidRPr="0025030C">
        <w:t xml:space="preserve"> ning teeb otsuse taasühendamise kohta ja teavitab otsusest vastavat Eesti välisesindust. Teises etapis suunatakse välisriigis viibiv </w:t>
      </w:r>
      <w:r w:rsidRPr="0025030C">
        <w:t xml:space="preserve">rahvusvahelise kaitse saaja perekonnaliige Eestisse tulemiseks taotlema välisesinduses viisat. Viisa taotlemisel võib tekkida olukord, kus rahvusvahelise kaitse </w:t>
      </w:r>
      <w:r w:rsidR="0091532F" w:rsidRPr="0025030C">
        <w:t xml:space="preserve">saaja perekonnaliikmel on </w:t>
      </w:r>
      <w:r w:rsidRPr="0025030C">
        <w:t xml:space="preserve">objektiivne </w:t>
      </w:r>
      <w:r w:rsidR="0091532F" w:rsidRPr="0025030C">
        <w:t xml:space="preserve">kontrollitud </w:t>
      </w:r>
      <w:r w:rsidRPr="0025030C">
        <w:t>õigus perekonna taasühinemisele</w:t>
      </w:r>
      <w:r w:rsidR="0091532F" w:rsidRPr="0025030C">
        <w:t>, kuid viisat ei väljastata. Viisa saamise korral</w:t>
      </w:r>
      <w:r w:rsidRPr="0025030C">
        <w:t xml:space="preserve"> saabub rahvusvahelise kaitse saaja perekonnaliige Eestisse ja </w:t>
      </w:r>
      <w:r w:rsidR="0091532F" w:rsidRPr="0025030C">
        <w:t xml:space="preserve">esitab võimalikult kiiresti rahvusvahelise kaitse saaja perekonnaliikme elamisloa taotluse VRKS alusel. Menetluse käigus otsustab </w:t>
      </w:r>
      <w:r w:rsidR="00457A1A">
        <w:t>PPA</w:t>
      </w:r>
      <w:r w:rsidR="0091532F" w:rsidRPr="0025030C">
        <w:t xml:space="preserve">, kas tehakse otsus rahvusvahelise kaitse saaja perekonnaliikme elamisloa andmiseks või rahvusvahelise kaitse elamisloa andmiseks. Analüüsimisel kaardistati võimalike muudatuste väljatöötamist koostöös </w:t>
      </w:r>
      <w:r w:rsidR="00457A1A">
        <w:t>PPA</w:t>
      </w:r>
      <w:r w:rsidR="0091532F" w:rsidRPr="0025030C">
        <w:t xml:space="preserve"> ning </w:t>
      </w:r>
      <w:proofErr w:type="spellStart"/>
      <w:r w:rsidR="0050601F">
        <w:t>KAPO-ga</w:t>
      </w:r>
      <w:proofErr w:type="spellEnd"/>
      <w:r w:rsidR="0091532F" w:rsidRPr="0025030C">
        <w:t xml:space="preserve">. </w:t>
      </w:r>
      <w:r w:rsidRPr="0025030C">
        <w:t>Eelistatud lahenduskäiguks osutus õigusselguse loomise huvides kehtivate normide korrastamine seaduse tasandil</w:t>
      </w:r>
      <w:r w:rsidR="0091532F" w:rsidRPr="0025030C">
        <w:t xml:space="preserve">, mis toetaks ressursside kokkuhoidu, tagaks </w:t>
      </w:r>
      <w:r w:rsidR="00A82F35">
        <w:t xml:space="preserve">perekonnaliikmete </w:t>
      </w:r>
      <w:r w:rsidR="0091532F" w:rsidRPr="0025030C">
        <w:t xml:space="preserve">piisava taustakontrolli ja julgeolekuohu ennetusmeetmed. </w:t>
      </w:r>
    </w:p>
    <w:p w14:paraId="3CDEB711" w14:textId="77777777" w:rsidR="00BC5B9D" w:rsidRDefault="00BC5B9D" w:rsidP="0013170B">
      <w:pPr>
        <w:jc w:val="both"/>
      </w:pPr>
    </w:p>
    <w:p w14:paraId="0C399390" w14:textId="4355DDB2" w:rsidR="0013170B" w:rsidRPr="0025030C" w:rsidRDefault="00512BF0" w:rsidP="0013170B">
      <w:pPr>
        <w:jc w:val="both"/>
      </w:pPr>
      <w:r>
        <w:t>M</w:t>
      </w:r>
      <w:r w:rsidR="0013170B" w:rsidRPr="00537B46">
        <w:t>ääruse</w:t>
      </w:r>
      <w:r w:rsidR="0013170B" w:rsidRPr="0025030C">
        <w:t xml:space="preserve"> 2024/1347</w:t>
      </w:r>
      <w:r w:rsidR="00DF358E">
        <w:t>/EL</w:t>
      </w:r>
      <w:r w:rsidR="0013170B" w:rsidRPr="0025030C">
        <w:t xml:space="preserve"> (kvalifikatsioonitingimuste kohta) artik</w:t>
      </w:r>
      <w:r w:rsidR="00BC5B9D">
        <w:t>li</w:t>
      </w:r>
      <w:r w:rsidR="0013170B" w:rsidRPr="0025030C">
        <w:t xml:space="preserve"> 23 rakendamiseks kehtestatakse järgmised perekonna ühtsust ja perekonna taasühendamise korda reguleerivad sätted.</w:t>
      </w:r>
    </w:p>
    <w:p w14:paraId="17DEAECB" w14:textId="77777777" w:rsidR="0013170B" w:rsidRDefault="0013170B" w:rsidP="0013170B">
      <w:pPr>
        <w:jc w:val="both"/>
        <w:rPr>
          <w:color w:val="FF0000"/>
        </w:rPr>
      </w:pPr>
    </w:p>
    <w:p w14:paraId="032185BC" w14:textId="18E1D440" w:rsidR="00D528DA" w:rsidRDefault="00B76601" w:rsidP="00267DAC">
      <w:pPr>
        <w:jc w:val="both"/>
      </w:pPr>
      <w:r w:rsidRPr="00292C01">
        <w:rPr>
          <w:b/>
          <w:color w:val="4472C4" w:themeColor="accent1"/>
        </w:rPr>
        <w:t>Paragrahvi 40 lõikega 1</w:t>
      </w:r>
      <w:r w:rsidRPr="00292C01">
        <w:rPr>
          <w:color w:val="4472C4" w:themeColor="accent1"/>
        </w:rPr>
        <w:t xml:space="preserve"> </w:t>
      </w:r>
      <w:r>
        <w:t xml:space="preserve">sätestatakse, et </w:t>
      </w:r>
      <w:r w:rsidR="0037598F">
        <w:t xml:space="preserve">juhul </w:t>
      </w:r>
      <w:r>
        <w:t>k</w:t>
      </w:r>
      <w:r w:rsidR="00267DAC" w:rsidRPr="001E23F0">
        <w:t xml:space="preserve">ui välismaalasele on antud rahvusvaheline kaitse, annab </w:t>
      </w:r>
      <w:r w:rsidR="0026350D">
        <w:t>PPA</w:t>
      </w:r>
      <w:r w:rsidR="00267DAC" w:rsidRPr="001E23F0">
        <w:t xml:space="preserve"> käesolevas seaduses nimetatud perekonnaliikmele tähtajalise elamisloa.</w:t>
      </w:r>
      <w:r w:rsidR="0025030C">
        <w:t xml:space="preserve"> </w:t>
      </w:r>
    </w:p>
    <w:p w14:paraId="78697B91" w14:textId="77777777" w:rsidR="00D528DA" w:rsidRDefault="00D528DA" w:rsidP="00267DAC">
      <w:pPr>
        <w:jc w:val="both"/>
      </w:pPr>
    </w:p>
    <w:p w14:paraId="7D990CE3" w14:textId="46057A2E" w:rsidR="00D528DA" w:rsidRPr="0012579E" w:rsidRDefault="00B66FBA" w:rsidP="00267DAC">
      <w:pPr>
        <w:jc w:val="both"/>
      </w:pPr>
      <w:r w:rsidRPr="00292C01">
        <w:rPr>
          <w:b/>
          <w:color w:val="4472C4" w:themeColor="accent1"/>
        </w:rPr>
        <w:t>Lõikega 2</w:t>
      </w:r>
      <w:r>
        <w:t xml:space="preserve"> sätestatakse, et t</w:t>
      </w:r>
      <w:r w:rsidR="00267DAC" w:rsidRPr="001E23F0">
        <w:t xml:space="preserve">ähtajalise elamisloa taotlemiseks esitab perekonnaliige tähtajalise elamisloa taotluse isiklikult </w:t>
      </w:r>
      <w:proofErr w:type="spellStart"/>
      <w:r w:rsidR="00150D8E">
        <w:t>PPA</w:t>
      </w:r>
      <w:r w:rsidR="00C554E3">
        <w:t>-</w:t>
      </w:r>
      <w:r w:rsidR="00267DAC" w:rsidRPr="001E23F0">
        <w:t>le</w:t>
      </w:r>
      <w:proofErr w:type="spellEnd"/>
      <w:r w:rsidR="00267DAC" w:rsidRPr="001E23F0">
        <w:t xml:space="preserve"> või Eesti välisesindusele.</w:t>
      </w:r>
      <w:r w:rsidR="00292C01">
        <w:t xml:space="preserve"> </w:t>
      </w:r>
      <w:r w:rsidR="00D528DA" w:rsidRPr="0012579E">
        <w:t xml:space="preserve">Sellise korra eesmärgiks on tagada rahvusvahelise kaitse saaja perekonnaliikme isiku tuvastamine ja isikusamasuse kontrollimine. </w:t>
      </w:r>
      <w:r w:rsidR="00634C26" w:rsidRPr="0012579E">
        <w:t xml:space="preserve">Nagu ka rahvusvahelise kaitse taotlejate puhul võib ette tulla olukordi, mil pereliikmel ei ole objektiivsetel põhjustel võimalik esitada autentseid ja kehtivaid isikut tõendavaid dokumente, mistõttu on pereliikmel vajalik põhjendada nende puudumist ja </w:t>
      </w:r>
      <w:r w:rsidR="00634C26" w:rsidRPr="0012579E">
        <w:lastRenderedPageBreak/>
        <w:t>ametnikul on vajalik isik tuvastada kaudsete tõendite ja ütluste alusel.</w:t>
      </w:r>
      <w:r w:rsidR="008F038F" w:rsidRPr="0012579E">
        <w:t xml:space="preserve"> Samuti on vajalik tuvastada</w:t>
      </w:r>
      <w:r w:rsidR="007B4F5C">
        <w:t>,</w:t>
      </w:r>
      <w:r w:rsidR="008F038F" w:rsidRPr="0012579E">
        <w:t xml:space="preserve"> kas tegemist on tegelike peresuhetega.</w:t>
      </w:r>
      <w:r w:rsidR="00634C26" w:rsidRPr="0012579E">
        <w:t xml:space="preserve"> Seega on vajalik, et </w:t>
      </w:r>
      <w:r w:rsidR="005C5C93">
        <w:t xml:space="preserve">perekonnaliige esitab taotluse tähtajalise elamisloa saamiseks isiklikult sarnaselt rahvusvahelise kaitse taotluse esitajaga. </w:t>
      </w:r>
    </w:p>
    <w:p w14:paraId="4F4FF798" w14:textId="77777777" w:rsidR="00634C26" w:rsidRPr="00D528DA" w:rsidRDefault="00634C26" w:rsidP="00267DAC">
      <w:pPr>
        <w:jc w:val="both"/>
        <w:rPr>
          <w:color w:val="4472C4" w:themeColor="accent1"/>
        </w:rPr>
      </w:pPr>
    </w:p>
    <w:p w14:paraId="29B68F7D" w14:textId="5B2D1E1C" w:rsidR="003034CA" w:rsidRDefault="00B66FBA" w:rsidP="00267DAC">
      <w:pPr>
        <w:jc w:val="both"/>
      </w:pPr>
      <w:r w:rsidRPr="00292C01">
        <w:rPr>
          <w:b/>
          <w:bCs/>
          <w:color w:val="4472C4" w:themeColor="accent1"/>
        </w:rPr>
        <w:t>Lõikega 3</w:t>
      </w:r>
      <w:r>
        <w:t xml:space="preserve"> </w:t>
      </w:r>
      <w:r w:rsidR="00E8629A">
        <w:t>korrastatakse kehtivat regulatsiooni ja</w:t>
      </w:r>
      <w:r>
        <w:t xml:space="preserve"> sätestatakse, et </w:t>
      </w:r>
      <w:r w:rsidR="00267DAC" w:rsidRPr="001E23F0">
        <w:t xml:space="preserve">Eesti välisesindus edastab tähtajalise elamisloa taotluse pärast välismaalase isiku tuvastamist või isikusamasuse kontrollimist ja biomeetriliste andmete võtmist, kui see on nõutav, menetlemiseks </w:t>
      </w:r>
      <w:proofErr w:type="spellStart"/>
      <w:r w:rsidR="0026350D">
        <w:t>PPA-le</w:t>
      </w:r>
      <w:proofErr w:type="spellEnd"/>
      <w:r w:rsidR="00267DAC" w:rsidRPr="001E23F0">
        <w:t>.</w:t>
      </w:r>
      <w:r w:rsidR="0025030C">
        <w:t xml:space="preserve"> </w:t>
      </w:r>
    </w:p>
    <w:p w14:paraId="592DA520" w14:textId="77777777" w:rsidR="003034CA" w:rsidRDefault="003034CA" w:rsidP="00267DAC">
      <w:pPr>
        <w:jc w:val="both"/>
      </w:pPr>
    </w:p>
    <w:p w14:paraId="356CE702" w14:textId="2FA34474" w:rsidR="008F038F" w:rsidRPr="0012579E" w:rsidRDefault="008F038F" w:rsidP="00267DAC">
      <w:pPr>
        <w:jc w:val="both"/>
      </w:pPr>
      <w:r w:rsidRPr="0012579E">
        <w:t>Ka praegu on võimalik kaitse saaja pereliikmel saabuda Eestisse viisa või elamisloa alusel, mille taotlemiseks tuleb pöörduda Eesti välisesinduse poole. Kui tegemist on viisa taotlusega, siis rakendub kooskõlastusmehhanism ning viisa väljastamine välisesinduses</w:t>
      </w:r>
      <w:r w:rsidR="003034CA">
        <w:t>. K</w:t>
      </w:r>
      <w:r w:rsidRPr="0012579E">
        <w:t xml:space="preserve">ui tegemist on elamisloa taotlusega, siis edastatakse taotlus menetlemiseks </w:t>
      </w:r>
      <w:proofErr w:type="spellStart"/>
      <w:r w:rsidR="0026350D">
        <w:t>PPA-le</w:t>
      </w:r>
      <w:proofErr w:type="spellEnd"/>
      <w:r w:rsidRPr="0012579E">
        <w:t xml:space="preserve">. </w:t>
      </w:r>
      <w:r w:rsidR="003034CA">
        <w:t>Rahvusvahelise kaitse saajate perekonnaliikmete elamisloa taotlemise korda aga sätestatud ei ole. Seetõttu on õ</w:t>
      </w:r>
      <w:r w:rsidRPr="0012579E">
        <w:t xml:space="preserve">igusselguse ja kaitse saaja perekonnaliikmete taasühendamise ja </w:t>
      </w:r>
      <w:r w:rsidR="003034CA">
        <w:t xml:space="preserve">neile </w:t>
      </w:r>
      <w:r w:rsidRPr="0012579E">
        <w:t xml:space="preserve">elamisloa </w:t>
      </w:r>
      <w:r w:rsidR="003034CA">
        <w:t>andmise</w:t>
      </w:r>
      <w:r w:rsidRPr="0012579E">
        <w:t xml:space="preserve"> protsessi läbipaistvaks muutmiseks vajalik seaduse tasandil sätestada, et sama mehhanism rakendub ka rahvusvahelise kaitse saajate pere</w:t>
      </w:r>
      <w:r w:rsidR="0026350D">
        <w:t>konna</w:t>
      </w:r>
      <w:r w:rsidRPr="0012579E">
        <w:t>liikmete korral.</w:t>
      </w:r>
    </w:p>
    <w:p w14:paraId="14D056E5" w14:textId="77777777" w:rsidR="008F038F" w:rsidRDefault="008F038F" w:rsidP="00267DAC">
      <w:pPr>
        <w:jc w:val="both"/>
        <w:rPr>
          <w:b/>
          <w:bCs/>
        </w:rPr>
      </w:pPr>
    </w:p>
    <w:p w14:paraId="6CA78146" w14:textId="436A82CB" w:rsidR="00227F4F" w:rsidRPr="0012579E" w:rsidRDefault="006E6381" w:rsidP="00227F4F">
      <w:pPr>
        <w:jc w:val="both"/>
      </w:pPr>
      <w:r w:rsidRPr="00292C01">
        <w:rPr>
          <w:b/>
          <w:color w:val="4472C4" w:themeColor="accent1"/>
        </w:rPr>
        <w:t>Lõikega 4</w:t>
      </w:r>
      <w:r w:rsidRPr="00292C01">
        <w:rPr>
          <w:color w:val="4472C4" w:themeColor="accent1"/>
        </w:rPr>
        <w:t xml:space="preserve"> </w:t>
      </w:r>
      <w:r>
        <w:t>sätestatakse, et p</w:t>
      </w:r>
      <w:r w:rsidR="00267DAC" w:rsidRPr="001E23F0">
        <w:t>erekonnaliikmele antava tähtajalise elamisloa kehtivusaeg ei tohi ületada rahvusvahelise kaitse saajale antud tähtajalise elamisloa kehtivusaega. Perekonnaliikme elamisluba pikendatakse samaks kehtivusajaks kui rahvusvahelise kaitse saaja elamisluba.</w:t>
      </w:r>
      <w:r w:rsidR="0025030C">
        <w:t xml:space="preserve"> </w:t>
      </w:r>
      <w:r w:rsidR="00227F4F" w:rsidRPr="0012579E">
        <w:t>Näiteks kui rahvusvahelise kaitse saajale on väljastatud tähtajaline elamisluba kehtivusajaga viis aastat 01.01.2030</w:t>
      </w:r>
      <w:r w:rsidR="0026350D">
        <w:t>–</w:t>
      </w:r>
      <w:r w:rsidR="00227F4F" w:rsidRPr="0012579E">
        <w:t>01.01.2035 ja temaga ühineb kaks aastat hiljem perekonnaliige, siis viimase elamisloa tähtaeg ei saa olla pikema kehtivusajaga kui 3 aastat ja kehtib 01.01.2032</w:t>
      </w:r>
      <w:r w:rsidR="0026350D">
        <w:t>–</w:t>
      </w:r>
      <w:r w:rsidR="00227F4F" w:rsidRPr="0012579E">
        <w:t xml:space="preserve">01.01.2035. </w:t>
      </w:r>
    </w:p>
    <w:p w14:paraId="2063E283" w14:textId="77777777" w:rsidR="00F121AE" w:rsidRDefault="00F121AE" w:rsidP="00267DAC">
      <w:pPr>
        <w:jc w:val="both"/>
      </w:pPr>
    </w:p>
    <w:p w14:paraId="456B1661" w14:textId="59C05802" w:rsidR="00227F4F" w:rsidRPr="0012579E" w:rsidRDefault="00882076" w:rsidP="00227F4F">
      <w:pPr>
        <w:jc w:val="both"/>
      </w:pPr>
      <w:r w:rsidRPr="00292C01">
        <w:rPr>
          <w:b/>
          <w:color w:val="4472C4" w:themeColor="accent1"/>
        </w:rPr>
        <w:t>Lõike</w:t>
      </w:r>
      <w:r w:rsidR="002430B3" w:rsidRPr="00292C01">
        <w:rPr>
          <w:b/>
          <w:color w:val="4472C4" w:themeColor="accent1"/>
        </w:rPr>
        <w:t>ga</w:t>
      </w:r>
      <w:r w:rsidRPr="00292C01">
        <w:rPr>
          <w:b/>
          <w:color w:val="4472C4" w:themeColor="accent1"/>
        </w:rPr>
        <w:t xml:space="preserve"> 5</w:t>
      </w:r>
      <w:r w:rsidRPr="00292C01">
        <w:rPr>
          <w:color w:val="4472C4" w:themeColor="accent1"/>
        </w:rPr>
        <w:t xml:space="preserve"> </w:t>
      </w:r>
      <w:r w:rsidR="002430B3">
        <w:t>sätestatakse, et p</w:t>
      </w:r>
      <w:r w:rsidR="00267DAC" w:rsidRPr="001E23F0">
        <w:t>erekonnaliikmele tähtajalise elamisloa andmisest või selle pikendamisest keeldutakse või elamisluba tunnistatakse kehtetuks määruse 2024/1347</w:t>
      </w:r>
      <w:r w:rsidR="00DF358E">
        <w:t>/EL</w:t>
      </w:r>
      <w:r w:rsidR="00267DAC" w:rsidRPr="001E23F0">
        <w:t xml:space="preserve"> (kvalifikatsioonitingimuste kohta) artikli 23 lõigetes 3–5 sätestatud alusel ning kui rahvusvahelise kaitse saajalt võetakse ära rahvusvaheline kaitse.</w:t>
      </w:r>
      <w:r w:rsidR="00292C01">
        <w:t xml:space="preserve"> </w:t>
      </w:r>
      <w:r w:rsidR="00961219">
        <w:t>M</w:t>
      </w:r>
      <w:r w:rsidR="00227F4F" w:rsidRPr="00537B46">
        <w:t>ääruse</w:t>
      </w:r>
      <w:r w:rsidR="00227F4F" w:rsidRPr="0012579E">
        <w:t xml:space="preserve"> 2024/1347</w:t>
      </w:r>
      <w:r w:rsidR="00DF358E">
        <w:t>/EL</w:t>
      </w:r>
      <w:r w:rsidR="00227F4F" w:rsidRPr="0012579E">
        <w:t xml:space="preserve"> (kvalifikatsioonitingimuste kohta) artikli 23 lõigete 3–5 kohaselt, ei anna </w:t>
      </w:r>
      <w:r w:rsidR="00457A1A">
        <w:t>PPA</w:t>
      </w:r>
      <w:r w:rsidR="00227F4F" w:rsidRPr="0012579E">
        <w:t xml:space="preserve"> perekonnaliikmele tähtajalist elamisluba või keeldub selle pikendamisest või tunnistab juba antud elamisloa kehtetuks kui esineb rahvusvahelise kaitse andmist välistav asjaolu sama määruse </w:t>
      </w:r>
      <w:r w:rsidR="0080239F" w:rsidRPr="00537B46">
        <w:t>artik</w:t>
      </w:r>
      <w:r w:rsidR="0080239F">
        <w:t>li</w:t>
      </w:r>
      <w:r w:rsidR="00227F4F" w:rsidRPr="0012579E">
        <w:t xml:space="preserve"> 12 või </w:t>
      </w:r>
      <w:r w:rsidR="0080239F" w:rsidRPr="00537B46">
        <w:t>artik</w:t>
      </w:r>
      <w:r w:rsidR="0080239F">
        <w:t>li</w:t>
      </w:r>
      <w:r w:rsidR="00227F4F" w:rsidRPr="0012579E">
        <w:t xml:space="preserve"> 17 alusel. Samuti juhul kui arvestatavad märgid näitavad, et abielu või vabaabielu sõlmiti üksnes selleks, et võimaldada sellel inimesel Eestisse siseneda või Eestis elada. Samuti juhul kui pereliikme puhul</w:t>
      </w:r>
      <w:r w:rsidR="00340A42" w:rsidRPr="0012579E">
        <w:t xml:space="preserve"> on </w:t>
      </w:r>
      <w:r w:rsidR="00227F4F" w:rsidRPr="0012579E">
        <w:t>riikliku julgeoleku või avaliku korraga seotud põhjused</w:t>
      </w:r>
      <w:r w:rsidR="00340A42" w:rsidRPr="0012579E">
        <w:t xml:space="preserve">. Lõikes 5 sätestatud perekonnaliikme elamisloa andmisest, selle pikendamisest keeldumine või kehtetuks tunnistamine kohaldub ka olukorras kui rahvusvahelise kaitse saajalt võetakse rahvusvaheline kaitse ja sellel põhinev elamisluba ära. Nimetatud säte ei kohaldu juhul kui perekonnaliikmel on elamisluba rahvusvahelise kaitse alusel või muul iseseisval alusel. </w:t>
      </w:r>
    </w:p>
    <w:p w14:paraId="09103C35" w14:textId="77777777" w:rsidR="00227F4F" w:rsidRDefault="00227F4F" w:rsidP="00227F4F">
      <w:pPr>
        <w:jc w:val="both"/>
        <w:rPr>
          <w:color w:val="4472C4" w:themeColor="accent1"/>
        </w:rPr>
      </w:pPr>
    </w:p>
    <w:p w14:paraId="0B30587B" w14:textId="77777777" w:rsidR="001A2E9B" w:rsidRDefault="002430B3" w:rsidP="00267DAC">
      <w:pPr>
        <w:jc w:val="both"/>
      </w:pPr>
      <w:r w:rsidRPr="00292C01">
        <w:rPr>
          <w:b/>
          <w:color w:val="4472C4" w:themeColor="accent1"/>
        </w:rPr>
        <w:t>Lõikega 6</w:t>
      </w:r>
      <w:r w:rsidRPr="00292C01">
        <w:rPr>
          <w:color w:val="4472C4" w:themeColor="accent1"/>
        </w:rPr>
        <w:t xml:space="preserve"> </w:t>
      </w:r>
      <w:r w:rsidRPr="0025030C">
        <w:t>sätestatakse, et k</w:t>
      </w:r>
      <w:r w:rsidR="00267DAC" w:rsidRPr="0025030C">
        <w:t xml:space="preserve">ui perekonna taasühinemine on võimalik kolmandas riigis või kui perekonnaliikme tähtajalise elamisloa taotlus esitatakse hiljem kui neli kuud pärast rahvusvahelise kaitse saamist, võib </w:t>
      </w:r>
      <w:r w:rsidR="0026350D">
        <w:t>PPA</w:t>
      </w:r>
      <w:r w:rsidR="00267DAC" w:rsidRPr="0025030C">
        <w:t xml:space="preserve"> nõuda, et perekonnaliikme tähtajalise elamisloa taotlemisel peab rahvusvahelise kaitse saajal olema püsiv legaalne sissetulek, mis tagab perekonna ülalpidamise Eestis, perekonnal peab olema tegelik eluruum Eestis ning perekond peab omama kehtivat tervisekindlustuslepingut, mis kõikide perekonnaliikmete haigusest või vigastusest tingitud ravikulude tasumise elamisloa kehtivusajal.</w:t>
      </w:r>
      <w:r w:rsidR="003321A9">
        <w:t xml:space="preserve"> </w:t>
      </w:r>
    </w:p>
    <w:p w14:paraId="73F54190" w14:textId="77777777" w:rsidR="001A2E9B" w:rsidRDefault="001A2E9B" w:rsidP="00267DAC">
      <w:pPr>
        <w:jc w:val="both"/>
      </w:pPr>
    </w:p>
    <w:p w14:paraId="09534825" w14:textId="3122834C" w:rsidR="002430B3" w:rsidRPr="0025030C" w:rsidRDefault="004A4870" w:rsidP="00267DAC">
      <w:pPr>
        <w:jc w:val="both"/>
      </w:pPr>
      <w:r w:rsidRPr="0025030C">
        <w:t xml:space="preserve">Nelja kuuline periood, mille jooksul lõikega 6 sätestatud </w:t>
      </w:r>
      <w:r w:rsidRPr="001A48C8">
        <w:t>kohustuste</w:t>
      </w:r>
      <w:r w:rsidRPr="0025030C">
        <w:t xml:space="preserve"> täitmist ei tohi </w:t>
      </w:r>
      <w:r w:rsidR="00B034CA">
        <w:t>PPA</w:t>
      </w:r>
      <w:r w:rsidRPr="0025030C">
        <w:t xml:space="preserve"> kaitse saajalt nõuda on seotud kaitse saaja õigusega viibida veel nelja kuu vältel pärast kaitse ja elamisloa saamist majutuskeskuses, kus talle osutatakse selle ajaperioodi vältel abi iseseisva </w:t>
      </w:r>
      <w:r w:rsidRPr="0025030C">
        <w:lastRenderedPageBreak/>
        <w:t>elu alustamiseks sh eelkõige elu</w:t>
      </w:r>
      <w:r w:rsidR="006B2558">
        <w:t>-</w:t>
      </w:r>
      <w:r w:rsidRPr="0025030C">
        <w:t xml:space="preserve"> ja töökoha leidmisel. </w:t>
      </w:r>
      <w:r w:rsidR="007C2D8E" w:rsidRPr="0025030C">
        <w:t xml:space="preserve">Ka nelja kuu möödumisel võib lähtudes vastuvõtu erivajadusest või muust sarnasest kaalukast asjaolust lähtudes tekkida elulisi olukordi, mille tõttu ei pruugi </w:t>
      </w:r>
      <w:r w:rsidR="001A2E9B">
        <w:t>rahvusvahelise kaitse saajalt kirjeldatud</w:t>
      </w:r>
      <w:r w:rsidR="007C2D8E" w:rsidRPr="0025030C">
        <w:t xml:space="preserve"> kohustuste täitmise nõue olla proportsionaalne ja põhjendatud. </w:t>
      </w:r>
      <w:r w:rsidR="00457A1A">
        <w:t>PPA</w:t>
      </w:r>
      <w:r w:rsidR="007C2D8E" w:rsidRPr="0025030C">
        <w:t xml:space="preserve"> peab rahvusvahelise kaitse saanud inimese võimalikku haavatavat olukorda ühiskonnas arvestades igakordselt juhtumi asjaoludest lähtuvalt hindama, kas perekonna ühtsuse tagamise eesmärki silmas pidades on nõude kohaldamine põhjendatud.</w:t>
      </w:r>
      <w:r w:rsidR="0026350D">
        <w:t xml:space="preserve"> Tegu on soodsama sättega direktiivi 2003/86</w:t>
      </w:r>
      <w:r w:rsidR="00986685">
        <w:t>/EÜ</w:t>
      </w:r>
      <w:r w:rsidR="0026350D">
        <w:t xml:space="preserve"> artikli 12 lõike 1 viimases lõigus sätestatust, mille kohaselt võib </w:t>
      </w:r>
      <w:r w:rsidR="00B034CA">
        <w:t>perekondade taasühinemisel nõuda teatud tingimuste täitmist kui taotlus taasühinemiseks on esitatud hiljem kui kolme kuu möödudes pagulasseisundi saamisest.</w:t>
      </w:r>
    </w:p>
    <w:p w14:paraId="7145D056" w14:textId="77777777" w:rsidR="007C2D8E" w:rsidRPr="0025030C" w:rsidRDefault="007C2D8E" w:rsidP="00267DAC">
      <w:pPr>
        <w:jc w:val="both"/>
      </w:pPr>
    </w:p>
    <w:p w14:paraId="1AC644E9" w14:textId="1AECA777" w:rsidR="00267DAC" w:rsidRPr="001E23F0" w:rsidRDefault="00091847" w:rsidP="00267DAC">
      <w:pPr>
        <w:jc w:val="both"/>
      </w:pPr>
      <w:r w:rsidRPr="003321A9">
        <w:rPr>
          <w:b/>
          <w:color w:val="4472C4" w:themeColor="accent1"/>
        </w:rPr>
        <w:t>Lõikega 7</w:t>
      </w:r>
      <w:r>
        <w:t xml:space="preserve"> sätestatakse, et k</w:t>
      </w:r>
      <w:r w:rsidR="00267DAC" w:rsidRPr="001E23F0">
        <w:t>ui perekonnalii</w:t>
      </w:r>
      <w:r w:rsidR="00B034CA">
        <w:t>kmele keeldutakse elamisloa andmisest ja ta</w:t>
      </w:r>
      <w:r w:rsidR="00267DAC" w:rsidRPr="001E23F0">
        <w:t xml:space="preserve"> viibib Eestis või teises Schengeni konventsiooni osalisriigis või </w:t>
      </w:r>
      <w:r w:rsidR="00D5479E">
        <w:t>EL-i</w:t>
      </w:r>
      <w:r w:rsidR="00267DAC" w:rsidRPr="001E23F0">
        <w:t xml:space="preserve"> liikmesriigis, tehakse temale elamisloa andmisest või selle pikendamisest keeldumise või elamisloa kehtetuks tunnistamise otsuses või koos sellega lahkumisettekirjutus </w:t>
      </w:r>
      <w:proofErr w:type="spellStart"/>
      <w:r w:rsidR="00B034CA">
        <w:t>VSS-is</w:t>
      </w:r>
      <w:proofErr w:type="spellEnd"/>
      <w:r w:rsidR="00B034CA">
        <w:t xml:space="preserve"> </w:t>
      </w:r>
      <w:r w:rsidR="00267DAC" w:rsidRPr="001E23F0">
        <w:t>sätestatud korras.</w:t>
      </w:r>
    </w:p>
    <w:p w14:paraId="1C336F70" w14:textId="77777777" w:rsidR="007B66B9" w:rsidRPr="001E23F0" w:rsidRDefault="007B66B9" w:rsidP="00267DAC">
      <w:pPr>
        <w:jc w:val="both"/>
      </w:pPr>
    </w:p>
    <w:p w14:paraId="31AAFEAA" w14:textId="01C88E58" w:rsidR="00267DAC" w:rsidRPr="001E23F0" w:rsidRDefault="007B66B9" w:rsidP="00267DAC">
      <w:pPr>
        <w:jc w:val="both"/>
      </w:pPr>
      <w:r w:rsidRPr="003321A9">
        <w:rPr>
          <w:b/>
          <w:color w:val="4472C4" w:themeColor="accent1"/>
        </w:rPr>
        <w:t>Lõikega 8</w:t>
      </w:r>
      <w:r>
        <w:t xml:space="preserve"> sätestatakse, et v</w:t>
      </w:r>
      <w:r w:rsidR="00267DAC" w:rsidRPr="001E23F0">
        <w:t xml:space="preserve">älismaalasel, kelle juurde elama asumiseks perekonnaliikmele elamisluba antakse, on </w:t>
      </w:r>
      <w:r w:rsidR="004D2F63">
        <w:t>VMS-</w:t>
      </w:r>
      <w:proofErr w:type="spellStart"/>
      <w:r w:rsidR="004D2F63">
        <w:t>is</w:t>
      </w:r>
      <w:proofErr w:type="spellEnd"/>
      <w:r w:rsidR="00267DAC" w:rsidRPr="001E23F0">
        <w:t xml:space="preserve"> sätestatud </w:t>
      </w:r>
      <w:proofErr w:type="spellStart"/>
      <w:r w:rsidR="00267DAC" w:rsidRPr="001E23F0">
        <w:t>kutsuja</w:t>
      </w:r>
      <w:proofErr w:type="spellEnd"/>
      <w:r w:rsidR="00267DAC" w:rsidRPr="001E23F0">
        <w:t xml:space="preserve"> kohustused. Kui välismaalane on saatjata alaealine, ei ole tal </w:t>
      </w:r>
      <w:proofErr w:type="spellStart"/>
      <w:r w:rsidR="00267DAC" w:rsidRPr="001E23F0">
        <w:t>kutsuja</w:t>
      </w:r>
      <w:proofErr w:type="spellEnd"/>
      <w:r w:rsidR="00267DAC" w:rsidRPr="001E23F0">
        <w:t xml:space="preserve"> kohustusi enne täisealiseks saamist.</w:t>
      </w:r>
    </w:p>
    <w:p w14:paraId="2AC9DB6B" w14:textId="77777777" w:rsidR="007B66B9" w:rsidRPr="007B66B9" w:rsidRDefault="007B66B9" w:rsidP="00267DAC">
      <w:pPr>
        <w:jc w:val="both"/>
        <w:rPr>
          <w:color w:val="FF0000"/>
        </w:rPr>
      </w:pPr>
    </w:p>
    <w:p w14:paraId="646913F0" w14:textId="56B1AA9F" w:rsidR="00267DAC" w:rsidRPr="001E23F0" w:rsidRDefault="007B66B9" w:rsidP="00267DAC">
      <w:pPr>
        <w:jc w:val="both"/>
      </w:pPr>
      <w:r w:rsidRPr="003321A9">
        <w:rPr>
          <w:b/>
          <w:color w:val="4472C4" w:themeColor="accent1"/>
        </w:rPr>
        <w:t>Lõikega 9</w:t>
      </w:r>
      <w:r>
        <w:t xml:space="preserve"> </w:t>
      </w:r>
      <w:r w:rsidR="00B034CA">
        <w:t xml:space="preserve">antakse Eestis elamisloa alusel viibinud perekonnaliikmele viibimisõigus kuni PPA menetleb tema elamisloa pikendamise taotlust või elamisloa saamise taotlust uuel alusel. </w:t>
      </w:r>
    </w:p>
    <w:p w14:paraId="34634378" w14:textId="77777777" w:rsidR="00187E4E" w:rsidRDefault="00187E4E" w:rsidP="00267DAC">
      <w:pPr>
        <w:jc w:val="both"/>
        <w:rPr>
          <w:b/>
          <w:bCs/>
        </w:rPr>
      </w:pPr>
    </w:p>
    <w:p w14:paraId="303A7FCC" w14:textId="02022871" w:rsidR="00267DAC" w:rsidRPr="001E23F0" w:rsidRDefault="00187E4E" w:rsidP="00267DAC">
      <w:pPr>
        <w:jc w:val="both"/>
      </w:pPr>
      <w:r w:rsidRPr="003321A9">
        <w:rPr>
          <w:b/>
          <w:color w:val="4472C4" w:themeColor="accent1"/>
        </w:rPr>
        <w:t>Lõigetega 10–12</w:t>
      </w:r>
      <w:r w:rsidRPr="003321A9">
        <w:rPr>
          <w:color w:val="4472C4" w:themeColor="accent1"/>
        </w:rPr>
        <w:t xml:space="preserve"> </w:t>
      </w:r>
      <w:r w:rsidRPr="00562D77">
        <w:t xml:space="preserve">ühtlustatakse perekonnaliikme elamisloa taotluse suhtes tehtud keelduvate otsuste vaidlustamisega seotud sätted rahvusvahelise kaitse taotluse suhtes tehtud keelduvate otsuste vaidlustamise korraga. </w:t>
      </w:r>
      <w:r w:rsidR="00BC2A99" w:rsidRPr="00562D77">
        <w:t>Seega sätestatakse</w:t>
      </w:r>
      <w:r w:rsidR="00BC2A99" w:rsidRPr="00562D77">
        <w:rPr>
          <w:b/>
          <w:bCs/>
        </w:rPr>
        <w:t xml:space="preserve"> </w:t>
      </w:r>
      <w:r w:rsidR="00BC2A99" w:rsidRPr="003321A9">
        <w:rPr>
          <w:b/>
          <w:color w:val="4472C4" w:themeColor="accent1"/>
        </w:rPr>
        <w:t>l</w:t>
      </w:r>
      <w:r w:rsidRPr="003321A9">
        <w:rPr>
          <w:b/>
          <w:color w:val="4472C4" w:themeColor="accent1"/>
        </w:rPr>
        <w:t>õikega 10</w:t>
      </w:r>
      <w:r>
        <w:t>, et p</w:t>
      </w:r>
      <w:r w:rsidR="00267DAC" w:rsidRPr="001E23F0">
        <w:t>erekonnaliikmele elamisloa andmise, andmisest keeldumise, pikendamise, pikendamisest keeldumise, kehtetuks tunnistamise või taotluse läbi vaatamata jätmise otsuse ja koos sellega tehtud lahkumisettekirjutuse võib vaidlustada halduskohtus 14 päeva jooksul otsuse teatavaks tegemise päevast arvates.</w:t>
      </w:r>
      <w:r w:rsidR="00BC2A99">
        <w:t xml:space="preserve"> </w:t>
      </w:r>
      <w:commentRangeStart w:id="117"/>
      <w:r w:rsidR="007152E4" w:rsidRPr="003321A9">
        <w:rPr>
          <w:b/>
          <w:color w:val="4472C4" w:themeColor="accent1"/>
        </w:rPr>
        <w:t>Lõike 11</w:t>
      </w:r>
      <w:r w:rsidR="007152E4" w:rsidRPr="003321A9">
        <w:rPr>
          <w:color w:val="4472C4" w:themeColor="accent1"/>
        </w:rPr>
        <w:t xml:space="preserve"> </w:t>
      </w:r>
      <w:r w:rsidR="007152E4">
        <w:t>kohaselt ei saa k</w:t>
      </w:r>
      <w:r w:rsidR="00267DAC" w:rsidRPr="001E23F0">
        <w:t xml:space="preserve">äesolevas </w:t>
      </w:r>
      <w:r w:rsidR="00A26F9D" w:rsidRPr="00A63E35">
        <w:t>§</w:t>
      </w:r>
      <w:r w:rsidR="00A26F9D">
        <w:t>-</w:t>
      </w:r>
      <w:proofErr w:type="spellStart"/>
      <w:r w:rsidR="00A26F9D">
        <w:t>is</w:t>
      </w:r>
      <w:proofErr w:type="spellEnd"/>
      <w:r w:rsidR="00267DAC" w:rsidRPr="001E23F0">
        <w:t xml:space="preserve"> nimetatud otsuseid vaidlustada vaidemenetluse korras.</w:t>
      </w:r>
      <w:r w:rsidR="00BC2A99">
        <w:t xml:space="preserve"> </w:t>
      </w:r>
      <w:r w:rsidR="007152E4" w:rsidRPr="003321A9">
        <w:rPr>
          <w:b/>
          <w:color w:val="4472C4" w:themeColor="accent1"/>
        </w:rPr>
        <w:t>Lõike 12</w:t>
      </w:r>
      <w:r w:rsidR="007152E4">
        <w:t xml:space="preserve"> kohaselt ei lükka k</w:t>
      </w:r>
      <w:r w:rsidR="00267DAC" w:rsidRPr="001E23F0">
        <w:t xml:space="preserve">äesolevas </w:t>
      </w:r>
      <w:r w:rsidR="00B84924" w:rsidRPr="00A63E35">
        <w:t>§</w:t>
      </w:r>
      <w:r w:rsidR="00B84924">
        <w:t>-</w:t>
      </w:r>
      <w:proofErr w:type="spellStart"/>
      <w:r w:rsidR="00B84924">
        <w:t>is</w:t>
      </w:r>
      <w:proofErr w:type="spellEnd"/>
      <w:r w:rsidR="00267DAC" w:rsidRPr="001E23F0">
        <w:t xml:space="preserve"> nimetatud otsuste vaidlustamine välismaalase lahkumiskohustuse sundtäitmise tähtaega edasi ega anna välismaalasele seaduslikku alust Eestis viibimiseks.</w:t>
      </w:r>
      <w:commentRangeEnd w:id="117"/>
      <w:r>
        <w:rPr>
          <w:rStyle w:val="Kommentaariviide"/>
        </w:rPr>
        <w:commentReference w:id="117"/>
      </w:r>
    </w:p>
    <w:bookmarkEnd w:id="116"/>
    <w:p w14:paraId="7D00D327" w14:textId="77777777" w:rsidR="00706A16" w:rsidRDefault="00706A16" w:rsidP="009802BE">
      <w:pPr>
        <w:rPr>
          <w:b/>
          <w:bCs/>
        </w:rPr>
      </w:pPr>
    </w:p>
    <w:p w14:paraId="6A5DD990" w14:textId="140B311E" w:rsidR="00E93263" w:rsidRPr="001E23F0" w:rsidRDefault="00E93263" w:rsidP="00E93263">
      <w:pPr>
        <w:jc w:val="both"/>
        <w:rPr>
          <w:b/>
          <w:bCs/>
        </w:rPr>
      </w:pPr>
      <w:r w:rsidRPr="001E23F0">
        <w:rPr>
          <w:b/>
          <w:bCs/>
        </w:rPr>
        <w:t>4. jagu</w:t>
      </w:r>
      <w:r>
        <w:rPr>
          <w:b/>
          <w:bCs/>
        </w:rPr>
        <w:t xml:space="preserve"> „</w:t>
      </w:r>
      <w:r w:rsidRPr="001E23F0">
        <w:rPr>
          <w:b/>
          <w:bCs/>
        </w:rPr>
        <w:t>Pagulasseisundi ja täiendava kaitse seisundi lõppemine ja kehtetuks tunnistamine</w:t>
      </w:r>
      <w:bookmarkStart w:id="118" w:name="jg4"/>
      <w:bookmarkEnd w:id="118"/>
      <w:r>
        <w:rPr>
          <w:b/>
          <w:bCs/>
        </w:rPr>
        <w:t>“</w:t>
      </w:r>
    </w:p>
    <w:p w14:paraId="25C04CA6" w14:textId="77777777" w:rsidR="00E93263" w:rsidRDefault="00E93263" w:rsidP="00E93263">
      <w:pPr>
        <w:rPr>
          <w:b/>
          <w:bCs/>
        </w:rPr>
      </w:pPr>
    </w:p>
    <w:p w14:paraId="6D3EFC5C" w14:textId="6C6A2B5F" w:rsidR="00706A16" w:rsidRDefault="00A62EA5" w:rsidP="009802BE">
      <w:pPr>
        <w:rPr>
          <w:b/>
          <w:bCs/>
        </w:rPr>
      </w:pPr>
      <w:r w:rsidRPr="00FC79F9">
        <w:rPr>
          <w:b/>
          <w:bCs/>
        </w:rPr>
        <w:t>§ 4</w:t>
      </w:r>
      <w:r w:rsidR="00100640" w:rsidRPr="00FC79F9">
        <w:rPr>
          <w:b/>
          <w:bCs/>
        </w:rPr>
        <w:t>1</w:t>
      </w:r>
      <w:r w:rsidRPr="00FC79F9">
        <w:rPr>
          <w:b/>
          <w:bCs/>
        </w:rPr>
        <w:t>. Rahvusvahelise kaitse äravõtmine</w:t>
      </w:r>
    </w:p>
    <w:p w14:paraId="5848D156" w14:textId="77777777" w:rsidR="00E93263" w:rsidRDefault="00E93263" w:rsidP="009802BE">
      <w:pPr>
        <w:rPr>
          <w:b/>
          <w:bCs/>
        </w:rPr>
      </w:pPr>
    </w:p>
    <w:p w14:paraId="275459B2" w14:textId="1DFAC2B5" w:rsidR="00A851FE" w:rsidRPr="001E23F0" w:rsidRDefault="001B6EA5" w:rsidP="00A851FE">
      <w:pPr>
        <w:jc w:val="both"/>
      </w:pPr>
      <w:r w:rsidRPr="001C597D">
        <w:rPr>
          <w:b/>
          <w:color w:val="4472C4" w:themeColor="accent1"/>
        </w:rPr>
        <w:t>Lõikega 1</w:t>
      </w:r>
      <w:r w:rsidRPr="001C597D">
        <w:rPr>
          <w:color w:val="4472C4" w:themeColor="accent1"/>
        </w:rPr>
        <w:t xml:space="preserve"> </w:t>
      </w:r>
      <w:r>
        <w:t>sätestatakse, et r</w:t>
      </w:r>
      <w:r w:rsidR="00A851FE" w:rsidRPr="001E23F0">
        <w:t>ahvusvaheline kaitse võetakse ära määruse 2024/1347</w:t>
      </w:r>
      <w:r w:rsidR="00DF358E">
        <w:t>/EL</w:t>
      </w:r>
      <w:r w:rsidR="00A851FE" w:rsidRPr="001E23F0">
        <w:t xml:space="preserve"> (kvalifikatsioonitingimuste kohta) artiklites 14 ja 19 sätestatud alusel ning määruses 2024/1348</w:t>
      </w:r>
      <w:r w:rsidR="00DF358E">
        <w:t>/EL</w:t>
      </w:r>
      <w:r w:rsidR="00A851FE" w:rsidRPr="001E23F0">
        <w:t xml:space="preserve"> (menetluse kohta) sätestatud korras.</w:t>
      </w:r>
    </w:p>
    <w:p w14:paraId="35B73B92" w14:textId="77777777" w:rsidR="001C597D" w:rsidRDefault="001C597D" w:rsidP="00C9493F">
      <w:pPr>
        <w:jc w:val="both"/>
      </w:pPr>
    </w:p>
    <w:p w14:paraId="76A41856" w14:textId="11AFA202" w:rsidR="00FC79F9" w:rsidRPr="006540D4" w:rsidRDefault="002D6C98" w:rsidP="00C9493F">
      <w:pPr>
        <w:jc w:val="both"/>
      </w:pPr>
      <w:r>
        <w:t>M</w:t>
      </w:r>
      <w:r w:rsidR="00FC79F9" w:rsidRPr="00537B46">
        <w:t>ääruse</w:t>
      </w:r>
      <w:r w:rsidR="00FC79F9" w:rsidRPr="006540D4">
        <w:t xml:space="preserve"> 2024/1347</w:t>
      </w:r>
      <w:r w:rsidR="00DF358E">
        <w:t>/EL</w:t>
      </w:r>
      <w:r w:rsidR="00FC79F9" w:rsidRPr="006540D4">
        <w:t xml:space="preserve"> (kvalifikatsioonitingimuste kohta) artikkel </w:t>
      </w:r>
      <w:r w:rsidR="00C9493F" w:rsidRPr="006540D4">
        <w:t xml:space="preserve">14 </w:t>
      </w:r>
      <w:r w:rsidR="00FC79F9" w:rsidRPr="006540D4">
        <w:t xml:space="preserve">käsitleb pagulasseisundi äravõtmist ning artikkel 19 täiendava kaitse seisundi äravõtmist. </w:t>
      </w:r>
      <w:r w:rsidR="0037139B" w:rsidRPr="006540D4">
        <w:t xml:space="preserve">Nende sätete alusel võtab </w:t>
      </w:r>
      <w:r w:rsidR="00457A1A">
        <w:t>PPA</w:t>
      </w:r>
      <w:r w:rsidR="00C9493F" w:rsidRPr="006540D4">
        <w:t xml:space="preserve"> välismaalaselt pagulase staatuse ära kui a) välismaalane ei ole enam kooskõlas sama määruse artikliga 11 pagulane; b) kui sama määruse </w:t>
      </w:r>
      <w:r w:rsidR="0080239F" w:rsidRPr="00537B46">
        <w:t>artik</w:t>
      </w:r>
      <w:r w:rsidR="0080239F">
        <w:t>li</w:t>
      </w:r>
      <w:r w:rsidR="00C9493F" w:rsidRPr="006540D4">
        <w:t xml:space="preserve"> 12 kohaselt oleks tulnud välistada sellele inimesele pagulase staatuse andmine; c) kui välismaalane lõi ebaõige ettekujutuse pagulasseisundi andmisel määrava tähtsusega asjaoludest, sealhulgas kasutas võltsitud dokumente, või jättis asjaolud esitamata; d) kui on mõistlik põhjus käsitada välismaalast ohuna Eesti julgeolekule;</w:t>
      </w:r>
      <w:r w:rsidR="00A07E0B" w:rsidRPr="006540D4">
        <w:t xml:space="preserve"> </w:t>
      </w:r>
      <w:r w:rsidR="00C9493F" w:rsidRPr="006540D4">
        <w:t xml:space="preserve">e) </w:t>
      </w:r>
      <w:r w:rsidR="00A07E0B" w:rsidRPr="006540D4">
        <w:t xml:space="preserve">kui välismaalane on </w:t>
      </w:r>
      <w:r w:rsidR="00C9493F" w:rsidRPr="006540D4">
        <w:t>eriti raskes kuriteos lõpliku otsusega süüdi mõistetud ning kujutab</w:t>
      </w:r>
      <w:r w:rsidR="00A07E0B" w:rsidRPr="006540D4">
        <w:t xml:space="preserve"> </w:t>
      </w:r>
      <w:r w:rsidR="00C9493F" w:rsidRPr="006540D4">
        <w:t xml:space="preserve">endast ohtu </w:t>
      </w:r>
      <w:r w:rsidR="00A07E0B" w:rsidRPr="006540D4">
        <w:t xml:space="preserve">Eesti </w:t>
      </w:r>
      <w:r w:rsidR="00C9493F" w:rsidRPr="006540D4">
        <w:t>ühiskonnale.</w:t>
      </w:r>
      <w:r w:rsidR="00E43339" w:rsidRPr="006540D4">
        <w:t xml:space="preserve"> Lisaks sellele võib </w:t>
      </w:r>
      <w:r w:rsidR="00457A1A">
        <w:t>PPA</w:t>
      </w:r>
      <w:r w:rsidR="008A00CE" w:rsidRPr="006540D4">
        <w:t xml:space="preserve"> </w:t>
      </w:r>
      <w:r w:rsidR="00C9493F" w:rsidRPr="006540D4">
        <w:t xml:space="preserve">punktides d ja e kirjeldatud </w:t>
      </w:r>
      <w:r w:rsidR="00C9493F" w:rsidRPr="006540D4">
        <w:lastRenderedPageBreak/>
        <w:t>olukordades otsustada jätta pagulasseisundi andmata,</w:t>
      </w:r>
      <w:r w:rsidR="008A00CE" w:rsidRPr="006540D4">
        <w:t xml:space="preserve"> </w:t>
      </w:r>
      <w:r w:rsidR="00C9493F" w:rsidRPr="006540D4">
        <w:t>kui otsust rahvusvahelise kaitse taotluse kohta ei ole veel tehtud.</w:t>
      </w:r>
      <w:r w:rsidR="008A00CE" w:rsidRPr="006540D4">
        <w:t xml:space="preserve"> Täiendavalt tuleb </w:t>
      </w:r>
      <w:proofErr w:type="spellStart"/>
      <w:r w:rsidR="00457A1A" w:rsidRPr="00537B46">
        <w:t>PPA</w:t>
      </w:r>
      <w:r w:rsidR="00E94660">
        <w:t>-</w:t>
      </w:r>
      <w:r w:rsidR="008A00CE" w:rsidRPr="00537B46">
        <w:t>l</w:t>
      </w:r>
      <w:proofErr w:type="spellEnd"/>
      <w:r w:rsidR="008A00CE" w:rsidRPr="006540D4">
        <w:t xml:space="preserve"> arvestada, et juhul kui inimene kujutab ohtu Eesti julgeolekule või kui ta on süüdi mõistetud eriti raskes kuriteos, siis </w:t>
      </w:r>
      <w:r w:rsidR="00C9493F" w:rsidRPr="006540D4">
        <w:t>viibivad liikmesriigis, on ne</w:t>
      </w:r>
      <w:r w:rsidR="008A00CE" w:rsidRPr="006540D4">
        <w:t>ndel inimestel 1951. aasta Pagulasseisundi</w:t>
      </w:r>
      <w:r w:rsidR="00C9493F" w:rsidRPr="006540D4">
        <w:t xml:space="preserve"> konventsiooni artiklites 3, 4, 16, 22, 31, 32 ja 33 sätestatud või nendega samalaadsed õigused.</w:t>
      </w:r>
      <w:r w:rsidR="008A00CE" w:rsidRPr="006540D4">
        <w:t xml:space="preserve"> </w:t>
      </w:r>
      <w:r w:rsidR="00457A1A">
        <w:t>PPA</w:t>
      </w:r>
      <w:r w:rsidR="008A00CE" w:rsidRPr="006540D4">
        <w:t xml:space="preserve"> peab </w:t>
      </w:r>
      <w:r w:rsidR="00C9493F" w:rsidRPr="006540D4">
        <w:t>igal üksikul juhul eraldi</w:t>
      </w:r>
      <w:r w:rsidR="008A00CE" w:rsidRPr="006540D4">
        <w:t xml:space="preserve"> tõendama</w:t>
      </w:r>
      <w:r w:rsidR="00C9493F" w:rsidRPr="006540D4">
        <w:t>, et pagulasseisundi saaja ei ole</w:t>
      </w:r>
      <w:r w:rsidR="008A00CE" w:rsidRPr="006540D4">
        <w:t xml:space="preserve"> ülaltoodud </w:t>
      </w:r>
      <w:r w:rsidR="00C9493F" w:rsidRPr="006540D4">
        <w:t>põhjustel enam pagulane</w:t>
      </w:r>
      <w:r w:rsidR="00915336" w:rsidRPr="006540D4">
        <w:t xml:space="preserve"> või et </w:t>
      </w:r>
      <w:r w:rsidR="00C9493F" w:rsidRPr="006540D4">
        <w:t>ta ei oleks tohtinudki pagulasseisundit saada või ei tohiks</w:t>
      </w:r>
      <w:r w:rsidR="00915336" w:rsidRPr="006540D4">
        <w:t xml:space="preserve"> </w:t>
      </w:r>
      <w:r w:rsidR="00C9493F" w:rsidRPr="006540D4">
        <w:t xml:space="preserve">enam pagulasseisundit omada. Pagulasseisundi äravõtmise menetluses </w:t>
      </w:r>
      <w:r w:rsidR="00915336" w:rsidRPr="006540D4">
        <w:t xml:space="preserve">kohaldab </w:t>
      </w:r>
      <w:r w:rsidR="00457A1A">
        <w:t>PPA</w:t>
      </w:r>
      <w:r w:rsidR="00915336" w:rsidRPr="006540D4">
        <w:t xml:space="preserve"> määrus 2024/1348</w:t>
      </w:r>
      <w:r w:rsidR="00DF358E">
        <w:t>/EL</w:t>
      </w:r>
      <w:r w:rsidR="00915336" w:rsidRPr="006540D4">
        <w:t xml:space="preserve"> (menetluse kohta)</w:t>
      </w:r>
      <w:r w:rsidR="00C9493F" w:rsidRPr="006540D4">
        <w:t xml:space="preserve"> artiklit 66.</w:t>
      </w:r>
    </w:p>
    <w:p w14:paraId="12D7FC53" w14:textId="77777777" w:rsidR="001C597D" w:rsidRDefault="001C597D" w:rsidP="00855590">
      <w:pPr>
        <w:jc w:val="both"/>
      </w:pPr>
    </w:p>
    <w:p w14:paraId="702DFAC7" w14:textId="68286B34" w:rsidR="00C9493F" w:rsidRPr="006540D4" w:rsidRDefault="00457A1A" w:rsidP="00855590">
      <w:pPr>
        <w:jc w:val="both"/>
      </w:pPr>
      <w:r>
        <w:t>PPA</w:t>
      </w:r>
      <w:r w:rsidR="00855590" w:rsidRPr="006540D4">
        <w:t xml:space="preserve"> võtab välismaalaselt täiendava kaitse seisundi ära juhul kui a) välismaalane ei vasta enam määrus 2024/1348</w:t>
      </w:r>
      <w:r w:rsidR="00DF358E">
        <w:t>/EL</w:t>
      </w:r>
      <w:r w:rsidR="00855590" w:rsidRPr="006540D4">
        <w:t xml:space="preserve"> (menetluse kohta) artikli 16 kohasele täiendava kaitse kriteeriumidele; b) kui pärast täiendava kaitse seisundi andmist selgub, et sama määruse artikli 17 kohaselt oleks tulnud välistada või välistatakse tema vastavus täiendava kaitse saamise kriteeriumidele; c) kui välismaalane lõi ebaõige ettekujutuse täiendava kaitse seisundi andmisel määrava tähtsusega asjaoludest, sealhulgas kasutas võltsitud dokumente, või jättis asjaolud esitamata.</w:t>
      </w:r>
      <w:r w:rsidR="00CE71D5" w:rsidRPr="006540D4">
        <w:t xml:space="preserve"> </w:t>
      </w:r>
      <w:r>
        <w:t>PPA</w:t>
      </w:r>
      <w:r w:rsidR="00CE71D5" w:rsidRPr="006540D4">
        <w:t xml:space="preserve"> peab </w:t>
      </w:r>
      <w:r w:rsidR="00855590" w:rsidRPr="006540D4">
        <w:t>igal üksikul juhul eraldi</w:t>
      </w:r>
      <w:r w:rsidR="00CE71D5" w:rsidRPr="006540D4">
        <w:t xml:space="preserve"> tõendama</w:t>
      </w:r>
      <w:r w:rsidR="00855590" w:rsidRPr="006540D4">
        <w:t xml:space="preserve">, et </w:t>
      </w:r>
      <w:r w:rsidR="00CE71D5" w:rsidRPr="006540D4">
        <w:t xml:space="preserve">välismaalane </w:t>
      </w:r>
      <w:r w:rsidR="00855590" w:rsidRPr="006540D4">
        <w:t xml:space="preserve">ei vasta </w:t>
      </w:r>
      <w:r w:rsidR="00CE71D5" w:rsidRPr="006540D4">
        <w:t xml:space="preserve">enam </w:t>
      </w:r>
      <w:r w:rsidR="00855590" w:rsidRPr="006540D4">
        <w:t>täiendava kaitse seisundi saaja kriteeriumidele, ta ei oleks</w:t>
      </w:r>
      <w:r w:rsidR="00CE71D5" w:rsidRPr="006540D4">
        <w:t xml:space="preserve"> </w:t>
      </w:r>
      <w:r w:rsidR="00855590" w:rsidRPr="006540D4">
        <w:t>tohtinudki täiendava kaitse seisundit saada või ei tohiks enam täiendava kaitse seisundit omada. Täiendava kaitse seisundi</w:t>
      </w:r>
      <w:r w:rsidR="00CE71D5" w:rsidRPr="006540D4">
        <w:t xml:space="preserve"> </w:t>
      </w:r>
      <w:r w:rsidR="00855590" w:rsidRPr="006540D4">
        <w:t xml:space="preserve">äravõtmise menetluses kohaldatakse </w:t>
      </w:r>
      <w:r w:rsidR="00CE71D5" w:rsidRPr="006540D4">
        <w:t>samuti määrus 2024/1348</w:t>
      </w:r>
      <w:r w:rsidR="00DF358E">
        <w:t>/EL</w:t>
      </w:r>
      <w:r w:rsidR="00CE71D5" w:rsidRPr="006540D4">
        <w:t xml:space="preserve"> (menetluse kohta) </w:t>
      </w:r>
      <w:r w:rsidR="00855590" w:rsidRPr="006540D4">
        <w:t>artiklit 66.</w:t>
      </w:r>
    </w:p>
    <w:p w14:paraId="610F67AD" w14:textId="77777777" w:rsidR="00C9493F" w:rsidRPr="00FC79F9" w:rsidRDefault="00C9493F" w:rsidP="00A851FE">
      <w:pPr>
        <w:jc w:val="both"/>
        <w:rPr>
          <w:color w:val="4472C4" w:themeColor="accent1"/>
        </w:rPr>
      </w:pPr>
    </w:p>
    <w:p w14:paraId="63C1DBDF" w14:textId="45055D5A" w:rsidR="00A851FE" w:rsidRPr="001E23F0" w:rsidRDefault="000B7911" w:rsidP="00A851FE">
      <w:pPr>
        <w:jc w:val="both"/>
      </w:pPr>
      <w:r w:rsidRPr="001C597D">
        <w:rPr>
          <w:b/>
          <w:color w:val="4472C4" w:themeColor="accent1"/>
        </w:rPr>
        <w:t>Lõikega 2</w:t>
      </w:r>
      <w:r>
        <w:t xml:space="preserve"> sätestataks, et r</w:t>
      </w:r>
      <w:r w:rsidR="00A851FE" w:rsidRPr="001E23F0">
        <w:t>ahvusvaheline kaitse lõpeb määruse 2024/1347</w:t>
      </w:r>
      <w:r w:rsidR="00DF358E">
        <w:t>/EL</w:t>
      </w:r>
      <w:r w:rsidR="00A851FE" w:rsidRPr="001E23F0">
        <w:t xml:space="preserve"> (kvalifikatsioonitingimuste kohta) artiklites 11 ja 16 sätestatud alusel. Rahvusvahelise kaitse lõppemisel teeb </w:t>
      </w:r>
      <w:r w:rsidR="00457A1A">
        <w:t>PPA</w:t>
      </w:r>
      <w:r w:rsidR="00A851FE" w:rsidRPr="001E23F0">
        <w:t xml:space="preserve"> rahvusvahelise kaitse äravõtmise otsuse.</w:t>
      </w:r>
    </w:p>
    <w:p w14:paraId="73CE9D02" w14:textId="77777777" w:rsidR="001C597D" w:rsidRDefault="001C597D" w:rsidP="00A851FE">
      <w:pPr>
        <w:jc w:val="both"/>
      </w:pPr>
    </w:p>
    <w:p w14:paraId="50D3CCE9" w14:textId="5BE3F792" w:rsidR="00EE696D" w:rsidRPr="009D013B" w:rsidRDefault="00901226" w:rsidP="00EE696D">
      <w:pPr>
        <w:jc w:val="both"/>
      </w:pPr>
      <w:r>
        <w:t>M</w:t>
      </w:r>
      <w:r w:rsidR="000B7911" w:rsidRPr="00537B46">
        <w:t>ääruse</w:t>
      </w:r>
      <w:r w:rsidR="000B7911" w:rsidRPr="009D013B">
        <w:t xml:space="preserve"> 2024/1347</w:t>
      </w:r>
      <w:r w:rsidR="00DF358E">
        <w:t>/EL</w:t>
      </w:r>
      <w:r w:rsidR="000B7911" w:rsidRPr="009D013B">
        <w:t xml:space="preserve"> (kvalifikatsioonitingimuste kohta)</w:t>
      </w:r>
      <w:r w:rsidR="006E11F9">
        <w:t xml:space="preserve"> </w:t>
      </w:r>
      <w:r w:rsidR="00FD1A92" w:rsidRPr="009D013B">
        <w:t xml:space="preserve">artikkel 11 sätestab pagulase staatuse lõppemise alused ning artikkel 16 täiendava kaitse lõppemise alused. </w:t>
      </w:r>
      <w:r w:rsidR="00EE696D" w:rsidRPr="009D013B">
        <w:t xml:space="preserve">Välismaalane ei ole enam pagulane ja </w:t>
      </w:r>
      <w:r w:rsidR="00457A1A">
        <w:t>PPA</w:t>
      </w:r>
      <w:r w:rsidR="00EE696D" w:rsidRPr="009D013B">
        <w:t xml:space="preserve"> teeb rahvusvahelise kaitse ära võtmise otsuse, kui a) ta on vabatahtlikult võtnud uuesti vastu oma kodakondsusjärgse riigi kaitse; b) kui ta on pärast kodakondsusest ilmajäämist selle vabatahtlikult uuesti omandanud; c) kui ta on omandanud uue kodakondsuse ning saab uue kodakondsuse andnud riigilt kaitse; d) kui ta on ennast vabatahtlikult uuesti sisse seadnud riigis, millest ta lahkus või väljaspool mida ta põhjendatud tagakiusamishirmu tõttu viibis; e) kui ta ei saa enam keelduda võtmast vastu oma kodakondsusjärgse riigi kaitset, kuna pagulasena tunnustamise asjaolusid enam ei esine; f) kui ta saab pöörduda tagasi varasemasse alalisse elukohariiki, kuna pagulasena tunnustamise asjaolusid enam ei esine.</w:t>
      </w:r>
    </w:p>
    <w:p w14:paraId="1352F06C" w14:textId="77777777" w:rsidR="001C597D" w:rsidRDefault="001C597D" w:rsidP="00EE696D">
      <w:pPr>
        <w:jc w:val="both"/>
      </w:pPr>
    </w:p>
    <w:p w14:paraId="0A0248B2" w14:textId="3B1A4A2D" w:rsidR="00EE696D" w:rsidRPr="009D013B" w:rsidRDefault="00EE696D" w:rsidP="00EE696D">
      <w:pPr>
        <w:jc w:val="both"/>
      </w:pPr>
      <w:r w:rsidRPr="009D013B">
        <w:t xml:space="preserve">Punktide e ja f korral on oluline, et neid ei kohaldata juhul kui pagulane suudab esitada kaalukad põhjused, mis tulenevad varasemast tagakiusamisest, kui ta keeldus andmast end kodakondsusjärgse riigi kaitse alla, või kui tegemist on kodakondsuseta isikuga, siis oma varasema alalise elukohariigi kaitse alla. Nende kahe aluse kohaldumise hindamisel peab </w:t>
      </w:r>
      <w:r w:rsidR="00457A1A">
        <w:t>PPA</w:t>
      </w:r>
      <w:r w:rsidRPr="009D013B">
        <w:t xml:space="preserve"> võtma arvesse asjaomastest ja olemasolevatest riiklikest, liidu ja rahvusvahelistest allikatest saadud täpset ja ajakohast teavet, ning kui see on kättesaadav, konkreetsete päritoluriikide olukorra ühist analüüsi ning määruse 2021/2303</w:t>
      </w:r>
      <w:r w:rsidR="00254B9A">
        <w:t>/EL</w:t>
      </w:r>
      <w:r w:rsidRPr="009D013B">
        <w:t xml:space="preserve"> artiklis 11 osutatud juhiseid. Samuti peab arvesse võtma, kas asjaolude muutumine on nii olulise ja püsiva laadiga, et pagulase tagakiusamishirmu ei saa enam lugeda põhjendatuks.</w:t>
      </w:r>
    </w:p>
    <w:p w14:paraId="37103B51" w14:textId="77777777" w:rsidR="001C597D" w:rsidRDefault="001C597D" w:rsidP="00EE696D">
      <w:pPr>
        <w:jc w:val="both"/>
      </w:pPr>
    </w:p>
    <w:p w14:paraId="12310EA9" w14:textId="2CA8C6B9" w:rsidR="00EE696D" w:rsidRPr="009D013B" w:rsidRDefault="00EE696D" w:rsidP="00EE696D">
      <w:pPr>
        <w:jc w:val="both"/>
      </w:pPr>
      <w:r w:rsidRPr="009D013B">
        <w:t xml:space="preserve">Täiendava kaitse seisundi saaja ei vasta enam täiendava kaitse saamise kriteeriumidele, kui selle seisundi andmiseni viinud asjaolusid enam ei esine või need on muutunud sel määral, et kaitse ei ole enam vajalik. Selleks et </w:t>
      </w:r>
      <w:r w:rsidR="00B034CA">
        <w:t>PPA</w:t>
      </w:r>
      <w:r w:rsidRPr="009D013B">
        <w:t xml:space="preserve"> saaks hinnata, kas täiendava kaitse andmiseni viinud asjaolusid enam ei esine või need on muutunud sel määral, et kaitse ei ole enam vajalik, peab </w:t>
      </w:r>
      <w:r w:rsidR="00B034CA">
        <w:t>PPA</w:t>
      </w:r>
      <w:r w:rsidRPr="009D013B">
        <w:t xml:space="preserve"> arvestama samade </w:t>
      </w:r>
      <w:r w:rsidR="00BC0430" w:rsidRPr="009D013B">
        <w:t>päritoluriigi teabe asjaoludega nagu pagulase staatuse korral ning muuhulgas hindama, kas asjaolude muutumine on nii</w:t>
      </w:r>
      <w:r w:rsidRPr="009D013B">
        <w:t xml:space="preserve"> püsiva laadiga, et täiendava kaitse </w:t>
      </w:r>
      <w:r w:rsidRPr="009D013B">
        <w:lastRenderedPageBreak/>
        <w:t>seisundi saajat ei ohusta</w:t>
      </w:r>
      <w:r w:rsidR="00BC0430" w:rsidRPr="009D013B">
        <w:t xml:space="preserve"> </w:t>
      </w:r>
      <w:r w:rsidRPr="009D013B">
        <w:t>enam reaalselt tõsine kahju.</w:t>
      </w:r>
      <w:r w:rsidR="001C597D">
        <w:t xml:space="preserve"> </w:t>
      </w:r>
      <w:r w:rsidR="00BC0430" w:rsidRPr="009D013B">
        <w:t xml:space="preserve">Analoogselt pagulase staatusega, ei kohaldata lõppemist kui </w:t>
      </w:r>
      <w:r w:rsidRPr="009D013B">
        <w:t>täiendava kaitse seisundi saaja suudab esitada kaalukad põhjused, mis tulenevad</w:t>
      </w:r>
      <w:r w:rsidR="00BC0430" w:rsidRPr="009D013B">
        <w:t xml:space="preserve"> </w:t>
      </w:r>
      <w:r w:rsidRPr="009D013B">
        <w:t>varem tekitatud tõsisest kahjust, kui ta keeldus end andmast kodakondsusjärgse riigi kaitse alla, või kui tegemist on</w:t>
      </w:r>
      <w:r w:rsidR="00493555" w:rsidRPr="009D013B">
        <w:t xml:space="preserve"> </w:t>
      </w:r>
      <w:r w:rsidRPr="009D013B">
        <w:t>kodakondsuseta isikuga, siis oma varasema alalise elukohariigi kaitse alla.</w:t>
      </w:r>
    </w:p>
    <w:p w14:paraId="3B7EFE46" w14:textId="77777777" w:rsidR="000B7911" w:rsidRDefault="000B7911" w:rsidP="00A851FE">
      <w:pPr>
        <w:jc w:val="both"/>
      </w:pPr>
    </w:p>
    <w:p w14:paraId="4F668059" w14:textId="306A91CC" w:rsidR="00A851FE" w:rsidRDefault="00493555" w:rsidP="00A851FE">
      <w:pPr>
        <w:jc w:val="both"/>
      </w:pPr>
      <w:r w:rsidRPr="001C597D">
        <w:rPr>
          <w:b/>
          <w:color w:val="4472C4" w:themeColor="accent1"/>
        </w:rPr>
        <w:t>Lõikega 3</w:t>
      </w:r>
      <w:r>
        <w:t xml:space="preserve"> täpsustatakse lõiget 1 selliselt, et </w:t>
      </w:r>
      <w:r w:rsidR="00457A1A">
        <w:t>PPA</w:t>
      </w:r>
      <w:r>
        <w:t xml:space="preserve"> võtab </w:t>
      </w:r>
      <w:r w:rsidR="00A851FE" w:rsidRPr="001E23F0">
        <w:t>rahvusvaheli</w:t>
      </w:r>
      <w:r w:rsidR="00ED7A7E">
        <w:t>s</w:t>
      </w:r>
      <w:r w:rsidR="00A851FE" w:rsidRPr="001E23F0">
        <w:t>e kaitse ära</w:t>
      </w:r>
      <w:r>
        <w:t xml:space="preserve"> ka siis</w:t>
      </w:r>
      <w:r w:rsidR="00A851FE" w:rsidRPr="001E23F0">
        <w:t>, kui rahvusvahelise kaitse saaja</w:t>
      </w:r>
      <w:r w:rsidR="00A44926">
        <w:t xml:space="preserve"> </w:t>
      </w:r>
      <w:r w:rsidR="00A851FE" w:rsidRPr="001E23F0">
        <w:t>on rahvusvahelisest kaitsest loobunud;</w:t>
      </w:r>
      <w:r w:rsidR="00A44926">
        <w:t xml:space="preserve"> </w:t>
      </w:r>
      <w:r w:rsidR="00ED7A7E">
        <w:t xml:space="preserve">kui ta </w:t>
      </w:r>
      <w:r w:rsidR="00A851FE" w:rsidRPr="001E23F0">
        <w:t xml:space="preserve">on saanud </w:t>
      </w:r>
      <w:r w:rsidR="00D5479E">
        <w:t>EL-i</w:t>
      </w:r>
      <w:r w:rsidR="00A851FE" w:rsidRPr="001E23F0">
        <w:t xml:space="preserve"> liikmesriigi kodakondsuse</w:t>
      </w:r>
      <w:r w:rsidR="00A44926">
        <w:t xml:space="preserve"> või </w:t>
      </w:r>
      <w:r w:rsidR="00ED7A7E">
        <w:t xml:space="preserve">ta </w:t>
      </w:r>
      <w:r w:rsidR="00A851FE" w:rsidRPr="001E23F0">
        <w:t xml:space="preserve">on saanud </w:t>
      </w:r>
      <w:r w:rsidR="00ED7A7E">
        <w:t xml:space="preserve">mõnelt muult </w:t>
      </w:r>
      <w:r w:rsidR="00D5479E">
        <w:t>EL-i</w:t>
      </w:r>
      <w:r w:rsidR="00A851FE" w:rsidRPr="001E23F0">
        <w:t xml:space="preserve"> </w:t>
      </w:r>
      <w:r w:rsidR="00A851FE" w:rsidRPr="00ED7A7E">
        <w:t>liikmesriigilt rahvusvahelise kaitse.</w:t>
      </w:r>
      <w:r w:rsidR="001B6EA5">
        <w:t xml:space="preserve"> </w:t>
      </w:r>
      <w:r w:rsidR="001B6EA5" w:rsidRPr="001C597D">
        <w:rPr>
          <w:b/>
          <w:color w:val="4472C4" w:themeColor="accent1"/>
        </w:rPr>
        <w:t>Lõikega 4</w:t>
      </w:r>
      <w:r w:rsidR="001B6EA5">
        <w:t xml:space="preserve"> sätestatakse, et r</w:t>
      </w:r>
      <w:r w:rsidR="001B6EA5" w:rsidRPr="001B6EA5">
        <w:t xml:space="preserve">ahvusvahelise kaitse äravõtmise otsuses või koos sellega tunnistatakse kehtetuks välismaalasele antud elamisluba ja talle tehakse lahkumisettekirjutus </w:t>
      </w:r>
      <w:proofErr w:type="spellStart"/>
      <w:r w:rsidR="00B55815">
        <w:t>VSS-is</w:t>
      </w:r>
      <w:proofErr w:type="spellEnd"/>
      <w:r w:rsidR="001B6EA5" w:rsidRPr="001B6EA5">
        <w:t xml:space="preserve"> sätestatud korras, kui välismaalasele ei ole pandud kohustust Eestist lahkuda muul alusel.</w:t>
      </w:r>
      <w:r w:rsidR="00D91E01">
        <w:t xml:space="preserve"> </w:t>
      </w:r>
      <w:r w:rsidR="00D91E01" w:rsidRPr="001C597D">
        <w:rPr>
          <w:b/>
          <w:color w:val="4472C4" w:themeColor="accent1"/>
        </w:rPr>
        <w:t>Lõikega 5</w:t>
      </w:r>
      <w:r w:rsidR="00D91E01">
        <w:t xml:space="preserve"> sätestatakse, et r</w:t>
      </w:r>
      <w:r w:rsidR="00D91E01" w:rsidRPr="00D91E01">
        <w:t>ahvusvahelise kaitse lõppemise tõttu tehtud rahvusvahelise kaitse äravõtmise otsuses tehtud lahkumisettekirjutuse täitmine peatub</w:t>
      </w:r>
      <w:r w:rsidR="00D91E01">
        <w:t xml:space="preserve"> juhul</w:t>
      </w:r>
      <w:r w:rsidR="00D91E01" w:rsidRPr="00D91E01">
        <w:t xml:space="preserve"> kui välismaalane on Eestis seaduslikult viibimise ajal taotlenud elamisluba </w:t>
      </w:r>
      <w:r w:rsidR="004D2F63">
        <w:t>VMS-</w:t>
      </w:r>
      <w:proofErr w:type="spellStart"/>
      <w:r w:rsidR="004D2F63">
        <w:t>is</w:t>
      </w:r>
      <w:proofErr w:type="spellEnd"/>
      <w:r w:rsidR="00D91E01" w:rsidRPr="00D91E01">
        <w:t xml:space="preserve"> sätestatud alusel ja tema taotluse kohta ei ole tehtud otsust.</w:t>
      </w:r>
    </w:p>
    <w:p w14:paraId="15DBF1AF" w14:textId="77777777" w:rsidR="001B6EA5" w:rsidRPr="001E23F0" w:rsidRDefault="001B6EA5" w:rsidP="00A851FE">
      <w:pPr>
        <w:jc w:val="both"/>
      </w:pPr>
    </w:p>
    <w:p w14:paraId="706BCC9A" w14:textId="76C22510" w:rsidR="00ED7A7E" w:rsidRPr="001E23F0" w:rsidRDefault="009D013B" w:rsidP="00ED7A7E">
      <w:pPr>
        <w:jc w:val="both"/>
      </w:pPr>
      <w:r w:rsidRPr="00A945BA">
        <w:t xml:space="preserve">Rahvusvahelise kaitse </w:t>
      </w:r>
      <w:r w:rsidR="00ED7A7E" w:rsidRPr="00A945BA">
        <w:t xml:space="preserve">ära võtmise </w:t>
      </w:r>
      <w:r w:rsidRPr="00A945BA">
        <w:t>menetlusnormid on sätestatud määrus</w:t>
      </w:r>
      <w:r w:rsidR="00B034CA">
        <w:t>e</w:t>
      </w:r>
      <w:r w:rsidRPr="00A945BA">
        <w:t xml:space="preserve"> 2024/1348</w:t>
      </w:r>
      <w:r w:rsidR="00DF358E">
        <w:t>/EL</w:t>
      </w:r>
      <w:r w:rsidRPr="00A945BA">
        <w:t xml:space="preserve"> (menetluse kohta) artiklis 66. </w:t>
      </w:r>
      <w:r w:rsidR="00ED7A7E" w:rsidRPr="00A945BA">
        <w:t>Sama artikli lõike 6 kohaselt seda menetlust ei kohaldata, kui välismaalane a) loobub ühemõtteliselt enda tunnistamisest rahvusvahelise kaitse saajaks; b) on saanud liikmesriigi kodanikuks või c) on hiljem saanud rahvusvaheline kaitse teises liikmesriigis. Sellisel juhul on õigus juhtumid lõpetada siseriikliku õiguse alusel</w:t>
      </w:r>
      <w:r w:rsidR="00594F59" w:rsidRPr="00A945BA">
        <w:t xml:space="preserve"> ning selline </w:t>
      </w:r>
      <w:r w:rsidR="00ED7A7E" w:rsidRPr="00A945BA">
        <w:t>lõpetamine ei pea</w:t>
      </w:r>
      <w:r w:rsidR="00594F59" w:rsidRPr="00A945BA">
        <w:t xml:space="preserve"> </w:t>
      </w:r>
      <w:r w:rsidR="00ED7A7E" w:rsidRPr="00A945BA">
        <w:t>olema otsuse vormis, kuid see tuleb kanda vähemalt taotleja toimikusse koos viitega kõnealuse lõpetamise õiguslikule alusele.</w:t>
      </w:r>
      <w:r w:rsidR="00594F59" w:rsidRPr="00A945BA">
        <w:t xml:space="preserve"> See</w:t>
      </w:r>
      <w:r w:rsidR="00ED7A7E" w:rsidRPr="00A945BA">
        <w:t xml:space="preserve">tõttu on vajalik </w:t>
      </w:r>
      <w:r w:rsidR="00594F59" w:rsidRPr="00A945BA">
        <w:t xml:space="preserve">nimetatud lõike rakendamiseks </w:t>
      </w:r>
      <w:r w:rsidR="00ED7A7E" w:rsidRPr="00A945BA">
        <w:t xml:space="preserve">sätestada, et </w:t>
      </w:r>
      <w:r w:rsidR="00594F59" w:rsidRPr="00A945BA">
        <w:t>ülaltoodud</w:t>
      </w:r>
      <w:r w:rsidR="00ED7A7E" w:rsidRPr="00A945BA">
        <w:t xml:space="preserve"> juhtudel lõpetab </w:t>
      </w:r>
      <w:r w:rsidR="007115BE">
        <w:t>PPA</w:t>
      </w:r>
      <w:r w:rsidR="00ED7A7E" w:rsidRPr="00A945BA">
        <w:t xml:space="preserve"> juhtumi samuti </w:t>
      </w:r>
      <w:r w:rsidR="00594F59" w:rsidRPr="00A945BA">
        <w:t xml:space="preserve">rahvusvahelise </w:t>
      </w:r>
      <w:r w:rsidR="00ED7A7E" w:rsidRPr="00A945BA">
        <w:t xml:space="preserve">kaitse ära </w:t>
      </w:r>
      <w:r w:rsidR="00ED7A7E" w:rsidRPr="001B6EA5">
        <w:t>võtmise otsusega.</w:t>
      </w:r>
      <w:r w:rsidR="00ED7A7E" w:rsidRPr="00A945BA">
        <w:t xml:space="preserve"> </w:t>
      </w:r>
    </w:p>
    <w:p w14:paraId="783D0626" w14:textId="77777777" w:rsidR="00E93263" w:rsidRDefault="00E93263" w:rsidP="009802BE">
      <w:pPr>
        <w:rPr>
          <w:b/>
          <w:bCs/>
        </w:rPr>
      </w:pPr>
    </w:p>
    <w:p w14:paraId="5C0915D1" w14:textId="6F8E02B5" w:rsidR="00A62EA5" w:rsidRDefault="00A62EA5" w:rsidP="009802BE">
      <w:pPr>
        <w:rPr>
          <w:b/>
          <w:bCs/>
        </w:rPr>
      </w:pPr>
      <w:r w:rsidRPr="00530014">
        <w:rPr>
          <w:b/>
          <w:bCs/>
        </w:rPr>
        <w:t xml:space="preserve">§ </w:t>
      </w:r>
      <w:r w:rsidR="00100640" w:rsidRPr="00530014">
        <w:rPr>
          <w:b/>
          <w:bCs/>
        </w:rPr>
        <w:t>42</w:t>
      </w:r>
      <w:r w:rsidRPr="00530014">
        <w:rPr>
          <w:b/>
          <w:bCs/>
        </w:rPr>
        <w:t xml:space="preserve">. </w:t>
      </w:r>
      <w:r w:rsidR="00B034CA">
        <w:rPr>
          <w:b/>
          <w:bCs/>
        </w:rPr>
        <w:t>V</w:t>
      </w:r>
      <w:r w:rsidRPr="00530014">
        <w:rPr>
          <w:b/>
          <w:bCs/>
        </w:rPr>
        <w:t>älja</w:t>
      </w:r>
      <w:r w:rsidRPr="00A62EA5">
        <w:rPr>
          <w:b/>
          <w:bCs/>
        </w:rPr>
        <w:t>- või tagasisaatmise lubamatus</w:t>
      </w:r>
    </w:p>
    <w:p w14:paraId="4C53681C" w14:textId="77777777" w:rsidR="00A62EA5" w:rsidRDefault="00A62EA5" w:rsidP="009802BE">
      <w:pPr>
        <w:rPr>
          <w:b/>
          <w:bCs/>
        </w:rPr>
      </w:pPr>
    </w:p>
    <w:p w14:paraId="6EF469A7" w14:textId="03660939" w:rsidR="00244F50" w:rsidRPr="00244F50" w:rsidRDefault="00820B03" w:rsidP="009F6CB2">
      <w:pPr>
        <w:jc w:val="both"/>
      </w:pPr>
      <w:r w:rsidRPr="00656CE0">
        <w:t xml:space="preserve">Euroopa ühist varjupaigasüsteemi on aastate jooksul järk-järgult üles ehitatud kui kaitse ühist ala, mis põhineb 1951. aasta </w:t>
      </w:r>
      <w:r w:rsidR="00397E7A">
        <w:t>Pagulasseisundi</w:t>
      </w:r>
      <w:r w:rsidRPr="00656CE0">
        <w:t xml:space="preserve"> konventsiooni, mida on täiendatud 31. jaanuari 1967. aasta New Yorgi protokolliga, täielikul kohaldamisel, millega tagatakse, et kooskõlas tagasi- ja väljasaatmise lubamatuse põhimõttega. Selle keskse </w:t>
      </w:r>
      <w:r w:rsidRPr="00244F50">
        <w:t>põhimõtte kohaselt ei sunnita kedagi naasma riiki, kus teda taga kiusati või kus esineb muu tõsine oht.</w:t>
      </w:r>
      <w:r w:rsidR="009F6CB2" w:rsidRPr="00244F50">
        <w:t xml:space="preserve"> </w:t>
      </w:r>
      <w:r w:rsidR="007115BE">
        <w:t>M</w:t>
      </w:r>
      <w:r w:rsidR="00614667" w:rsidRPr="00537B46">
        <w:t>äärus</w:t>
      </w:r>
      <w:r w:rsidR="00614667" w:rsidRPr="00244F50">
        <w:t xml:space="preserve"> 2024/1347</w:t>
      </w:r>
      <w:r w:rsidR="00DF358E">
        <w:t>/EL</w:t>
      </w:r>
      <w:r w:rsidR="00614667" w:rsidRPr="00244F50">
        <w:t xml:space="preserve"> (kvalifikatsioonitingimuste kohta) </w:t>
      </w:r>
      <w:r w:rsidR="0080239F" w:rsidRPr="00537B46">
        <w:t>artik</w:t>
      </w:r>
      <w:r w:rsidR="0080239F">
        <w:t>li</w:t>
      </w:r>
      <w:r w:rsidR="00614667" w:rsidRPr="00244F50">
        <w:t xml:space="preserve"> 21 </w:t>
      </w:r>
      <w:r w:rsidR="00244F50" w:rsidRPr="00244F50">
        <w:t xml:space="preserve">alusel on liikmesriikide kohustus tagada, et </w:t>
      </w:r>
      <w:r w:rsidR="00614667" w:rsidRPr="00244F50">
        <w:t xml:space="preserve">järgitakse tagasi- ja väljasaatmise lubamatuse põhimõtet kooskõlas liidu ja rahvusvahelise õigusega. Välismaalase </w:t>
      </w:r>
      <w:r w:rsidR="009F6CB2" w:rsidRPr="00244F50">
        <w:t xml:space="preserve">võib tagasi saata ainult sellisesse riiki, kus teda ei ähvarda tagakiusamine ega määruses </w:t>
      </w:r>
      <w:r w:rsidR="00DF358E">
        <w:t>2024/1347/</w:t>
      </w:r>
      <w:r w:rsidR="009F6CB2" w:rsidRPr="00244F50">
        <w:t>EL määratletud tõsise kahju kannatamise reaalne oht</w:t>
      </w:r>
      <w:r w:rsidR="00244F50" w:rsidRPr="00244F50">
        <w:t xml:space="preserve"> </w:t>
      </w:r>
      <w:r w:rsidR="009F6CB2" w:rsidRPr="00244F50">
        <w:t xml:space="preserve">ning kus taotleja on kaitstud sellise tagasi- ja väljasaatmise eest, millega rikutaks rahvusvahelises õiguses sätestatud õigust kaitsele piinamise ning julma, ebainimliku või </w:t>
      </w:r>
      <w:proofErr w:type="spellStart"/>
      <w:r w:rsidR="009F6CB2" w:rsidRPr="00244F50">
        <w:t>inimväärikust</w:t>
      </w:r>
      <w:proofErr w:type="spellEnd"/>
      <w:r w:rsidR="009F6CB2" w:rsidRPr="00244F50">
        <w:t xml:space="preserve"> alandava kohtlemise või karistamise eest.</w:t>
      </w:r>
      <w:r w:rsidR="00530014" w:rsidRPr="00244F50">
        <w:t xml:space="preserve"> </w:t>
      </w:r>
    </w:p>
    <w:p w14:paraId="04A3812B" w14:textId="77777777" w:rsidR="00A837BE" w:rsidRDefault="00A837BE" w:rsidP="009F6CB2">
      <w:pPr>
        <w:jc w:val="both"/>
      </w:pPr>
    </w:p>
    <w:p w14:paraId="4A108F28" w14:textId="0ACC2118" w:rsidR="00E10AB8" w:rsidRPr="00656CE0" w:rsidRDefault="00C52C99" w:rsidP="009F6CB2">
      <w:pPr>
        <w:jc w:val="both"/>
      </w:pPr>
      <w:r>
        <w:t xml:space="preserve">Kuigi välismaalase tagasisaatmine on </w:t>
      </w:r>
      <w:proofErr w:type="spellStart"/>
      <w:r>
        <w:t>VSS-i</w:t>
      </w:r>
      <w:proofErr w:type="spellEnd"/>
      <w:r>
        <w:t xml:space="preserve"> reguleerimisalas, kehtestatakse VRKS-</w:t>
      </w:r>
      <w:proofErr w:type="spellStart"/>
      <w:r>
        <w:t>is</w:t>
      </w:r>
      <w:proofErr w:type="spellEnd"/>
      <w:r>
        <w:t xml:space="preserve"> väärtusnorm</w:t>
      </w:r>
      <w:r w:rsidR="00414E16" w:rsidRPr="00656CE0">
        <w:t xml:space="preserve">, et </w:t>
      </w:r>
      <w:r>
        <w:t xml:space="preserve">PPA </w:t>
      </w:r>
      <w:r w:rsidR="00414E16" w:rsidRPr="00656CE0">
        <w:t>pea</w:t>
      </w:r>
      <w:r>
        <w:t>b</w:t>
      </w:r>
      <w:r w:rsidR="00414E16" w:rsidRPr="00656CE0">
        <w:t xml:space="preserve"> nii rahvusvahelise kaitse taotlejate kui saajate </w:t>
      </w:r>
      <w:r w:rsidR="00614137">
        <w:t xml:space="preserve">taotluste </w:t>
      </w:r>
      <w:r w:rsidR="00414E16" w:rsidRPr="00656CE0">
        <w:t xml:space="preserve">suhtes igal üksikul juhul </w:t>
      </w:r>
      <w:r w:rsidR="00614137">
        <w:t xml:space="preserve">rahvusvahelise kaitsevajaduse hindamisel </w:t>
      </w:r>
      <w:r w:rsidR="00414E16" w:rsidRPr="00656CE0">
        <w:t>individuaalselt arvestama välja</w:t>
      </w:r>
      <w:r w:rsidR="00B034CA">
        <w:t>-</w:t>
      </w:r>
      <w:r w:rsidR="00414E16" w:rsidRPr="00656CE0">
        <w:t xml:space="preserve"> või tagasisaatmise lubamatuse põhimõttega. </w:t>
      </w:r>
    </w:p>
    <w:p w14:paraId="39BBE4AF" w14:textId="77777777" w:rsidR="0073541A" w:rsidRDefault="0073541A" w:rsidP="0073541A">
      <w:pPr>
        <w:jc w:val="both"/>
        <w:rPr>
          <w:b/>
          <w:bCs/>
        </w:rPr>
      </w:pPr>
    </w:p>
    <w:p w14:paraId="41EC7CBD" w14:textId="6BA5ED35" w:rsidR="00A851FE" w:rsidRDefault="00A851FE" w:rsidP="00A851FE">
      <w:pPr>
        <w:rPr>
          <w:b/>
          <w:bCs/>
        </w:rPr>
      </w:pPr>
      <w:r w:rsidRPr="001443C4">
        <w:rPr>
          <w:b/>
        </w:rPr>
        <w:t>3. peatükk „TAOTLEJA VASTUVÕTMINE“</w:t>
      </w:r>
    </w:p>
    <w:p w14:paraId="60F7961C" w14:textId="77777777" w:rsidR="00A851FE" w:rsidRDefault="00A851FE" w:rsidP="009802BE">
      <w:pPr>
        <w:rPr>
          <w:b/>
          <w:bCs/>
        </w:rPr>
      </w:pPr>
    </w:p>
    <w:p w14:paraId="3AD403D6" w14:textId="1E169079" w:rsidR="00A62EA5" w:rsidRDefault="00A62EA5" w:rsidP="009802BE">
      <w:pPr>
        <w:rPr>
          <w:b/>
          <w:bCs/>
        </w:rPr>
      </w:pPr>
      <w:r w:rsidRPr="001443C4">
        <w:rPr>
          <w:b/>
        </w:rPr>
        <w:t>§ 4</w:t>
      </w:r>
      <w:r w:rsidR="00DC5973" w:rsidRPr="001443C4">
        <w:rPr>
          <w:b/>
        </w:rPr>
        <w:t>3</w:t>
      </w:r>
      <w:r w:rsidRPr="001443C4">
        <w:rPr>
          <w:b/>
        </w:rPr>
        <w:t>. Rahvusvahelise kaitse taotlejate majutuskeskus ja materiaalsed vastuvõtutingimused</w:t>
      </w:r>
    </w:p>
    <w:p w14:paraId="098425A9" w14:textId="0148D5F2" w:rsidR="007A12C5" w:rsidRPr="007A12C5" w:rsidRDefault="000B2B04" w:rsidP="007A12C5">
      <w:pPr>
        <w:spacing w:before="240" w:after="240"/>
        <w:jc w:val="both"/>
        <w:rPr>
          <w:rFonts w:eastAsia="Times New Roman"/>
        </w:rPr>
      </w:pPr>
      <w:r>
        <w:rPr>
          <w:rFonts w:eastAsia="Times New Roman"/>
          <w:b/>
          <w:color w:val="4472C4" w:themeColor="accent1"/>
        </w:rPr>
        <w:lastRenderedPageBreak/>
        <w:t>L</w:t>
      </w:r>
      <w:r w:rsidR="007A12C5" w:rsidRPr="00537B46">
        <w:rPr>
          <w:rFonts w:eastAsia="Times New Roman"/>
          <w:b/>
          <w:bCs/>
          <w:color w:val="4472C4" w:themeColor="accent1"/>
        </w:rPr>
        <w:t>õikes</w:t>
      </w:r>
      <w:r w:rsidR="007A12C5" w:rsidRPr="006A1D62">
        <w:rPr>
          <w:rFonts w:eastAsia="Times New Roman"/>
          <w:b/>
          <w:color w:val="4472C4" w:themeColor="accent1"/>
        </w:rPr>
        <w:t xml:space="preserve"> 1</w:t>
      </w:r>
      <w:r w:rsidR="007A12C5" w:rsidRPr="007A12C5">
        <w:rPr>
          <w:rFonts w:eastAsia="Times New Roman"/>
        </w:rPr>
        <w:t xml:space="preserve"> loetletakse teenused, mida tagatakse kaitse taotlejatele, kes viibivad majutuskeskuses või </w:t>
      </w:r>
      <w:r w:rsidR="001C03CF">
        <w:rPr>
          <w:rFonts w:eastAsia="Times New Roman"/>
        </w:rPr>
        <w:t>SKA</w:t>
      </w:r>
      <w:r w:rsidR="007A12C5" w:rsidRPr="007A12C5">
        <w:rPr>
          <w:rFonts w:eastAsia="Times New Roman"/>
        </w:rPr>
        <w:t xml:space="preserve"> määratud kohas (edaspidi majutuskeskus).</w:t>
      </w:r>
      <w:r w:rsidR="00557F14">
        <w:rPr>
          <w:rStyle w:val="Allmrkuseviide"/>
          <w:rFonts w:eastAsia="Times New Roman"/>
        </w:rPr>
        <w:footnoteReference w:id="77"/>
      </w:r>
      <w:r w:rsidR="007A12C5" w:rsidRPr="007A12C5">
        <w:rPr>
          <w:rFonts w:eastAsia="Times New Roman"/>
        </w:rPr>
        <w:t xml:space="preserve"> Majutuskeskuse puhul on tegemist avatud majutusasutusega, kus inimesed elavad oma igapäevast elu </w:t>
      </w:r>
      <w:r w:rsidR="00AB1A30">
        <w:rPr>
          <w:rFonts w:eastAsia="Times New Roman"/>
        </w:rPr>
        <w:t>PPA</w:t>
      </w:r>
      <w:r w:rsidR="007A12C5" w:rsidRPr="007A12C5">
        <w:rPr>
          <w:rFonts w:eastAsia="Times New Roman"/>
        </w:rPr>
        <w:t xml:space="preserve"> menetlustoimingute ajal. Majutuskeskuses pakutavate teenuste eesmärk on tagada taotlejatele nende vastuvõtmine, tingimused piisava elatustaseme saavutamiseks ning vajaduspõhine tugi igapäeva eluga seotud küsimuste lahendamiseks ning </w:t>
      </w:r>
      <w:r w:rsidR="00AB1A30">
        <w:rPr>
          <w:rFonts w:eastAsia="Times New Roman"/>
        </w:rPr>
        <w:t>PPA</w:t>
      </w:r>
      <w:r w:rsidR="007A12C5" w:rsidRPr="007A12C5">
        <w:rPr>
          <w:rFonts w:eastAsia="Times New Roman"/>
        </w:rPr>
        <w:t xml:space="preserve"> menetlustoimingutes osalemiseks. Tõlketeenuse vajaduse otsustab majutuskeskuse teenuseosutaja. Tagada tuleb informatsiooni jõudmine inimeseni temale arusaadavas keeles ning oluline on, et igapäevaelu korraldus ja tugi toetab ja motiveerib inimest omandama eesti keelt, pakkudes võimalust keeletundides õpitut rakendada ka praktikas. Majutuskeskusesse paigutamisel tagatakse tervisekontroll, et ennetada võimalikku nakkushaiguste levikut ja tagada erivajaduse avastamisel vajalik tugi. Majutuskeskusesse suuna</w:t>
      </w:r>
      <w:r w:rsidR="009A3E90">
        <w:rPr>
          <w:rFonts w:eastAsia="Times New Roman"/>
        </w:rPr>
        <w:t xml:space="preserve">b </w:t>
      </w:r>
      <w:r w:rsidR="00815D05">
        <w:rPr>
          <w:rFonts w:eastAsia="Times New Roman"/>
        </w:rPr>
        <w:t>PPA</w:t>
      </w:r>
      <w:r w:rsidR="009A3E90">
        <w:rPr>
          <w:rFonts w:eastAsia="Times New Roman"/>
        </w:rPr>
        <w:t xml:space="preserve"> </w:t>
      </w:r>
      <w:r w:rsidR="007A12C5" w:rsidRPr="007A12C5">
        <w:rPr>
          <w:rFonts w:eastAsia="Times New Roman"/>
        </w:rPr>
        <w:t>rahvusvahelise kaitse taotlejad, kellel puuduvad võimalused ja vahendid iseseisvalt väljaspool keskust</w:t>
      </w:r>
      <w:r w:rsidR="009A3E90">
        <w:rPr>
          <w:rFonts w:eastAsia="Times New Roman"/>
        </w:rPr>
        <w:t xml:space="preserve"> toime tulla</w:t>
      </w:r>
      <w:r w:rsidR="007A12C5" w:rsidRPr="007A12C5">
        <w:rPr>
          <w:rFonts w:eastAsia="Times New Roman"/>
        </w:rPr>
        <w:t xml:space="preserve">. Teenuste kujundamisel lähtutakse </w:t>
      </w:r>
      <w:r w:rsidR="001B7DAE">
        <w:rPr>
          <w:rFonts w:eastAsia="Times New Roman"/>
        </w:rPr>
        <w:t>EUAA</w:t>
      </w:r>
      <w:r w:rsidR="007A12C5" w:rsidRPr="007A12C5">
        <w:rPr>
          <w:rFonts w:eastAsia="Times New Roman"/>
        </w:rPr>
        <w:t xml:space="preserve"> suunistest ning põhifookuses on toetada inimese autonoomiat ning iseseisvat toimetulekut. </w:t>
      </w:r>
    </w:p>
    <w:p w14:paraId="2DA56BF5" w14:textId="28BE8AF6" w:rsidR="007A12C5" w:rsidRPr="007A12C5" w:rsidRDefault="007A12C5" w:rsidP="007A12C5">
      <w:pPr>
        <w:spacing w:before="240" w:after="240"/>
        <w:jc w:val="both"/>
        <w:rPr>
          <w:rFonts w:eastAsia="Times New Roman"/>
        </w:rPr>
      </w:pPr>
      <w:r w:rsidRPr="007A12C5">
        <w:rPr>
          <w:rFonts w:eastAsia="Times New Roman"/>
        </w:rPr>
        <w:t>Teenuste loetelu on kooskõlas direktiiv</w:t>
      </w:r>
      <w:r w:rsidR="002E308F">
        <w:rPr>
          <w:rFonts w:eastAsia="Times New Roman"/>
        </w:rPr>
        <w:t>is</w:t>
      </w:r>
      <w:r w:rsidRPr="007A12C5">
        <w:rPr>
          <w:rFonts w:eastAsia="Times New Roman"/>
        </w:rPr>
        <w:t xml:space="preserve"> 2024/1346</w:t>
      </w:r>
      <w:r w:rsidR="00254B9A">
        <w:rPr>
          <w:rFonts w:eastAsia="Times New Roman"/>
        </w:rPr>
        <w:t>/EL</w:t>
      </w:r>
      <w:r w:rsidRPr="007A12C5">
        <w:rPr>
          <w:rFonts w:eastAsia="Times New Roman"/>
        </w:rPr>
        <w:t xml:space="preserve"> (vastuvõtutingimuste kohta) sätestatuga, mis puudutab piisava elatustaseme ning tervishoiuteenuste, sh tervisekontroll, tagamisega. </w:t>
      </w:r>
      <w:r w:rsidR="00F24D3F">
        <w:rPr>
          <w:rFonts w:eastAsia="Times New Roman"/>
        </w:rPr>
        <w:t>Samuti</w:t>
      </w:r>
      <w:r w:rsidRPr="007A12C5">
        <w:rPr>
          <w:rFonts w:eastAsia="Times New Roman"/>
        </w:rPr>
        <w:t xml:space="preserve"> jääb kehtima </w:t>
      </w:r>
      <w:r w:rsidR="00F24D3F">
        <w:rPr>
          <w:rFonts w:eastAsia="Times New Roman"/>
        </w:rPr>
        <w:t>siseriiklik korraldus, mille kohaselt võimaldab majutuskeskus ka (</w:t>
      </w:r>
      <w:proofErr w:type="spellStart"/>
      <w:r w:rsidR="00F24D3F">
        <w:rPr>
          <w:rFonts w:eastAsia="Times New Roman"/>
        </w:rPr>
        <w:t>ühis</w:t>
      </w:r>
      <w:proofErr w:type="spellEnd"/>
      <w:r w:rsidR="00F24D3F">
        <w:rPr>
          <w:rFonts w:eastAsia="Times New Roman"/>
        </w:rPr>
        <w:t xml:space="preserve">)transpordikulu katmist, selleks et taotleja saaks osaleda </w:t>
      </w:r>
      <w:r w:rsidR="00457A1A">
        <w:rPr>
          <w:rFonts w:eastAsia="Times New Roman"/>
        </w:rPr>
        <w:t>PPA</w:t>
      </w:r>
      <w:r w:rsidRPr="007A12C5">
        <w:rPr>
          <w:rFonts w:eastAsia="Times New Roman"/>
        </w:rPr>
        <w:t xml:space="preserve"> menetlustoimingutel. Muu transpordikulu katab taotleja ise va juhtudel, kui inimesel on erivajadused. Siis toetatakse teda täiendavate transpordivõimalustega</w:t>
      </w:r>
      <w:r w:rsidR="00F136EB">
        <w:rPr>
          <w:rFonts w:eastAsia="Times New Roman"/>
        </w:rPr>
        <w:t xml:space="preserve"> ka juhul kui tegemist on muul eesmärgil transpordivajadusega. </w:t>
      </w:r>
    </w:p>
    <w:p w14:paraId="2CBF58EB" w14:textId="28476F1D" w:rsidR="008509F3" w:rsidRPr="001E23F0" w:rsidRDefault="00F83616" w:rsidP="008509F3">
      <w:pPr>
        <w:jc w:val="both"/>
      </w:pPr>
      <w:r w:rsidRPr="00F83616">
        <w:rPr>
          <w:b/>
          <w:bCs/>
          <w:color w:val="4472C4" w:themeColor="accent1"/>
        </w:rPr>
        <w:t xml:space="preserve">Lõikega </w:t>
      </w:r>
      <w:r w:rsidR="008509F3" w:rsidRPr="00F83616">
        <w:rPr>
          <w:b/>
          <w:color w:val="4472C4" w:themeColor="accent1"/>
        </w:rPr>
        <w:t>2</w:t>
      </w:r>
      <w:r w:rsidRPr="00F83616">
        <w:rPr>
          <w:color w:val="4472C4" w:themeColor="accent1"/>
        </w:rPr>
        <w:t xml:space="preserve"> </w:t>
      </w:r>
      <w:r w:rsidRPr="00F83616">
        <w:t xml:space="preserve">täpsustatakse eelnõu </w:t>
      </w:r>
      <w:r w:rsidR="00804F7C" w:rsidRPr="00A63E35">
        <w:t>§</w:t>
      </w:r>
      <w:r w:rsidR="00804F7C">
        <w:t>-</w:t>
      </w:r>
      <w:proofErr w:type="spellStart"/>
      <w:r w:rsidR="00804F7C">
        <w:t>is</w:t>
      </w:r>
      <w:proofErr w:type="spellEnd"/>
      <w:r>
        <w:t xml:space="preserve"> </w:t>
      </w:r>
      <w:r w:rsidR="008509F3">
        <w:t>7</w:t>
      </w:r>
      <w:r>
        <w:t xml:space="preserve"> sätestatud </w:t>
      </w:r>
      <w:r w:rsidRPr="00F83616">
        <w:t>asutuste rolli majutuskeskuse teenuse tagamisel</w:t>
      </w:r>
      <w:r>
        <w:t xml:space="preserve"> ning kehtestatakse, et sama</w:t>
      </w:r>
      <w:r w:rsidR="008509F3" w:rsidRPr="001E23F0">
        <w:t xml:space="preserve"> </w:t>
      </w:r>
      <w:r w:rsidR="00546B96" w:rsidRPr="00A63E35">
        <w:t>§</w:t>
      </w:r>
      <w:r w:rsidR="00546B96">
        <w:t>-i</w:t>
      </w:r>
      <w:r w:rsidR="008509F3" w:rsidRPr="001E23F0">
        <w:t xml:space="preserve"> lõike 1 punktides 1</w:t>
      </w:r>
      <w:r w:rsidR="008509F3">
        <w:t>–5</w:t>
      </w:r>
      <w:r w:rsidR="008509F3" w:rsidRPr="001E23F0">
        <w:t xml:space="preserve"> ja </w:t>
      </w:r>
      <w:r w:rsidR="008509F3">
        <w:t>7</w:t>
      </w:r>
      <w:r w:rsidR="008509F3" w:rsidRPr="001E23F0">
        <w:t xml:space="preserve"> nimetatud teenuste osutamise korraldab S</w:t>
      </w:r>
      <w:r w:rsidR="0045148F">
        <w:t>KA</w:t>
      </w:r>
      <w:r>
        <w:t xml:space="preserve"> ning</w:t>
      </w:r>
      <w:r w:rsidR="008509F3" w:rsidRPr="001E23F0">
        <w:t xml:space="preserve"> </w:t>
      </w:r>
      <w:r w:rsidR="0045148F">
        <w:t>k</w:t>
      </w:r>
      <w:r w:rsidR="008509F3">
        <w:t>ohanemisprogrammi</w:t>
      </w:r>
      <w:r w:rsidR="008509F3" w:rsidRPr="001E23F0">
        <w:t xml:space="preserve"> korraldab </w:t>
      </w:r>
      <w:r w:rsidR="006E6796">
        <w:t>KUM</w:t>
      </w:r>
      <w:r w:rsidR="008509F3" w:rsidRPr="001E23F0">
        <w:t>.</w:t>
      </w:r>
    </w:p>
    <w:p w14:paraId="6E1B2E64" w14:textId="77777777" w:rsidR="00AA23D9" w:rsidRPr="001E23F0" w:rsidRDefault="00AA23D9" w:rsidP="00AA23D9">
      <w:pPr>
        <w:jc w:val="both"/>
      </w:pPr>
    </w:p>
    <w:p w14:paraId="2B50BE4E" w14:textId="5640C111" w:rsidR="00B356E6" w:rsidRPr="00C97CD3" w:rsidRDefault="00983560" w:rsidP="00983560">
      <w:pPr>
        <w:jc w:val="both"/>
        <w:rPr>
          <w:rFonts w:eastAsia="Times New Roman"/>
        </w:rPr>
      </w:pPr>
      <w:r w:rsidRPr="00983560">
        <w:rPr>
          <w:rFonts w:eastAsia="Times New Roman"/>
          <w:b/>
          <w:bCs/>
          <w:color w:val="4472C4" w:themeColor="accent1"/>
        </w:rPr>
        <w:t>Lõikega 3</w:t>
      </w:r>
      <w:r w:rsidRPr="2E03B8E1">
        <w:rPr>
          <w:rFonts w:eastAsia="Times New Roman"/>
          <w:color w:val="00B050"/>
        </w:rPr>
        <w:t xml:space="preserve"> </w:t>
      </w:r>
      <w:r w:rsidRPr="00B356E6">
        <w:rPr>
          <w:rFonts w:eastAsia="Times New Roman"/>
        </w:rPr>
        <w:t xml:space="preserve">antakse välismaalasele võimalus taotluse kohta tehtud keelduva otsuse järgselt jätkata vajaduspõhiselt majutuskeskuse teenuste kasutamist kuni 30 päeva, arvates lõpliku otsuse tegemisest. Sellel ajal on välismaalasele </w:t>
      </w:r>
      <w:r w:rsidR="00B356E6" w:rsidRPr="00B356E6">
        <w:rPr>
          <w:rFonts w:eastAsia="Times New Roman"/>
        </w:rPr>
        <w:t xml:space="preserve">jätkuvalt </w:t>
      </w:r>
      <w:r w:rsidRPr="00B356E6">
        <w:rPr>
          <w:rFonts w:eastAsia="Times New Roman"/>
        </w:rPr>
        <w:t xml:space="preserve">tagatud ennekõike majutus koos hügieenivõimalustega, toiduabi ning vältimatu tervishoiuteenus. Lisakohustusi </w:t>
      </w:r>
      <w:proofErr w:type="spellStart"/>
      <w:r w:rsidR="00E331D7">
        <w:rPr>
          <w:rFonts w:eastAsia="Times New Roman"/>
        </w:rPr>
        <w:t>KOV-idele</w:t>
      </w:r>
      <w:proofErr w:type="spellEnd"/>
      <w:r w:rsidRPr="00B356E6">
        <w:rPr>
          <w:rFonts w:eastAsia="Times New Roman"/>
        </w:rPr>
        <w:t xml:space="preserve"> ei teki. </w:t>
      </w:r>
      <w:r w:rsidR="00B356E6" w:rsidRPr="00B356E6">
        <w:rPr>
          <w:rFonts w:eastAsia="Times New Roman"/>
        </w:rPr>
        <w:t>Kirjeldatud</w:t>
      </w:r>
      <w:r w:rsidRPr="00B356E6">
        <w:rPr>
          <w:rFonts w:eastAsia="Times New Roman"/>
        </w:rPr>
        <w:t xml:space="preserve"> tugi</w:t>
      </w:r>
      <w:r w:rsidR="00B356E6" w:rsidRPr="00B356E6">
        <w:rPr>
          <w:rFonts w:eastAsia="Times New Roman"/>
        </w:rPr>
        <w:t xml:space="preserve">, mis kestab kuni 30 päeva, </w:t>
      </w:r>
      <w:r w:rsidRPr="00B356E6">
        <w:rPr>
          <w:rFonts w:eastAsia="Times New Roman"/>
        </w:rPr>
        <w:t xml:space="preserve">laieneb ainult nendele välismaalastele, kes on </w:t>
      </w:r>
      <w:r w:rsidR="00B356E6" w:rsidRPr="00B356E6">
        <w:rPr>
          <w:rFonts w:eastAsia="Times New Roman"/>
        </w:rPr>
        <w:t xml:space="preserve">vahetult enne keelduva otsuse saamist elanud </w:t>
      </w:r>
      <w:r w:rsidRPr="00B356E6">
        <w:rPr>
          <w:rFonts w:eastAsia="Times New Roman"/>
        </w:rPr>
        <w:t>majutuskeskuses</w:t>
      </w:r>
      <w:r w:rsidR="00B356E6" w:rsidRPr="00B356E6">
        <w:rPr>
          <w:rFonts w:eastAsia="Times New Roman"/>
        </w:rPr>
        <w:t xml:space="preserve">. </w:t>
      </w:r>
      <w:r w:rsidR="00B356E6" w:rsidRPr="00C97CD3">
        <w:rPr>
          <w:rFonts w:eastAsia="Times New Roman"/>
        </w:rPr>
        <w:t>Nimetatud täiendav tugi ei laiene välismaalastele, kes otsuse kätte saamise ajal elasid iseseisvalt või olid väljasaadetavad või kinnipidamisele paigutatud.</w:t>
      </w:r>
    </w:p>
    <w:p w14:paraId="61F171CE" w14:textId="77777777" w:rsidR="00BE6524" w:rsidRPr="00C97CD3" w:rsidRDefault="00BE6524" w:rsidP="00983560">
      <w:pPr>
        <w:jc w:val="both"/>
        <w:rPr>
          <w:rFonts w:eastAsia="Times New Roman"/>
        </w:rPr>
      </w:pPr>
    </w:p>
    <w:p w14:paraId="0C0D0F8C" w14:textId="54135858" w:rsidR="00B356E6" w:rsidRPr="00653113" w:rsidRDefault="00B356E6" w:rsidP="00B356E6">
      <w:pPr>
        <w:spacing w:line="259" w:lineRule="auto"/>
        <w:jc w:val="both"/>
        <w:rPr>
          <w:rFonts w:eastAsia="Times New Roman"/>
        </w:rPr>
      </w:pPr>
      <w:r w:rsidRPr="00C97CD3">
        <w:rPr>
          <w:rFonts w:eastAsia="Times New Roman"/>
          <w:b/>
          <w:color w:val="4472C4" w:themeColor="accent1"/>
        </w:rPr>
        <w:t>Lõikega 4</w:t>
      </w:r>
      <w:r w:rsidRPr="00653113">
        <w:rPr>
          <w:rFonts w:eastAsia="Times New Roman"/>
        </w:rPr>
        <w:t xml:space="preserve"> luuakse </w:t>
      </w:r>
      <w:r w:rsidR="001C03CF">
        <w:rPr>
          <w:rFonts w:eastAsia="Times New Roman"/>
        </w:rPr>
        <w:t>SKA</w:t>
      </w:r>
      <w:r w:rsidR="007E5AD5">
        <w:rPr>
          <w:rFonts w:eastAsia="Times New Roman"/>
        </w:rPr>
        <w:t>-</w:t>
      </w:r>
      <w:proofErr w:type="spellStart"/>
      <w:r w:rsidR="001C03CF">
        <w:rPr>
          <w:rFonts w:eastAsia="Times New Roman"/>
        </w:rPr>
        <w:t>le</w:t>
      </w:r>
      <w:proofErr w:type="spellEnd"/>
      <w:r w:rsidRPr="00653113">
        <w:rPr>
          <w:rFonts w:eastAsia="Times New Roman"/>
        </w:rPr>
        <w:t xml:space="preserve"> võimalus vajadusel kaasata partnereid ja teenuseosutajaid materiaalsete vastuvõtutingimuste tagamiseks</w:t>
      </w:r>
      <w:r w:rsidR="00877808">
        <w:rPr>
          <w:rFonts w:eastAsia="Times New Roman"/>
        </w:rPr>
        <w:t>.</w:t>
      </w:r>
      <w:r w:rsidRPr="00653113">
        <w:rPr>
          <w:rFonts w:eastAsia="Times New Roman"/>
        </w:rPr>
        <w:t xml:space="preserve"> Selline lähenemine annab võimaluse vastuvõtutingimuste paindlikuma ja jätkusuutlikumaks korraldamiseks, seda ka rändesurve korral.</w:t>
      </w:r>
      <w:r w:rsidR="00877808">
        <w:rPr>
          <w:rFonts w:eastAsia="Times New Roman"/>
        </w:rPr>
        <w:t xml:space="preserve"> Seetõttu sätestatakse, et SKA </w:t>
      </w:r>
      <w:r w:rsidR="00877808" w:rsidRPr="00877808">
        <w:rPr>
          <w:rFonts w:eastAsia="Times New Roman"/>
        </w:rPr>
        <w:t>võib materiaalsete vastuvõtutingimuste korraldamise ülesande täitmise halduskoostöö seaduses sätestatud korras sõlmitud halduslepingu alusel üle anda füüsilisest isikust ettevõtjale või juriidilisele isikule. Halduslepingu alusel üleantud ülesannetega kaasnevad käesolevas seaduses sätestatud õigused ja kohustused ning vastutus.</w:t>
      </w:r>
    </w:p>
    <w:p w14:paraId="4EF13DE6" w14:textId="77777777" w:rsidR="00AA23D9" w:rsidRPr="001E23F0" w:rsidRDefault="00AA23D9" w:rsidP="00AA23D9">
      <w:pPr>
        <w:jc w:val="both"/>
      </w:pPr>
    </w:p>
    <w:p w14:paraId="14F64BA4" w14:textId="53875E7B" w:rsidR="00C97CD3" w:rsidRPr="001E23F0" w:rsidRDefault="00C97CD3" w:rsidP="00C97CD3">
      <w:pPr>
        <w:jc w:val="both"/>
        <w:rPr>
          <w:rFonts w:eastAsia="Times New Roman"/>
          <w:color w:val="00B050"/>
        </w:rPr>
      </w:pPr>
      <w:r w:rsidRPr="00C97CD3">
        <w:rPr>
          <w:b/>
          <w:bCs/>
          <w:color w:val="4472C4" w:themeColor="accent1"/>
        </w:rPr>
        <w:t>Lõikega 5</w:t>
      </w:r>
      <w:r w:rsidRPr="00C97CD3">
        <w:rPr>
          <w:color w:val="4472C4" w:themeColor="accent1"/>
        </w:rPr>
        <w:t xml:space="preserve"> </w:t>
      </w:r>
      <w:r>
        <w:t>sätestatakse, et r</w:t>
      </w:r>
      <w:r w:rsidR="00AA23D9" w:rsidRPr="001E23F0">
        <w:t>ahvusvahelise kaitse taotlejate majutuskeskuses ja muus taotlejate majutamiseks kohandatud asukohas</w:t>
      </w:r>
      <w:r w:rsidR="00AA23D9" w:rsidRPr="001E23F0" w:rsidDel="007502F1">
        <w:t xml:space="preserve"> </w:t>
      </w:r>
      <w:r w:rsidR="00AA23D9" w:rsidRPr="001E23F0">
        <w:t xml:space="preserve">on keelatud omada esemeid, mis võivad ohustada isiku enda või teiste isikute elu või tervist või rahvusvahelise kaitse taotlejate majutuskeskuse või </w:t>
      </w:r>
      <w:r w:rsidR="00AA23D9" w:rsidRPr="00C97CD3">
        <w:t>muu majutuskoha turvalisust.</w:t>
      </w:r>
      <w:r w:rsidRPr="00C97CD3">
        <w:t xml:space="preserve"> Sellega </w:t>
      </w:r>
      <w:r w:rsidRPr="00C97CD3">
        <w:rPr>
          <w:rFonts w:eastAsia="Times New Roman"/>
        </w:rPr>
        <w:t xml:space="preserve">tagatakse turvalisus rahvusvahelise kaitse taotlejatele ning ennetatakse võimalikke vägivalla kasutamise juhtumeid. Selleks on majutuskohas viibides keelatud omada esemeid, mis võivad ohustada isiku enda või teiste isikute elu või tervist ja/või majutuskoha turvalisust. Täpsem ammendav loetelu keelatud esemetest </w:t>
      </w:r>
      <w:r>
        <w:rPr>
          <w:rFonts w:eastAsia="Times New Roman"/>
        </w:rPr>
        <w:t xml:space="preserve">kehtestatakse </w:t>
      </w:r>
      <w:r w:rsidRPr="00C97CD3">
        <w:rPr>
          <w:rFonts w:eastAsia="Times New Roman"/>
        </w:rPr>
        <w:t xml:space="preserve">lõike 6 sätestatud </w:t>
      </w:r>
      <w:r>
        <w:rPr>
          <w:rFonts w:eastAsia="Times New Roman"/>
        </w:rPr>
        <w:t xml:space="preserve">volitusnormi alusel loodavas </w:t>
      </w:r>
      <w:r w:rsidRPr="00C97CD3">
        <w:rPr>
          <w:rFonts w:eastAsia="Times New Roman"/>
        </w:rPr>
        <w:t>majutuskeskuse sisekorras.</w:t>
      </w:r>
    </w:p>
    <w:p w14:paraId="412E4EE2" w14:textId="77777777" w:rsidR="00C97CD3" w:rsidRPr="001E23F0" w:rsidRDefault="00C97CD3" w:rsidP="00AA23D9">
      <w:pPr>
        <w:jc w:val="both"/>
      </w:pPr>
    </w:p>
    <w:p w14:paraId="17E070F5" w14:textId="6F4C18A5" w:rsidR="00AA23D9" w:rsidRPr="001E23F0" w:rsidRDefault="00751087" w:rsidP="00AA23D9">
      <w:pPr>
        <w:jc w:val="both"/>
      </w:pPr>
      <w:r w:rsidRPr="00751087">
        <w:rPr>
          <w:b/>
          <w:bCs/>
          <w:color w:val="4472C4" w:themeColor="accent1"/>
        </w:rPr>
        <w:t>Lõikega 6</w:t>
      </w:r>
      <w:r>
        <w:t xml:space="preserve"> luuakse volitusnorm majutuskeskuse sisekorra kehtestamiseks ning loetelu minimaalsetest teemadest selles sisekorras. Nimetaud sisekorras tulem</w:t>
      </w:r>
      <w:r w:rsidR="00AA23D9" w:rsidRPr="001E23F0">
        <w:t xml:space="preserve"> vähemalt</w:t>
      </w:r>
      <w:r>
        <w:t xml:space="preserve"> reguleerida </w:t>
      </w:r>
      <w:r w:rsidR="00AA23D9" w:rsidRPr="001E23F0">
        <w:t>taotleja majutamise kord; territooriumil ja hoones viibimise ja eemalviibimise kord, sealhulgas territooriumil ja hoones kohustusliku viibimise kellaajad; külastamise kord; vara ja ruumide kasutamise kord; nende esemete loetelu, mis on rahvusvahelise kaitse taotlejate majutuskeskuses keelatud</w:t>
      </w:r>
      <w:r w:rsidR="004B1A14">
        <w:t>;</w:t>
      </w:r>
      <w:r w:rsidR="00AA23D9" w:rsidRPr="001E23F0">
        <w:t xml:space="preserve"> kaebuste esitamise kord</w:t>
      </w:r>
      <w:r w:rsidR="004B1A14">
        <w:t xml:space="preserve"> ja</w:t>
      </w:r>
      <w:r w:rsidR="00AA23D9" w:rsidRPr="001E23F0">
        <w:t xml:space="preserve"> rahalise toetuse maksmise kord.</w:t>
      </w:r>
    </w:p>
    <w:p w14:paraId="6F66E9F0" w14:textId="77777777" w:rsidR="004B1A14" w:rsidRDefault="004B1A14" w:rsidP="00751087">
      <w:pPr>
        <w:jc w:val="both"/>
        <w:rPr>
          <w:rFonts w:eastAsia="Times New Roman"/>
          <w:color w:val="00B050"/>
        </w:rPr>
      </w:pPr>
    </w:p>
    <w:p w14:paraId="3AEA6542" w14:textId="65D0284C" w:rsidR="00751087" w:rsidRPr="004B1A14" w:rsidRDefault="00751087" w:rsidP="00751087">
      <w:pPr>
        <w:jc w:val="both"/>
        <w:rPr>
          <w:rFonts w:eastAsia="Times New Roman"/>
        </w:rPr>
      </w:pPr>
      <w:r w:rsidRPr="004B1A14">
        <w:rPr>
          <w:rFonts w:eastAsia="Times New Roman"/>
        </w:rPr>
        <w:t xml:space="preserve">Lähtutakse </w:t>
      </w:r>
      <w:r w:rsidR="001B7DAE">
        <w:rPr>
          <w:rFonts w:eastAsia="Times New Roman"/>
        </w:rPr>
        <w:t>EUAA</w:t>
      </w:r>
      <w:r w:rsidRPr="004B1A14">
        <w:rPr>
          <w:rFonts w:eastAsia="Times New Roman"/>
        </w:rPr>
        <w:t xml:space="preserve"> suunistest ning </w:t>
      </w:r>
      <w:r w:rsidR="00467681">
        <w:rPr>
          <w:rFonts w:eastAsia="Times New Roman"/>
        </w:rPr>
        <w:t>praegusest</w:t>
      </w:r>
      <w:r w:rsidRPr="004B1A14">
        <w:rPr>
          <w:rFonts w:eastAsia="Times New Roman"/>
        </w:rPr>
        <w:t xml:space="preserve"> praktika</w:t>
      </w:r>
      <w:r w:rsidR="00467681">
        <w:rPr>
          <w:rFonts w:eastAsia="Times New Roman"/>
        </w:rPr>
        <w:t xml:space="preserve">st. Muuhulgas eelkõige </w:t>
      </w:r>
      <w:r w:rsidRPr="004B1A14">
        <w:rPr>
          <w:rFonts w:eastAsia="Times New Roman"/>
        </w:rPr>
        <w:t xml:space="preserve">asjaolust, et majutuskeskuse puhul on tegemist nn kollektiivse </w:t>
      </w:r>
      <w:r w:rsidR="006970E0">
        <w:rPr>
          <w:rFonts w:eastAsia="Times New Roman"/>
        </w:rPr>
        <w:t xml:space="preserve">avatud </w:t>
      </w:r>
      <w:r w:rsidRPr="004B1A14">
        <w:rPr>
          <w:rFonts w:eastAsia="Times New Roman"/>
        </w:rPr>
        <w:t>asutusega, kus erineva päritolu, tausta</w:t>
      </w:r>
      <w:r w:rsidR="006970E0">
        <w:rPr>
          <w:rFonts w:eastAsia="Times New Roman"/>
        </w:rPr>
        <w:t>, kogemuse</w:t>
      </w:r>
      <w:r w:rsidRPr="004B1A14">
        <w:rPr>
          <w:rFonts w:eastAsia="Times New Roman"/>
        </w:rPr>
        <w:t xml:space="preserve"> ja traditsioonidega inimesed peavad võimalikult harmooniliselt koos elama. Sisekorra kehtestamise eesmärk on tagada ühene mõistetavus igapäevasest rahvusvahelise kaitse taotleja elu korraldusest</w:t>
      </w:r>
      <w:r w:rsidR="006970E0">
        <w:rPr>
          <w:rFonts w:eastAsia="Times New Roman"/>
        </w:rPr>
        <w:t xml:space="preserve">. Seega on vaja sätestada sisekorras </w:t>
      </w:r>
      <w:r w:rsidRPr="004B1A14">
        <w:rPr>
          <w:rFonts w:eastAsia="Times New Roman"/>
        </w:rPr>
        <w:t>keskuses viibijate- ja töötajate vahelise koostöö korraldust, ruumide korrashoiu reegleid, hoones viibimise ja eemalviibimise-, külaliste vastuvõtmise-, alaealiste laste üksinda keskuse ruumidesse jätmise korda jms. Täiendavalt käsitletakse sisekorras kaebuste esitamise korda. Sisekorra reegleid tutvustatakse taotlejale kolme kalendripäeva jooksul keskusesse saabumisest. Pikema ajaperioodi rakendamine on võimalik vaid mõjuval põhjusel. Sisekorra reeglid paigutatakse majutuskohas taotlejatele nähtavale ja kättesaadavale kohale. Tutvustamisel kaasatakse vajadusel tõlk. Selgitamine peab olema taotlejale arusaadavas keeles ja on oluline, sest nt rikkumised fikseeritakse ning korduvatele rikkumistele võivad rakenduda õiguslikud tagajärjed. Sisekorra rakendamine on vastavuses direktiiv</w:t>
      </w:r>
      <w:r w:rsidR="006970E0">
        <w:rPr>
          <w:rFonts w:eastAsia="Times New Roman"/>
        </w:rPr>
        <w:t>iga</w:t>
      </w:r>
      <w:r w:rsidRPr="004B1A14">
        <w:rPr>
          <w:rFonts w:eastAsia="Times New Roman"/>
        </w:rPr>
        <w:t xml:space="preserve"> 2024/1346</w:t>
      </w:r>
      <w:r w:rsidR="00254B9A">
        <w:rPr>
          <w:rFonts w:eastAsia="Times New Roman"/>
        </w:rPr>
        <w:t>/EL</w:t>
      </w:r>
      <w:r w:rsidRPr="004B1A14">
        <w:rPr>
          <w:rFonts w:eastAsia="Times New Roman"/>
        </w:rPr>
        <w:t xml:space="preserve"> (vastuvõtutingimuste kohta)</w:t>
      </w:r>
      <w:r w:rsidR="006970E0">
        <w:rPr>
          <w:rFonts w:eastAsia="Times New Roman"/>
        </w:rPr>
        <w:t>.</w:t>
      </w:r>
    </w:p>
    <w:p w14:paraId="185A16A9" w14:textId="77777777" w:rsidR="00AA23D9" w:rsidRPr="001E23F0" w:rsidRDefault="00AA23D9" w:rsidP="00AA23D9">
      <w:pPr>
        <w:jc w:val="both"/>
      </w:pPr>
    </w:p>
    <w:p w14:paraId="532418F3" w14:textId="77777777" w:rsidR="00AA23D9" w:rsidRPr="001E23F0" w:rsidRDefault="003C7FF2" w:rsidP="00AA23D9">
      <w:pPr>
        <w:jc w:val="both"/>
      </w:pPr>
      <w:r w:rsidRPr="00627B2A">
        <w:rPr>
          <w:b/>
          <w:bCs/>
          <w:color w:val="4472C4" w:themeColor="accent1"/>
        </w:rPr>
        <w:t xml:space="preserve">Lõike </w:t>
      </w:r>
      <w:r w:rsidR="00802D24" w:rsidRPr="00627B2A">
        <w:rPr>
          <w:b/>
          <w:color w:val="4472C4" w:themeColor="accent1"/>
        </w:rPr>
        <w:t>7</w:t>
      </w:r>
      <w:r>
        <w:t xml:space="preserve"> kohaselt kohaldatakse r</w:t>
      </w:r>
      <w:r w:rsidR="00AA23D9" w:rsidRPr="001E23F0">
        <w:t>ahvusvahelise kaitse taotlejate majutuskeskuse sisekorda ka muus taotlejate majutamiseks kohandatud asukohas.</w:t>
      </w:r>
    </w:p>
    <w:p w14:paraId="2ADE0E07" w14:textId="77777777" w:rsidR="00AA23D9" w:rsidRPr="001E23F0" w:rsidRDefault="00AA23D9" w:rsidP="00AA23D9">
      <w:pPr>
        <w:jc w:val="both"/>
      </w:pPr>
    </w:p>
    <w:p w14:paraId="6EC31FDB" w14:textId="65F2E55E" w:rsidR="00843E25" w:rsidRDefault="00627B2A" w:rsidP="00AA23D9">
      <w:pPr>
        <w:jc w:val="both"/>
      </w:pPr>
      <w:r>
        <w:t>Seega täpsustatakse, et si</w:t>
      </w:r>
      <w:r w:rsidR="00843E25" w:rsidRPr="00843E25">
        <w:t xml:space="preserve">sekord kehtib ka muudes </w:t>
      </w:r>
      <w:r w:rsidR="001C03CF">
        <w:t>SKA</w:t>
      </w:r>
      <w:r w:rsidR="00843E25" w:rsidRPr="00843E25">
        <w:t xml:space="preserve"> pakutavates majutuskohtades. Sõltuvalt rände olukorrast ja mahust võib </w:t>
      </w:r>
      <w:r w:rsidR="001C03CF">
        <w:t>SKA</w:t>
      </w:r>
      <w:r w:rsidR="00843E25" w:rsidRPr="00843E25">
        <w:t xml:space="preserve"> kaasata </w:t>
      </w:r>
      <w:r w:rsidR="00427B03">
        <w:t xml:space="preserve">vastuvõtu </w:t>
      </w:r>
      <w:r w:rsidR="00843E25" w:rsidRPr="00843E25">
        <w:t>teenuse korraldamisse erinevaid lepingulisi partnereid. On oluline, et taotlejatele, sõltumata nende asukohast või teenuseosutajast, on tagatud samadest põhimõtetest ja komponentidest koosnev kvaliteetne teenus.</w:t>
      </w:r>
    </w:p>
    <w:p w14:paraId="0F886027" w14:textId="77777777" w:rsidR="00843E25" w:rsidRPr="001E23F0" w:rsidRDefault="00843E25" w:rsidP="00AA23D9">
      <w:pPr>
        <w:jc w:val="both"/>
      </w:pPr>
    </w:p>
    <w:p w14:paraId="29D06292" w14:textId="77777777" w:rsidR="004001D7" w:rsidRDefault="00034482" w:rsidP="004001D7">
      <w:pPr>
        <w:jc w:val="both"/>
      </w:pPr>
      <w:r w:rsidRPr="00F904A9">
        <w:rPr>
          <w:b/>
          <w:color w:val="4472C4" w:themeColor="accent1"/>
        </w:rPr>
        <w:t xml:space="preserve">Lõikega </w:t>
      </w:r>
      <w:r w:rsidR="00802D24" w:rsidRPr="00F904A9">
        <w:rPr>
          <w:b/>
          <w:color w:val="4472C4" w:themeColor="accent1"/>
        </w:rPr>
        <w:t>8</w:t>
      </w:r>
      <w:r>
        <w:t xml:space="preserve"> sätestatakse juhul kui r</w:t>
      </w:r>
      <w:r w:rsidR="00AA23D9" w:rsidRPr="001E23F0">
        <w:t>ahvusvahelise kaitse taotleja viiakse ühest majutuskohast teise üle</w:t>
      </w:r>
      <w:r>
        <w:t>, siis selleks pean olema põhjendus.</w:t>
      </w:r>
      <w:r w:rsidR="00AA23D9" w:rsidRPr="001E23F0">
        <w:t xml:space="preserve"> Üleviimise korral on materiaalsete vastuvõtutingimuste osutaja kohustatud teatama rahvusvahelise kaitse taotlejale uue aadressi ja andma taotlejale võimaluse </w:t>
      </w:r>
      <w:r w:rsidR="00AA23D9" w:rsidRPr="00836C41">
        <w:t xml:space="preserve">teavitada </w:t>
      </w:r>
      <w:r w:rsidR="00902F93" w:rsidRPr="00836C41">
        <w:t>esindajat</w:t>
      </w:r>
      <w:r w:rsidR="00836C41">
        <w:t>.</w:t>
      </w:r>
    </w:p>
    <w:p w14:paraId="23CCDDAA" w14:textId="77777777" w:rsidR="00AA23D9" w:rsidRPr="001E23F0" w:rsidRDefault="00AA23D9" w:rsidP="00902F93">
      <w:pPr>
        <w:jc w:val="both"/>
      </w:pPr>
    </w:p>
    <w:p w14:paraId="4AFE90B0" w14:textId="04C4FBFC" w:rsidR="00DB2493" w:rsidRPr="00BB7599" w:rsidRDefault="00BB7599" w:rsidP="00CB4FD6">
      <w:pPr>
        <w:jc w:val="both"/>
        <w:rPr>
          <w:rFonts w:eastAsia="Times New Roman"/>
        </w:rPr>
      </w:pPr>
      <w:r w:rsidRPr="00BB7599">
        <w:rPr>
          <w:rFonts w:eastAsia="Times New Roman"/>
        </w:rPr>
        <w:t>Seega kehtestatakse lõikega</w:t>
      </w:r>
      <w:r w:rsidR="00DB2493" w:rsidRPr="00BB7599">
        <w:rPr>
          <w:rFonts w:eastAsia="Times New Roman"/>
        </w:rPr>
        <w:t xml:space="preserve"> 8</w:t>
      </w:r>
      <w:r w:rsidRPr="00BB7599">
        <w:rPr>
          <w:rFonts w:eastAsia="Times New Roman"/>
        </w:rPr>
        <w:t>, et üleviimine ühes majutuskohast</w:t>
      </w:r>
      <w:r w:rsidR="00DB2493" w:rsidRPr="00BB7599">
        <w:rPr>
          <w:rFonts w:eastAsia="Times New Roman"/>
        </w:rPr>
        <w:t xml:space="preserve"> teise </w:t>
      </w:r>
      <w:r w:rsidRPr="00BB7599">
        <w:rPr>
          <w:rFonts w:eastAsia="Times New Roman"/>
        </w:rPr>
        <w:t>ei saa olla meelevaldne vaid argumenteeritud.</w:t>
      </w:r>
      <w:r w:rsidR="00DB2493" w:rsidRPr="00BB7599">
        <w:rPr>
          <w:rFonts w:eastAsia="Times New Roman"/>
        </w:rPr>
        <w:t xml:space="preserve"> Põhjendatud vajaduseks ümberpaigutamisel loetakse muuhulgas taotlejal majutuskohas viibimise ajal tuvastatud vastuvõtutingimuste erivajadus, millele esmane majutuskoht ei pruugi vastata. Samuti võib olla põhjuseks rändes toimunud muudatused, mis eeldavad täiendavate majutuskohtade loomist või majutuskoha siseselt ümberpaigutamist, </w:t>
      </w:r>
      <w:r w:rsidR="00DB2493" w:rsidRPr="00BB7599">
        <w:rPr>
          <w:rFonts w:eastAsia="Times New Roman"/>
        </w:rPr>
        <w:lastRenderedPageBreak/>
        <w:t>kasutades ära majutuskoha maksimaalset võimekust. Üleviimine võib olla tingitud turvalisuse- ja tervise kaalutlustest, juhul kui majutuskohas on täheldada, et konkreetsel taotlejal ei ole seal viibimine turvaline või tema pärast ei ole see turvaline teistele taotlejatele. Kui taotleja on korduvalt rikkunud nt majutuskoha reegleid või ta ei tee teenuse pakkujaga koostööd</w:t>
      </w:r>
      <w:r w:rsidR="00815D05">
        <w:rPr>
          <w:rFonts w:eastAsia="Times New Roman"/>
        </w:rPr>
        <w:t>,</w:t>
      </w:r>
      <w:r w:rsidR="00DB2493" w:rsidRPr="00BB7599">
        <w:rPr>
          <w:rFonts w:eastAsia="Times New Roman"/>
        </w:rPr>
        <w:t xml:space="preserve"> võidakse otsustada tema vastuvõtutingimuste vähendamine. Sel juhul on võimalik taotleja ümber paigutada madalama standardiga selleks eraldi loodud majutuskohta. Taotlejat teavitatakse ümberpaigutamisest suuliselt ja kirjalikult, tuues välja uue asukoha aadress. Teenuse pakkuja tagab vajadusel transpordi ning võimaluse tea</w:t>
      </w:r>
      <w:r w:rsidR="00DB2493" w:rsidRPr="00457A1A">
        <w:rPr>
          <w:rFonts w:eastAsia="Times New Roman"/>
        </w:rPr>
        <w:t xml:space="preserve">vitada </w:t>
      </w:r>
      <w:r w:rsidRPr="00457A1A">
        <w:rPr>
          <w:rFonts w:eastAsia="Times New Roman"/>
        </w:rPr>
        <w:t>taotle</w:t>
      </w:r>
      <w:r w:rsidR="00457A1A" w:rsidRPr="00457A1A">
        <w:rPr>
          <w:rFonts w:eastAsia="Times New Roman"/>
        </w:rPr>
        <w:t>j</w:t>
      </w:r>
      <w:r w:rsidRPr="00457A1A">
        <w:rPr>
          <w:rFonts w:eastAsia="Times New Roman"/>
        </w:rPr>
        <w:t>a</w:t>
      </w:r>
      <w:r w:rsidR="00457A1A" w:rsidRPr="00457A1A">
        <w:rPr>
          <w:rFonts w:eastAsia="Times New Roman"/>
        </w:rPr>
        <w:t xml:space="preserve"> esindajat, kes osutab talle õigusabi</w:t>
      </w:r>
      <w:r w:rsidR="00DB2493" w:rsidRPr="00457A1A">
        <w:rPr>
          <w:rFonts w:eastAsia="Times New Roman"/>
        </w:rPr>
        <w:t>.</w:t>
      </w:r>
      <w:r w:rsidR="00DB2493" w:rsidRPr="00BB7599">
        <w:rPr>
          <w:rFonts w:eastAsia="Times New Roman"/>
        </w:rPr>
        <w:t xml:space="preserve"> Antud sätet laiendatakse ka </w:t>
      </w:r>
      <w:r w:rsidR="00BC0ED3">
        <w:rPr>
          <w:rFonts w:eastAsia="Times New Roman"/>
        </w:rPr>
        <w:t>taotlejatele</w:t>
      </w:r>
      <w:r w:rsidR="00DB2493">
        <w:rPr>
          <w:rFonts w:eastAsia="Times New Roman"/>
        </w:rPr>
        <w:t>, kes</w:t>
      </w:r>
      <w:r w:rsidR="00DB2493" w:rsidRPr="00BB7599">
        <w:rPr>
          <w:rFonts w:eastAsia="Times New Roman"/>
        </w:rPr>
        <w:t xml:space="preserve"> on majutuskeskuses viibimise ajal saanud rahvusvahelise kaitse, kuid ei ole veel leidnud eluruumi mõnes </w:t>
      </w:r>
      <w:proofErr w:type="spellStart"/>
      <w:r w:rsidR="009148C3">
        <w:rPr>
          <w:rFonts w:eastAsia="Times New Roman"/>
        </w:rPr>
        <w:t>KOV-i</w:t>
      </w:r>
      <w:proofErr w:type="spellEnd"/>
      <w:r w:rsidR="00DB2493" w:rsidRPr="00537B46">
        <w:rPr>
          <w:rFonts w:eastAsia="Times New Roman"/>
        </w:rPr>
        <w:t xml:space="preserve"> üksuses.</w:t>
      </w:r>
    </w:p>
    <w:p w14:paraId="26FEFF81" w14:textId="77777777" w:rsidR="00DB2493" w:rsidRDefault="00DB2493" w:rsidP="00902F93">
      <w:pPr>
        <w:jc w:val="both"/>
      </w:pPr>
    </w:p>
    <w:p w14:paraId="0560824D" w14:textId="2E58D960" w:rsidR="00AA23D9" w:rsidRPr="001E23F0" w:rsidRDefault="00596969" w:rsidP="00AA23D9">
      <w:pPr>
        <w:jc w:val="both"/>
      </w:pPr>
      <w:r w:rsidRPr="00596969">
        <w:rPr>
          <w:b/>
          <w:bCs/>
          <w:color w:val="4472C4" w:themeColor="accent1"/>
        </w:rPr>
        <w:t xml:space="preserve">Lõikes </w:t>
      </w:r>
      <w:r w:rsidR="00802D24" w:rsidRPr="00596969">
        <w:rPr>
          <w:b/>
          <w:color w:val="4472C4" w:themeColor="accent1"/>
        </w:rPr>
        <w:t>9</w:t>
      </w:r>
      <w:r>
        <w:t xml:space="preserve"> täpsustatakse, et k</w:t>
      </w:r>
      <w:r w:rsidR="00AA23D9" w:rsidRPr="001E23F0">
        <w:t xml:space="preserve">äesolevas </w:t>
      </w:r>
      <w:r w:rsidR="00DA11A0" w:rsidRPr="00A63E35">
        <w:t>§</w:t>
      </w:r>
      <w:r w:rsidR="00DA11A0">
        <w:t>-</w:t>
      </w:r>
      <w:proofErr w:type="spellStart"/>
      <w:r w:rsidR="00DA11A0">
        <w:t>is</w:t>
      </w:r>
      <w:proofErr w:type="spellEnd"/>
      <w:r w:rsidR="00AA23D9" w:rsidRPr="001E23F0">
        <w:t xml:space="preserve"> sätestatut ei kohaldata taotlejale, kelle suhtes kohaldatakse piirimenetlust.</w:t>
      </w:r>
      <w:r>
        <w:t xml:space="preserve"> </w:t>
      </w:r>
      <w:r w:rsidR="00570FE1">
        <w:t>Nimetatud eristus</w:t>
      </w:r>
      <w:r>
        <w:t xml:space="preserve"> on vajalik, sest piirimenetluse subjektidel puudub luba Eestisse siseneda ning nende majutuse</w:t>
      </w:r>
      <w:r w:rsidR="00570FE1">
        <w:t xml:space="preserve"> ning vastuvõtu korraldamise tagab </w:t>
      </w:r>
      <w:r w:rsidR="00457A1A">
        <w:t>PPA</w:t>
      </w:r>
      <w:r w:rsidR="00570FE1">
        <w:t xml:space="preserve"> piiril, kinnipidamiskeskuses või mujal </w:t>
      </w:r>
      <w:r w:rsidR="00457A1A">
        <w:t>PPA</w:t>
      </w:r>
      <w:r w:rsidR="00570FE1">
        <w:t xml:space="preserve"> määratud kohas.</w:t>
      </w:r>
      <w:r w:rsidR="00E96A08">
        <w:t xml:space="preserve"> Täpsemad põhjendused on esitatud piirimenetlust käsitlevades osades.</w:t>
      </w:r>
    </w:p>
    <w:p w14:paraId="627378A5" w14:textId="77777777" w:rsidR="0087090F" w:rsidRDefault="0087090F" w:rsidP="009802BE">
      <w:pPr>
        <w:rPr>
          <w:b/>
          <w:bCs/>
        </w:rPr>
      </w:pPr>
    </w:p>
    <w:p w14:paraId="02E84662" w14:textId="77777777" w:rsidR="00A62EA5" w:rsidRDefault="00A62EA5" w:rsidP="009802BE">
      <w:pPr>
        <w:rPr>
          <w:b/>
          <w:bCs/>
        </w:rPr>
      </w:pPr>
      <w:r w:rsidRPr="00247A41">
        <w:rPr>
          <w:b/>
        </w:rPr>
        <w:t>§ 4</w:t>
      </w:r>
      <w:r w:rsidR="00DC5973" w:rsidRPr="00247A41">
        <w:rPr>
          <w:b/>
        </w:rPr>
        <w:t>4</w:t>
      </w:r>
      <w:r w:rsidRPr="00247A41">
        <w:rPr>
          <w:b/>
        </w:rPr>
        <w:t>. Taotleja viibimine rahvusvahelise kaitse taotlejate majutuskeskuses või muus taotlejate majutamiseks kohandatud asukohas</w:t>
      </w:r>
    </w:p>
    <w:p w14:paraId="23E0DB6B" w14:textId="77777777" w:rsidR="0087090F" w:rsidRDefault="0087090F" w:rsidP="009802BE">
      <w:pPr>
        <w:rPr>
          <w:b/>
          <w:bCs/>
        </w:rPr>
      </w:pPr>
    </w:p>
    <w:p w14:paraId="465AFE2C" w14:textId="5B36805E" w:rsidR="00D17C3B" w:rsidRPr="00CA4AC3" w:rsidRDefault="00D17C3B" w:rsidP="00CA4AC3">
      <w:pPr>
        <w:jc w:val="both"/>
        <w:rPr>
          <w:rFonts w:eastAsia="Times New Roman"/>
        </w:rPr>
      </w:pPr>
      <w:r w:rsidRPr="00D17C3B">
        <w:rPr>
          <w:b/>
          <w:bCs/>
          <w:color w:val="4472C4" w:themeColor="accent1"/>
        </w:rPr>
        <w:t>Lõike 1</w:t>
      </w:r>
      <w:r>
        <w:t xml:space="preserve"> kohaselt on r</w:t>
      </w:r>
      <w:r w:rsidR="0033276D" w:rsidRPr="001E23F0">
        <w:t xml:space="preserve">ahvusvahelise kaitse menetluse ajal taotleja </w:t>
      </w:r>
      <w:r w:rsidR="0033276D" w:rsidRPr="00582114">
        <w:t xml:space="preserve">kohustatud viibima selle </w:t>
      </w:r>
      <w:r w:rsidR="00FE6BBB" w:rsidRPr="00582114">
        <w:t>maakonna</w:t>
      </w:r>
      <w:r w:rsidR="0033276D" w:rsidRPr="00582114">
        <w:t xml:space="preserve"> territooriumil, kus asub tema majutuskoht.</w:t>
      </w:r>
      <w:r>
        <w:t xml:space="preserve"> Sellega luuakse </w:t>
      </w:r>
      <w:r w:rsidRPr="00CA4AC3">
        <w:rPr>
          <w:rFonts w:eastAsia="Times New Roman"/>
        </w:rPr>
        <w:t>ennetusmeede välistamaks vastuvõtusüsteemi väärkasutust ning hallata vastuvõtu korraldamist. Lähtutud on maakonna põhisest lähenemisest, mis võimaldab inimesele vajalike teenuste kättesaadavuse laiemal territooriumil</w:t>
      </w:r>
      <w:r w:rsidR="00CA4AC3" w:rsidRPr="00CA4AC3">
        <w:rPr>
          <w:rFonts w:eastAsia="Times New Roman"/>
        </w:rPr>
        <w:t xml:space="preserve"> kui selleks on näiteks valla või linnavalitsuse territoorium. </w:t>
      </w:r>
      <w:r w:rsidRPr="00CA4AC3">
        <w:rPr>
          <w:rFonts w:eastAsia="Times New Roman"/>
        </w:rPr>
        <w:t>Taotleja kohustus viibida majutuskoha järgses maakonnas t</w:t>
      </w:r>
      <w:r w:rsidR="00CA4AC3" w:rsidRPr="00CA4AC3">
        <w:rPr>
          <w:rFonts w:eastAsia="Times New Roman"/>
        </w:rPr>
        <w:t>ugineb</w:t>
      </w:r>
      <w:r w:rsidRPr="00CA4AC3">
        <w:rPr>
          <w:rFonts w:eastAsia="Times New Roman"/>
        </w:rPr>
        <w:t xml:space="preserve"> direktiivi 2024/1346</w:t>
      </w:r>
      <w:r w:rsidR="00254B9A">
        <w:rPr>
          <w:rFonts w:eastAsia="Times New Roman"/>
        </w:rPr>
        <w:t>/EL</w:t>
      </w:r>
      <w:r w:rsidRPr="00CA4AC3">
        <w:rPr>
          <w:rFonts w:eastAsia="Times New Roman"/>
        </w:rPr>
        <w:t xml:space="preserve"> (vastuvõtutingimuste kohta) artiklile 8.</w:t>
      </w:r>
    </w:p>
    <w:p w14:paraId="044E6C19" w14:textId="77777777" w:rsidR="0033276D" w:rsidRPr="00582114" w:rsidRDefault="0033276D" w:rsidP="0033276D">
      <w:pPr>
        <w:jc w:val="both"/>
      </w:pPr>
    </w:p>
    <w:p w14:paraId="325F5F28" w14:textId="05CEF5C0" w:rsidR="00D17C3B" w:rsidRPr="00D8682D" w:rsidRDefault="006616BB" w:rsidP="00D17C3B">
      <w:pPr>
        <w:jc w:val="both"/>
        <w:rPr>
          <w:rFonts w:eastAsia="Times New Roman"/>
          <w:color w:val="00B0F0"/>
        </w:rPr>
      </w:pPr>
      <w:r w:rsidRPr="006616BB">
        <w:rPr>
          <w:b/>
          <w:bCs/>
          <w:color w:val="4472C4" w:themeColor="accent1"/>
        </w:rPr>
        <w:t xml:space="preserve">Lõike </w:t>
      </w:r>
      <w:r w:rsidR="0033276D" w:rsidRPr="006616BB">
        <w:rPr>
          <w:b/>
          <w:color w:val="4472C4" w:themeColor="accent1"/>
        </w:rPr>
        <w:t>2</w:t>
      </w:r>
      <w:r>
        <w:t xml:space="preserve"> kohaselt</w:t>
      </w:r>
      <w:r w:rsidR="0033276D" w:rsidRPr="00582114">
        <w:t xml:space="preserve"> võib </w:t>
      </w:r>
      <w:r>
        <w:t>t</w:t>
      </w:r>
      <w:r w:rsidR="0033276D" w:rsidRPr="00582114">
        <w:t xml:space="preserve">aotleja viibida väljaspool lõikes 1 nimetatud </w:t>
      </w:r>
      <w:r w:rsidR="00563C15" w:rsidRPr="00582114">
        <w:t>maakonna</w:t>
      </w:r>
      <w:r w:rsidR="0033276D" w:rsidRPr="00582114">
        <w:t xml:space="preserve"> </w:t>
      </w:r>
      <w:r w:rsidR="0033276D" w:rsidRPr="001E23F0">
        <w:t>territooriumit, kui materiaalsete vastuvõtutingimuste osutaja peab seda vajalikuks materiaalsete vastuvõtutingimustega seotud teenuste osutamiseks.</w:t>
      </w:r>
      <w:r w:rsidR="006F3688">
        <w:t xml:space="preserve"> Seega</w:t>
      </w:r>
      <w:r w:rsidR="00D17C3B">
        <w:t xml:space="preserve"> tagatakse</w:t>
      </w:r>
      <w:r w:rsidR="006F3688">
        <w:t xml:space="preserve">, vastuvõtuteenuse </w:t>
      </w:r>
      <w:r w:rsidR="006F3688" w:rsidRPr="006F3688">
        <w:t>tagamisel</w:t>
      </w:r>
      <w:r w:rsidR="00D17C3B" w:rsidRPr="006F3688">
        <w:t xml:space="preserve"> paindlikkus</w:t>
      </w:r>
      <w:r w:rsidR="006F3688" w:rsidRPr="006F3688">
        <w:t>, mis lubab põhjendatud juhtudel</w:t>
      </w:r>
      <w:r w:rsidR="00D17C3B" w:rsidRPr="006F3688">
        <w:t xml:space="preserve"> </w:t>
      </w:r>
      <w:r w:rsidR="00D17C3B" w:rsidRPr="006F3688">
        <w:rPr>
          <w:rFonts w:eastAsia="Times New Roman"/>
        </w:rPr>
        <w:t>viibida väljaspool majutuskoha maakonna territooriumit</w:t>
      </w:r>
      <w:r w:rsidR="006F3688" w:rsidRPr="006F3688">
        <w:rPr>
          <w:rFonts w:eastAsia="Times New Roman"/>
        </w:rPr>
        <w:t>. Selleks</w:t>
      </w:r>
      <w:r w:rsidR="00D17C3B" w:rsidRPr="006F3688">
        <w:rPr>
          <w:rFonts w:eastAsia="Times New Roman"/>
        </w:rPr>
        <w:t xml:space="preserve"> võib olla </w:t>
      </w:r>
      <w:r w:rsidR="006F3688" w:rsidRPr="006F3688">
        <w:rPr>
          <w:rFonts w:eastAsia="Times New Roman"/>
        </w:rPr>
        <w:t>näiteks</w:t>
      </w:r>
      <w:r w:rsidR="00D17C3B" w:rsidRPr="006F3688">
        <w:rPr>
          <w:rFonts w:eastAsia="Times New Roman"/>
        </w:rPr>
        <w:t xml:space="preserve"> juurdepääs vajalikele teenustele, tööl käimine, sh vabatahtlik</w:t>
      </w:r>
      <w:r w:rsidR="006F3688" w:rsidRPr="006F3688">
        <w:rPr>
          <w:rFonts w:eastAsia="Times New Roman"/>
        </w:rPr>
        <w:t>u</w:t>
      </w:r>
      <w:r w:rsidR="00D17C3B" w:rsidRPr="006F3688">
        <w:rPr>
          <w:rFonts w:eastAsia="Times New Roman"/>
        </w:rPr>
        <w:t xml:space="preserve"> töö </w:t>
      </w:r>
      <w:r w:rsidR="006F3688" w:rsidRPr="006F3688">
        <w:rPr>
          <w:rFonts w:eastAsia="Times New Roman"/>
        </w:rPr>
        <w:t xml:space="preserve">tegemine </w:t>
      </w:r>
      <w:r w:rsidR="00D17C3B" w:rsidRPr="006F3688">
        <w:rPr>
          <w:rFonts w:eastAsia="Times New Roman"/>
        </w:rPr>
        <w:t xml:space="preserve">ning </w:t>
      </w:r>
      <w:r w:rsidR="006F3688" w:rsidRPr="006F3688">
        <w:rPr>
          <w:rFonts w:eastAsia="Times New Roman"/>
        </w:rPr>
        <w:t>majutus</w:t>
      </w:r>
      <w:r w:rsidR="00D17C3B" w:rsidRPr="006F3688">
        <w:rPr>
          <w:rFonts w:eastAsia="Times New Roman"/>
        </w:rPr>
        <w:t xml:space="preserve">keskuse </w:t>
      </w:r>
      <w:r w:rsidR="006F3688" w:rsidRPr="006F3688">
        <w:rPr>
          <w:rFonts w:eastAsia="Times New Roman"/>
        </w:rPr>
        <w:t>korraldatavate</w:t>
      </w:r>
      <w:r w:rsidR="00D17C3B" w:rsidRPr="006F3688">
        <w:rPr>
          <w:rFonts w:eastAsia="Times New Roman"/>
        </w:rPr>
        <w:t xml:space="preserve"> või partnerite pakutavates tegevustes osalemine. </w:t>
      </w:r>
    </w:p>
    <w:p w14:paraId="29E31C12" w14:textId="77777777" w:rsidR="00D17C3B" w:rsidRDefault="00D17C3B" w:rsidP="0033276D">
      <w:pPr>
        <w:jc w:val="both"/>
      </w:pPr>
    </w:p>
    <w:p w14:paraId="01526F6A" w14:textId="12D2F8C0" w:rsidR="00D17C3B" w:rsidRPr="00AB77AF" w:rsidRDefault="00AB77AF" w:rsidP="00AB77AF">
      <w:pPr>
        <w:jc w:val="both"/>
        <w:rPr>
          <w:rFonts w:eastAsia="Times New Roman"/>
        </w:rPr>
      </w:pPr>
      <w:r w:rsidRPr="00AB77AF">
        <w:rPr>
          <w:b/>
          <w:bCs/>
          <w:color w:val="4472C4" w:themeColor="accent1"/>
        </w:rPr>
        <w:t>Lõikega 3</w:t>
      </w:r>
      <w:r>
        <w:t xml:space="preserve"> täpsustatakse</w:t>
      </w:r>
      <w:r w:rsidR="0033276D" w:rsidRPr="00D8682D">
        <w:t xml:space="preserve"> </w:t>
      </w:r>
      <w:r w:rsidR="0012370B" w:rsidRPr="00D8682D">
        <w:t>maakonna</w:t>
      </w:r>
      <w:r w:rsidR="0033276D" w:rsidRPr="00D8682D">
        <w:t xml:space="preserve"> territooriumilt </w:t>
      </w:r>
      <w:r>
        <w:t xml:space="preserve">lahkumise põhjuseid ja korda. Nimelt sätestatakse, et lahkumiseks </w:t>
      </w:r>
      <w:r w:rsidR="0033276D" w:rsidRPr="00D8682D">
        <w:t xml:space="preserve">perekondlikel või tervislikel põhjustel </w:t>
      </w:r>
      <w:r>
        <w:t xml:space="preserve">on vajalik </w:t>
      </w:r>
      <w:r w:rsidR="0033276D" w:rsidRPr="00D8682D">
        <w:t xml:space="preserve">materiaalsete vastuvõtutingimuste osutaja </w:t>
      </w:r>
      <w:r>
        <w:t xml:space="preserve">st eelkõige majutuskeskuse luba. </w:t>
      </w:r>
      <w:r w:rsidR="0033276D" w:rsidRPr="00D8682D">
        <w:t xml:space="preserve">Kui </w:t>
      </w:r>
      <w:r>
        <w:t>maakonna</w:t>
      </w:r>
      <w:r w:rsidR="0033276D" w:rsidRPr="00D8682D">
        <w:t xml:space="preserve"> territooriumilt lahkumine on vajalik ilmumiseks haldusorganisse või kohtusse, </w:t>
      </w:r>
      <w:r>
        <w:t xml:space="preserve">siis ei ole majutuskeskuse luba vajalik, kuid lahkumisest </w:t>
      </w:r>
      <w:r w:rsidR="0033276D" w:rsidRPr="00D8682D">
        <w:t>tuleb s</w:t>
      </w:r>
      <w:r>
        <w:t>iiski eelnevalt</w:t>
      </w:r>
      <w:r w:rsidR="0033276D" w:rsidRPr="00D8682D">
        <w:t xml:space="preserve"> materiaalsete vastuvõtutingimuste osutajat teavitada.</w:t>
      </w:r>
      <w:r>
        <w:t xml:space="preserve"> Seega on luba vajalik isiklikeks käikudeks kuid </w:t>
      </w:r>
      <w:proofErr w:type="spellStart"/>
      <w:r w:rsidR="00457A1A" w:rsidRPr="00537B46">
        <w:t>PPA</w:t>
      </w:r>
      <w:r w:rsidR="00E94660">
        <w:t>-</w:t>
      </w:r>
      <w:r w:rsidRPr="00537B46">
        <w:t>sse</w:t>
      </w:r>
      <w:proofErr w:type="spellEnd"/>
      <w:r w:rsidR="00D17C3B">
        <w:t xml:space="preserve"> või </w:t>
      </w:r>
      <w:r>
        <w:t xml:space="preserve">teistesse ametiasutustesse ilmumiseks on vajalik majutuskoha teavitamine. </w:t>
      </w:r>
      <w:r w:rsidRPr="00AB77AF">
        <w:t>Nii teavitamise kui loa küsimisel</w:t>
      </w:r>
      <w:r w:rsidR="00D17C3B" w:rsidRPr="00AB77AF">
        <w:t xml:space="preserve"> on oluline lähtuda </w:t>
      </w:r>
      <w:r w:rsidR="00D17C3B" w:rsidRPr="00AB77AF">
        <w:rPr>
          <w:rFonts w:eastAsia="Times New Roman"/>
        </w:rPr>
        <w:t xml:space="preserve">majutuskeskuse sisekorras sätestatud reeglitest. </w:t>
      </w:r>
      <w:r w:rsidRPr="00AB77AF">
        <w:rPr>
          <w:rFonts w:eastAsia="Times New Roman"/>
        </w:rPr>
        <w:t>Teavitada või luba küsida võib ka taotleja õigusabi andja, kes taotlejat esindab.</w:t>
      </w:r>
    </w:p>
    <w:p w14:paraId="4F95A57E" w14:textId="77777777" w:rsidR="0033276D" w:rsidRPr="00D8682D" w:rsidRDefault="0033276D" w:rsidP="0033276D">
      <w:pPr>
        <w:jc w:val="both"/>
      </w:pPr>
    </w:p>
    <w:p w14:paraId="3AFAA545" w14:textId="00FCC5AF" w:rsidR="0033276D" w:rsidRPr="00D8682D" w:rsidRDefault="00AB77AF" w:rsidP="0033276D">
      <w:pPr>
        <w:jc w:val="both"/>
      </w:pPr>
      <w:r w:rsidRPr="00C7389F">
        <w:rPr>
          <w:b/>
          <w:bCs/>
          <w:color w:val="4472C4" w:themeColor="accent1"/>
        </w:rPr>
        <w:t xml:space="preserve">Lõikega </w:t>
      </w:r>
      <w:r w:rsidR="0033276D" w:rsidRPr="00C7389F">
        <w:rPr>
          <w:b/>
          <w:color w:val="4472C4" w:themeColor="accent1"/>
        </w:rPr>
        <w:t>4</w:t>
      </w:r>
      <w:r>
        <w:t xml:space="preserve"> sätestatakse</w:t>
      </w:r>
      <w:r w:rsidR="00C7389F">
        <w:t xml:space="preserve"> väljaspool vastuvõtukeskust elamise põhimõtted. Nimelt </w:t>
      </w:r>
      <w:r w:rsidR="0033276D" w:rsidRPr="00D8682D">
        <w:t xml:space="preserve">võib taotleja elada </w:t>
      </w:r>
      <w:r>
        <w:t>v</w:t>
      </w:r>
      <w:r w:rsidR="0033276D" w:rsidRPr="00D8682D">
        <w:t xml:space="preserve">äljaspool oma majutuskohta </w:t>
      </w:r>
      <w:r w:rsidR="00C7389F">
        <w:t xml:space="preserve">ainult </w:t>
      </w:r>
      <w:r w:rsidR="00457A1A">
        <w:t>PPA</w:t>
      </w:r>
      <w:r w:rsidR="0033276D" w:rsidRPr="00D8682D">
        <w:t xml:space="preserve"> kirjaliku</w:t>
      </w:r>
      <w:r w:rsidR="00C7389F">
        <w:t xml:space="preserve"> loa alusel. </w:t>
      </w:r>
      <w:r w:rsidR="00457A1A">
        <w:t>PPA</w:t>
      </w:r>
      <w:r w:rsidR="00C7389F">
        <w:t xml:space="preserve"> võib loa anda</w:t>
      </w:r>
      <w:r w:rsidR="0033276D" w:rsidRPr="00D8682D">
        <w:t xml:space="preserve"> kui taotleja majutamise ja ülalpidamise tagab Eestis seaduslikult elav isik või </w:t>
      </w:r>
      <w:r w:rsidR="00C7389F">
        <w:t>taotlejal</w:t>
      </w:r>
      <w:r w:rsidR="0033276D" w:rsidRPr="00D8682D">
        <w:t xml:space="preserve"> on piisavalt rahalisi vahendeid enda majutamise ja ülalpidamise tagamiseks.</w:t>
      </w:r>
      <w:r w:rsidR="0012370B" w:rsidRPr="00D8682D">
        <w:t xml:space="preserve"> </w:t>
      </w:r>
      <w:r w:rsidR="00457A1A">
        <w:t>PPA</w:t>
      </w:r>
      <w:r w:rsidR="0012370B" w:rsidRPr="00D8682D">
        <w:t xml:space="preserve"> hindab loa andmisel käesolevas seaduses sätestatud järelevalvemeetmete kohaldamise vajalikkust</w:t>
      </w:r>
      <w:r w:rsidR="00604A98">
        <w:t xml:space="preserve"> ja </w:t>
      </w:r>
      <w:r w:rsidR="00604A98" w:rsidRPr="00604A98">
        <w:t>teavitab loa andmisest materiaalsete vastuvõtutingimuste osutajat.</w:t>
      </w:r>
      <w:r w:rsidR="00DD7AA2">
        <w:t xml:space="preserve"> </w:t>
      </w:r>
      <w:r w:rsidR="00457A1A">
        <w:t>PPA</w:t>
      </w:r>
      <w:r w:rsidR="00604A98">
        <w:t xml:space="preserve"> peab väljaspool majutuskeskust </w:t>
      </w:r>
      <w:r w:rsidR="00604A98">
        <w:lastRenderedPageBreak/>
        <w:t xml:space="preserve">elamise loa andmisel ja koos sellega järelevalvemeetmete kohaldamisest teavitama majutuskeskust olenemata ajast millal luba anti. See tähendab, et nii juhul kui luba anti kohe taotluse registreerimisel või vastu võtmisel kui siis kui luba antakse hilisemas menetluse käigus. See on vajalik majutuse korraldamiseks ning väljaspool majutuskeskust elavatele taotlejatele vajalike teenuste pakkumiseks. </w:t>
      </w:r>
    </w:p>
    <w:p w14:paraId="02741070" w14:textId="77777777" w:rsidR="002F579F" w:rsidRDefault="002F579F" w:rsidP="00D17C3B">
      <w:pPr>
        <w:jc w:val="both"/>
        <w:rPr>
          <w:rFonts w:eastAsia="Times New Roman"/>
        </w:rPr>
      </w:pPr>
    </w:p>
    <w:p w14:paraId="0929483A" w14:textId="524DAC14" w:rsidR="00D17C3B" w:rsidRPr="002F579F" w:rsidRDefault="00073F7F" w:rsidP="00D17C3B">
      <w:pPr>
        <w:jc w:val="both"/>
        <w:rPr>
          <w:rFonts w:eastAsia="Times New Roman"/>
        </w:rPr>
      </w:pPr>
      <w:r w:rsidRPr="00073F7F">
        <w:rPr>
          <w:rFonts w:eastAsia="Times New Roman"/>
        </w:rPr>
        <w:t xml:space="preserve">Seega on Eestisse lubatud taotlejale loodud võimalus ka </w:t>
      </w:r>
      <w:r w:rsidR="00D17C3B" w:rsidRPr="00073F7F">
        <w:rPr>
          <w:rFonts w:eastAsia="Times New Roman"/>
        </w:rPr>
        <w:t xml:space="preserve">iseseisvalt ilma majutuskeskuses viibimata </w:t>
      </w:r>
      <w:r w:rsidRPr="00073F7F">
        <w:rPr>
          <w:rFonts w:eastAsia="Times New Roman"/>
        </w:rPr>
        <w:t>menetluse ajal elada, mis võimaldab vastuvõtu kulusid, sh nii materiaal</w:t>
      </w:r>
      <w:r w:rsidR="006B2558">
        <w:rPr>
          <w:rFonts w:eastAsia="Times New Roman"/>
        </w:rPr>
        <w:t>-</w:t>
      </w:r>
      <w:r w:rsidRPr="00073F7F">
        <w:rPr>
          <w:rFonts w:eastAsia="Times New Roman"/>
        </w:rPr>
        <w:t xml:space="preserve"> kui inimressursi kulusid kokku hoida ja toetab välismaalase iseseisvat toimetulekut. Vabanevad teenuskohad jäävad taotlejatel, kes tuge </w:t>
      </w:r>
      <w:r w:rsidR="002F579F" w:rsidRPr="002F579F">
        <w:rPr>
          <w:rFonts w:eastAsia="Times New Roman"/>
        </w:rPr>
        <w:t xml:space="preserve">ja teenuseid </w:t>
      </w:r>
      <w:r w:rsidRPr="00073F7F">
        <w:rPr>
          <w:rFonts w:eastAsia="Times New Roman"/>
        </w:rPr>
        <w:t xml:space="preserve">vältimatult vajavad. </w:t>
      </w:r>
      <w:r w:rsidR="00D17C3B" w:rsidRPr="002F579F">
        <w:rPr>
          <w:rFonts w:eastAsia="Times New Roman"/>
        </w:rPr>
        <w:t xml:space="preserve">Vastuvõtusüsteemis tuleb fikseerida, et tegemist on </w:t>
      </w:r>
      <w:r w:rsidRPr="002F579F">
        <w:rPr>
          <w:rFonts w:eastAsia="Times New Roman"/>
        </w:rPr>
        <w:t>välismaal</w:t>
      </w:r>
      <w:r w:rsidR="002F579F" w:rsidRPr="002F579F">
        <w:rPr>
          <w:rFonts w:eastAsia="Times New Roman"/>
        </w:rPr>
        <w:t>a</w:t>
      </w:r>
      <w:r w:rsidRPr="002F579F">
        <w:rPr>
          <w:rFonts w:eastAsia="Times New Roman"/>
        </w:rPr>
        <w:t>se</w:t>
      </w:r>
      <w:r w:rsidR="00D17C3B" w:rsidRPr="002F579F">
        <w:rPr>
          <w:rFonts w:eastAsia="Times New Roman"/>
        </w:rPr>
        <w:t xml:space="preserve"> taotlusega, mis on esitatud kaalutletud otsuse alusel. Kui menetlustoimingute ajal peaks taotleja olukord ja võimalused muutuma, siis on </w:t>
      </w:r>
      <w:r w:rsidR="002F579F" w:rsidRPr="002F579F">
        <w:rPr>
          <w:rFonts w:eastAsia="Times New Roman"/>
        </w:rPr>
        <w:t>taotlejal</w:t>
      </w:r>
      <w:r w:rsidR="00D17C3B" w:rsidRPr="002F579F">
        <w:rPr>
          <w:rFonts w:eastAsia="Times New Roman"/>
        </w:rPr>
        <w:t xml:space="preserve"> võimalik pöörduda </w:t>
      </w:r>
      <w:r w:rsidR="00597774">
        <w:rPr>
          <w:rFonts w:eastAsia="Times New Roman"/>
        </w:rPr>
        <w:t>PPA</w:t>
      </w:r>
      <w:r w:rsidR="00D17C3B" w:rsidRPr="002F579F">
        <w:rPr>
          <w:rFonts w:eastAsia="Times New Roman"/>
        </w:rPr>
        <w:t xml:space="preserve"> poole, et saada suunamine majutuskeskusse. Suunamise ettepaneku võib teha ka vastuvõtutingimuste korraldaja, kui väljaspool keskust viibivate taotlejate toetamisel </w:t>
      </w:r>
      <w:proofErr w:type="spellStart"/>
      <w:r w:rsidR="00D17C3B" w:rsidRPr="002F579F">
        <w:rPr>
          <w:rFonts w:eastAsia="Times New Roman"/>
        </w:rPr>
        <w:t>tu</w:t>
      </w:r>
      <w:proofErr w:type="spellEnd"/>
      <w:r w:rsidR="002F579F" w:rsidRPr="002F579F">
        <w:rPr>
          <w:rFonts w:eastAsia="Times New Roman"/>
        </w:rPr>
        <w:t xml:space="preserve"> käigus </w:t>
      </w:r>
      <w:r w:rsidR="00D17C3B" w:rsidRPr="002F579F">
        <w:rPr>
          <w:rFonts w:eastAsia="Times New Roman"/>
        </w:rPr>
        <w:t>vastatakse asjaolud, mi</w:t>
      </w:r>
      <w:r w:rsidR="002F579F" w:rsidRPr="002F579F">
        <w:rPr>
          <w:rFonts w:eastAsia="Times New Roman"/>
        </w:rPr>
        <w:t>lle alusel on ilmne, et taotleja peaks elama majutuskeskuses. Näiteks selleks, et ära hoida inimeste väärkasutust või muusse eluliselt keerulisse olukorda sattumist.</w:t>
      </w:r>
    </w:p>
    <w:p w14:paraId="74240260" w14:textId="258D050E" w:rsidR="000679E9" w:rsidRPr="00597774" w:rsidRDefault="0033276D" w:rsidP="0033276D">
      <w:pPr>
        <w:jc w:val="both"/>
        <w:rPr>
          <w:rFonts w:eastAsia="Times New Roman"/>
        </w:rPr>
      </w:pPr>
      <w:r w:rsidRPr="00D8682D">
        <w:br/>
      </w:r>
      <w:r w:rsidR="00107B65" w:rsidRPr="00107B65">
        <w:rPr>
          <w:b/>
          <w:bCs/>
          <w:color w:val="4472C4" w:themeColor="accent1"/>
        </w:rPr>
        <w:t xml:space="preserve">Lõikega </w:t>
      </w:r>
      <w:r w:rsidR="0030614A" w:rsidRPr="00107B65">
        <w:rPr>
          <w:b/>
          <w:color w:val="4472C4" w:themeColor="accent1"/>
        </w:rPr>
        <w:t>5</w:t>
      </w:r>
      <w:r w:rsidR="00107B65" w:rsidRPr="00107B65">
        <w:rPr>
          <w:color w:val="4472C4" w:themeColor="accent1"/>
        </w:rPr>
        <w:t xml:space="preserve"> </w:t>
      </w:r>
      <w:r w:rsidR="00107B65">
        <w:t>kehtestatakse, et</w:t>
      </w:r>
      <w:r w:rsidR="0030614A" w:rsidRPr="00D8682D">
        <w:t xml:space="preserve"> </w:t>
      </w:r>
      <w:r w:rsidR="00457A1A">
        <w:t>PPA</w:t>
      </w:r>
      <w:r w:rsidR="0030614A" w:rsidRPr="00D8682D">
        <w:t xml:space="preserve"> loal väljaspool majutuskeskust elavatele taotlejatele on tagatud vajaduse korral tervishoiuteenuste ja igapäevaelu korraldamiseks vajalik nõustami</w:t>
      </w:r>
      <w:r w:rsidR="0002569A">
        <w:t>ne</w:t>
      </w:r>
      <w:r w:rsidR="0030614A" w:rsidRPr="00D8682D">
        <w:t xml:space="preserve"> ja </w:t>
      </w:r>
      <w:proofErr w:type="spellStart"/>
      <w:r w:rsidR="0030614A" w:rsidRPr="00D8682D">
        <w:t>psühhosotsiaal</w:t>
      </w:r>
      <w:r w:rsidR="0002569A">
        <w:t>ne</w:t>
      </w:r>
      <w:proofErr w:type="spellEnd"/>
      <w:r w:rsidR="0030614A" w:rsidRPr="00D8682D">
        <w:t xml:space="preserve"> t</w:t>
      </w:r>
      <w:r w:rsidR="0002569A">
        <w:t>ugi</w:t>
      </w:r>
      <w:r w:rsidR="0030614A" w:rsidRPr="00D8682D">
        <w:t xml:space="preserve"> koos selleks hädavajaliku tõlketeenusega ning kohanemisprogramm. </w:t>
      </w:r>
      <w:r w:rsidR="0002569A">
        <w:t>Seega sätestatakse, et ka</w:t>
      </w:r>
      <w:r w:rsidR="000679E9">
        <w:t xml:space="preserve"> </w:t>
      </w:r>
      <w:r w:rsidR="00457A1A">
        <w:t>PPA</w:t>
      </w:r>
      <w:r w:rsidR="000679E9">
        <w:t xml:space="preserve"> loa alusel</w:t>
      </w:r>
      <w:r w:rsidR="0002569A">
        <w:t xml:space="preserve"> </w:t>
      </w:r>
      <w:r w:rsidR="00D17C3B" w:rsidRPr="000679E9">
        <w:rPr>
          <w:rFonts w:eastAsia="Times New Roman"/>
        </w:rPr>
        <w:t xml:space="preserve">majutuskeskusest väljaspool </w:t>
      </w:r>
      <w:r w:rsidR="000679E9" w:rsidRPr="000679E9">
        <w:rPr>
          <w:rFonts w:eastAsia="Times New Roman"/>
        </w:rPr>
        <w:t>elavad</w:t>
      </w:r>
      <w:r w:rsidR="00D17C3B" w:rsidRPr="000679E9">
        <w:rPr>
          <w:rFonts w:eastAsia="Times New Roman"/>
        </w:rPr>
        <w:t xml:space="preserve"> </w:t>
      </w:r>
      <w:r w:rsidR="0002569A" w:rsidRPr="000679E9">
        <w:rPr>
          <w:rFonts w:eastAsia="Times New Roman"/>
        </w:rPr>
        <w:t xml:space="preserve">rahvusvahelise </w:t>
      </w:r>
      <w:r w:rsidR="0002569A" w:rsidRPr="00597774">
        <w:rPr>
          <w:rFonts w:eastAsia="Times New Roman"/>
        </w:rPr>
        <w:t>kaitse taotlejad</w:t>
      </w:r>
      <w:r w:rsidR="00D17C3B" w:rsidRPr="00597774">
        <w:rPr>
          <w:rFonts w:eastAsia="Times New Roman"/>
        </w:rPr>
        <w:t xml:space="preserve"> saavad </w:t>
      </w:r>
      <w:r w:rsidR="0002569A" w:rsidRPr="00597774">
        <w:rPr>
          <w:rFonts w:eastAsia="Times New Roman"/>
        </w:rPr>
        <w:t xml:space="preserve">majutuskeskuses elavate taotlejatega võrdselt </w:t>
      </w:r>
      <w:r w:rsidR="00D17C3B" w:rsidRPr="00597774">
        <w:rPr>
          <w:rFonts w:eastAsia="Times New Roman"/>
        </w:rPr>
        <w:t>vajalik</w:t>
      </w:r>
      <w:r w:rsidR="000679E9" w:rsidRPr="00597774">
        <w:rPr>
          <w:rFonts w:eastAsia="Times New Roman"/>
        </w:rPr>
        <w:t>k</w:t>
      </w:r>
      <w:r w:rsidR="00D17C3B" w:rsidRPr="00597774">
        <w:rPr>
          <w:rFonts w:eastAsia="Times New Roman"/>
        </w:rPr>
        <w:t>u nõustamis</w:t>
      </w:r>
      <w:r w:rsidR="000679E9" w:rsidRPr="00597774">
        <w:rPr>
          <w:rFonts w:eastAsia="Times New Roman"/>
        </w:rPr>
        <w:t>t</w:t>
      </w:r>
      <w:r w:rsidR="00D17C3B" w:rsidRPr="00597774">
        <w:rPr>
          <w:rFonts w:eastAsia="Times New Roman"/>
        </w:rPr>
        <w:t xml:space="preserve"> ning tervishoiuteenused. </w:t>
      </w:r>
      <w:r w:rsidR="00597774" w:rsidRPr="00597774">
        <w:rPr>
          <w:rFonts w:eastAsia="Times New Roman"/>
        </w:rPr>
        <w:t>PPA teavitab vastuvõtutingimuste osutajat nendest taotlejatest, kellele on antud luba elada väljaspool majutuskeskust (ja uuest asukohast), on vastuvõtutingimuste osutajal võimalik korraldada vajalike teenuste osutamine muus asukohas.</w:t>
      </w:r>
    </w:p>
    <w:p w14:paraId="35015AA4" w14:textId="77777777" w:rsidR="00EA0BEB" w:rsidRDefault="00EA0BEB" w:rsidP="0033276D">
      <w:pPr>
        <w:jc w:val="both"/>
        <w:rPr>
          <w:rFonts w:eastAsia="Times New Roman"/>
        </w:rPr>
      </w:pPr>
    </w:p>
    <w:p w14:paraId="5047D92B" w14:textId="4592FF38" w:rsidR="00D17C3B" w:rsidRDefault="00223419" w:rsidP="0033276D">
      <w:pPr>
        <w:jc w:val="both"/>
      </w:pPr>
      <w:r w:rsidRPr="00223419">
        <w:rPr>
          <w:rFonts w:eastAsia="Times New Roman"/>
        </w:rPr>
        <w:t>Taotlejat teavitatakse</w:t>
      </w:r>
      <w:r w:rsidR="00D17C3B" w:rsidRPr="00223419">
        <w:rPr>
          <w:rFonts w:eastAsia="Times New Roman"/>
        </w:rPr>
        <w:t xml:space="preserve"> talle laienevatest teenustest. Vastuvõtutingimuste korraldaja võtab </w:t>
      </w:r>
      <w:r w:rsidRPr="00223419">
        <w:rPr>
          <w:rFonts w:eastAsia="Times New Roman"/>
        </w:rPr>
        <w:t xml:space="preserve">väljaspoole majutuskeskust elavate </w:t>
      </w:r>
      <w:r w:rsidR="00D17C3B" w:rsidRPr="00223419">
        <w:rPr>
          <w:rFonts w:eastAsia="Times New Roman"/>
        </w:rPr>
        <w:t xml:space="preserve">leibkondadega ühendust, et veenduda nende heaolus ja turvalisuses, sh vajadusest pakkuda täiendavat nõu ja selgitust teenuste jms osas ning omakorda suunata inimesi kohanemisprogrammi. Erilisi tähelepanu peavad saama </w:t>
      </w:r>
      <w:r w:rsidRPr="00223419">
        <w:rPr>
          <w:rFonts w:eastAsia="Times New Roman"/>
        </w:rPr>
        <w:t xml:space="preserve">vastuvõtu erivajadusega </w:t>
      </w:r>
      <w:r w:rsidR="00D17C3B" w:rsidRPr="00223419">
        <w:rPr>
          <w:rFonts w:eastAsia="Times New Roman"/>
        </w:rPr>
        <w:t>inimesed</w:t>
      </w:r>
      <w:r w:rsidRPr="00223419">
        <w:rPr>
          <w:rFonts w:eastAsia="Times New Roman"/>
        </w:rPr>
        <w:t>. Näiteks</w:t>
      </w:r>
      <w:r w:rsidR="00D17C3B" w:rsidRPr="00223419">
        <w:rPr>
          <w:rFonts w:eastAsia="Times New Roman"/>
        </w:rPr>
        <w:t xml:space="preserve"> eakad</w:t>
      </w:r>
      <w:r w:rsidRPr="00223419">
        <w:rPr>
          <w:rFonts w:eastAsia="Times New Roman"/>
        </w:rPr>
        <w:t xml:space="preserve"> ja</w:t>
      </w:r>
      <w:r w:rsidR="00D17C3B" w:rsidRPr="00223419">
        <w:rPr>
          <w:rFonts w:eastAsia="Times New Roman"/>
        </w:rPr>
        <w:t xml:space="preserve"> lapsed, </w:t>
      </w:r>
      <w:r w:rsidRPr="00223419">
        <w:rPr>
          <w:rFonts w:eastAsia="Times New Roman"/>
        </w:rPr>
        <w:t>sealhulgas</w:t>
      </w:r>
      <w:r w:rsidR="00D17C3B" w:rsidRPr="00223419">
        <w:rPr>
          <w:rFonts w:eastAsia="Times New Roman"/>
        </w:rPr>
        <w:t xml:space="preserve"> saatjaga</w:t>
      </w:r>
      <w:r w:rsidRPr="00223419">
        <w:rPr>
          <w:rFonts w:eastAsia="Times New Roman"/>
        </w:rPr>
        <w:t xml:space="preserve"> lapsed.</w:t>
      </w:r>
      <w:r w:rsidR="00D17C3B" w:rsidRPr="00223419">
        <w:rPr>
          <w:rFonts w:eastAsia="Times New Roman"/>
        </w:rPr>
        <w:t xml:space="preserve"> Poolte kokkuleppel on vajadusel võimalik väljaspool majutuskeskust viibivat inimest kutsuda vastavale kontaktnõustamisele. Tervisehoiuteenused on inimestele tagatud hindamise tulemusel ennekõike majutuskeskuse </w:t>
      </w:r>
      <w:r>
        <w:rPr>
          <w:rFonts w:eastAsia="Times New Roman"/>
        </w:rPr>
        <w:t>korraldatud</w:t>
      </w:r>
      <w:r w:rsidR="00D17C3B" w:rsidRPr="00223419">
        <w:rPr>
          <w:rFonts w:eastAsia="Times New Roman"/>
        </w:rPr>
        <w:t xml:space="preserve"> tervishoiuteenuste osutaja </w:t>
      </w:r>
      <w:r w:rsidR="0049579E">
        <w:rPr>
          <w:rFonts w:eastAsia="Times New Roman"/>
        </w:rPr>
        <w:t>kaudu</w:t>
      </w:r>
      <w:r w:rsidR="00D17C3B" w:rsidRPr="00223419">
        <w:rPr>
          <w:rFonts w:eastAsia="Times New Roman"/>
        </w:rPr>
        <w:t xml:space="preserve">. Vältimatut tervise abi on õigus saada igal Eesti Vabariigi territooriumil viibival inimesel. </w:t>
      </w:r>
    </w:p>
    <w:p w14:paraId="15D93505" w14:textId="780D5E78" w:rsidR="00597774" w:rsidRDefault="0033276D" w:rsidP="0033276D">
      <w:pPr>
        <w:jc w:val="both"/>
      </w:pPr>
      <w:r w:rsidRPr="00D8682D">
        <w:br/>
      </w:r>
      <w:r w:rsidR="00C73DF0" w:rsidRPr="00C73DF0">
        <w:t>Vastavalt</w:t>
      </w:r>
      <w:r w:rsidR="00C73DF0">
        <w:rPr>
          <w:b/>
          <w:bCs/>
          <w:color w:val="4472C4" w:themeColor="accent1"/>
        </w:rPr>
        <w:t xml:space="preserve"> lõikele </w:t>
      </w:r>
      <w:r w:rsidRPr="00C73DF0">
        <w:rPr>
          <w:b/>
          <w:color w:val="4472C4" w:themeColor="accent1"/>
        </w:rPr>
        <w:t>6</w:t>
      </w:r>
      <w:r w:rsidR="00C73DF0">
        <w:rPr>
          <w:b/>
          <w:bCs/>
          <w:color w:val="4472C4" w:themeColor="accent1"/>
        </w:rPr>
        <w:t xml:space="preserve">, </w:t>
      </w:r>
      <w:r w:rsidR="00C73DF0">
        <w:t xml:space="preserve">ei </w:t>
      </w:r>
      <w:r w:rsidR="00597774">
        <w:t xml:space="preserve">kohaldu käesolevas </w:t>
      </w:r>
      <w:r w:rsidR="00B72E5E" w:rsidRPr="00A63E35">
        <w:t>§</w:t>
      </w:r>
      <w:r w:rsidR="00B72E5E">
        <w:t>-</w:t>
      </w:r>
      <w:proofErr w:type="spellStart"/>
      <w:r w:rsidR="00B72E5E">
        <w:t>is</w:t>
      </w:r>
      <w:proofErr w:type="spellEnd"/>
      <w:r w:rsidR="00597774">
        <w:t xml:space="preserve"> sätestatu </w:t>
      </w:r>
      <w:r w:rsidR="00C73DF0">
        <w:t>nendele</w:t>
      </w:r>
      <w:r w:rsidRPr="00D8682D">
        <w:t xml:space="preserve"> taotlejale, kelle suhtes kohaldatakse rahvusvahelise kaitse piirimenetlust, </w:t>
      </w:r>
      <w:r w:rsidR="00597774">
        <w:t xml:space="preserve">sest piirimenetluse vastuvõtukorraldus on sätestatud eraldi. Välja arvatud kui </w:t>
      </w:r>
      <w:proofErr w:type="spellStart"/>
      <w:r w:rsidR="00597774">
        <w:t>PPA-l</w:t>
      </w:r>
      <w:proofErr w:type="spellEnd"/>
      <w:r w:rsidR="00597774">
        <w:t xml:space="preserve"> on olulisi raskusi piirimenetluses majutuse korraldamisega (eeskätt võimekuse ammendumine), sellisel juhul võib kokkuleppel SKA-</w:t>
      </w:r>
      <w:proofErr w:type="spellStart"/>
      <w:r w:rsidR="00597774">
        <w:t>ga</w:t>
      </w:r>
      <w:proofErr w:type="spellEnd"/>
      <w:r w:rsidR="00597774">
        <w:t xml:space="preserve"> majutada piirimenetluse subjekte rahvusvahelise kaitse taotlejate majutuskeskuses. Arvestada tuleb, et </w:t>
      </w:r>
      <w:r w:rsidR="00150D8E">
        <w:t>sellisel juhul lasub piirimenetluse subjektidele tavamenetluses olevate rahvusvahelise kaitse taotlejate majutamise regulatsioon ning liikumisvabaduse täiendava piiramise peab PPA igakordselt otsustama ja järelevalve korraldama.</w:t>
      </w:r>
    </w:p>
    <w:p w14:paraId="594473DB" w14:textId="77777777" w:rsidR="0033276D" w:rsidRPr="001E23F0" w:rsidRDefault="0033276D" w:rsidP="0033276D"/>
    <w:p w14:paraId="321D8ECC" w14:textId="77777777" w:rsidR="00A62EA5" w:rsidRDefault="00A62EA5" w:rsidP="009802BE">
      <w:pPr>
        <w:rPr>
          <w:b/>
          <w:bCs/>
        </w:rPr>
      </w:pPr>
      <w:r w:rsidRPr="00F81B10">
        <w:rPr>
          <w:b/>
          <w:bCs/>
        </w:rPr>
        <w:t>§ 4</w:t>
      </w:r>
      <w:r w:rsidR="00DC5973" w:rsidRPr="00F81B10">
        <w:rPr>
          <w:b/>
          <w:bCs/>
        </w:rPr>
        <w:t>5</w:t>
      </w:r>
      <w:r w:rsidRPr="00F81B10">
        <w:rPr>
          <w:b/>
          <w:bCs/>
        </w:rPr>
        <w:t>. Materiaalsed vastuvõtutingimused taustakontrolli läbiviimisel ning rahvusvahelise kaitse või tagasisaatmise piirimenetluses</w:t>
      </w:r>
    </w:p>
    <w:p w14:paraId="32FBF3B7" w14:textId="77777777" w:rsidR="0087090F" w:rsidRDefault="0087090F" w:rsidP="009802BE">
      <w:pPr>
        <w:rPr>
          <w:b/>
          <w:bCs/>
        </w:rPr>
      </w:pPr>
    </w:p>
    <w:p w14:paraId="06C17186" w14:textId="77777777" w:rsidR="00667680" w:rsidRDefault="00667680" w:rsidP="0033276D">
      <w:pPr>
        <w:jc w:val="both"/>
      </w:pPr>
      <w:r w:rsidRPr="007921C8">
        <w:rPr>
          <w:b/>
          <w:bCs/>
          <w:color w:val="4472C4" w:themeColor="accent1"/>
        </w:rPr>
        <w:t>Paragrahviga 45</w:t>
      </w:r>
      <w:r w:rsidRPr="007921C8">
        <w:rPr>
          <w:color w:val="4472C4" w:themeColor="accent1"/>
        </w:rPr>
        <w:t xml:space="preserve"> </w:t>
      </w:r>
      <w:r>
        <w:t xml:space="preserve">sätestatakse </w:t>
      </w:r>
      <w:r w:rsidR="002A4C11">
        <w:t xml:space="preserve">välismaalaste </w:t>
      </w:r>
      <w:r w:rsidR="001D57D7">
        <w:t xml:space="preserve">materiaalse </w:t>
      </w:r>
      <w:r w:rsidR="002A4C11">
        <w:t xml:space="preserve">vastu võtmise kord piirikontrolli jätkuna toimuva taustakontrolli ajal ning rahvusvahelise kaitse kohustusliku piirimenetluse ning sellele järgneva tagasisaatmise piirimenetluse ajal. </w:t>
      </w:r>
    </w:p>
    <w:p w14:paraId="462CE471" w14:textId="77777777" w:rsidR="00667680" w:rsidRDefault="00667680" w:rsidP="0033276D">
      <w:pPr>
        <w:jc w:val="both"/>
      </w:pPr>
    </w:p>
    <w:p w14:paraId="434496D2" w14:textId="08AAB07E" w:rsidR="0033276D" w:rsidRPr="00E45040" w:rsidRDefault="001D57D7" w:rsidP="0033276D">
      <w:pPr>
        <w:jc w:val="both"/>
      </w:pPr>
      <w:r w:rsidRPr="007921C8">
        <w:rPr>
          <w:b/>
          <w:bCs/>
          <w:color w:val="4472C4" w:themeColor="accent1"/>
        </w:rPr>
        <w:t>Lõikega 1</w:t>
      </w:r>
      <w:r>
        <w:t xml:space="preserve"> sätestatakse, et juhul kui on tegemist taustakontrolli toimingutega, rahvusvahelise kaitse taotluse läbivaatamisega piirimenetluses ja tagasisaatmisega piirimenetluses, siis on </w:t>
      </w:r>
      <w:r w:rsidR="00150D8E">
        <w:t>PPA</w:t>
      </w:r>
      <w:r w:rsidR="00E15686" w:rsidRPr="00FB7FD6">
        <w:t xml:space="preserve"> ülesanne vajaduse korral korraldada </w:t>
      </w:r>
      <w:r>
        <w:t xml:space="preserve">majutamist, </w:t>
      </w:r>
      <w:r w:rsidRPr="00FB7FD6">
        <w:t>varustami</w:t>
      </w:r>
      <w:r>
        <w:t>st</w:t>
      </w:r>
      <w:r w:rsidRPr="00FB7FD6">
        <w:t xml:space="preserve"> toiduainetega või toitlustamine</w:t>
      </w:r>
      <w:r>
        <w:t xml:space="preserve">, </w:t>
      </w:r>
      <w:r w:rsidRPr="00FB7FD6">
        <w:t>varustamine esmavajalike riietus- ja muude tarbeesemete ning hügieenivahenditega</w:t>
      </w:r>
      <w:r>
        <w:t xml:space="preserve">, korraldada taustakontrolli ajal </w:t>
      </w:r>
      <w:r w:rsidRPr="00FB7FD6">
        <w:t>tervisekontroll</w:t>
      </w:r>
      <w:r>
        <w:t xml:space="preserve">i </w:t>
      </w:r>
      <w:r w:rsidRPr="00FB7FD6">
        <w:t xml:space="preserve">rahvastiku tervise kaitse kaalutlustel </w:t>
      </w:r>
      <w:r>
        <w:t xml:space="preserve">ja tagada vajalike </w:t>
      </w:r>
      <w:r w:rsidRPr="00FB7FD6">
        <w:t>tervishoiuteenuste kättesaadavus</w:t>
      </w:r>
      <w:r>
        <w:t xml:space="preserve"> rahvusvahelise kaitse </w:t>
      </w:r>
      <w:r w:rsidR="00E15686" w:rsidRPr="00FB7FD6">
        <w:t>taotlejale ja välismaalasele, kelle suhtes tehakse taustakontrolli</w:t>
      </w:r>
      <w:r>
        <w:t xml:space="preserve"> toiminguid</w:t>
      </w:r>
      <w:r w:rsidR="00E15686" w:rsidRPr="00FB7FD6">
        <w:t xml:space="preserve">, </w:t>
      </w:r>
      <w:r>
        <w:t xml:space="preserve">kohaldatakse </w:t>
      </w:r>
      <w:r w:rsidR="00E15686" w:rsidRPr="00FB7FD6">
        <w:t>rahvusvahelise kaitse piirimenetlust või tagasisaatmise piirimenetlust</w:t>
      </w:r>
      <w:r>
        <w:t xml:space="preserve">. </w:t>
      </w:r>
      <w:r w:rsidRPr="00E45040">
        <w:t>Kõi</w:t>
      </w:r>
      <w:r w:rsidR="00CE22C4" w:rsidRPr="00E45040">
        <w:t xml:space="preserve">ki nimetatud teenuseid korraldatakse ainult vajaduspõhiselt ja minimaalselt. </w:t>
      </w:r>
      <w:r w:rsidR="006A1EE5" w:rsidRPr="00E45040">
        <w:t xml:space="preserve">Teenuste korraldamisel peab </w:t>
      </w:r>
      <w:r w:rsidR="00457A1A">
        <w:t>PPA</w:t>
      </w:r>
      <w:r w:rsidR="006A1EE5" w:rsidRPr="00E45040">
        <w:t xml:space="preserve"> arvestama kehtiva piirimenetluste suutlikkuse määraga. </w:t>
      </w:r>
      <w:r w:rsidR="00CE22C4" w:rsidRPr="00E45040">
        <w:t xml:space="preserve">Taustakontrolli, varjupaiga piirimenetluse ja tagasisaatmise piirimenetlus on kiired efektiivsed menetlused, mis ei saa koos kohtuliku kontrolliga kesta kauem kui 12 nädalat. Nimetatud menetluse koha saab määrata </w:t>
      </w:r>
      <w:r w:rsidR="00457A1A">
        <w:t>PPA</w:t>
      </w:r>
      <w:r w:rsidR="00CE22C4" w:rsidRPr="00E45040">
        <w:t xml:space="preserve">, mitte </w:t>
      </w:r>
      <w:r w:rsidR="00150D8E">
        <w:t>SKA</w:t>
      </w:r>
      <w:r w:rsidR="00CE22C4" w:rsidRPr="00E45040">
        <w:t xml:space="preserve"> või tema lepingupartner. Nimetatud menetluse </w:t>
      </w:r>
      <w:r w:rsidR="0043222A" w:rsidRPr="00E45040">
        <w:t xml:space="preserve">nö </w:t>
      </w:r>
      <w:r w:rsidR="00CE22C4" w:rsidRPr="00E45040">
        <w:t xml:space="preserve">kanalisse suunatud välismaalastel ei ole õigust Eestisse siseneda ja nende vaba liikumine peab olema tõkestatud kas liikumispiiranguid või kinnipidamist kohaldades. Kiire ja efektiivse menetluse tagamiseks ning vajaliku paindlikkuse loomiseks sisenemise loata välismaalaste Eestis ja </w:t>
      </w:r>
      <w:r w:rsidR="00150D8E">
        <w:t>EL</w:t>
      </w:r>
      <w:r w:rsidR="00CE22C4" w:rsidRPr="00E45040">
        <w:t xml:space="preserve"> territooriumil edasi liikumise tõkestamiseks on otstarbekas, kui selliste välismaalaste menetluse</w:t>
      </w:r>
      <w:r w:rsidR="006A1EE5" w:rsidRPr="00E45040">
        <w:t xml:space="preserve">ks vajaliku </w:t>
      </w:r>
      <w:r w:rsidR="00CE22C4" w:rsidRPr="00E45040">
        <w:t xml:space="preserve">vastu võtmise ja hädavajalike teenuste korraldamise </w:t>
      </w:r>
      <w:r w:rsidR="006A1EE5" w:rsidRPr="00E45040">
        <w:t xml:space="preserve">ülesanne on </w:t>
      </w:r>
      <w:r w:rsidR="0012269D" w:rsidRPr="00E45040">
        <w:t>samal asutusel, kes menetlust korraldab ja selle koha määrab</w:t>
      </w:r>
      <w:r w:rsidR="00467468" w:rsidRPr="00E45040">
        <w:t xml:space="preserve"> ning edasi liikumist tõkestab</w:t>
      </w:r>
      <w:r w:rsidR="0012269D" w:rsidRPr="00E45040">
        <w:t xml:space="preserve"> </w:t>
      </w:r>
      <w:r w:rsidR="00457A1A">
        <w:t>PPA</w:t>
      </w:r>
      <w:r w:rsidR="006A1EE5" w:rsidRPr="00E45040">
        <w:t xml:space="preserve">. Viimane võib piirimenetluse kohaks määrata praeguse välismaalaste kinnipidamiskeskuse, kuhu on </w:t>
      </w:r>
      <w:r w:rsidR="00072412" w:rsidRPr="006932E2">
        <w:t>riikliku rakenduskava kohaselt ning E</w:t>
      </w:r>
      <w:r w:rsidR="006932E2" w:rsidRPr="006932E2">
        <w:t>L</w:t>
      </w:r>
      <w:r w:rsidR="00072412" w:rsidRPr="006932E2">
        <w:t xml:space="preserve"> AMIF rahastu</w:t>
      </w:r>
      <w:r w:rsidR="006932E2" w:rsidRPr="006932E2">
        <w:t xml:space="preserve"> toel</w:t>
      </w:r>
      <w:r w:rsidR="00072412" w:rsidRPr="00E45040">
        <w:t xml:space="preserve"> </w:t>
      </w:r>
      <w:r w:rsidR="006A1EE5" w:rsidRPr="00E45040">
        <w:t>plaanis rajada täiendus ning luua sellega mitme otstarbeline keskus</w:t>
      </w:r>
      <w:r w:rsidR="00467468" w:rsidRPr="00E45040">
        <w:t xml:space="preserve">. </w:t>
      </w:r>
      <w:r w:rsidR="006A1EE5" w:rsidRPr="00E45040">
        <w:t xml:space="preserve">Samuti võib </w:t>
      </w:r>
      <w:r w:rsidR="00457A1A">
        <w:t>PPA</w:t>
      </w:r>
      <w:r w:rsidR="006A1EE5" w:rsidRPr="00E45040">
        <w:t xml:space="preserve"> </w:t>
      </w:r>
      <w:r w:rsidR="00467468" w:rsidRPr="00E45040">
        <w:t xml:space="preserve">näiteks kasutada mobiilseid majutuskohti ja </w:t>
      </w:r>
      <w:r w:rsidR="006A1EE5" w:rsidRPr="00E45040">
        <w:t xml:space="preserve">määrata menetluse kohaks näiteks piiripunkti või muu sobiva koha </w:t>
      </w:r>
      <w:r w:rsidR="00E81DC9" w:rsidRPr="00E45040">
        <w:t xml:space="preserve">piiri lähedal </w:t>
      </w:r>
      <w:r w:rsidR="006A1EE5" w:rsidRPr="00E45040">
        <w:t xml:space="preserve">arvestades </w:t>
      </w:r>
      <w:r w:rsidR="00E81DC9" w:rsidRPr="00E45040">
        <w:t xml:space="preserve">välismaalaste </w:t>
      </w:r>
      <w:r w:rsidR="006A1EE5" w:rsidRPr="00E45040">
        <w:t>saabumise kohta, saabujate arvu ning profiili ja vajadusi. Selline paindlikkus on hädavajalik, et reageerida olukordadele</w:t>
      </w:r>
      <w:r w:rsidR="00467468" w:rsidRPr="00E45040">
        <w:t xml:space="preserve">, sealhulgas olukordadele, kus rändajaid kasutatakse Eesti ründamiseks, </w:t>
      </w:r>
      <w:r w:rsidR="006A1EE5" w:rsidRPr="00E45040">
        <w:t xml:space="preserve">kiiresti ja adekvaatselt ning tagada, et ilma sisenemise õiguseta välismaalased ei saaks ebaseaduslikult edasi liikuda. </w:t>
      </w:r>
      <w:r w:rsidR="00457A1A">
        <w:t>PPA</w:t>
      </w:r>
      <w:r w:rsidR="00CE22C4" w:rsidRPr="00E45040">
        <w:t xml:space="preserve"> korraldatav vastuvõt</w:t>
      </w:r>
      <w:r w:rsidR="006A1EE5" w:rsidRPr="00E45040">
        <w:t xml:space="preserve">t taustakontrolli ning erimenetluste st </w:t>
      </w:r>
      <w:r w:rsidR="00B740C2" w:rsidRPr="00E45040">
        <w:t xml:space="preserve">rahvusvahelise kaitse piirimenetluse ja tagasisaatmise piirimenetluse ajal ei mõjuta </w:t>
      </w:r>
      <w:r w:rsidR="001C03CF">
        <w:t>SKA</w:t>
      </w:r>
      <w:r w:rsidR="00B740C2" w:rsidRPr="00E45040">
        <w:t xml:space="preserve"> ülesannet ja pädevust korraldada nende rahvusvahelise kaitse taotlejate vastuvõttu, kellele on õigus menetluse ajal Eestis viibida. </w:t>
      </w:r>
    </w:p>
    <w:p w14:paraId="395AD2FA" w14:textId="77777777" w:rsidR="001D57D7" w:rsidRPr="001E23F0" w:rsidRDefault="001D57D7" w:rsidP="0033276D">
      <w:pPr>
        <w:jc w:val="both"/>
      </w:pPr>
    </w:p>
    <w:p w14:paraId="6C5C8EBE" w14:textId="360424C3" w:rsidR="0033276D" w:rsidRDefault="00D50B09" w:rsidP="0033276D">
      <w:pPr>
        <w:jc w:val="both"/>
      </w:pPr>
      <w:r w:rsidRPr="007921C8">
        <w:rPr>
          <w:b/>
          <w:bCs/>
          <w:color w:val="4472C4" w:themeColor="accent1"/>
        </w:rPr>
        <w:t xml:space="preserve">Lõigetega 2–6 </w:t>
      </w:r>
      <w:r w:rsidRPr="00D50B09">
        <w:t xml:space="preserve">sätestatakse </w:t>
      </w:r>
      <w:r>
        <w:t>peamised põhimõtted</w:t>
      </w:r>
      <w:r>
        <w:rPr>
          <w:b/>
          <w:bCs/>
        </w:rPr>
        <w:t xml:space="preserve"> </w:t>
      </w:r>
      <w:r w:rsidRPr="00D50B09">
        <w:t xml:space="preserve">erimenetluste ajal </w:t>
      </w:r>
      <w:r>
        <w:t xml:space="preserve">minimaalse vajaliku </w:t>
      </w:r>
      <w:r w:rsidRPr="00D50B09">
        <w:t xml:space="preserve">vastuvõtu korraldamiseks. </w:t>
      </w:r>
      <w:r w:rsidRPr="007921C8">
        <w:rPr>
          <w:b/>
          <w:bCs/>
          <w:color w:val="4472C4" w:themeColor="accent1"/>
        </w:rPr>
        <w:t>Lõikega 2</w:t>
      </w:r>
      <w:r>
        <w:t xml:space="preserve"> sätestatakse, et </w:t>
      </w:r>
      <w:r w:rsidR="00457A1A">
        <w:t>PPA</w:t>
      </w:r>
      <w:r w:rsidR="0033276D" w:rsidRPr="001E23F0">
        <w:t xml:space="preserve"> määratud majutuskohas viibides on keelatud omada esemeid, mis võivad ohustada isiku enda või teiste isikute elu või tervist või majutuskoha turvalisust.</w:t>
      </w:r>
      <w:r w:rsidR="007921C8">
        <w:t xml:space="preserve"> </w:t>
      </w:r>
      <w:r w:rsidRPr="007921C8">
        <w:rPr>
          <w:b/>
          <w:bCs/>
          <w:color w:val="4472C4" w:themeColor="accent1"/>
        </w:rPr>
        <w:t>Lõikega 3</w:t>
      </w:r>
      <w:r>
        <w:t xml:space="preserve"> sätestatakse, et </w:t>
      </w:r>
      <w:r w:rsidR="00457A1A">
        <w:t>PPA</w:t>
      </w:r>
      <w:r w:rsidR="0033276D" w:rsidRPr="001E23F0">
        <w:t xml:space="preserve"> peadirektor kinnitab käskkirjaga </w:t>
      </w:r>
      <w:r w:rsidR="00150D8E">
        <w:t>PPA</w:t>
      </w:r>
      <w:r w:rsidR="0033276D" w:rsidRPr="001E23F0">
        <w:t xml:space="preserve"> määratud majutuskohas majutamise korra, milles sätestatakse vähemalt:</w:t>
      </w:r>
      <w:r w:rsidR="0033276D" w:rsidRPr="001E23F0">
        <w:br/>
        <w:t>1) majutuskohas viibimise ja sealt eemalviibimise kord, sealhulgas majutuskohas kohustusliku viibimise kellaajad;</w:t>
      </w:r>
      <w:r>
        <w:t xml:space="preserve"> </w:t>
      </w:r>
      <w:r w:rsidR="0033276D" w:rsidRPr="001E23F0">
        <w:t>2) külastamise kord;</w:t>
      </w:r>
      <w:r>
        <w:t xml:space="preserve"> </w:t>
      </w:r>
      <w:r w:rsidR="0033276D" w:rsidRPr="001E23F0">
        <w:t>3) vara ja ruumide kasutamise kord</w:t>
      </w:r>
      <w:r>
        <w:t xml:space="preserve"> ning </w:t>
      </w:r>
      <w:r w:rsidR="0033276D" w:rsidRPr="001E23F0">
        <w:t>4) esemete loetelu, mis on majutuskohas keelatud.</w:t>
      </w:r>
    </w:p>
    <w:p w14:paraId="6F5535D1" w14:textId="77777777" w:rsidR="00150D8E" w:rsidRDefault="00150D8E" w:rsidP="0033276D">
      <w:pPr>
        <w:jc w:val="both"/>
      </w:pPr>
    </w:p>
    <w:p w14:paraId="3B5A776E" w14:textId="699DB604" w:rsidR="00150D8E" w:rsidRPr="001E23F0" w:rsidRDefault="00150D8E" w:rsidP="0033276D">
      <w:pPr>
        <w:jc w:val="both"/>
      </w:pPr>
      <w:r>
        <w:t xml:space="preserve">Oluline on märkida, et piirimenetluse subjekt on kohustatud viibima PPA määratud majutuskohas. Võrreldes tavamenetluses olevate rahvusvahelise kaitse taotlejatega on piirimenetluste subjektide liikumisvabadus rohkem piiratud, küll ei ole tegu kinnipidamisega. PPA peab ette nägema võimalused piirimenetluse subjektide vabaks liikumiseks ulatuses, mis võimaldab täita Eestile lasuvaid kohustusi </w:t>
      </w:r>
      <w:r w:rsidR="00815D05">
        <w:t>–</w:t>
      </w:r>
      <w:r>
        <w:t xml:space="preserve"> tõkestada edasist liikumist Schengeni alasse</w:t>
      </w:r>
      <w:r w:rsidR="009E2ECC">
        <w:t xml:space="preserve"> ning keelduva otsuse korral saata välismaalane Eestis välja</w:t>
      </w:r>
      <w:r>
        <w:t xml:space="preserve">. Tuleb arvestada, et </w:t>
      </w:r>
      <w:r w:rsidR="009E2ECC">
        <w:t xml:space="preserve">kuigi </w:t>
      </w:r>
      <w:r>
        <w:t>õiguslikult ei ole piirimenetluse subjektidele antud luba Eestisse sisenemiseks</w:t>
      </w:r>
      <w:r w:rsidR="009E2ECC">
        <w:t xml:space="preserve">, siseneb piirimenetluse subjekt faktiliselt Eesti territooriumile ja on Eesti jurisdiktsiooni all. Sellega seonduvalt ei paku </w:t>
      </w:r>
      <w:r w:rsidR="009E2ECC" w:rsidRPr="009E2ECC">
        <w:t>Euroopa ühise varjupaigasüsteemi õigusaktid</w:t>
      </w:r>
      <w:r w:rsidR="009E2ECC">
        <w:t xml:space="preserve"> ühtegi tõhusat meedet nende edasise liikumise tõkestamiseks. Juhul kui PPA peadirektor määrab majutuskohast lahkumiseks rangemad </w:t>
      </w:r>
      <w:r w:rsidR="009E2ECC">
        <w:lastRenderedPageBreak/>
        <w:t>tingimused ja piiratuma ajavahemiku võrreldes SKA korraldatava majutusega, tuleb arvestada, et see ei taga tõsikindlalt välismaalase edasist liikumist ja põgenemist.</w:t>
      </w:r>
    </w:p>
    <w:p w14:paraId="35DD0BA1" w14:textId="77777777" w:rsidR="007921C8" w:rsidRDefault="007921C8" w:rsidP="0033276D">
      <w:pPr>
        <w:jc w:val="both"/>
        <w:rPr>
          <w:b/>
          <w:bCs/>
        </w:rPr>
      </w:pPr>
    </w:p>
    <w:p w14:paraId="7C13FC05" w14:textId="336DB767" w:rsidR="0033276D" w:rsidRDefault="00D50B09" w:rsidP="0033276D">
      <w:pPr>
        <w:jc w:val="both"/>
      </w:pPr>
      <w:r w:rsidRPr="007921C8">
        <w:rPr>
          <w:b/>
          <w:bCs/>
          <w:color w:val="4472C4" w:themeColor="accent1"/>
        </w:rPr>
        <w:t>Lõike 4</w:t>
      </w:r>
      <w:r>
        <w:t xml:space="preserve"> kohaselt antakse </w:t>
      </w:r>
      <w:proofErr w:type="spellStart"/>
      <w:r w:rsidR="00150D8E">
        <w:t>PPA</w:t>
      </w:r>
      <w:r w:rsidR="00182A89">
        <w:t>-</w:t>
      </w:r>
      <w:r>
        <w:t>le</w:t>
      </w:r>
      <w:proofErr w:type="spellEnd"/>
      <w:r>
        <w:t xml:space="preserve"> õigus erimenetlustega seotud materiaalse vastuvõtu korraldamise ülesanne </w:t>
      </w:r>
      <w:r w:rsidR="0033276D" w:rsidRPr="001E23F0">
        <w:t xml:space="preserve">halduskoostöö seaduses sätestatud korras sõlmitud halduslepingu alusel üle anda füüsilisest isikust </w:t>
      </w:r>
      <w:r w:rsidR="0033276D" w:rsidRPr="005A185C">
        <w:t xml:space="preserve">ettevõtjale või juriidilisele isikule. </w:t>
      </w:r>
      <w:r w:rsidRPr="005A185C">
        <w:t xml:space="preserve">Samuti täpsustatakse, et sellisel juhul </w:t>
      </w:r>
      <w:r w:rsidR="0033276D" w:rsidRPr="005A185C">
        <w:t xml:space="preserve">kaasnevad </w:t>
      </w:r>
      <w:r w:rsidRPr="005A185C">
        <w:t xml:space="preserve">halduslepingu osapoolele, kellele ülesanded üle antakse samad </w:t>
      </w:r>
      <w:r w:rsidR="0033276D" w:rsidRPr="005A185C">
        <w:t>õigused ja kohustused ning vastu</w:t>
      </w:r>
      <w:r w:rsidR="0033276D" w:rsidRPr="00182A89">
        <w:t>tus.</w:t>
      </w:r>
      <w:r w:rsidRPr="00182A89">
        <w:t xml:space="preserve"> </w:t>
      </w:r>
    </w:p>
    <w:p w14:paraId="4457C148" w14:textId="77777777" w:rsidR="007921C8" w:rsidRDefault="007921C8" w:rsidP="0033276D">
      <w:pPr>
        <w:jc w:val="both"/>
        <w:rPr>
          <w:b/>
          <w:bCs/>
        </w:rPr>
      </w:pPr>
    </w:p>
    <w:p w14:paraId="759EC557" w14:textId="70CD0D97" w:rsidR="0033276D" w:rsidRPr="001E23F0" w:rsidRDefault="005A185C" w:rsidP="0033276D">
      <w:pPr>
        <w:jc w:val="both"/>
      </w:pPr>
      <w:r w:rsidRPr="007921C8">
        <w:rPr>
          <w:b/>
          <w:bCs/>
          <w:color w:val="4472C4" w:themeColor="accent1"/>
        </w:rPr>
        <w:t xml:space="preserve">Lõikega </w:t>
      </w:r>
      <w:r w:rsidR="00900CDA">
        <w:rPr>
          <w:b/>
          <w:bCs/>
          <w:color w:val="4472C4" w:themeColor="accent1"/>
        </w:rPr>
        <w:t>5</w:t>
      </w:r>
      <w:r>
        <w:t xml:space="preserve"> </w:t>
      </w:r>
      <w:r w:rsidR="00444095">
        <w:t>antakse</w:t>
      </w:r>
      <w:r>
        <w:t xml:space="preserve"> </w:t>
      </w:r>
      <w:proofErr w:type="spellStart"/>
      <w:r w:rsidR="00457A1A">
        <w:t>PPA</w:t>
      </w:r>
      <w:r w:rsidR="00496C94">
        <w:t>-</w:t>
      </w:r>
      <w:r>
        <w:t>le</w:t>
      </w:r>
      <w:proofErr w:type="spellEnd"/>
      <w:r>
        <w:t xml:space="preserve"> ning </w:t>
      </w:r>
      <w:r w:rsidR="001C03CF">
        <w:t>SKA</w:t>
      </w:r>
      <w:r w:rsidR="008A1A55">
        <w:t>-</w:t>
      </w:r>
      <w:proofErr w:type="spellStart"/>
      <w:r w:rsidR="001C03CF">
        <w:t>le</w:t>
      </w:r>
      <w:proofErr w:type="spellEnd"/>
      <w:r>
        <w:t xml:space="preserve"> võimalus erandolukorras sõlmida omavahel kokkuleppeid ülalnimetatud erimenetluse </w:t>
      </w:r>
      <w:r w:rsidR="00712811">
        <w:t xml:space="preserve">st piirimenetluse kohaldamise </w:t>
      </w:r>
      <w:r>
        <w:t xml:space="preserve">ajal toimuva ilma </w:t>
      </w:r>
      <w:r w:rsidR="00712811">
        <w:t xml:space="preserve">Eestisse </w:t>
      </w:r>
      <w:r>
        <w:t>sisenemise loata välismaalaste vastuvõtu korraldamise</w:t>
      </w:r>
      <w:r w:rsidR="00582026">
        <w:t>ks</w:t>
      </w:r>
      <w:r w:rsidR="00800FD3">
        <w:t xml:space="preserve"> majutuskeskuses, kus elavad Eestis viibimise loaga </w:t>
      </w:r>
      <w:r w:rsidR="00444095">
        <w:t>välismaalased</w:t>
      </w:r>
      <w:r w:rsidR="00D64D42">
        <w:t xml:space="preserve">. Sellisel juhul </w:t>
      </w:r>
      <w:r w:rsidR="00444095">
        <w:t xml:space="preserve">vastutab </w:t>
      </w:r>
      <w:r w:rsidR="00457A1A">
        <w:t>PPA</w:t>
      </w:r>
      <w:r w:rsidR="00444095">
        <w:t xml:space="preserve"> </w:t>
      </w:r>
      <w:r w:rsidR="00712811">
        <w:t xml:space="preserve">välismaalaste </w:t>
      </w:r>
      <w:r w:rsidR="00444095">
        <w:t>järelevalve tagamise eest. T</w:t>
      </w:r>
      <w:r>
        <w:t xml:space="preserve">äpsemalt on sätestatud, et juhul kui </w:t>
      </w:r>
      <w:r w:rsidR="00150D8E">
        <w:t>PPA</w:t>
      </w:r>
      <w:r w:rsidR="0033276D" w:rsidRPr="001E23F0">
        <w:t xml:space="preserve"> määratud majutuskohas turvalisuse </w:t>
      </w:r>
      <w:r w:rsidR="00582026">
        <w:t>tagamis</w:t>
      </w:r>
      <w:r w:rsidR="00444095">
        <w:t>e</w:t>
      </w:r>
      <w:r w:rsidR="00582026">
        <w:t xml:space="preserve">ks </w:t>
      </w:r>
      <w:r w:rsidR="0033276D" w:rsidRPr="001E23F0">
        <w:t xml:space="preserve">või muul </w:t>
      </w:r>
      <w:r w:rsidR="00F9290F" w:rsidRPr="00712811">
        <w:t>mõjuval</w:t>
      </w:r>
      <w:r w:rsidR="00F9290F">
        <w:t xml:space="preserve"> </w:t>
      </w:r>
      <w:r w:rsidR="0033276D" w:rsidRPr="001E23F0">
        <w:t>põhjusel ei ole võimalik või on oluliselt raskendatud</w:t>
      </w:r>
      <w:r w:rsidR="00444095">
        <w:t xml:space="preserve"> vastuvõttu korraldada</w:t>
      </w:r>
      <w:r w:rsidR="0033276D" w:rsidRPr="001E23F0">
        <w:t xml:space="preserve">, võib </w:t>
      </w:r>
      <w:r w:rsidR="00582026" w:rsidRPr="00712811">
        <w:t>välismaal</w:t>
      </w:r>
      <w:r w:rsidR="00712811" w:rsidRPr="00712811">
        <w:t>a</w:t>
      </w:r>
      <w:r w:rsidR="00582026" w:rsidRPr="00712811">
        <w:t>se</w:t>
      </w:r>
      <w:r w:rsidR="0033276D" w:rsidRPr="001E23F0">
        <w:t xml:space="preserve"> kooskõlastatult materiaalsete vastuvõtutingimuste osutajaga majutada </w:t>
      </w:r>
      <w:r w:rsidR="00150D8E">
        <w:t>PPA</w:t>
      </w:r>
      <w:r w:rsidR="0033276D" w:rsidRPr="001E23F0">
        <w:t xml:space="preserve"> järelevalve all rahvusvahelise kaitse taotlejate majutuskeskuses või muus taotlejate majutamiseks kohandatud asukohas.</w:t>
      </w:r>
      <w:r w:rsidR="00712811">
        <w:t xml:space="preserve"> Selline paindlikkus on vajalik kiiresti tekkivatele ja muutuvatele rändeolukordadele kohaseks reageerimiseks.</w:t>
      </w:r>
    </w:p>
    <w:p w14:paraId="670580CE" w14:textId="77777777" w:rsidR="0087090F" w:rsidRDefault="0087090F" w:rsidP="0033276D">
      <w:pPr>
        <w:jc w:val="both"/>
      </w:pPr>
    </w:p>
    <w:p w14:paraId="592B55BF" w14:textId="77777777" w:rsidR="00A62EA5" w:rsidRDefault="00A62EA5" w:rsidP="009802BE">
      <w:pPr>
        <w:rPr>
          <w:b/>
          <w:bCs/>
        </w:rPr>
      </w:pPr>
      <w:r w:rsidRPr="008D3EF6">
        <w:rPr>
          <w:b/>
        </w:rPr>
        <w:t>§ 4</w:t>
      </w:r>
      <w:r w:rsidR="00DC5973" w:rsidRPr="008D3EF6">
        <w:rPr>
          <w:b/>
        </w:rPr>
        <w:t>6</w:t>
      </w:r>
      <w:r w:rsidRPr="008D3EF6">
        <w:rPr>
          <w:b/>
        </w:rPr>
        <w:t>. Alaealise ja perekondade majutamine</w:t>
      </w:r>
    </w:p>
    <w:p w14:paraId="6E856457" w14:textId="77777777" w:rsidR="0087090F" w:rsidRDefault="0087090F" w:rsidP="009802BE">
      <w:pPr>
        <w:rPr>
          <w:b/>
          <w:bCs/>
        </w:rPr>
      </w:pPr>
    </w:p>
    <w:p w14:paraId="0E674349" w14:textId="4A03755A" w:rsidR="00067305" w:rsidRPr="00F238A1" w:rsidRDefault="00067305" w:rsidP="0019171E">
      <w:pPr>
        <w:jc w:val="both"/>
      </w:pPr>
      <w:r w:rsidRPr="00BB7478">
        <w:rPr>
          <w:b/>
          <w:color w:val="4472C4" w:themeColor="accent1"/>
        </w:rPr>
        <w:t>Paragrahviga 46</w:t>
      </w:r>
      <w:r w:rsidRPr="00BB7478">
        <w:rPr>
          <w:color w:val="4472C4" w:themeColor="accent1"/>
        </w:rPr>
        <w:t xml:space="preserve"> </w:t>
      </w:r>
      <w:r w:rsidRPr="00F238A1">
        <w:t>võetakse üle direktiiv 2024/1346</w:t>
      </w:r>
      <w:r w:rsidR="00254B9A">
        <w:t>/EL</w:t>
      </w:r>
      <w:r w:rsidRPr="00F238A1">
        <w:t xml:space="preserve"> (vastuvõtutingimuste kohta) artikkel 14. </w:t>
      </w:r>
    </w:p>
    <w:p w14:paraId="2A8D0DBB" w14:textId="77777777" w:rsidR="00067305" w:rsidRDefault="00067305" w:rsidP="009802BE">
      <w:pPr>
        <w:rPr>
          <w:b/>
          <w:bCs/>
        </w:rPr>
      </w:pPr>
    </w:p>
    <w:p w14:paraId="02B25720" w14:textId="336AD98F" w:rsidR="0019171E" w:rsidRPr="0019171E" w:rsidRDefault="0019171E" w:rsidP="0019171E">
      <w:pPr>
        <w:jc w:val="both"/>
        <w:rPr>
          <w:rFonts w:eastAsia="Times New Roman"/>
        </w:rPr>
      </w:pPr>
      <w:r w:rsidRPr="0019171E">
        <w:rPr>
          <w:b/>
          <w:bCs/>
          <w:color w:val="4472C4" w:themeColor="accent1"/>
        </w:rPr>
        <w:t>Lõikega 1</w:t>
      </w:r>
      <w:r>
        <w:t xml:space="preserve"> sätestatakse, et p</w:t>
      </w:r>
      <w:r w:rsidR="0033276D" w:rsidRPr="00FB7FD6">
        <w:t xml:space="preserve">erekonnaliikmed majutatakse </w:t>
      </w:r>
      <w:r w:rsidR="002C47A5" w:rsidRPr="00FB7FD6">
        <w:t xml:space="preserve">nende nõusolekul </w:t>
      </w:r>
      <w:r w:rsidR="0033276D" w:rsidRPr="00FB7FD6">
        <w:t>kokku.</w:t>
      </w:r>
      <w:r w:rsidR="002C47A5" w:rsidRPr="00FB7FD6">
        <w:t xml:space="preserve"> Perekonna privaatsus tagatakse võimalikult suurel määral.</w:t>
      </w:r>
      <w:r>
        <w:t xml:space="preserve"> Sellega tagatakse perekonna ühtsuse ja privaatsuse põhimõtte järgmine kõikides majutamise kohtades sh kinnipidamise korral. </w:t>
      </w:r>
      <w:r w:rsidRPr="0019171E">
        <w:t xml:space="preserve">Perekonna ühtsus ja privaatsus tagatakse alati kui seda ei välista objektiivsed asjaolud nagu </w:t>
      </w:r>
      <w:r w:rsidRPr="0019171E">
        <w:rPr>
          <w:rFonts w:eastAsia="Times New Roman"/>
        </w:rPr>
        <w:t>perekonnaliikmete turvalisuse tagamine</w:t>
      </w:r>
      <w:r>
        <w:rPr>
          <w:rFonts w:eastAsia="Times New Roman"/>
        </w:rPr>
        <w:t>, terviseseisund</w:t>
      </w:r>
      <w:r w:rsidRPr="0019171E">
        <w:rPr>
          <w:rFonts w:eastAsia="Times New Roman"/>
        </w:rPr>
        <w:t xml:space="preserve"> vms kaalukad asjaolud</w:t>
      </w:r>
      <w:r>
        <w:rPr>
          <w:rFonts w:eastAsia="Times New Roman"/>
          <w:color w:val="00B050"/>
        </w:rPr>
        <w:t xml:space="preserve">. </w:t>
      </w:r>
      <w:r w:rsidRPr="0019171E">
        <w:rPr>
          <w:rFonts w:eastAsia="Times New Roman"/>
        </w:rPr>
        <w:t xml:space="preserve">Oluline on ennetada ja välistada </w:t>
      </w:r>
      <w:proofErr w:type="spellStart"/>
      <w:r w:rsidRPr="0019171E">
        <w:rPr>
          <w:rFonts w:eastAsia="Times New Roman"/>
        </w:rPr>
        <w:t>lähisuhte</w:t>
      </w:r>
      <w:proofErr w:type="spellEnd"/>
      <w:r w:rsidRPr="0019171E">
        <w:rPr>
          <w:rFonts w:eastAsia="Times New Roman"/>
        </w:rPr>
        <w:t xml:space="preserve"> vägivalda ning suhtuda sellele viitavatesse märkidesse täie tõsidusega. Eriti juhul kui perekonnas on lapsed. Oluline </w:t>
      </w:r>
      <w:r w:rsidR="009C3763">
        <w:rPr>
          <w:rFonts w:eastAsia="Times New Roman"/>
        </w:rPr>
        <w:t xml:space="preserve">on </w:t>
      </w:r>
      <w:r w:rsidRPr="0019171E">
        <w:rPr>
          <w:rFonts w:eastAsia="Times New Roman"/>
        </w:rPr>
        <w:t>arvestada, et majutamisel lähtutakse perekonnaseadusest tulenevast perekonna definitsioonist</w:t>
      </w:r>
      <w:r w:rsidR="009C3763">
        <w:rPr>
          <w:rFonts w:eastAsia="Times New Roman"/>
        </w:rPr>
        <w:t xml:space="preserve"> kuid lähtuvalt majutuskoha täituvusest ja muudest asjaoludest võib </w:t>
      </w:r>
      <w:r w:rsidRPr="0019171E">
        <w:rPr>
          <w:rFonts w:eastAsia="Times New Roman"/>
        </w:rPr>
        <w:t>vastuvõtutingimuste korraldaja arvestada</w:t>
      </w:r>
      <w:r w:rsidR="009C3763">
        <w:rPr>
          <w:rFonts w:eastAsia="Times New Roman"/>
        </w:rPr>
        <w:t xml:space="preserve"> välismaalase</w:t>
      </w:r>
      <w:r w:rsidRPr="0019171E">
        <w:rPr>
          <w:rFonts w:eastAsia="Times New Roman"/>
        </w:rPr>
        <w:t xml:space="preserve"> kirjalikult esitatud sooviga kokku paigut</w:t>
      </w:r>
      <w:r w:rsidR="009C3763">
        <w:rPr>
          <w:rFonts w:eastAsia="Times New Roman"/>
        </w:rPr>
        <w:t xml:space="preserve">amiseks. </w:t>
      </w:r>
    </w:p>
    <w:p w14:paraId="057D92A0" w14:textId="77777777" w:rsidR="0019171E" w:rsidRDefault="0019171E" w:rsidP="0033276D">
      <w:pPr>
        <w:jc w:val="both"/>
      </w:pPr>
    </w:p>
    <w:p w14:paraId="591B304B" w14:textId="01B9E2C7" w:rsidR="004E4900" w:rsidRDefault="00933C69" w:rsidP="0033276D">
      <w:pPr>
        <w:jc w:val="both"/>
      </w:pPr>
      <w:r w:rsidRPr="00933C69">
        <w:rPr>
          <w:b/>
          <w:bCs/>
          <w:color w:val="4472C4" w:themeColor="accent1"/>
        </w:rPr>
        <w:t xml:space="preserve">Lõikega 2 </w:t>
      </w:r>
      <w:r>
        <w:t>sätestatakse, et t</w:t>
      </w:r>
      <w:r w:rsidR="0033276D" w:rsidRPr="00FB7FD6">
        <w:t xml:space="preserve">aotleja alaealine laps või alaealine taotleja majutatakse koos oma vanema, tema </w:t>
      </w:r>
      <w:commentRangeStart w:id="119"/>
      <w:r w:rsidR="0033276D" w:rsidRPr="00FB7FD6">
        <w:t xml:space="preserve">vallalise </w:t>
      </w:r>
      <w:r w:rsidR="0033276D">
        <w:t>alaealis</w:t>
      </w:r>
      <w:commentRangeEnd w:id="119"/>
      <w:r>
        <w:rPr>
          <w:rStyle w:val="Kommentaariviide"/>
        </w:rPr>
        <w:commentReference w:id="119"/>
      </w:r>
      <w:r w:rsidR="0033276D">
        <w:t>e</w:t>
      </w:r>
      <w:r w:rsidR="0033276D" w:rsidRPr="00FB7FD6">
        <w:t xml:space="preserve"> õe või venna või eestkostja või muu vastutava täisealise isikuga tingimusel, et see on alaealise huvides.</w:t>
      </w:r>
      <w:r w:rsidR="007B2631">
        <w:t xml:space="preserve"> </w:t>
      </w:r>
      <w:r w:rsidR="009F53E2">
        <w:t xml:space="preserve">Seega lähtutakse lapse majutamise korraldamisel eelõige tema huvidest ja </w:t>
      </w:r>
      <w:r w:rsidR="004E4900" w:rsidRPr="004E4900">
        <w:t>turvatundest. Ennekõike paigutatakse taotle</w:t>
      </w:r>
      <w:r w:rsidR="009F53E2">
        <w:t>ja staatuses olev</w:t>
      </w:r>
      <w:r w:rsidR="004E4900" w:rsidRPr="004E4900">
        <w:t xml:space="preserve"> alaealine laps koos oma perekonnaga, sh eestkostjaga kui laps on koos </w:t>
      </w:r>
      <w:r w:rsidR="009F53E2">
        <w:t xml:space="preserve">nendega Eesisse ja </w:t>
      </w:r>
      <w:r w:rsidR="004E4900" w:rsidRPr="004E4900">
        <w:t>keskusesse saabunud. Alaealised, alates vanusest 16 on võimalik paigutada</w:t>
      </w:r>
      <w:r w:rsidR="009F53E2">
        <w:t xml:space="preserve"> ka</w:t>
      </w:r>
      <w:r w:rsidR="004E4900" w:rsidRPr="004E4900">
        <w:t xml:space="preserve"> täiskasvanute majutuskeskusesse, kui </w:t>
      </w:r>
      <w:r w:rsidR="009F53E2">
        <w:t xml:space="preserve">selline </w:t>
      </w:r>
      <w:r w:rsidR="004E4900" w:rsidRPr="004E4900">
        <w:t>paigut</w:t>
      </w:r>
      <w:r w:rsidR="009F53E2">
        <w:t xml:space="preserve">amine </w:t>
      </w:r>
      <w:r w:rsidR="004E4900" w:rsidRPr="004E4900">
        <w:t>on alaealise esindaja hinnangu põhjal vastavuses alaealise</w:t>
      </w:r>
      <w:r w:rsidR="009F53E2">
        <w:t xml:space="preserve"> huvide ja</w:t>
      </w:r>
      <w:r w:rsidR="004E4900" w:rsidRPr="004E4900">
        <w:t xml:space="preserve"> küpsusastme</w:t>
      </w:r>
      <w:r w:rsidR="009F53E2">
        <w:t xml:space="preserve">ga </w:t>
      </w:r>
      <w:r w:rsidR="004E4900" w:rsidRPr="004E4900">
        <w:t>ning keskuses on tagatud alaealisele vajalik turvatunne</w:t>
      </w:r>
      <w:r w:rsidR="009F53E2">
        <w:t xml:space="preserve"> ja </w:t>
      </w:r>
      <w:r w:rsidR="007B2631">
        <w:t xml:space="preserve">vajalikud </w:t>
      </w:r>
      <w:r w:rsidR="009F53E2">
        <w:t>teenused</w:t>
      </w:r>
      <w:r w:rsidR="00C7066E">
        <w:t>.</w:t>
      </w:r>
    </w:p>
    <w:p w14:paraId="18F75EB9" w14:textId="77777777" w:rsidR="004E4900" w:rsidRPr="00FB7FD6" w:rsidRDefault="004E4900" w:rsidP="0033276D">
      <w:pPr>
        <w:jc w:val="both"/>
      </w:pPr>
    </w:p>
    <w:p w14:paraId="58816F54" w14:textId="533DA10B" w:rsidR="004E4900" w:rsidRPr="004E4900" w:rsidRDefault="00CE3B37" w:rsidP="007B2631">
      <w:pPr>
        <w:jc w:val="both"/>
      </w:pPr>
      <w:r w:rsidRPr="00CE3B37">
        <w:rPr>
          <w:b/>
          <w:bCs/>
          <w:color w:val="4472C4" w:themeColor="accent1"/>
        </w:rPr>
        <w:t>Lõikega 3</w:t>
      </w:r>
      <w:r>
        <w:t xml:space="preserve"> sätestatakse, et a</w:t>
      </w:r>
      <w:r w:rsidR="0033276D" w:rsidRPr="00FB7FD6">
        <w:t>laealise majutamisel tagatakse talle võimalus vaba aja tegevuseks, sealhulgas eakohasteks mängudeks ja huvitegevuseks ning tegevuseks vabas õhus.</w:t>
      </w:r>
      <w:r w:rsidR="007B2631">
        <w:t xml:space="preserve"> Seega tuleb </w:t>
      </w:r>
      <w:r w:rsidR="004E4900" w:rsidRPr="004E4900">
        <w:t xml:space="preserve">majutuskeskuses või </w:t>
      </w:r>
      <w:r w:rsidR="007B2631">
        <w:t xml:space="preserve">muus kohas, kuhu </w:t>
      </w:r>
      <w:r w:rsidR="004E4900" w:rsidRPr="004E4900">
        <w:t xml:space="preserve">paigutatakse alaealisi </w:t>
      </w:r>
      <w:r w:rsidR="007B2631">
        <w:t xml:space="preserve">võimaldada </w:t>
      </w:r>
      <w:r w:rsidR="004E4900" w:rsidRPr="004E4900">
        <w:t>vajalikud tingimused eakohasteks tegevuseks</w:t>
      </w:r>
      <w:r w:rsidR="007B2631">
        <w:t xml:space="preserve"> seal hulgas </w:t>
      </w:r>
      <w:r w:rsidR="004E4900" w:rsidRPr="004E4900">
        <w:t>vabaajategevusteks</w:t>
      </w:r>
      <w:r w:rsidR="007B2631">
        <w:t xml:space="preserve"> nii siseruumides kui õues. </w:t>
      </w:r>
      <w:r w:rsidR="004E4900" w:rsidRPr="004E4900">
        <w:t xml:space="preserve">Taotleja, kes viibib keskuses </w:t>
      </w:r>
      <w:r w:rsidR="007B2631">
        <w:t xml:space="preserve">koos </w:t>
      </w:r>
      <w:r w:rsidR="004E4900" w:rsidRPr="004E4900">
        <w:t xml:space="preserve">oma lapsega, vastutab lapse heaolu eest, </w:t>
      </w:r>
      <w:r w:rsidR="007B2631">
        <w:t xml:space="preserve">kuid saab </w:t>
      </w:r>
      <w:r w:rsidR="004E4900" w:rsidRPr="004E4900">
        <w:t xml:space="preserve">vajadusel </w:t>
      </w:r>
      <w:r w:rsidR="007B2631">
        <w:t xml:space="preserve">majutuskeskuse või muu majutuskoha </w:t>
      </w:r>
      <w:r w:rsidR="004E4900" w:rsidRPr="004E4900">
        <w:t xml:space="preserve">töötajate tuge. </w:t>
      </w:r>
    </w:p>
    <w:p w14:paraId="185F1A0E" w14:textId="77777777" w:rsidR="004E4900" w:rsidRDefault="004E4900" w:rsidP="0033276D">
      <w:pPr>
        <w:jc w:val="both"/>
      </w:pPr>
    </w:p>
    <w:p w14:paraId="6474FA54" w14:textId="7E57F80A" w:rsidR="004E4900" w:rsidRPr="00933C69" w:rsidRDefault="00E761D8" w:rsidP="00C760FD">
      <w:pPr>
        <w:jc w:val="both"/>
      </w:pPr>
      <w:r w:rsidRPr="00E761D8">
        <w:rPr>
          <w:b/>
          <w:bCs/>
          <w:color w:val="4472C4" w:themeColor="accent1"/>
        </w:rPr>
        <w:lastRenderedPageBreak/>
        <w:t>Lõikega 4</w:t>
      </w:r>
      <w:r>
        <w:t xml:space="preserve"> sätestatakse, et s</w:t>
      </w:r>
      <w:r w:rsidR="00D73FD8" w:rsidRPr="00FB7FD6">
        <w:t>aatjata alaealine majutatakse täiskasvanutest eraldi.</w:t>
      </w:r>
      <w:r w:rsidR="00C760FD">
        <w:t xml:space="preserve"> Seega täpsustatakse, milline on </w:t>
      </w:r>
      <w:r w:rsidR="004E4900" w:rsidRPr="00933C69">
        <w:t>saatjata alaealiste majut</w:t>
      </w:r>
      <w:r w:rsidR="0017382F">
        <w:t>amisel</w:t>
      </w:r>
      <w:r w:rsidR="004E4900" w:rsidRPr="00933C69">
        <w:t xml:space="preserve"> nende turvalisuse </w:t>
      </w:r>
      <w:r w:rsidR="00526511">
        <w:t xml:space="preserve">tagamise </w:t>
      </w:r>
      <w:r w:rsidR="00C760FD">
        <w:t xml:space="preserve">peamine </w:t>
      </w:r>
      <w:r w:rsidR="00526511">
        <w:t>lähtekoht ja viis</w:t>
      </w:r>
      <w:r w:rsidR="004E4900" w:rsidRPr="00933C69">
        <w:t>. Kui tavapäraselt paigutatakse saatjata alaealised koheselt asendushooldusteenusele, siis praktilisest vajadusest lähtuvalt võib tekkida olukord, kus neid on vaja paigutada ajutiselt majutuskeskusesse</w:t>
      </w:r>
      <w:r w:rsidR="0017382F">
        <w:t xml:space="preserve"> või muusse majutuskohta</w:t>
      </w:r>
      <w:r w:rsidR="004E4900" w:rsidRPr="00933C69">
        <w:t>. Sellisel juhul tagatakse saatjata alaealisele majutuskohas täiskasvanutest eraldi asetsev ruum. Nii tagatakse lapsele vajalik turvatunne ning eakohane arenguvõimalus.</w:t>
      </w:r>
    </w:p>
    <w:p w14:paraId="047C664C" w14:textId="77777777" w:rsidR="00933C69" w:rsidRDefault="00933C69" w:rsidP="009802BE">
      <w:pPr>
        <w:rPr>
          <w:b/>
          <w:bCs/>
        </w:rPr>
      </w:pPr>
    </w:p>
    <w:p w14:paraId="005479FB" w14:textId="77777777" w:rsidR="00706A16" w:rsidRPr="00FB7FD6" w:rsidRDefault="00A62EA5" w:rsidP="009802BE">
      <w:pPr>
        <w:rPr>
          <w:b/>
          <w:bCs/>
        </w:rPr>
      </w:pPr>
      <w:r w:rsidRPr="00526511">
        <w:rPr>
          <w:b/>
          <w:bCs/>
        </w:rPr>
        <w:t>§</w:t>
      </w:r>
      <w:r w:rsidRPr="00526511">
        <w:rPr>
          <w:b/>
        </w:rPr>
        <w:t xml:space="preserve"> 4</w:t>
      </w:r>
      <w:r w:rsidR="00DC5973" w:rsidRPr="00526511">
        <w:rPr>
          <w:b/>
        </w:rPr>
        <w:t>7</w:t>
      </w:r>
      <w:r w:rsidRPr="00526511">
        <w:rPr>
          <w:b/>
        </w:rPr>
        <w:t>. Rahaline toetus ja selle määrad</w:t>
      </w:r>
    </w:p>
    <w:p w14:paraId="43D84AC1" w14:textId="77777777" w:rsidR="0087090F" w:rsidRDefault="0087090F" w:rsidP="009802BE">
      <w:pPr>
        <w:rPr>
          <w:b/>
          <w:bCs/>
        </w:rPr>
      </w:pPr>
    </w:p>
    <w:p w14:paraId="5BB8AD46" w14:textId="0031E369" w:rsidR="00555B98" w:rsidRPr="00A90887" w:rsidRDefault="00555B98" w:rsidP="00555B98">
      <w:pPr>
        <w:jc w:val="both"/>
      </w:pPr>
      <w:r w:rsidRPr="00555B98">
        <w:rPr>
          <w:b/>
          <w:bCs/>
          <w:color w:val="4472C4" w:themeColor="accent1"/>
        </w:rPr>
        <w:t>Paragrahviga 47</w:t>
      </w:r>
      <w:r w:rsidRPr="0004479A">
        <w:rPr>
          <w:color w:val="4472C4" w:themeColor="accent1"/>
        </w:rPr>
        <w:t xml:space="preserve"> </w:t>
      </w:r>
      <w:r w:rsidRPr="00A90887">
        <w:t xml:space="preserve">ja </w:t>
      </w:r>
      <w:r w:rsidR="00E92C95">
        <w:t>SHS</w:t>
      </w:r>
      <w:r w:rsidRPr="00A90887">
        <w:t xml:space="preserve"> </w:t>
      </w:r>
      <w:r w:rsidR="004D2F63">
        <w:t>§-ga</w:t>
      </w:r>
      <w:r w:rsidRPr="00A90887">
        <w:t xml:space="preserve"> 131 võetakse </w:t>
      </w:r>
      <w:r w:rsidR="00576E15">
        <w:t xml:space="preserve">muuhulgas </w:t>
      </w:r>
      <w:r w:rsidRPr="00A90887">
        <w:t>üle direktiivi 2024/1346</w:t>
      </w:r>
      <w:r w:rsidR="00254B9A">
        <w:t>/EL</w:t>
      </w:r>
      <w:r w:rsidRPr="00A90887">
        <w:t xml:space="preserve"> (vastuvõtutingimuste kohta) </w:t>
      </w:r>
      <w:r w:rsidR="00301E0D">
        <w:t>artikli</w:t>
      </w:r>
      <w:r w:rsidRPr="00A90887">
        <w:t xml:space="preserve"> 2 lõige 8. </w:t>
      </w:r>
    </w:p>
    <w:p w14:paraId="56DC3284" w14:textId="77777777" w:rsidR="00555B98" w:rsidRDefault="00555B98" w:rsidP="009802BE">
      <w:pPr>
        <w:rPr>
          <w:b/>
          <w:bCs/>
        </w:rPr>
      </w:pPr>
    </w:p>
    <w:p w14:paraId="43EC332D" w14:textId="31571031" w:rsidR="00A90887" w:rsidRDefault="00A90887" w:rsidP="00A90887">
      <w:pPr>
        <w:jc w:val="both"/>
      </w:pPr>
      <w:r w:rsidRPr="00A90887">
        <w:rPr>
          <w:b/>
          <w:bCs/>
          <w:color w:val="4472C4" w:themeColor="accent1"/>
        </w:rPr>
        <w:t>Lõikega 1</w:t>
      </w:r>
      <w:r>
        <w:t xml:space="preserve"> sätestatakse võimalus asendada majutuskeskuses või muus majutamise kohas </w:t>
      </w:r>
      <w:proofErr w:type="spellStart"/>
      <w:r>
        <w:t>kohas</w:t>
      </w:r>
      <w:proofErr w:type="spellEnd"/>
      <w:r>
        <w:t xml:space="preserve"> taotlejate toitlustamine või toiduainetega varustamine ning muu esmavajaliku tagamine rahalise toetusega. Asendamise eesmärk on tagada taotlejale suurem autonoomsus igapäevaelu korraldamises. Täies ulatuses rahalise toetuse tagamine eeldab, et majutuskeskuses või asumise kohas on võimalik iseseisvalt toitu valmistada. Sõltuvalt olukorrast saab taotlejale pakkuda ka kombinatsiooni mitte-rahalisest ja rahalisest toetusest. Rahalise toetuse eraldamine võib olla, kas sularahas, maksekaardina, </w:t>
      </w:r>
      <w:proofErr w:type="spellStart"/>
      <w:r>
        <w:t>vautšeri</w:t>
      </w:r>
      <w:proofErr w:type="spellEnd"/>
      <w:r>
        <w:t xml:space="preserve"> vms. Taotlejale selgitatakse majutuskeskusesse saabumisel talle tagatava toe ulatust ja tutvustatakse majutuskeskuse taristut ja võimalusi. Tagatav tugi on regulaarne. Näiteks toitlustuse korral on toitlustamise võimalus vähemalt kolm korda päevas, rahaliste vahendite tagamise korral on toetus ennekõike igakuine. Vastuvõtutingimuste korraldajal on õigus otsustada, kas ettenähtud määraga toetust eraldatakse kord kuus või tihedama regulaarsusega. </w:t>
      </w:r>
    </w:p>
    <w:p w14:paraId="57742481" w14:textId="77777777" w:rsidR="00A90887" w:rsidRDefault="00A90887" w:rsidP="00A90887">
      <w:pPr>
        <w:jc w:val="both"/>
      </w:pPr>
    </w:p>
    <w:p w14:paraId="588AD4DB" w14:textId="7D3893EE" w:rsidR="0033276D" w:rsidRPr="00FB7FD6" w:rsidRDefault="00D33BF7" w:rsidP="00A90887">
      <w:pPr>
        <w:jc w:val="both"/>
      </w:pPr>
      <w:r>
        <w:t xml:space="preserve">Sätestatu </w:t>
      </w:r>
      <w:r w:rsidR="00A90887">
        <w:t>on kooskõlas direktiiv 2024/1346</w:t>
      </w:r>
      <w:r w:rsidR="00254B9A">
        <w:t>/EL</w:t>
      </w:r>
      <w:r w:rsidR="00A90887">
        <w:t xml:space="preserve"> (vastuvõtutingimuste kohta) artikli 2 punktide</w:t>
      </w:r>
      <w:r>
        <w:t>ga</w:t>
      </w:r>
      <w:r w:rsidR="00A90887">
        <w:t xml:space="preserve"> 7 ja 8, mis sätestavad, et vastuvõtutingimused hõlmavad majutust, toitu, riietust ja isikliku hügieeni tarbeid, mida antakse mitterahalise toetusena või rahaliste toetuste või kupongidena või nende kombinatsioonina, ning samuti regulaarset toetust, mis tagab neile igapäevaelus minimaalse sõltumatuse ja mis antakse rahasummana, kupongidena või mitterahalise toetusena või nende kombinatsioonina, tingimusel et selline regulaarne toetus sisaldab ka rahasummat.</w:t>
      </w:r>
    </w:p>
    <w:p w14:paraId="273D116C" w14:textId="77777777" w:rsidR="00A90887" w:rsidRPr="001E23F0" w:rsidRDefault="00A90887" w:rsidP="0033276D">
      <w:pPr>
        <w:jc w:val="both"/>
      </w:pPr>
    </w:p>
    <w:p w14:paraId="4CF9FB60" w14:textId="51949D21" w:rsidR="00A90887" w:rsidRDefault="00A90887" w:rsidP="00A90887">
      <w:pPr>
        <w:jc w:val="both"/>
      </w:pPr>
      <w:r w:rsidRPr="00576E15">
        <w:rPr>
          <w:b/>
          <w:bCs/>
          <w:color w:val="4472C4" w:themeColor="accent1"/>
        </w:rPr>
        <w:t xml:space="preserve">Lõikega </w:t>
      </w:r>
      <w:r w:rsidR="008B2961">
        <w:rPr>
          <w:b/>
          <w:bCs/>
          <w:color w:val="4472C4" w:themeColor="accent1"/>
        </w:rPr>
        <w:t>2</w:t>
      </w:r>
      <w:r>
        <w:t xml:space="preserve"> sätestatakse, et taotlejatele tagatav rahaline toetus on võrdsustatud Eesti elanikele kehtestatud toimetulekupiiriga. Seeläbi on tagatud toimetulekuraskustes olevate inimeste võrdne kohtlemine Eestis. Rahaline toetus makstakse välja iga kuu esimestel tööpäevadel. Kui taotleja suunatakse majutuskeskusesse kuu keskel, siis toetuse suurus arvestatakse proportsionaalselt keskuses viibitavate päevadega. </w:t>
      </w:r>
    </w:p>
    <w:p w14:paraId="2D2D7648" w14:textId="77777777" w:rsidR="00A90887" w:rsidRDefault="00A90887" w:rsidP="00A90887">
      <w:pPr>
        <w:jc w:val="both"/>
      </w:pPr>
    </w:p>
    <w:p w14:paraId="441F6AEB" w14:textId="7E900B97" w:rsidR="00A90887" w:rsidRDefault="00576E15" w:rsidP="00A90887">
      <w:pPr>
        <w:jc w:val="both"/>
      </w:pPr>
      <w:r>
        <w:t xml:space="preserve">Regulatsioon </w:t>
      </w:r>
      <w:r w:rsidR="00A90887">
        <w:t>on kooskõlas direktiiv 2024/1346</w:t>
      </w:r>
      <w:r w:rsidR="00254B9A">
        <w:t>/EL</w:t>
      </w:r>
      <w:r w:rsidR="00A90887">
        <w:t xml:space="preserve"> (vastuvõtutingimuste kohta), mis rõhutab vajadust tagada taotlejale piisavad elatusvahendid, võttes arvesse, et eluase ning kommunaalkulude tasumine on majutuskeskuses või -kohas viibimise näol kaetud vastuvõtutingimuste korraldaja poolt, kui seaduse alusel ei teki õigust nõuda taotlejatelt kulude hüvitamist. </w:t>
      </w:r>
    </w:p>
    <w:p w14:paraId="6F18388F" w14:textId="77777777" w:rsidR="00A90887" w:rsidRDefault="00A90887" w:rsidP="0033276D">
      <w:pPr>
        <w:jc w:val="both"/>
      </w:pPr>
    </w:p>
    <w:p w14:paraId="76007B07" w14:textId="7E495014" w:rsidR="0087090F" w:rsidRDefault="00576E15" w:rsidP="00576E15">
      <w:pPr>
        <w:jc w:val="both"/>
      </w:pPr>
      <w:r w:rsidRPr="00576E15">
        <w:rPr>
          <w:b/>
          <w:bCs/>
          <w:color w:val="4472C4" w:themeColor="accent1"/>
        </w:rPr>
        <w:t xml:space="preserve">Lõikega </w:t>
      </w:r>
      <w:r w:rsidR="008B2961">
        <w:rPr>
          <w:b/>
          <w:color w:val="4472C4" w:themeColor="accent1"/>
        </w:rPr>
        <w:t>3</w:t>
      </w:r>
      <w:r w:rsidRPr="00576E15">
        <w:rPr>
          <w:color w:val="4472C4" w:themeColor="accent1"/>
        </w:rPr>
        <w:t xml:space="preserve"> </w:t>
      </w:r>
      <w:r>
        <w:t>sätestatakse, et p</w:t>
      </w:r>
      <w:r w:rsidR="0033276D" w:rsidRPr="001E23F0">
        <w:t>erekonna teise ja iga järgmise täisealise liikme toetuse suurus on 80 protsenti perekonna esimese liikme toetuse suurusest. Perekonna iga alaealise liikme toetuse suurus on võrdne perekonna esimese liikme toetuse suurusega. Toetust makstakse üksnes taotlejast perekonnaliikmele.</w:t>
      </w:r>
    </w:p>
    <w:p w14:paraId="0B7CB71A" w14:textId="77777777" w:rsidR="00EA03F6" w:rsidRDefault="00EA03F6" w:rsidP="00576E15">
      <w:pPr>
        <w:jc w:val="both"/>
      </w:pPr>
    </w:p>
    <w:p w14:paraId="21399B0B" w14:textId="5C992121" w:rsidR="00A90887" w:rsidRPr="00591146" w:rsidRDefault="00A90887" w:rsidP="00A90887">
      <w:pPr>
        <w:jc w:val="both"/>
      </w:pPr>
      <w:r w:rsidRPr="00591146">
        <w:t xml:space="preserve">Toimetulekupiiri üksi elavale isikule või perekonna esimesele liikmele kehtestab Riigikogu igaks eelarveaastaks riigieelarvega. Toimetulekupiiri kehtestamisel lähtutakse minimaalsetest </w:t>
      </w:r>
      <w:r w:rsidRPr="00591146">
        <w:lastRenderedPageBreak/>
        <w:t>tarbimiskuludest toidule, riietusele ja jalanõudele ning muudele kaupadele ja teenustele esmavajaduste rahuldamiseks. Toimetulekupiiri aluseks on kaudselt Statistikaameti arvestuslik elatusmiinimum</w:t>
      </w:r>
      <w:r w:rsidR="00591146">
        <w:rPr>
          <w:rStyle w:val="Allmrkuseviide"/>
        </w:rPr>
        <w:footnoteReference w:id="78"/>
      </w:r>
      <w:r w:rsidRPr="00591146">
        <w:t xml:space="preserve">, mille metoodika on </w:t>
      </w:r>
      <w:r w:rsidR="00E50127">
        <w:t xml:space="preserve">leitav </w:t>
      </w:r>
      <w:r w:rsidRPr="00591146">
        <w:t>Statistikaameti kodulehel</w:t>
      </w:r>
      <w:r w:rsidR="00E50127">
        <w:rPr>
          <w:rStyle w:val="Allmrkuseviide"/>
        </w:rPr>
        <w:footnoteReference w:id="79"/>
      </w:r>
      <w:r w:rsidR="00E50127">
        <w:t>.</w:t>
      </w:r>
      <w:r w:rsidRPr="00591146">
        <w:t xml:space="preserve"> 2024. aastal oli toimetulekupiir  200 eurot ja 2024 aastal oli elatusmiinimum Statistikaameti andmetel  345 eurot</w:t>
      </w:r>
      <w:r w:rsidR="00E50127">
        <w:t xml:space="preserve">, mis on </w:t>
      </w:r>
      <w:r w:rsidRPr="00591146">
        <w:t>eluasemekuludeta 199 eurot. </w:t>
      </w:r>
    </w:p>
    <w:p w14:paraId="7466C044" w14:textId="77777777" w:rsidR="008B2961" w:rsidRDefault="008B2961" w:rsidP="00A90887">
      <w:pPr>
        <w:jc w:val="both"/>
      </w:pPr>
    </w:p>
    <w:p w14:paraId="28E41DB1" w14:textId="2D912C06" w:rsidR="008B2961" w:rsidRDefault="008B2961" w:rsidP="008B2961">
      <w:pPr>
        <w:jc w:val="both"/>
      </w:pPr>
      <w:r w:rsidRPr="00D33BF7">
        <w:rPr>
          <w:b/>
          <w:bCs/>
          <w:color w:val="4472C4" w:themeColor="accent1"/>
        </w:rPr>
        <w:t xml:space="preserve">Lõikega </w:t>
      </w:r>
      <w:r>
        <w:rPr>
          <w:b/>
          <w:bCs/>
          <w:color w:val="4472C4" w:themeColor="accent1"/>
        </w:rPr>
        <w:t>4</w:t>
      </w:r>
      <w:r w:rsidRPr="00D33BF7">
        <w:rPr>
          <w:b/>
          <w:bCs/>
          <w:color w:val="4472C4" w:themeColor="accent1"/>
        </w:rPr>
        <w:t xml:space="preserve"> </w:t>
      </w:r>
      <w:r>
        <w:t>sätestatakse, et v</w:t>
      </w:r>
      <w:r w:rsidRPr="00FB7FD6">
        <w:t>äljaspool majutuskohta elavale taotlejale ei maksta rahalist toetust.</w:t>
      </w:r>
      <w:r>
        <w:t xml:space="preserve"> Seega täpsustatakse </w:t>
      </w:r>
      <w:r w:rsidRPr="00A90887">
        <w:t>väljaspool majutus</w:t>
      </w:r>
      <w:r>
        <w:t xml:space="preserve">keskust või muud majutuskohta elama asumiseks loa saanud taotlejatele pakutavat toetust. Neile ei </w:t>
      </w:r>
      <w:r w:rsidRPr="00A90887">
        <w:t xml:space="preserve">laiendata rahalist toetuse saamise võimalust ega tagata </w:t>
      </w:r>
      <w:r>
        <w:t xml:space="preserve">eelnõu </w:t>
      </w:r>
      <w:r w:rsidRPr="008D6BB7">
        <w:t>§ 47 lõikega 1</w:t>
      </w:r>
      <w:r w:rsidRPr="00A90887">
        <w:t xml:space="preserve"> loetletud muud materiaalset tuge. Majutuskohast väljaspool viibimise aluseks on</w:t>
      </w:r>
      <w:r>
        <w:t xml:space="preserve"> olukord, et </w:t>
      </w:r>
      <w:r w:rsidRPr="00A90887">
        <w:t>taotleja</w:t>
      </w:r>
      <w:r>
        <w:t xml:space="preserve"> on</w:t>
      </w:r>
      <w:r w:rsidRPr="00A90887">
        <w:t xml:space="preserve"> kinnit</w:t>
      </w:r>
      <w:r>
        <w:t>anud</w:t>
      </w:r>
      <w:r w:rsidRPr="00A90887">
        <w:t>, et tal on olemas piisavad elatusvahendid või tema ülalpidamise tagab seaduslikult Eestis viibiv elanik.</w:t>
      </w:r>
      <w:r>
        <w:t xml:space="preserve"> Seetõttu ei ole ka rahalise toetuse maksmine vajalik.</w:t>
      </w:r>
    </w:p>
    <w:p w14:paraId="5253EACA" w14:textId="77777777" w:rsidR="008B2961" w:rsidRPr="00FB7FD6" w:rsidRDefault="008B2961" w:rsidP="008B2961">
      <w:pPr>
        <w:jc w:val="both"/>
      </w:pPr>
    </w:p>
    <w:p w14:paraId="786318E7" w14:textId="4E87912F" w:rsidR="008B2961" w:rsidRPr="001E23F0" w:rsidRDefault="008B2961" w:rsidP="008B2961">
      <w:pPr>
        <w:jc w:val="both"/>
      </w:pPr>
      <w:r w:rsidRPr="00AF4194">
        <w:rPr>
          <w:b/>
          <w:bCs/>
          <w:color w:val="4472C4" w:themeColor="accent1"/>
        </w:rPr>
        <w:t xml:space="preserve">Lõikega </w:t>
      </w:r>
      <w:r>
        <w:rPr>
          <w:b/>
          <w:color w:val="4472C4" w:themeColor="accent1"/>
        </w:rPr>
        <w:t>5</w:t>
      </w:r>
      <w:r>
        <w:t xml:space="preserve"> sätestatakse, et m</w:t>
      </w:r>
      <w:r w:rsidRPr="001E23F0">
        <w:t>ajutuskohas elavale taotlejale, kes töötab, ei maksta rahalist toetust.</w:t>
      </w:r>
    </w:p>
    <w:p w14:paraId="0CBF47BD" w14:textId="77777777" w:rsidR="008B2961" w:rsidRDefault="008B2961" w:rsidP="008B2961">
      <w:pPr>
        <w:jc w:val="both"/>
      </w:pPr>
      <w:r>
        <w:t xml:space="preserve">Seega reguleeritakse, et </w:t>
      </w:r>
      <w:r w:rsidRPr="00A90887">
        <w:t xml:space="preserve">seaduslikku töist sissetulekut omavale majutuskohas viibivale taotlejate ei tagata </w:t>
      </w:r>
      <w:r>
        <w:t xml:space="preserve">täiendavat </w:t>
      </w:r>
      <w:r w:rsidRPr="00A90887">
        <w:t>rahalist toetust</w:t>
      </w:r>
      <w:r>
        <w:t xml:space="preserve"> sest taotlejal on olemas </w:t>
      </w:r>
      <w:r w:rsidRPr="00A90887">
        <w:t>vahendeid enda igapäeva elu korraldamiseks. Sättega soov</w:t>
      </w:r>
      <w:r>
        <w:t>itakse</w:t>
      </w:r>
      <w:r w:rsidRPr="00A90887">
        <w:t xml:space="preserve"> välistada olu</w:t>
      </w:r>
      <w:r>
        <w:t>korrad</w:t>
      </w:r>
      <w:r w:rsidRPr="00A90887">
        <w:t xml:space="preserve">, kus piisavate rahaliste vahendite omamise korral, peaks vastuvõtutingimuste tagaja taotlejalt nõudma (osalist) kulude hüvitamist seoses pakutud teenustega. </w:t>
      </w:r>
      <w:r>
        <w:t xml:space="preserve">Selline tasaarveldus on ebamõistlikult suure halduskoormusega. </w:t>
      </w:r>
      <w:r w:rsidRPr="00A90887">
        <w:t>Rahalise toetuse maksmise lõpetamise korral veend</w:t>
      </w:r>
      <w:r>
        <w:t xml:space="preserve">ub majutuskeskuse või muu majutuskoha töötaja, et </w:t>
      </w:r>
      <w:r w:rsidRPr="00A90887">
        <w:t xml:space="preserve">taotlejale on </w:t>
      </w:r>
      <w:r>
        <w:t xml:space="preserve">töötasu </w:t>
      </w:r>
      <w:r w:rsidRPr="00A90887">
        <w:t xml:space="preserve">laekunud </w:t>
      </w:r>
      <w:r>
        <w:t xml:space="preserve">või tal on </w:t>
      </w:r>
      <w:r w:rsidRPr="00A90887">
        <w:t>piisavad sissetulekud tööle asumise päeval, et en</w:t>
      </w:r>
      <w:r>
        <w:t>nast</w:t>
      </w:r>
      <w:r w:rsidRPr="00A90887">
        <w:t xml:space="preserve"> palgapäevani vajalikuga varustada.</w:t>
      </w:r>
    </w:p>
    <w:p w14:paraId="4AE3A877" w14:textId="77777777" w:rsidR="0033276D" w:rsidRPr="00FB7FD6" w:rsidRDefault="0033276D" w:rsidP="0033276D">
      <w:pPr>
        <w:rPr>
          <w:b/>
          <w:bCs/>
        </w:rPr>
      </w:pPr>
    </w:p>
    <w:p w14:paraId="1AC2AAA2" w14:textId="77777777" w:rsidR="00A62EA5" w:rsidRPr="00FB7FD6" w:rsidRDefault="00A62EA5" w:rsidP="009802BE">
      <w:pPr>
        <w:rPr>
          <w:b/>
          <w:bCs/>
        </w:rPr>
      </w:pPr>
      <w:r w:rsidRPr="00D531CE">
        <w:rPr>
          <w:b/>
        </w:rPr>
        <w:t>§ 4</w:t>
      </w:r>
      <w:r w:rsidR="00DC5973" w:rsidRPr="00D531CE">
        <w:rPr>
          <w:b/>
        </w:rPr>
        <w:t>8</w:t>
      </w:r>
      <w:r w:rsidRPr="00D531CE">
        <w:rPr>
          <w:b/>
        </w:rPr>
        <w:t>. Materiaalsete vastuvõtutingimuste piiramine</w:t>
      </w:r>
    </w:p>
    <w:p w14:paraId="3918D4AE" w14:textId="77777777" w:rsidR="006507C9" w:rsidRPr="00FB7FD6" w:rsidRDefault="006507C9" w:rsidP="009802BE">
      <w:pPr>
        <w:rPr>
          <w:b/>
          <w:bCs/>
        </w:rPr>
      </w:pPr>
    </w:p>
    <w:p w14:paraId="230089DF" w14:textId="3552B739" w:rsidR="00EA0BEB" w:rsidRDefault="00770532" w:rsidP="00770532">
      <w:pPr>
        <w:jc w:val="both"/>
      </w:pPr>
      <w:r w:rsidRPr="00770532">
        <w:rPr>
          <w:b/>
          <w:bCs/>
          <w:color w:val="4472C4" w:themeColor="accent1"/>
        </w:rPr>
        <w:t>Paragrahv</w:t>
      </w:r>
      <w:r>
        <w:rPr>
          <w:b/>
          <w:bCs/>
          <w:color w:val="4472C4" w:themeColor="accent1"/>
        </w:rPr>
        <w:t xml:space="preserve">iga </w:t>
      </w:r>
      <w:r w:rsidRPr="00770532">
        <w:rPr>
          <w:b/>
          <w:bCs/>
          <w:color w:val="4472C4" w:themeColor="accent1"/>
        </w:rPr>
        <w:t>48</w:t>
      </w:r>
      <w:r>
        <w:rPr>
          <w:b/>
          <w:bCs/>
          <w:color w:val="4472C4" w:themeColor="accent1"/>
        </w:rPr>
        <w:t xml:space="preserve"> </w:t>
      </w:r>
      <w:r w:rsidRPr="00BB7478">
        <w:t>võetakse üle direktiiv</w:t>
      </w:r>
      <w:r w:rsidR="00EA0BEB">
        <w:t>i</w:t>
      </w:r>
      <w:r w:rsidRPr="00BB7478">
        <w:t xml:space="preserve"> 2024/1346</w:t>
      </w:r>
      <w:r w:rsidR="00254B9A">
        <w:t>/EL</w:t>
      </w:r>
      <w:r w:rsidRPr="00BB7478">
        <w:t xml:space="preserve"> (vastuvõtutingimuste kohta) artikkel 23</w:t>
      </w:r>
      <w:r w:rsidR="00EA0BEB">
        <w:t xml:space="preserve"> ning sätestatakse </w:t>
      </w:r>
      <w:r w:rsidR="00EA0BEB" w:rsidRPr="00EA0BEB">
        <w:t>vastuvõtutingimuste piiramise ja vähendamise võimalused lähtudes taotleja isiklikest asjaoludest</w:t>
      </w:r>
      <w:r w:rsidRPr="00BB7478">
        <w:t>.</w:t>
      </w:r>
      <w:r w:rsidR="00876A3A" w:rsidRPr="00BB7478">
        <w:t xml:space="preserve"> </w:t>
      </w:r>
    </w:p>
    <w:p w14:paraId="085DBD1D" w14:textId="77777777" w:rsidR="00EA0BEB" w:rsidRDefault="00EA0BEB" w:rsidP="00770532">
      <w:pPr>
        <w:jc w:val="both"/>
      </w:pPr>
    </w:p>
    <w:p w14:paraId="722C513A" w14:textId="7B4FE5C6" w:rsidR="00E3247D" w:rsidRPr="00E3247D" w:rsidRDefault="00D46F74" w:rsidP="00D46F74">
      <w:pPr>
        <w:jc w:val="both"/>
      </w:pPr>
      <w:r w:rsidRPr="00D46F74">
        <w:t xml:space="preserve"> direktiivi 2024/1346</w:t>
      </w:r>
      <w:r w:rsidR="00254B9A">
        <w:t>/EL</w:t>
      </w:r>
      <w:r>
        <w:t xml:space="preserve"> (vastuvõtutingimuste kohta) </w:t>
      </w:r>
      <w:r w:rsidR="00E3247D">
        <w:t xml:space="preserve">artikliga 19 on sätestatud materiaalsete vastuvõtutingimuste ja tervishoiuteenuste üldised reeglid ning </w:t>
      </w:r>
      <w:r>
        <w:t xml:space="preserve">artikliga 23 </w:t>
      </w:r>
      <w:r w:rsidR="00E3247D">
        <w:t xml:space="preserve">on sätestatud </w:t>
      </w:r>
      <w:r>
        <w:t xml:space="preserve">materiaalsete vastuvõtutingimuste kitsendamise ja tühistamise põhimõtted. Kokkuvõtlikult on liikmesriigil õigus </w:t>
      </w:r>
      <w:r w:rsidRPr="00E3247D">
        <w:t xml:space="preserve">vastuvõtusüsteemi võimaliku kuritarvitamise tõkestamiseks võimaldada materiaalseid vastuvõtutingimusi üksnes sel määral, mil taotlejatel ei ole piisavaid vahendeid piisava elatustaseme saavutamiseks. Liikmesriikidel on õigus nõuda piisavaid vahendeid omavatelt taotlejatelt, et nad kataksid materiaalsete vastuvõtutingimuste või saadud tervishoiuteenuste kulud täielikult või osaliselt või hüvitaksid need, sealhulgas rahaliste tagatiste kaudu. Seda, et taotlejal on toimetulekuks piisavalt vahendeid, võib eeldada näiteks juhul, kui ta on mõistliku ajavahemiku jooksul töötanud. Taotleja vahendite hindamisel ja taotlejalt materiaalsete vastuvõtutingimuste või saadud tervishoiuteenuse kulude täieliku või osalise kandmise nõudmisel </w:t>
      </w:r>
      <w:r w:rsidR="00E3247D" w:rsidRPr="00E3247D">
        <w:t xml:space="preserve">peavad </w:t>
      </w:r>
      <w:r w:rsidRPr="00E3247D">
        <w:t>liikmesriigid järgima proportsionaalsuse põhimõtet ning arvestama taotleja konkreetset olukorda ja vajadust austada tema väärikust või isikupuutumatust, sealhulgas taotleja vastuvõtu erivajadusi. Taotlejatelt ei tohi nõuda vajalike tervishoiuteenuste kulude osalist ega täielikku kandmist, kui liikmesriikide kodanikele osutatakse tervishoiuteenuseid tasuta. Taotlejatelt ei tohi nõuda, et nad võtaksid vastuvõtutingimuste eest tasumiseks laenu.</w:t>
      </w:r>
      <w:r w:rsidR="00E3247D" w:rsidRPr="00E3247D">
        <w:t xml:space="preserve"> </w:t>
      </w:r>
    </w:p>
    <w:p w14:paraId="6D488A26" w14:textId="77777777" w:rsidR="00E3247D" w:rsidRDefault="00E3247D" w:rsidP="00D46F74">
      <w:pPr>
        <w:jc w:val="both"/>
        <w:rPr>
          <w:color w:val="4472C4" w:themeColor="accent1"/>
        </w:rPr>
      </w:pPr>
    </w:p>
    <w:p w14:paraId="77B69D5F" w14:textId="414BE5C4" w:rsidR="00D46F74" w:rsidRPr="004D0301" w:rsidRDefault="00D46F74" w:rsidP="00D46F74">
      <w:pPr>
        <w:jc w:val="both"/>
      </w:pPr>
      <w:r w:rsidRPr="00E3247D">
        <w:t>Vastuvõtusüsteemi võimalikku kuritarvitamist tule</w:t>
      </w:r>
      <w:r w:rsidR="00E3247D" w:rsidRPr="00E3247D">
        <w:t>b</w:t>
      </w:r>
      <w:r w:rsidRPr="00E3247D">
        <w:t xml:space="preserve"> ära hoida ka sellega, et täpsustakse asjaolud, mille puhul võib materiaalseid vastuvõtutingimusi kitsendada või tühistada. </w:t>
      </w:r>
      <w:r w:rsidRPr="00E3247D">
        <w:lastRenderedPageBreak/>
        <w:t>Liikmesriikidel pea</w:t>
      </w:r>
      <w:r w:rsidR="00E3247D" w:rsidRPr="00E3247D">
        <w:t>b</w:t>
      </w:r>
      <w:r w:rsidRPr="00E3247D">
        <w:t xml:space="preserve"> olema õigus regulaarset toetust vähendada või tühistada või, kui see on igati põhjendatud ja proportsionaalne, vähendada muid materiaalseid vastuvõtutingimusi, kui teatavad tingimused on täidetud, sealhulgas juhul, kui taotleja ei tee pädevate asutustega koostööd või ei täida nende kehtestatud menetlusnõudeid. </w:t>
      </w:r>
      <w:r w:rsidRPr="004D0301">
        <w:t xml:space="preserve">Koostööst keeldumist või nõuete eiramist võib pidada toimunuks eelkõige juhul, kui taotlejad ei tule kokkulepitud kohtumistele või ei täida teada andmise kohustusi põhjustel, mis on nende kontrolli all; taotlejad ei esita rahvusvahelise kaitse taotlust </w:t>
      </w:r>
      <w:r w:rsidR="00E3247D" w:rsidRPr="004D0301">
        <w:t>määrus 2024/1348</w:t>
      </w:r>
      <w:r w:rsidR="00DF358E">
        <w:t>/EL</w:t>
      </w:r>
      <w:r w:rsidR="00E3247D" w:rsidRPr="004D0301">
        <w:t xml:space="preserve"> (menetluse kohta) </w:t>
      </w:r>
      <w:r w:rsidRPr="004D0301">
        <w:t>nõuete kohaselt, kuigi neil on olnud selleks võimalus, või taotlejad ei täida nõuet esitada teavet, et oma tuvastamist hõlbustada, sealhulgas keelduvad esitamast biomeetrilisi andmeid või vajalikke kontaktandmeid või keelduvad koostööst tervisekontrolli käigus. Kui see on igati põhjendatud ja proportsionaalne, pea</w:t>
      </w:r>
      <w:r w:rsidR="004D0301" w:rsidRPr="004D0301">
        <w:t>b</w:t>
      </w:r>
      <w:r w:rsidRPr="004D0301">
        <w:t xml:space="preserve"> liikmesrii</w:t>
      </w:r>
      <w:r w:rsidR="004D0301" w:rsidRPr="004D0301">
        <w:t xml:space="preserve">gil </w:t>
      </w:r>
      <w:r w:rsidRPr="004D0301">
        <w:t>olema võimalus muud materiaalsed vastuvõtutingimused tühistada juhul, kui taotleja on raskelt või korduvalt rikkunud majutuskeskuse sisekorda või on käitunud majutuskeskuses vägivaldsel või ähvardaval viisil. Liikmesriigid pea</w:t>
      </w:r>
      <w:r w:rsidR="004D0301" w:rsidRPr="004D0301">
        <w:t>vad</w:t>
      </w:r>
      <w:r w:rsidRPr="004D0301">
        <w:t xml:space="preserve"> kõikidele taotlejatele alati tagama elatustaseme kooskõlas liidu õigusega, sealhulgas põhiõiguste hartaga, ja rahvusvaheliste kohustustega ning võtma seejuures arvesse vastuvõtu erivajadustega taotlejaid ja lapse parimaid huve.</w:t>
      </w:r>
    </w:p>
    <w:p w14:paraId="51F08C35" w14:textId="77777777" w:rsidR="00D46F74" w:rsidRDefault="00D46F74" w:rsidP="00770532">
      <w:pPr>
        <w:jc w:val="both"/>
      </w:pPr>
    </w:p>
    <w:p w14:paraId="0F87237D" w14:textId="13C4144F" w:rsidR="00F45C8D" w:rsidRPr="00C77BC2" w:rsidRDefault="00F40298" w:rsidP="001D3B29">
      <w:pPr>
        <w:jc w:val="both"/>
        <w:rPr>
          <w:rFonts w:eastAsia="Times New Roman"/>
        </w:rPr>
      </w:pPr>
      <w:r>
        <w:rPr>
          <w:b/>
          <w:bCs/>
          <w:color w:val="4472C4" w:themeColor="accent1"/>
        </w:rPr>
        <w:t>L</w:t>
      </w:r>
      <w:r w:rsidR="00770532" w:rsidRPr="00537B46">
        <w:rPr>
          <w:b/>
          <w:bCs/>
          <w:color w:val="4472C4" w:themeColor="accent1"/>
        </w:rPr>
        <w:t>õikega</w:t>
      </w:r>
      <w:r w:rsidR="00770532" w:rsidRPr="00BB7478">
        <w:rPr>
          <w:b/>
          <w:bCs/>
          <w:color w:val="4472C4" w:themeColor="accent1"/>
        </w:rPr>
        <w:t xml:space="preserve"> 1</w:t>
      </w:r>
      <w:r w:rsidR="00770532" w:rsidRPr="00BB7478">
        <w:rPr>
          <w:color w:val="4472C4" w:themeColor="accent1"/>
        </w:rPr>
        <w:t xml:space="preserve"> </w:t>
      </w:r>
      <w:r w:rsidR="00770532" w:rsidRPr="00BB7478">
        <w:t xml:space="preserve">võetakse üle </w:t>
      </w:r>
      <w:r w:rsidR="004D0301">
        <w:t>ka</w:t>
      </w:r>
      <w:r w:rsidR="00770532" w:rsidRPr="00BB7478">
        <w:t xml:space="preserve"> direktiiv 2024/1346</w:t>
      </w:r>
      <w:r w:rsidR="00254B9A">
        <w:t>/EL</w:t>
      </w:r>
      <w:r w:rsidR="00770532" w:rsidRPr="00BB7478">
        <w:t xml:space="preserve"> (vastuvõtutingimuste kohta) </w:t>
      </w:r>
      <w:r w:rsidR="006D6DB8">
        <w:t>artikli</w:t>
      </w:r>
      <w:r w:rsidR="00770532" w:rsidRPr="00BB7478">
        <w:t xml:space="preserve"> 2 lõige 12</w:t>
      </w:r>
      <w:r w:rsidR="00EA0BEB">
        <w:t xml:space="preserve"> ning sätestatakse, et </w:t>
      </w:r>
      <w:r w:rsidR="006507C9" w:rsidRPr="00FB7FD6">
        <w:t>materiaalseid vastuvõtutingimusi võib piirata</w:t>
      </w:r>
      <w:r w:rsidR="00F45C8D">
        <w:t xml:space="preserve"> </w:t>
      </w:r>
      <w:r w:rsidR="00F45C8D" w:rsidRPr="001D3B29">
        <w:rPr>
          <w:rFonts w:eastAsia="Times New Roman"/>
        </w:rPr>
        <w:t>või vähendada, kui taotleja käitumine viitab sellele, et ta ei täida talle seadusega pandud kohustusi või takistab teadlikult menetluse läbiviimist. Selliseks käitumiseks loetakse eelkõige olukordi, kus taotleja on põgenenud</w:t>
      </w:r>
      <w:r w:rsidR="00815D05">
        <w:rPr>
          <w:rFonts w:eastAsia="Times New Roman"/>
        </w:rPr>
        <w:t>,</w:t>
      </w:r>
      <w:r w:rsidR="00F45C8D" w:rsidRPr="001D3B29">
        <w:rPr>
          <w:rFonts w:eastAsia="Times New Roman"/>
        </w:rPr>
        <w:t xml:space="preserve"> näiteks lahkunud ilma loata või teavitamata talle määratud majutuskohast või järelevalvemeetmena kindlaks määratud asukohast või muutunud muul moel ametiasutustele kättesaamatuks. Samuti võib piiramine olla põhjendatud juhul, kui taotleja ei tee koostööd pädevate asutustega, esitab korduva taotluse ilma uute või oluliste asjaoludeta, varjab teadlikult rahaliste vahendite olemasolu või rikub rahvusvahelise kaitse taotlejate majutuskeskuse sisekorda. Sisekorra rikkumiste all peetakse </w:t>
      </w:r>
      <w:r w:rsidR="00F45C8D" w:rsidRPr="00C77BC2">
        <w:rPr>
          <w:rFonts w:eastAsia="Times New Roman"/>
        </w:rPr>
        <w:t>silmas eelkõige tõsiseid rikkumisi, nagu tahtlik vara kahjustamine, vägivald, keelatud esemete omamine või keelatud ainete tarvitamine, aga ka korduvat ja tahtlikku reeglite eiramist hoolimata varasematest hoiatustest. Materiaalsete vastuvõtutingimuste piiramise alus võib olla ka taotleja keeldumine osalemast kohanemisprogrammis, kui selline kohustus tal</w:t>
      </w:r>
      <w:r w:rsidR="00C77BC2">
        <w:rPr>
          <w:rFonts w:eastAsia="Times New Roman"/>
        </w:rPr>
        <w:t xml:space="preserve"> on</w:t>
      </w:r>
      <w:r w:rsidR="00F45C8D" w:rsidRPr="00C77BC2">
        <w:rPr>
          <w:rFonts w:eastAsia="Times New Roman"/>
        </w:rPr>
        <w:t>, või olukord, kus taotleja peaks üleandmisotsuse kohaselt viibima teises liikmesriigis</w:t>
      </w:r>
      <w:r w:rsidR="00C77BC2">
        <w:rPr>
          <w:rFonts w:eastAsia="Times New Roman"/>
        </w:rPr>
        <w:t xml:space="preserve"> ja</w:t>
      </w:r>
      <w:r w:rsidR="00F45C8D">
        <w:rPr>
          <w:rFonts w:eastAsia="Times New Roman"/>
        </w:rPr>
        <w:t xml:space="preserve"> </w:t>
      </w:r>
      <w:r w:rsidR="00F45C8D" w:rsidRPr="00C77BC2">
        <w:rPr>
          <w:rFonts w:eastAsia="Times New Roman"/>
        </w:rPr>
        <w:t>Eesti ei ole tema rahvusvahelise kaitse menetluse eest vastutav riik. Kõigil neil juhtudel hinnatakse piirangute rakendamise vajadust individuaalselt ja proportsionaalselt, eesmärgiga tagada menetluse tõhusus, kaitsta avalikke huve ning suunata taotlejat täitma seadusest ja koostöökohustusest tulenevaid nõudeid.</w:t>
      </w:r>
    </w:p>
    <w:p w14:paraId="4E691E3E" w14:textId="77777777" w:rsidR="00F45C8D" w:rsidRPr="001E23F0" w:rsidRDefault="00F45C8D" w:rsidP="00F45C8D">
      <w:pPr>
        <w:jc w:val="both"/>
      </w:pPr>
    </w:p>
    <w:p w14:paraId="31BA1454" w14:textId="53991161" w:rsidR="00F45C8D" w:rsidRDefault="00F45C8D" w:rsidP="00396470">
      <w:pPr>
        <w:jc w:val="both"/>
        <w:rPr>
          <w:color w:val="00B050"/>
        </w:rPr>
      </w:pPr>
      <w:r w:rsidRPr="00396470">
        <w:t>Majutuskeskuse sisekorra rikkumise</w:t>
      </w:r>
      <w:r w:rsidR="00C77BC2" w:rsidRPr="00396470">
        <w:t xml:space="preserve"> fikseerib</w:t>
      </w:r>
      <w:r w:rsidRPr="00396470">
        <w:t xml:space="preserve"> majutuskeskuse töötaja</w:t>
      </w:r>
      <w:r w:rsidR="00C77BC2" w:rsidRPr="00396470">
        <w:t>.</w:t>
      </w:r>
      <w:r w:rsidRPr="00396470">
        <w:t xml:space="preserve"> Kui taotleja on </w:t>
      </w:r>
      <w:r w:rsidR="00457A82" w:rsidRPr="00396470">
        <w:t>pannud toime</w:t>
      </w:r>
      <w:r w:rsidRPr="00396470">
        <w:t xml:space="preserve"> </w:t>
      </w:r>
      <w:r w:rsidR="00457A82" w:rsidRPr="00396470">
        <w:t>kaaluka</w:t>
      </w:r>
      <w:r w:rsidRPr="00396470">
        <w:t xml:space="preserve"> sisekorra rikkumise (nt vara tahtlik kahjustamine, vägivald, keelatud esemete omamine ning keelatud ainete tarbimine jms), siis </w:t>
      </w:r>
      <w:r w:rsidR="00457A82" w:rsidRPr="00396470">
        <w:t>esineb</w:t>
      </w:r>
      <w:r w:rsidRPr="00396470">
        <w:t xml:space="preserve"> alus vastuvõtutingimuste vähendamiseks. Muude </w:t>
      </w:r>
      <w:r w:rsidR="00457A82" w:rsidRPr="00396470">
        <w:t xml:space="preserve">vähem kaalukate </w:t>
      </w:r>
      <w:r w:rsidRPr="00396470">
        <w:t xml:space="preserve">rikkumiste </w:t>
      </w:r>
      <w:r w:rsidR="00457A82" w:rsidRPr="00396470">
        <w:t xml:space="preserve">korduva esinemise </w:t>
      </w:r>
      <w:r w:rsidRPr="00396470">
        <w:t xml:space="preserve">korral, mis on </w:t>
      </w:r>
      <w:r w:rsidR="00457A82" w:rsidRPr="00396470">
        <w:t>majutuskeskuses</w:t>
      </w:r>
      <w:r w:rsidRPr="00396470">
        <w:t xml:space="preserve"> fikseeritud </w:t>
      </w:r>
      <w:r w:rsidR="00457A82" w:rsidRPr="00396470">
        <w:t>ja</w:t>
      </w:r>
      <w:r w:rsidRPr="00396470">
        <w:t xml:space="preserve"> taotlejale teatavaks tehtud koos hoiatusega, </w:t>
      </w:r>
      <w:r w:rsidR="00457A82" w:rsidRPr="00396470">
        <w:t>võib samuti kohaldada vastuvõtutingimuste vähendamist</w:t>
      </w:r>
      <w:r w:rsidRPr="00396470">
        <w:t xml:space="preserve">. Vastuvõtutingimuste vähendamise korral on vastuvõtutingimuste korraldajal vajadusel õigus paigutada taotleja teise majutuskohta või üksusesse kooskõlas seaduses sätestatud tingimustega. </w:t>
      </w:r>
    </w:p>
    <w:p w14:paraId="1E34935A" w14:textId="77777777" w:rsidR="00F45C8D" w:rsidRPr="001E23F0" w:rsidRDefault="00F45C8D" w:rsidP="006507C9">
      <w:pPr>
        <w:jc w:val="both"/>
      </w:pPr>
    </w:p>
    <w:p w14:paraId="1B5766C0" w14:textId="7222400D" w:rsidR="00F45C8D" w:rsidRPr="00396470" w:rsidRDefault="00396470" w:rsidP="00F45C8D">
      <w:pPr>
        <w:jc w:val="both"/>
      </w:pPr>
      <w:r w:rsidRPr="00396470">
        <w:rPr>
          <w:b/>
          <w:bCs/>
          <w:color w:val="4472C4" w:themeColor="accent1"/>
        </w:rPr>
        <w:t xml:space="preserve">Lõikes </w:t>
      </w:r>
      <w:r w:rsidR="006507C9" w:rsidRPr="00396470">
        <w:rPr>
          <w:b/>
          <w:color w:val="4472C4" w:themeColor="accent1"/>
        </w:rPr>
        <w:t>2</w:t>
      </w:r>
      <w:r>
        <w:t xml:space="preserve"> sätestatakse, et v</w:t>
      </w:r>
      <w:r w:rsidR="006507C9" w:rsidRPr="001E23F0">
        <w:t xml:space="preserve">astuvõtutingimuste piiramine </w:t>
      </w:r>
      <w:r>
        <w:t>tuleb otsustada</w:t>
      </w:r>
      <w:r w:rsidR="006507C9" w:rsidRPr="001E23F0">
        <w:t xml:space="preserve"> iga juhtumi puhul eraldi</w:t>
      </w:r>
      <w:r w:rsidR="00F45C8D">
        <w:t xml:space="preserve"> kui vähendamine ei ole põhjustatud </w:t>
      </w:r>
      <w:r>
        <w:t xml:space="preserve">massilise sisserände tõttu tekkinud </w:t>
      </w:r>
      <w:r w:rsidR="00F45C8D">
        <w:t xml:space="preserve">hädaolukorrast. </w:t>
      </w:r>
      <w:r>
        <w:t>Samuti</w:t>
      </w:r>
      <w:r w:rsidR="00F45C8D">
        <w:t xml:space="preserve"> </w:t>
      </w:r>
      <w:r w:rsidR="00F45C8D" w:rsidRPr="00396470">
        <w:t xml:space="preserve">on oluline </w:t>
      </w:r>
      <w:r w:rsidRPr="00396470">
        <w:t xml:space="preserve">lähtuda proportsionaalsuse põhimõttest ning </w:t>
      </w:r>
      <w:r w:rsidR="00F45C8D" w:rsidRPr="00396470">
        <w:t xml:space="preserve">arvestada inimese </w:t>
      </w:r>
      <w:r w:rsidRPr="00396470">
        <w:t xml:space="preserve">individuaalset </w:t>
      </w:r>
      <w:r w:rsidR="00F45C8D" w:rsidRPr="00396470">
        <w:t xml:space="preserve">olukorda, sh arvestades tema võimalike </w:t>
      </w:r>
      <w:r>
        <w:t xml:space="preserve">PPA tuvastatud </w:t>
      </w:r>
      <w:r w:rsidR="00F45C8D" w:rsidRPr="00396470">
        <w:t xml:space="preserve">menetluslike ja vastuvõtutingimuste käigus selgunud erivajadustega. </w:t>
      </w:r>
    </w:p>
    <w:p w14:paraId="74479960" w14:textId="77777777" w:rsidR="00F45C8D" w:rsidRDefault="00F45C8D" w:rsidP="006507C9">
      <w:pPr>
        <w:jc w:val="both"/>
      </w:pPr>
    </w:p>
    <w:p w14:paraId="67AB6E1F" w14:textId="1B59E6B5" w:rsidR="00396470" w:rsidRPr="00396470" w:rsidRDefault="00396470" w:rsidP="00396470">
      <w:pPr>
        <w:jc w:val="both"/>
        <w:rPr>
          <w:color w:val="FF0000"/>
        </w:rPr>
      </w:pPr>
      <w:r w:rsidRPr="00396470">
        <w:rPr>
          <w:b/>
          <w:bCs/>
          <w:color w:val="4472C4" w:themeColor="accent1"/>
        </w:rPr>
        <w:lastRenderedPageBreak/>
        <w:t>Lõikes 3</w:t>
      </w:r>
      <w:r>
        <w:t xml:space="preserve"> sätestatakse, et v</w:t>
      </w:r>
      <w:r w:rsidR="000043DF" w:rsidRPr="000043DF">
        <w:t>astuvõtutingimusi võib piirata ulatuseni, mis on võrdne kehtiva vältimatu sotsiaalabi põhimõtetega</w:t>
      </w:r>
      <w:r>
        <w:t xml:space="preserve"> ning </w:t>
      </w:r>
      <w:r w:rsidR="000043DF" w:rsidRPr="000043DF">
        <w:t>tervishoiuteenuste osutamist</w:t>
      </w:r>
      <w:r>
        <w:t xml:space="preserve"> ei saa piirata</w:t>
      </w:r>
      <w:r w:rsidR="000043DF" w:rsidRPr="000043DF">
        <w:t>.</w:t>
      </w:r>
      <w:r>
        <w:t xml:space="preserve"> Sellega tagatakse</w:t>
      </w:r>
      <w:r w:rsidR="00F45C8D" w:rsidRPr="00E653CD">
        <w:t xml:space="preserve">, et vastuvõtutingimuste piiramise korral on taotlejale tagatud </w:t>
      </w:r>
      <w:r w:rsidR="000E03D6" w:rsidRPr="00E653CD">
        <w:t xml:space="preserve">piisav elatustase st </w:t>
      </w:r>
      <w:r w:rsidR="00F45C8D" w:rsidRPr="00E653CD">
        <w:t>eluks hädavajalik</w:t>
      </w:r>
      <w:r w:rsidRPr="00E653CD">
        <w:t xml:space="preserve">. See tähendab </w:t>
      </w:r>
      <w:r w:rsidRPr="00E23708">
        <w:t>SHS-st tulenev</w:t>
      </w:r>
      <w:r w:rsidRPr="00E653CD">
        <w:t xml:space="preserve"> </w:t>
      </w:r>
      <w:r w:rsidR="00F45C8D" w:rsidRPr="00E653CD">
        <w:t>vältimatu sotsiaalabi</w:t>
      </w:r>
      <w:r w:rsidRPr="00E653CD">
        <w:t xml:space="preserve">, milleks on </w:t>
      </w:r>
      <w:r w:rsidR="00F45C8D" w:rsidRPr="00E653CD">
        <w:t>peavari, toit ja hädavajalikud ilmastikuga arvestavad riided ning lisaks vajalikud hügieenitingimused.</w:t>
      </w:r>
      <w:r w:rsidRPr="00E653CD">
        <w:t xml:space="preserve"> Samuti tagatakse, et </w:t>
      </w:r>
      <w:r w:rsidRPr="00E23708">
        <w:t>T</w:t>
      </w:r>
      <w:r w:rsidR="007B5E73" w:rsidRPr="00E23708">
        <w:t>T</w:t>
      </w:r>
      <w:r w:rsidRPr="00E23708">
        <w:t xml:space="preserve">KS-st </w:t>
      </w:r>
      <w:r w:rsidR="00F45C8D" w:rsidRPr="00E23708">
        <w:t>tulenevat</w:t>
      </w:r>
      <w:r w:rsidR="00F45C8D" w:rsidRPr="00E653CD">
        <w:t xml:space="preserve"> vältimatut abi ei tohi piirata.</w:t>
      </w:r>
      <w:r w:rsidRPr="00E653CD">
        <w:t xml:space="preserve"> </w:t>
      </w:r>
    </w:p>
    <w:p w14:paraId="6CD57479" w14:textId="77777777" w:rsidR="00F45C8D" w:rsidRPr="00396470" w:rsidRDefault="00F45C8D" w:rsidP="00396470">
      <w:pPr>
        <w:jc w:val="both"/>
        <w:rPr>
          <w:color w:val="FF0000"/>
        </w:rPr>
      </w:pPr>
    </w:p>
    <w:p w14:paraId="0C64B571" w14:textId="3B731680" w:rsidR="00474B9B" w:rsidRPr="007B5E73" w:rsidRDefault="007B5E73" w:rsidP="006507C9">
      <w:pPr>
        <w:jc w:val="both"/>
      </w:pPr>
      <w:r w:rsidRPr="00396470">
        <w:rPr>
          <w:b/>
          <w:bCs/>
          <w:color w:val="4472C4" w:themeColor="accent1"/>
        </w:rPr>
        <w:t xml:space="preserve">Lõikes </w:t>
      </w:r>
      <w:r>
        <w:rPr>
          <w:b/>
          <w:bCs/>
          <w:color w:val="4472C4" w:themeColor="accent1"/>
        </w:rPr>
        <w:t>4</w:t>
      </w:r>
      <w:r>
        <w:rPr>
          <w:color w:val="4472C4" w:themeColor="accent1"/>
        </w:rPr>
        <w:t xml:space="preserve"> </w:t>
      </w:r>
      <w:r>
        <w:t>antakse v</w:t>
      </w:r>
      <w:r w:rsidRPr="000043DF">
        <w:t>astuvõtutingimus</w:t>
      </w:r>
      <w:r>
        <w:t xml:space="preserve">te piiramise pädevus </w:t>
      </w:r>
      <w:proofErr w:type="spellStart"/>
      <w:r>
        <w:t>PPA-le</w:t>
      </w:r>
      <w:proofErr w:type="spellEnd"/>
      <w:r>
        <w:t>. PPA kaasab otsuse tegemisse SKA, kelle arvamus on</w:t>
      </w:r>
      <w:commentRangeStart w:id="120"/>
      <w:r>
        <w:t xml:space="preserve"> määrava tähtsusega.</w:t>
      </w:r>
      <w:commentRangeEnd w:id="120"/>
      <w:r>
        <w:rPr>
          <w:rStyle w:val="Kommentaariviide"/>
        </w:rPr>
        <w:commentReference w:id="120"/>
      </w:r>
    </w:p>
    <w:p w14:paraId="38D989EA" w14:textId="77777777" w:rsidR="006507C9" w:rsidRPr="001E23F0" w:rsidRDefault="006507C9" w:rsidP="006507C9">
      <w:pPr>
        <w:jc w:val="both"/>
      </w:pPr>
    </w:p>
    <w:p w14:paraId="0C8CA177" w14:textId="61ED44C7" w:rsidR="001F2CBC" w:rsidRPr="00052622" w:rsidRDefault="005D04E2" w:rsidP="00FE3090">
      <w:pPr>
        <w:jc w:val="both"/>
      </w:pPr>
      <w:r w:rsidRPr="00757CEF">
        <w:rPr>
          <w:b/>
          <w:bCs/>
          <w:color w:val="4472C4" w:themeColor="accent1"/>
        </w:rPr>
        <w:t>Lõikega 5</w:t>
      </w:r>
      <w:r w:rsidRPr="00757CEF">
        <w:rPr>
          <w:color w:val="4472C4" w:themeColor="accent1"/>
        </w:rPr>
        <w:t xml:space="preserve"> </w:t>
      </w:r>
      <w:r>
        <w:t>sätestatakse, et v</w:t>
      </w:r>
      <w:r w:rsidR="00DD6867" w:rsidRPr="00DD6867">
        <w:t xml:space="preserve">astuvõtutingimuste piiramise üleandmise otsuse korral võib otsustada </w:t>
      </w:r>
      <w:r w:rsidR="00457A1A">
        <w:t>PPA</w:t>
      </w:r>
      <w:r w:rsidR="00DD6867" w:rsidRPr="00DD6867">
        <w:t xml:space="preserve"> üleandmise otsuses kooskõlastatult </w:t>
      </w:r>
      <w:proofErr w:type="spellStart"/>
      <w:r w:rsidR="001470A8">
        <w:t>SKAga</w:t>
      </w:r>
      <w:proofErr w:type="spellEnd"/>
      <w:r w:rsidR="00DD6867" w:rsidRPr="00537B46">
        <w:t>.</w:t>
      </w:r>
      <w:r w:rsidR="00757CEF">
        <w:t xml:space="preserve"> </w:t>
      </w:r>
      <w:r w:rsidR="0086753B">
        <w:t>M</w:t>
      </w:r>
      <w:r w:rsidR="006A38D1" w:rsidRPr="00537B46">
        <w:t>äärus</w:t>
      </w:r>
      <w:r w:rsidR="006A38D1" w:rsidRPr="00052622">
        <w:t xml:space="preserve"> 2024/1351</w:t>
      </w:r>
      <w:r w:rsidR="00254B9A">
        <w:t>/EL</w:t>
      </w:r>
      <w:r w:rsidR="006A38D1" w:rsidRPr="00052622">
        <w:t xml:space="preserve"> (rändehalduse kohta) artikkel 18 sätestab rahvusvahelise kaitse taotlejale tema suhtes kohalduvate kohustuste täitmata jätmise tagajärjed. </w:t>
      </w:r>
      <w:r w:rsidR="00FE3090" w:rsidRPr="00052622">
        <w:t>Lõike 1 kohaselt on sätestatud, et juhul kui rahvusvahelise kaitse taotlejale on määruses 2024/1356</w:t>
      </w:r>
      <w:r w:rsidR="00254B9A">
        <w:t>/EL</w:t>
      </w:r>
      <w:r w:rsidR="00FE3090" w:rsidRPr="00052622">
        <w:t xml:space="preserve"> (taustakontrolli kohta) ja direktiivis 2024/1346</w:t>
      </w:r>
      <w:r w:rsidR="00254B9A">
        <w:t>/EL</w:t>
      </w:r>
      <w:r w:rsidR="00FE3090" w:rsidRPr="00052622">
        <w:t xml:space="preserve"> (vastuvõtutingimuste kohta) teabe jagamise kohta sätestatud kohaselt tutvustatud, millised on tema kohustused ja nende täitmata jätmise tagajärjed kuid see välismaalane on sellest hoolimata liikunud ilma loata vastutavast liikmesriigist teise st nn valesse liikmesriiki, siis tal ei selles nn vales liikmesriigis õigust saada direktiiv 2024/1346</w:t>
      </w:r>
      <w:r w:rsidR="00254B9A">
        <w:t>/EL</w:t>
      </w:r>
      <w:r w:rsidR="00FE3090" w:rsidRPr="00052622">
        <w:t xml:space="preserve"> (vastuvõtutingimuste kohta) artiklites 17–20 sätestatud vastuvõtule. </w:t>
      </w:r>
      <w:r w:rsidR="001F2CBC" w:rsidRPr="00052622">
        <w:t>Nimetatud piirangust hoolimata tuleb siiski tagada elatustase kooskõlas liidu õigusega, sealhulgas põhiõiguste hartaga, ja rahvusvaheliste kohustustega.</w:t>
      </w:r>
    </w:p>
    <w:p w14:paraId="0A1B0257" w14:textId="77777777" w:rsidR="00757CEF" w:rsidRDefault="00757CEF" w:rsidP="00FE3090">
      <w:pPr>
        <w:jc w:val="both"/>
      </w:pPr>
    </w:p>
    <w:p w14:paraId="4935683F" w14:textId="1D759D8A" w:rsidR="00FE3090" w:rsidRPr="00052622" w:rsidRDefault="001F2CBC" w:rsidP="00FE3090">
      <w:pPr>
        <w:jc w:val="both"/>
      </w:pPr>
      <w:r w:rsidRPr="00052622">
        <w:t xml:space="preserve">Direktiivi ja määruse koosmõjus ei anta seega </w:t>
      </w:r>
      <w:r w:rsidR="00FE3090" w:rsidRPr="00052622">
        <w:t xml:space="preserve">ligipääsu tööhõivele, keelekursustele ja kutseõppele, materiaalsele vastuvõtule st </w:t>
      </w:r>
      <w:r w:rsidRPr="00052622">
        <w:t xml:space="preserve">ei anta ka </w:t>
      </w:r>
      <w:r w:rsidR="00FE3090" w:rsidRPr="00052622">
        <w:t xml:space="preserve">rahalist toetust ega majutust. </w:t>
      </w:r>
      <w:r w:rsidRPr="00052622">
        <w:t xml:space="preserve">Samas tuleb võimaldada ligipääsu vajalikele tervishoiuteenustele ja </w:t>
      </w:r>
      <w:r w:rsidR="00474B9B">
        <w:t xml:space="preserve">vältimatu sotsiaalabiga ühtlustatud toele. </w:t>
      </w:r>
    </w:p>
    <w:p w14:paraId="20ED0BE9" w14:textId="77777777" w:rsidR="00757CEF" w:rsidRDefault="00757CEF" w:rsidP="008D6D78">
      <w:pPr>
        <w:jc w:val="both"/>
      </w:pPr>
    </w:p>
    <w:p w14:paraId="40EEA703" w14:textId="68D2D1DA" w:rsidR="000115E5" w:rsidRPr="00052622" w:rsidRDefault="0080239F" w:rsidP="008D6D78">
      <w:pPr>
        <w:jc w:val="both"/>
      </w:pPr>
      <w:r>
        <w:t>D</w:t>
      </w:r>
      <w:r w:rsidR="001F2CBC" w:rsidRPr="00537B46">
        <w:t>irektiiv</w:t>
      </w:r>
      <w:r w:rsidR="001F2CBC" w:rsidRPr="00052622">
        <w:t xml:space="preserve"> 2024/1346</w:t>
      </w:r>
      <w:r w:rsidR="00254B9A">
        <w:t>/EL</w:t>
      </w:r>
      <w:r w:rsidR="001F2CBC" w:rsidRPr="00052622">
        <w:t xml:space="preserve"> (vastuvõtutingimuste kohta) </w:t>
      </w:r>
      <w:r w:rsidR="00BD0D5F">
        <w:t>artikli</w:t>
      </w:r>
      <w:r w:rsidR="001F2CBC" w:rsidRPr="00052622">
        <w:t xml:space="preserve"> 21 kohaselt </w:t>
      </w:r>
      <w:r w:rsidR="00C37FDC" w:rsidRPr="00052622">
        <w:t>on sätestatud, et a</w:t>
      </w:r>
      <w:r w:rsidR="008D6D78" w:rsidRPr="00052622">
        <w:t xml:space="preserve">lates hetkest, mil taotlejale on teatatud otsusest anda ta vastutavale liikmesriigile üle vastavalt määrusele </w:t>
      </w:r>
      <w:r w:rsidR="00254B9A">
        <w:t>2024/1351/</w:t>
      </w:r>
      <w:r w:rsidR="008D6D78" w:rsidRPr="00052622">
        <w:t>EL,</w:t>
      </w:r>
      <w:r w:rsidR="00C37FDC" w:rsidRPr="00052622">
        <w:t xml:space="preserve"> </w:t>
      </w:r>
      <w:r w:rsidR="008D6D78" w:rsidRPr="00052622">
        <w:t xml:space="preserve">ei ole taotlejal õigust </w:t>
      </w:r>
      <w:r w:rsidR="00C37FDC" w:rsidRPr="00052622">
        <w:t xml:space="preserve">sama </w:t>
      </w:r>
      <w:r w:rsidR="008D6D78" w:rsidRPr="00052622">
        <w:t>direktiivi artiklites 17–20 sätestatud vastuvõtutingimustele muus liikmesriigis kui selles, kus</w:t>
      </w:r>
      <w:r w:rsidR="00C37FDC" w:rsidRPr="00052622">
        <w:t xml:space="preserve"> </w:t>
      </w:r>
      <w:r w:rsidR="008D6D78" w:rsidRPr="00052622">
        <w:t xml:space="preserve">ta on kohustatud määruse </w:t>
      </w:r>
      <w:r w:rsidR="00254B9A">
        <w:t>2024/1351/</w:t>
      </w:r>
      <w:r w:rsidR="008D6D78" w:rsidRPr="00052622">
        <w:t>EL kohaselt viibima. See ei piira kohustust tagada elatustase kooskõlas liidu</w:t>
      </w:r>
      <w:r w:rsidR="00C37FDC" w:rsidRPr="00052622">
        <w:t xml:space="preserve"> </w:t>
      </w:r>
      <w:r w:rsidR="008D6D78" w:rsidRPr="00052622">
        <w:t>õigusega, sealhulgas põhiõiguste hartaga, ja rahvusvaheliste kohustustega.</w:t>
      </w:r>
      <w:r w:rsidR="00C37FDC" w:rsidRPr="00052622">
        <w:t xml:space="preserve"> </w:t>
      </w:r>
      <w:r w:rsidR="008D6D78" w:rsidRPr="00052622">
        <w:t>Välja arvatud juhul, kui selle kohta on tehtud eraldi otsus, tuleb üleandmisotsuses märkida, et asjaomased</w:t>
      </w:r>
      <w:r w:rsidR="00C37FDC" w:rsidRPr="00052622">
        <w:t xml:space="preserve"> </w:t>
      </w:r>
      <w:r w:rsidR="008D6D78" w:rsidRPr="00052622">
        <w:t>vastuvõtutingimused on käesoleva lõike kohaselt tühistatud. Taotlejat teavitatakse tema õigustest ja kohustustest seoses</w:t>
      </w:r>
      <w:r w:rsidR="00C37FDC" w:rsidRPr="00052622">
        <w:t xml:space="preserve"> </w:t>
      </w:r>
      <w:r w:rsidR="008D6D78" w:rsidRPr="00052622">
        <w:t>nimetatud otsusega.</w:t>
      </w:r>
    </w:p>
    <w:p w14:paraId="1E89EEDD" w14:textId="77777777" w:rsidR="00757CEF" w:rsidRDefault="00757CEF" w:rsidP="008D6D78">
      <w:pPr>
        <w:jc w:val="both"/>
      </w:pPr>
    </w:p>
    <w:p w14:paraId="2C9D66C8" w14:textId="058F5471" w:rsidR="008249DC" w:rsidRPr="00474B9B" w:rsidRDefault="008249DC" w:rsidP="008D6D78">
      <w:pPr>
        <w:jc w:val="both"/>
      </w:pPr>
      <w:r w:rsidRPr="00052622">
        <w:t xml:space="preserve">Seetõttu on nimetatud </w:t>
      </w:r>
      <w:r w:rsidRPr="00474B9B">
        <w:t>sät</w:t>
      </w:r>
      <w:r w:rsidR="00474B9B" w:rsidRPr="00474B9B">
        <w:t>e vajalik direktiivi</w:t>
      </w:r>
      <w:r w:rsidRPr="00052622">
        <w:t xml:space="preserve"> üle võtmiseks, arvestades, et </w:t>
      </w:r>
      <w:r w:rsidR="0012074D" w:rsidRPr="00052622">
        <w:t xml:space="preserve">vastutava liikmesriigi määramise ülesanne ja pädevus on </w:t>
      </w:r>
      <w:proofErr w:type="spellStart"/>
      <w:r w:rsidR="00457A1A">
        <w:t>PPA</w:t>
      </w:r>
      <w:r w:rsidR="007B5E73">
        <w:t>-</w:t>
      </w:r>
      <w:r w:rsidR="0012074D" w:rsidRPr="00052622">
        <w:t>l</w:t>
      </w:r>
      <w:proofErr w:type="spellEnd"/>
      <w:r w:rsidR="00474B9B" w:rsidRPr="00474B9B">
        <w:t xml:space="preserve">. </w:t>
      </w:r>
      <w:r w:rsidR="00474B9B" w:rsidRPr="00474B9B">
        <w:rPr>
          <w:rFonts w:eastAsia="Aptos"/>
        </w:rPr>
        <w:t>Kuna</w:t>
      </w:r>
      <w:r w:rsidR="0012074D" w:rsidRPr="00474B9B">
        <w:rPr>
          <w:rFonts w:eastAsia="Aptos"/>
        </w:rPr>
        <w:t xml:space="preserve"> reeglina on vastuvõtu korraldamise ülesanne ja pädevus </w:t>
      </w:r>
      <w:proofErr w:type="spellStart"/>
      <w:r w:rsidR="00F75A6F">
        <w:rPr>
          <w:rFonts w:eastAsia="Aptos"/>
        </w:rPr>
        <w:t>SKA</w:t>
      </w:r>
      <w:r w:rsidR="008A1A55">
        <w:rPr>
          <w:rFonts w:eastAsia="Aptos"/>
        </w:rPr>
        <w:t>-</w:t>
      </w:r>
      <w:r w:rsidR="00F75A6F">
        <w:rPr>
          <w:rFonts w:eastAsia="Aptos"/>
        </w:rPr>
        <w:t>l</w:t>
      </w:r>
      <w:proofErr w:type="spellEnd"/>
      <w:r w:rsidR="0012074D" w:rsidRPr="00474B9B">
        <w:rPr>
          <w:rFonts w:eastAsia="Aptos"/>
        </w:rPr>
        <w:t>,</w:t>
      </w:r>
      <w:r w:rsidRPr="00474B9B">
        <w:rPr>
          <w:rFonts w:eastAsia="Aptos"/>
        </w:rPr>
        <w:t xml:space="preserve"> </w:t>
      </w:r>
      <w:r w:rsidR="007B5E73">
        <w:rPr>
          <w:rFonts w:eastAsia="Aptos"/>
        </w:rPr>
        <w:t>siis ka üleandmise otsuses tehtav vastuvõtutingimuste piiramise otsus tuleb SKA-</w:t>
      </w:r>
      <w:proofErr w:type="spellStart"/>
      <w:r w:rsidR="007B5E73">
        <w:rPr>
          <w:rFonts w:eastAsia="Aptos"/>
        </w:rPr>
        <w:t>ga</w:t>
      </w:r>
      <w:proofErr w:type="spellEnd"/>
      <w:r w:rsidR="007B5E73">
        <w:rPr>
          <w:rFonts w:eastAsia="Aptos"/>
        </w:rPr>
        <w:t xml:space="preserve"> kooskõlastada.</w:t>
      </w:r>
      <w:r w:rsidR="0012074D" w:rsidRPr="00474B9B">
        <w:t xml:space="preserve"> </w:t>
      </w:r>
      <w:r w:rsidR="0012074D" w:rsidRPr="00052622">
        <w:t xml:space="preserve">Selline korraldus vähendab halduskoormust ning tagab </w:t>
      </w:r>
      <w:proofErr w:type="spellStart"/>
      <w:r w:rsidR="0012074D" w:rsidRPr="00052622">
        <w:t>menetusökonoomika</w:t>
      </w:r>
      <w:proofErr w:type="spellEnd"/>
      <w:r w:rsidR="0012074D" w:rsidRPr="00052622">
        <w:t xml:space="preserve"> ja sidusa koostöö. Samuti on edasine asjade käik selgem </w:t>
      </w:r>
      <w:r w:rsidR="004F1808" w:rsidRPr="00052622">
        <w:t>välismaalasele.</w:t>
      </w:r>
      <w:r w:rsidR="004F1808" w:rsidRPr="00474B9B">
        <w:t xml:space="preserve"> </w:t>
      </w:r>
    </w:p>
    <w:p w14:paraId="2D7CDFF9" w14:textId="77777777" w:rsidR="00DD6867" w:rsidRDefault="00DD6867" w:rsidP="00DD6867">
      <w:pPr>
        <w:jc w:val="both"/>
        <w:rPr>
          <w:b/>
          <w:bCs/>
        </w:rPr>
      </w:pPr>
    </w:p>
    <w:p w14:paraId="2AA91AB7" w14:textId="77777777" w:rsidR="00A62EA5" w:rsidRPr="00A62EA5" w:rsidRDefault="00A62EA5" w:rsidP="00A62EA5">
      <w:pPr>
        <w:rPr>
          <w:b/>
          <w:bCs/>
        </w:rPr>
      </w:pPr>
      <w:r w:rsidRPr="00F87C0B">
        <w:rPr>
          <w:b/>
        </w:rPr>
        <w:t xml:space="preserve">§ </w:t>
      </w:r>
      <w:r w:rsidR="00DC5973" w:rsidRPr="00F87C0B">
        <w:rPr>
          <w:b/>
        </w:rPr>
        <w:t>49</w:t>
      </w:r>
      <w:r w:rsidRPr="00F87C0B">
        <w:rPr>
          <w:b/>
        </w:rPr>
        <w:t>. Taotleja õigused ja materiaalsed vastuvõtutingimused hädaolukorras</w:t>
      </w:r>
    </w:p>
    <w:p w14:paraId="3472AE5B" w14:textId="77777777" w:rsidR="00A62EA5" w:rsidRDefault="00A62EA5" w:rsidP="009802BE">
      <w:pPr>
        <w:rPr>
          <w:b/>
          <w:bCs/>
        </w:rPr>
      </w:pPr>
    </w:p>
    <w:p w14:paraId="2E97A4AA" w14:textId="041F7205" w:rsidR="006507C9" w:rsidRDefault="00940827" w:rsidP="00212274">
      <w:pPr>
        <w:jc w:val="both"/>
      </w:pPr>
      <w:r w:rsidRPr="002D2F19">
        <w:rPr>
          <w:b/>
          <w:color w:val="4472C4" w:themeColor="accent1"/>
        </w:rPr>
        <w:t>Paragrahviga 49</w:t>
      </w:r>
      <w:r w:rsidRPr="002D2F19">
        <w:rPr>
          <w:color w:val="4472C4" w:themeColor="accent1"/>
        </w:rPr>
        <w:t xml:space="preserve"> </w:t>
      </w:r>
      <w:r>
        <w:t>sätestatakse minimaalne õiguste ja teenuste loetelu, mis peab r</w:t>
      </w:r>
      <w:r w:rsidR="006507C9" w:rsidRPr="001E23F0">
        <w:t xml:space="preserve">ahvusvahelise kaitse taotlejale </w:t>
      </w:r>
      <w:r>
        <w:t xml:space="preserve">Eestis olema </w:t>
      </w:r>
      <w:r w:rsidR="006507C9" w:rsidRPr="001E23F0">
        <w:t>tagat</w:t>
      </w:r>
      <w:r>
        <w:t xml:space="preserve">ud juhul kui Eestis on tegemist massilisest välismaalaste sisserändest põhjustatud </w:t>
      </w:r>
      <w:r w:rsidR="006507C9" w:rsidRPr="001E23F0">
        <w:t>hädaolukorra</w:t>
      </w:r>
      <w:r>
        <w:t xml:space="preserve">ga. </w:t>
      </w:r>
      <w:r w:rsidRPr="00212274">
        <w:t xml:space="preserve">Vastutus nimetatud teenuste ja õiguste tagamise korraldamisel kehtib üldises korras ja kooskõlas </w:t>
      </w:r>
      <w:r w:rsidR="00457A1A">
        <w:t>PPA</w:t>
      </w:r>
      <w:r w:rsidR="00F87FA4" w:rsidRPr="00212274">
        <w:t xml:space="preserve"> massilise sisserändest põhjustatud häd</w:t>
      </w:r>
      <w:r w:rsidR="00212274">
        <w:t>a</w:t>
      </w:r>
      <w:r w:rsidR="00F87FA4" w:rsidRPr="00212274">
        <w:t xml:space="preserve">olukorra valmisoleku plaaniga. </w:t>
      </w:r>
      <w:r>
        <w:t>Nimetatud teenuste loetellu kuuluvad</w:t>
      </w:r>
      <w:r w:rsidR="006507C9" w:rsidRPr="001E23F0">
        <w:t xml:space="preserve"> majutamine;</w:t>
      </w:r>
      <w:r w:rsidR="006507C9" w:rsidRPr="003C1784">
        <w:t xml:space="preserve"> vältimatu arstiabi andmine</w:t>
      </w:r>
      <w:r w:rsidR="006A3B5E" w:rsidRPr="003C1784">
        <w:t xml:space="preserve"> koos selleks hädavajaliku tõlketeenusega;</w:t>
      </w:r>
      <w:r w:rsidR="00212274">
        <w:t xml:space="preserve"> </w:t>
      </w:r>
      <w:r w:rsidR="006507C9" w:rsidRPr="001E23F0">
        <w:t xml:space="preserve">toitlustamine; </w:t>
      </w:r>
      <w:r w:rsidR="006507C9" w:rsidRPr="001E23F0">
        <w:lastRenderedPageBreak/>
        <w:t>informeerimine tema õigustest ja kohustustest; vajaduse korral varustamine esmavajalike riietus- ja tarbeesemete ning isikliku hügieeni vahenditega; rahvusvahelise kaitse taotleja soovi korral suhtlemise ja kokkusaamiste võimaldamine ulatuses, mis on hädaolukorras võimalik; riigi õigusabi</w:t>
      </w:r>
      <w:r>
        <w:t xml:space="preserve"> ja </w:t>
      </w:r>
      <w:r w:rsidR="00142814" w:rsidRPr="00142814">
        <w:t>alaealisel rahvusvahelise kaitse taotlejal saada juurdepääs haridusele vastavalt käesolevas seaduses sätestatule</w:t>
      </w:r>
      <w:r w:rsidR="006507C9" w:rsidRPr="001E23F0">
        <w:t>.</w:t>
      </w:r>
    </w:p>
    <w:p w14:paraId="23F38C6D" w14:textId="77777777" w:rsidR="00212274" w:rsidRDefault="00212274" w:rsidP="00212274">
      <w:pPr>
        <w:jc w:val="both"/>
      </w:pPr>
    </w:p>
    <w:p w14:paraId="712EBEA3" w14:textId="7037D44B" w:rsidR="00212274" w:rsidRDefault="00212274" w:rsidP="008E058C">
      <w:pPr>
        <w:jc w:val="both"/>
        <w:rPr>
          <w:rFonts w:eastAsia="Times New Roman"/>
        </w:rPr>
      </w:pPr>
      <w:r w:rsidRPr="008E058C">
        <w:rPr>
          <w:rFonts w:eastAsia="Times New Roman"/>
        </w:rPr>
        <w:t>Seega luuakse</w:t>
      </w:r>
      <w:r w:rsidRPr="00E43E9E">
        <w:rPr>
          <w:rFonts w:eastAsia="Times New Roman"/>
        </w:rPr>
        <w:t xml:space="preserve"> </w:t>
      </w:r>
      <w:r w:rsidR="007B5E73">
        <w:rPr>
          <w:rFonts w:eastAsia="Times New Roman"/>
        </w:rPr>
        <w:t>§-ga</w:t>
      </w:r>
      <w:r w:rsidRPr="00E43E9E">
        <w:rPr>
          <w:rFonts w:eastAsia="Times New Roman"/>
        </w:rPr>
        <w:t xml:space="preserve"> 49</w:t>
      </w:r>
      <w:r w:rsidRPr="008E058C">
        <w:rPr>
          <w:rFonts w:eastAsia="Times New Roman"/>
        </w:rPr>
        <w:t xml:space="preserve"> erisused vastuvõtutingimuste tagamisele massilisest sisserändest põhj</w:t>
      </w:r>
      <w:r w:rsidR="008E058C" w:rsidRPr="008E058C">
        <w:rPr>
          <w:rFonts w:eastAsia="Times New Roman"/>
        </w:rPr>
        <w:t>ust</w:t>
      </w:r>
      <w:r w:rsidRPr="008E058C">
        <w:rPr>
          <w:rFonts w:eastAsia="Times New Roman"/>
        </w:rPr>
        <w:t>atud hädaolukorr</w:t>
      </w:r>
      <w:r w:rsidR="008E058C" w:rsidRPr="008E058C">
        <w:rPr>
          <w:rFonts w:eastAsia="Times New Roman"/>
        </w:rPr>
        <w:t xml:space="preserve">as, see tähendab olukorras, mil rahvusvahelise kaitse </w:t>
      </w:r>
      <w:r w:rsidRPr="008E058C">
        <w:rPr>
          <w:rFonts w:eastAsia="Times New Roman"/>
        </w:rPr>
        <w:t>taotlejate arv</w:t>
      </w:r>
      <w:r w:rsidR="008E058C" w:rsidRPr="008E058C">
        <w:rPr>
          <w:rFonts w:eastAsia="Times New Roman"/>
        </w:rPr>
        <w:t xml:space="preserve"> on ootamatult muutunud ebaproportsionaalselt suureks ning täiendavate saabute arv on </w:t>
      </w:r>
      <w:r w:rsidRPr="008E058C">
        <w:rPr>
          <w:rFonts w:eastAsia="Times New Roman"/>
        </w:rPr>
        <w:t xml:space="preserve">prognoosimatu. Paragrahvis sätestatakse, et taotlejatele on </w:t>
      </w:r>
      <w:r w:rsidR="008E058C">
        <w:rPr>
          <w:rFonts w:eastAsia="Times New Roman"/>
        </w:rPr>
        <w:t xml:space="preserve">vastuvõtu korraldamise osas </w:t>
      </w:r>
      <w:r w:rsidRPr="008E058C">
        <w:rPr>
          <w:rFonts w:eastAsia="Times New Roman"/>
        </w:rPr>
        <w:t xml:space="preserve">tagatud vähemalt majutus, toitlustamine, </w:t>
      </w:r>
      <w:r w:rsidRPr="008E058C">
        <w:t>esmavajalike riietus- ja tarbeesemete ning isikliku hügieeni vahendi</w:t>
      </w:r>
      <w:r w:rsidR="008E058C">
        <w:t xml:space="preserve">d. Lastele </w:t>
      </w:r>
      <w:r w:rsidRPr="008E058C">
        <w:t>on tagatud juurdepääs haridusele vastavalt käesolevas seaduses sätestatule.</w:t>
      </w:r>
      <w:r w:rsidR="008E058C">
        <w:t xml:space="preserve"> Nimetatud korraldus on tagab taotlejate </w:t>
      </w:r>
      <w:r w:rsidRPr="008E058C">
        <w:rPr>
          <w:rFonts w:eastAsia="Times New Roman"/>
        </w:rPr>
        <w:t>baasvajadused ning m</w:t>
      </w:r>
      <w:r w:rsidR="008E058C">
        <w:rPr>
          <w:rFonts w:eastAsia="Times New Roman"/>
        </w:rPr>
        <w:t>inimaalsed eluks vajalikud ti</w:t>
      </w:r>
      <w:r w:rsidRPr="008E058C">
        <w:rPr>
          <w:rFonts w:eastAsia="Times New Roman"/>
        </w:rPr>
        <w:t xml:space="preserve">ngimused. Sõltuvalt majutuskoha infrastruktuurist on vastavalt </w:t>
      </w:r>
      <w:r w:rsidR="008E058C">
        <w:rPr>
          <w:rFonts w:eastAsia="Times New Roman"/>
        </w:rPr>
        <w:t xml:space="preserve">eelnõus </w:t>
      </w:r>
      <w:r w:rsidRPr="008E058C">
        <w:rPr>
          <w:rFonts w:eastAsia="Times New Roman"/>
        </w:rPr>
        <w:t xml:space="preserve">sätestatule vastuvõtutingimuse korraldajal õigus teatud teenused asendada rahalise toega või kombineeritud lahendusega. </w:t>
      </w:r>
    </w:p>
    <w:p w14:paraId="0BF95DAB" w14:textId="77777777" w:rsidR="001E4847" w:rsidRDefault="001E4847" w:rsidP="008E058C">
      <w:pPr>
        <w:jc w:val="both"/>
        <w:rPr>
          <w:rFonts w:eastAsia="Times New Roman"/>
        </w:rPr>
      </w:pPr>
    </w:p>
    <w:p w14:paraId="7FC7B6A2" w14:textId="389CA2B6" w:rsidR="001E4847" w:rsidRDefault="001E4847" w:rsidP="008E058C">
      <w:pPr>
        <w:jc w:val="both"/>
        <w:rPr>
          <w:rFonts w:eastAsia="Times New Roman"/>
        </w:rPr>
      </w:pPr>
      <w:r w:rsidRPr="005111F1">
        <w:rPr>
          <w:rFonts w:eastAsia="Times New Roman"/>
        </w:rPr>
        <w:t>Paragrahviga ei sätestata erisusi menetluslikes õigustes ja kohustustes, mis tuleb ka massili</w:t>
      </w:r>
      <w:r w:rsidR="00E11132" w:rsidRPr="005111F1">
        <w:rPr>
          <w:rFonts w:eastAsia="Times New Roman"/>
        </w:rPr>
        <w:t xml:space="preserve">se sisserändest põhjustatud hädaolukorras tagada ühetaolise kõrge kvaliteediga lähtudes käesolevast seadusest, </w:t>
      </w:r>
      <w:r w:rsidR="00457A1A" w:rsidRPr="005111F1">
        <w:rPr>
          <w:rFonts w:eastAsia="Times New Roman"/>
        </w:rPr>
        <w:t>PPA</w:t>
      </w:r>
      <w:r w:rsidR="00E11132" w:rsidRPr="005111F1">
        <w:rPr>
          <w:rFonts w:eastAsia="Times New Roman"/>
        </w:rPr>
        <w:t xml:space="preserve"> hädaolukorra lahendamise </w:t>
      </w:r>
      <w:r w:rsidR="007B5E73" w:rsidRPr="005111F1">
        <w:rPr>
          <w:rFonts w:eastAsia="Times New Roman"/>
        </w:rPr>
        <w:t>plaanist</w:t>
      </w:r>
      <w:r w:rsidR="00E11132" w:rsidRPr="005111F1">
        <w:rPr>
          <w:rFonts w:eastAsia="Times New Roman"/>
        </w:rPr>
        <w:t xml:space="preserve"> ja Euroopa ühise varjupaigasüsteemi õigusaktides</w:t>
      </w:r>
      <w:r w:rsidR="007B5E73" w:rsidRPr="005111F1">
        <w:rPr>
          <w:rFonts w:eastAsia="Times New Roman"/>
        </w:rPr>
        <w:t>t,</w:t>
      </w:r>
      <w:r w:rsidR="00E11132" w:rsidRPr="005111F1">
        <w:rPr>
          <w:rFonts w:eastAsia="Times New Roman"/>
        </w:rPr>
        <w:t xml:space="preserve"> eriti määrusega 2024/1359</w:t>
      </w:r>
      <w:r w:rsidR="00254B9A">
        <w:rPr>
          <w:rFonts w:eastAsia="Times New Roman"/>
        </w:rPr>
        <w:t>/EL</w:t>
      </w:r>
      <w:r w:rsidR="00E11132" w:rsidRPr="005111F1">
        <w:rPr>
          <w:rFonts w:eastAsia="Times New Roman"/>
        </w:rPr>
        <w:t xml:space="preserve"> (kriisihalduse kohta) sätestatust.</w:t>
      </w:r>
    </w:p>
    <w:p w14:paraId="0A94CBCD" w14:textId="77777777" w:rsidR="00A62EA5" w:rsidRDefault="00A62EA5" w:rsidP="009802BE">
      <w:pPr>
        <w:rPr>
          <w:b/>
          <w:bCs/>
        </w:rPr>
      </w:pPr>
    </w:p>
    <w:p w14:paraId="095B3A3D" w14:textId="77777777" w:rsidR="006507C9" w:rsidRDefault="006507C9" w:rsidP="006507C9">
      <w:pPr>
        <w:rPr>
          <w:b/>
          <w:bCs/>
        </w:rPr>
      </w:pPr>
      <w:r w:rsidRPr="006507C9">
        <w:rPr>
          <w:b/>
          <w:bCs/>
        </w:rPr>
        <w:t>4. peatükk</w:t>
      </w:r>
      <w:r>
        <w:rPr>
          <w:b/>
          <w:bCs/>
        </w:rPr>
        <w:t xml:space="preserve"> </w:t>
      </w:r>
      <w:r w:rsidR="00DC5973">
        <w:rPr>
          <w:b/>
          <w:bCs/>
        </w:rPr>
        <w:t>„</w:t>
      </w:r>
      <w:r w:rsidRPr="006507C9">
        <w:rPr>
          <w:b/>
          <w:bCs/>
        </w:rPr>
        <w:t>JÄRELEVALVEMEETMED JA KINNIPIDAMINE</w:t>
      </w:r>
      <w:r w:rsidR="00DC5973">
        <w:rPr>
          <w:b/>
          <w:bCs/>
        </w:rPr>
        <w:t>“</w:t>
      </w:r>
    </w:p>
    <w:p w14:paraId="6D3C754A" w14:textId="77777777" w:rsidR="008D28CE" w:rsidRDefault="008D28CE" w:rsidP="006507C9">
      <w:pPr>
        <w:rPr>
          <w:b/>
          <w:bCs/>
        </w:rPr>
      </w:pPr>
    </w:p>
    <w:p w14:paraId="27880E5D" w14:textId="081887F6" w:rsidR="00DC5973" w:rsidRDefault="002B5225" w:rsidP="002B5225">
      <w:pPr>
        <w:rPr>
          <w:b/>
          <w:bCs/>
        </w:rPr>
      </w:pPr>
      <w:r w:rsidRPr="002B5225">
        <w:rPr>
          <w:b/>
          <w:bCs/>
        </w:rPr>
        <w:t>1. jagu</w:t>
      </w:r>
      <w:r>
        <w:rPr>
          <w:b/>
          <w:bCs/>
        </w:rPr>
        <w:t xml:space="preserve"> </w:t>
      </w:r>
      <w:r w:rsidR="00DC5973">
        <w:rPr>
          <w:b/>
          <w:bCs/>
        </w:rPr>
        <w:t>„</w:t>
      </w:r>
      <w:r w:rsidRPr="002B5225">
        <w:rPr>
          <w:b/>
          <w:bCs/>
        </w:rPr>
        <w:t>Järelevalvemeetmed ja kinnipidamine</w:t>
      </w:r>
      <w:r w:rsidR="00DC5973">
        <w:rPr>
          <w:b/>
          <w:bCs/>
        </w:rPr>
        <w:t>“</w:t>
      </w:r>
    </w:p>
    <w:p w14:paraId="3461A05D" w14:textId="77777777" w:rsidR="008D28CE" w:rsidRDefault="008D28CE" w:rsidP="002B5225">
      <w:pPr>
        <w:rPr>
          <w:b/>
          <w:bCs/>
        </w:rPr>
      </w:pPr>
    </w:p>
    <w:p w14:paraId="299BD3B6" w14:textId="77777777" w:rsidR="00A62EA5" w:rsidRDefault="00A62EA5" w:rsidP="009802BE">
      <w:pPr>
        <w:rPr>
          <w:b/>
          <w:bCs/>
        </w:rPr>
      </w:pPr>
      <w:r w:rsidRPr="00A62EA5">
        <w:rPr>
          <w:b/>
          <w:bCs/>
        </w:rPr>
        <w:t>§ 5</w:t>
      </w:r>
      <w:r w:rsidR="00DC5973">
        <w:rPr>
          <w:b/>
          <w:bCs/>
        </w:rPr>
        <w:t>0</w:t>
      </w:r>
      <w:r w:rsidRPr="00A62EA5">
        <w:rPr>
          <w:b/>
          <w:bCs/>
        </w:rPr>
        <w:t>. Järelevalvemeetmed</w:t>
      </w:r>
    </w:p>
    <w:p w14:paraId="5A15C35C" w14:textId="77777777" w:rsidR="006507C9" w:rsidRDefault="006507C9" w:rsidP="009802BE">
      <w:pPr>
        <w:rPr>
          <w:b/>
          <w:bCs/>
        </w:rPr>
      </w:pPr>
    </w:p>
    <w:p w14:paraId="0FF47CE3" w14:textId="494C5AAD" w:rsidR="00DD5816" w:rsidRPr="00B7099A" w:rsidRDefault="00DD5816" w:rsidP="00DD5816">
      <w:pPr>
        <w:jc w:val="both"/>
        <w:rPr>
          <w:color w:val="000000" w:themeColor="text1"/>
        </w:rPr>
      </w:pPr>
      <w:r w:rsidRPr="005111F1">
        <w:rPr>
          <w:b/>
          <w:bCs/>
          <w:color w:val="4472C4" w:themeColor="accent1"/>
        </w:rPr>
        <w:t>Paragrahv</w:t>
      </w:r>
      <w:r w:rsidR="005111F1">
        <w:rPr>
          <w:b/>
          <w:bCs/>
          <w:color w:val="4472C4" w:themeColor="accent1"/>
        </w:rPr>
        <w:t>i</w:t>
      </w:r>
      <w:r w:rsidRPr="005111F1">
        <w:rPr>
          <w:b/>
          <w:bCs/>
          <w:color w:val="4472C4" w:themeColor="accent1"/>
        </w:rPr>
        <w:t xml:space="preserve"> 50</w:t>
      </w:r>
      <w:r w:rsidRPr="005111F1">
        <w:rPr>
          <w:color w:val="4472C4" w:themeColor="accent1"/>
        </w:rPr>
        <w:t xml:space="preserve"> </w:t>
      </w:r>
      <w:r w:rsidRPr="005111F1">
        <w:rPr>
          <w:color w:val="000000" w:themeColor="text1"/>
        </w:rPr>
        <w:t>loomisel on lähtutud põhimõttest, et alternatiivsed sunnimeetmed direktiiv 2024/1346</w:t>
      </w:r>
      <w:r w:rsidR="00254B9A">
        <w:rPr>
          <w:color w:val="000000" w:themeColor="text1"/>
        </w:rPr>
        <w:t>/EL</w:t>
      </w:r>
      <w:r w:rsidRPr="005111F1">
        <w:rPr>
          <w:color w:val="000000" w:themeColor="text1"/>
        </w:rPr>
        <w:t xml:space="preserve"> (vastuvõtutingimuste kohta) </w:t>
      </w:r>
      <w:r w:rsidR="00BF0CFA">
        <w:t>artikli</w:t>
      </w:r>
      <w:r w:rsidRPr="005111F1">
        <w:rPr>
          <w:color w:val="000000" w:themeColor="text1"/>
        </w:rPr>
        <w:t xml:space="preserve"> 10 mõistes ja liikumisvabaduse piiramine sama direktiivi </w:t>
      </w:r>
      <w:r w:rsidR="00BF0CFA">
        <w:t>artikli</w:t>
      </w:r>
      <w:r w:rsidRPr="005111F1">
        <w:rPr>
          <w:color w:val="000000" w:themeColor="text1"/>
        </w:rPr>
        <w:t xml:space="preserve"> 9 mõistes on Eesti õigussüsteemis </w:t>
      </w:r>
      <w:r w:rsidR="005A4736" w:rsidRPr="005111F1">
        <w:rPr>
          <w:color w:val="000000" w:themeColor="text1"/>
        </w:rPr>
        <w:t xml:space="preserve">käsitletavad </w:t>
      </w:r>
      <w:r w:rsidRPr="005111F1">
        <w:rPr>
          <w:color w:val="000000" w:themeColor="text1"/>
        </w:rPr>
        <w:t>järelevalvemeetme</w:t>
      </w:r>
      <w:r w:rsidR="005A4736" w:rsidRPr="005111F1">
        <w:rPr>
          <w:color w:val="000000" w:themeColor="text1"/>
        </w:rPr>
        <w:t>tena</w:t>
      </w:r>
      <w:r w:rsidRPr="005111F1">
        <w:rPr>
          <w:color w:val="000000" w:themeColor="text1"/>
        </w:rPr>
        <w:t>.</w:t>
      </w:r>
      <w:r w:rsidRPr="00B7099A">
        <w:rPr>
          <w:color w:val="000000" w:themeColor="text1"/>
        </w:rPr>
        <w:t xml:space="preserve"> </w:t>
      </w:r>
    </w:p>
    <w:p w14:paraId="3167C97D" w14:textId="77777777" w:rsidR="00DD5816" w:rsidRPr="00B7099A" w:rsidRDefault="00DD5816" w:rsidP="009802BE">
      <w:pPr>
        <w:rPr>
          <w:b/>
          <w:bCs/>
          <w:color w:val="000000" w:themeColor="text1"/>
        </w:rPr>
      </w:pPr>
    </w:p>
    <w:p w14:paraId="1DFA8664" w14:textId="2FDA87BD" w:rsidR="00A003CF" w:rsidRDefault="00954F01" w:rsidP="00A003CF">
      <w:pPr>
        <w:jc w:val="both"/>
      </w:pPr>
      <w:r>
        <w:rPr>
          <w:b/>
          <w:bCs/>
          <w:color w:val="4472C4" w:themeColor="accent1"/>
        </w:rPr>
        <w:t>L</w:t>
      </w:r>
      <w:r w:rsidR="00752619" w:rsidRPr="00537B46">
        <w:rPr>
          <w:b/>
          <w:bCs/>
          <w:color w:val="4472C4" w:themeColor="accent1"/>
        </w:rPr>
        <w:t>õikega</w:t>
      </w:r>
      <w:r w:rsidR="00752619" w:rsidRPr="00C5770C">
        <w:rPr>
          <w:b/>
          <w:bCs/>
          <w:color w:val="4472C4" w:themeColor="accent1"/>
        </w:rPr>
        <w:t xml:space="preserve"> 1</w:t>
      </w:r>
      <w:r w:rsidR="00752619">
        <w:t xml:space="preserve"> sätestatakse</w:t>
      </w:r>
      <w:r w:rsidR="00AE2F83" w:rsidRPr="00E23708">
        <w:rPr>
          <w:rStyle w:val="Allmrkuseviide"/>
        </w:rPr>
        <w:footnoteReference w:id="80"/>
      </w:r>
      <w:r w:rsidR="00752619">
        <w:t xml:space="preserve">, et </w:t>
      </w:r>
      <w:r w:rsidR="00457A1A">
        <w:t>PPA</w:t>
      </w:r>
      <w:r w:rsidR="00A003CF" w:rsidRPr="0072282D">
        <w:t xml:space="preserve"> võib rahvusvahelise kaitse menetluse eesmärgipäraseks, efektiivseks, lihtsaks ja kiireks läbiviimiseks kohaldada taotleja suhtes järelevalvemeetmeid</w:t>
      </w:r>
      <w:r w:rsidR="003C4BD5">
        <w:t xml:space="preserve">. Samuti </w:t>
      </w:r>
      <w:r w:rsidR="003C4BD5" w:rsidRPr="00B52BFB">
        <w:t>sätestatakse avatud loeteluna järelevalvemeetmete</w:t>
      </w:r>
      <w:r w:rsidR="003C4BD5">
        <w:t xml:space="preserve"> loetelu. Nimetatud meetmeteks võivad olla</w:t>
      </w:r>
      <w:r w:rsidR="005111F1">
        <w:t>:</w:t>
      </w:r>
      <w:r w:rsidR="003C4BD5">
        <w:t xml:space="preserve"> </w:t>
      </w:r>
      <w:r w:rsidR="005111F1">
        <w:t>e</w:t>
      </w:r>
      <w:r w:rsidR="00A003CF" w:rsidRPr="0072282D">
        <w:t xml:space="preserve">lamine kindlaksmääratud kohas, ilmumine määratud ajavahemike järel </w:t>
      </w:r>
      <w:proofErr w:type="spellStart"/>
      <w:r w:rsidR="00150D8E">
        <w:t>PPA</w:t>
      </w:r>
      <w:r w:rsidR="005111F1">
        <w:t>-</w:t>
      </w:r>
      <w:r w:rsidR="00A003CF" w:rsidRPr="0072282D">
        <w:t>sse</w:t>
      </w:r>
      <w:proofErr w:type="spellEnd"/>
      <w:r w:rsidR="00A003CF" w:rsidRPr="0072282D">
        <w:t xml:space="preserve"> registreerimisele</w:t>
      </w:r>
      <w:r w:rsidR="005111F1">
        <w:t xml:space="preserve"> ning</w:t>
      </w:r>
      <w:r w:rsidR="002806F8">
        <w:t xml:space="preserve"> </w:t>
      </w:r>
      <w:r w:rsidR="00A003CF" w:rsidRPr="0072282D">
        <w:t xml:space="preserve">välisriigi reisidokumendi või muu isikut tõendava dokumendi </w:t>
      </w:r>
      <w:proofErr w:type="spellStart"/>
      <w:r w:rsidR="00150D8E">
        <w:t>PPA</w:t>
      </w:r>
      <w:r w:rsidR="005111F1">
        <w:t>-</w:t>
      </w:r>
      <w:r w:rsidR="00A003CF" w:rsidRPr="0072282D">
        <w:t>le</w:t>
      </w:r>
      <w:proofErr w:type="spellEnd"/>
      <w:r w:rsidR="00A003CF" w:rsidRPr="0072282D">
        <w:t xml:space="preserve"> hoiule andmine</w:t>
      </w:r>
      <w:r w:rsidR="00B52BFB">
        <w:t>.</w:t>
      </w:r>
      <w:r w:rsidR="005111F1">
        <w:t xml:space="preserve"> </w:t>
      </w:r>
      <w:r w:rsidR="00B52BFB">
        <w:t xml:space="preserve">Võrreldes kehtiva õigusega on </w:t>
      </w:r>
      <w:proofErr w:type="spellStart"/>
      <w:r w:rsidR="00B52BFB">
        <w:t>loeteluse</w:t>
      </w:r>
      <w:proofErr w:type="spellEnd"/>
      <w:r w:rsidR="00B52BFB">
        <w:t xml:space="preserve"> ka</w:t>
      </w:r>
      <w:r w:rsidR="005111F1">
        <w:t xml:space="preserve"> rahalise tagatise andmine</w:t>
      </w:r>
      <w:r w:rsidR="00B52BFB">
        <w:t xml:space="preserve">, mis tuleneb </w:t>
      </w:r>
      <w:r w:rsidR="00B52BFB" w:rsidRPr="00B0295E">
        <w:t>direktiiv</w:t>
      </w:r>
      <w:r w:rsidR="00B52BFB">
        <w:t>i</w:t>
      </w:r>
      <w:r w:rsidR="00B52BFB" w:rsidRPr="00B0295E">
        <w:t xml:space="preserve"> 2024/1346</w:t>
      </w:r>
      <w:r w:rsidR="00254B9A">
        <w:t>/EL</w:t>
      </w:r>
      <w:r w:rsidR="00B52BFB" w:rsidRPr="00B0295E">
        <w:t xml:space="preserve"> (vastuvõtutingimuste kohta) artik</w:t>
      </w:r>
      <w:r w:rsidR="00B52BFB">
        <w:t xml:space="preserve">li 10 lõikest 5. </w:t>
      </w:r>
      <w:r w:rsidR="005111F1">
        <w:t>PPA võib kohaldada ka</w:t>
      </w:r>
      <w:r w:rsidR="002806F8">
        <w:t xml:space="preserve"> </w:t>
      </w:r>
      <w:r w:rsidR="00A003CF" w:rsidRPr="0072282D">
        <w:t>muu</w:t>
      </w:r>
      <w:r w:rsidR="005111F1">
        <w:t>d</w:t>
      </w:r>
      <w:r w:rsidR="00A003CF" w:rsidRPr="0072282D">
        <w:t xml:space="preserve"> järelevalvemeede</w:t>
      </w:r>
      <w:r w:rsidR="005111F1">
        <w:t>t</w:t>
      </w:r>
      <w:r w:rsidR="00A003CF" w:rsidRPr="0072282D">
        <w:t xml:space="preserve">, mis tagab, et taotleja on </w:t>
      </w:r>
      <w:proofErr w:type="spellStart"/>
      <w:r w:rsidR="00150D8E">
        <w:t>PPA</w:t>
      </w:r>
      <w:r w:rsidR="005111F1">
        <w:t>-</w:t>
      </w:r>
      <w:r w:rsidR="00A003CF" w:rsidRPr="0072282D">
        <w:t>le</w:t>
      </w:r>
      <w:proofErr w:type="spellEnd"/>
      <w:r w:rsidR="00A003CF" w:rsidRPr="0072282D">
        <w:t xml:space="preserve"> menetluse läbiviimiseks kättesaadav.</w:t>
      </w:r>
      <w:r w:rsidR="005111F1">
        <w:t xml:space="preserve"> </w:t>
      </w:r>
      <w:r w:rsidR="00B52BFB">
        <w:t>Näiteks kehtiva seaduse kohaselt on võimalik kohustada taotlejat ilmuma nõustamisele, edaspidi tuleks kaaluda võimalusi järelevalvemeetme raames kohustada taotlejat osalema videokõnes, et veenduda tema asukohas.</w:t>
      </w:r>
    </w:p>
    <w:p w14:paraId="4BA8882F" w14:textId="77777777" w:rsidR="005111F1" w:rsidRDefault="005111F1" w:rsidP="00582163">
      <w:pPr>
        <w:jc w:val="both"/>
      </w:pPr>
    </w:p>
    <w:p w14:paraId="411C4EB6" w14:textId="2086DFA8" w:rsidR="00700963" w:rsidRPr="00B0295E" w:rsidRDefault="00BF0CFA" w:rsidP="00582163">
      <w:pPr>
        <w:jc w:val="both"/>
      </w:pPr>
      <w:r>
        <w:t>D</w:t>
      </w:r>
      <w:r w:rsidR="00700963" w:rsidRPr="00537B46">
        <w:t>irektiiv</w:t>
      </w:r>
      <w:r w:rsidR="00700963" w:rsidRPr="00B0295E">
        <w:t xml:space="preserve"> 2024/1346</w:t>
      </w:r>
      <w:r w:rsidR="00254B9A">
        <w:t>/EL</w:t>
      </w:r>
      <w:r w:rsidR="00700963" w:rsidRPr="00B0295E">
        <w:t xml:space="preserve"> (vastuvõtutingimuste kohta) artikkel 10 reguleerib rahvusvahelise kaitse taotlejate kinnipidami</w:t>
      </w:r>
      <w:r w:rsidR="00B52BFB">
        <w:t>st</w:t>
      </w:r>
      <w:r w:rsidR="00582163" w:rsidRPr="00B0295E">
        <w:t xml:space="preserve">. Lõike 2 kohaselt võivad liikmesriigid vajaduse korral ja igat juhtumit eraldi hinnates pidada taotlejat kinni ainult siis, kui muid leebemaid alternatiivseid sunnimeetmeid ei ole võimalik tulemuslikult kohaldada. Lõike 5 kohaselt peavad liikmesriigid </w:t>
      </w:r>
      <w:r w:rsidR="00582163" w:rsidRPr="00B0295E">
        <w:lastRenderedPageBreak/>
        <w:t xml:space="preserve">tagama, et riigisisese õigusega on ette nähtud reeglid, mis käsitlevad kinnipidamise alternatiive, nagu korrapärane ilmumine ametiasutustesse, rahalise tagatise </w:t>
      </w:r>
      <w:r w:rsidR="00582163" w:rsidRPr="00B52BFB">
        <w:t xml:space="preserve">andmine või kohustus elada kindlaksmääratud kohas. Nimetatud sätete üle võtmiseks on vajalik reguleerida, et </w:t>
      </w:r>
      <w:r w:rsidR="00542E50" w:rsidRPr="00B52BFB">
        <w:t xml:space="preserve">alternatiivsed sunnimeetmed </w:t>
      </w:r>
      <w:r w:rsidR="004C2A1C" w:rsidRPr="00B52BFB">
        <w:t xml:space="preserve">direktiivi artikkel 10 mõistes </w:t>
      </w:r>
      <w:r w:rsidR="00542E50" w:rsidRPr="00B52BFB">
        <w:t>on Eesti õigussüsteemis järelevalvemeetmed</w:t>
      </w:r>
      <w:r w:rsidR="00306AF5" w:rsidRPr="00B52BFB">
        <w:t xml:space="preserve"> (nagu ka artiklis 9 sätestatud liikumisvabaduse piiramise meetmed)</w:t>
      </w:r>
      <w:r w:rsidR="00542E50" w:rsidRPr="00B52BFB">
        <w:t>,</w:t>
      </w:r>
      <w:r w:rsidR="00542E50" w:rsidRPr="00B0295E">
        <w:t xml:space="preserve"> neid saab kohaldada </w:t>
      </w:r>
      <w:r w:rsidR="00457A1A">
        <w:t>PPA</w:t>
      </w:r>
      <w:r w:rsidR="00542E50" w:rsidRPr="00B0295E">
        <w:t xml:space="preserve"> ning </w:t>
      </w:r>
      <w:r w:rsidR="00306AF5">
        <w:t>seda tehes tuleb muuhulgas lähtuda meetmete loetelust</w:t>
      </w:r>
      <w:r w:rsidR="00542E50" w:rsidRPr="00B0295E">
        <w:t>.</w:t>
      </w:r>
    </w:p>
    <w:p w14:paraId="76046F49" w14:textId="77777777" w:rsidR="00A003CF" w:rsidRPr="001E23F0" w:rsidRDefault="00A003CF" w:rsidP="00A003CF"/>
    <w:p w14:paraId="3F04B0D0" w14:textId="77777777" w:rsidR="00B52BFB" w:rsidRDefault="003C4BD5" w:rsidP="00A003CF">
      <w:pPr>
        <w:jc w:val="both"/>
      </w:pPr>
      <w:r w:rsidRPr="00C5770C">
        <w:rPr>
          <w:b/>
          <w:bCs/>
          <w:color w:val="4472C4" w:themeColor="accent1"/>
        </w:rPr>
        <w:t>Lõikega 2</w:t>
      </w:r>
      <w:r w:rsidR="002D0CC1" w:rsidRPr="002D0CC1">
        <w:t xml:space="preserve">, seostatuna </w:t>
      </w:r>
      <w:r w:rsidRPr="002D0CC1">
        <w:t>lõike 1 punkti</w:t>
      </w:r>
      <w:r w:rsidR="002D0CC1">
        <w:t>ga</w:t>
      </w:r>
      <w:r w:rsidRPr="002D0CC1">
        <w:t xml:space="preserve"> 1</w:t>
      </w:r>
      <w:r w:rsidR="00B0295E">
        <w:t>,</w:t>
      </w:r>
      <w:r w:rsidR="002D0CC1">
        <w:t xml:space="preserve"> sätestatakse, et </w:t>
      </w:r>
      <w:r w:rsidR="00457A1A">
        <w:t>PPA</w:t>
      </w:r>
      <w:r w:rsidR="00A003CF" w:rsidRPr="0072282D">
        <w:t xml:space="preserve"> võib kohustada </w:t>
      </w:r>
      <w:r w:rsidR="00CA380C" w:rsidRPr="0072282D">
        <w:t xml:space="preserve">taotlejat </w:t>
      </w:r>
      <w:r w:rsidR="00A003CF" w:rsidRPr="0072282D">
        <w:t>elama kindlaksmääratud kohas avaliku korra tagamiseks või kui on põgenemisoht</w:t>
      </w:r>
      <w:r w:rsidR="00B52BFB">
        <w:t>.</w:t>
      </w:r>
    </w:p>
    <w:p w14:paraId="71DEF0C4" w14:textId="77777777" w:rsidR="00B52BFB" w:rsidRDefault="00B52BFB" w:rsidP="00A003CF">
      <w:pPr>
        <w:jc w:val="both"/>
      </w:pPr>
    </w:p>
    <w:p w14:paraId="232E3530" w14:textId="126890B7" w:rsidR="00A003CF" w:rsidRPr="0072282D" w:rsidRDefault="00B52BFB" w:rsidP="00A003CF">
      <w:pPr>
        <w:jc w:val="both"/>
      </w:pPr>
      <w:r>
        <w:t>Seoses</w:t>
      </w:r>
      <w:r w:rsidRPr="00B0295E">
        <w:t xml:space="preserve"> direktiiv 2024/1346</w:t>
      </w:r>
      <w:r w:rsidR="00254B9A">
        <w:t>/EL</w:t>
      </w:r>
      <w:r w:rsidRPr="00B0295E">
        <w:t xml:space="preserve"> (vastuvõtutingimuste kohta) artik</w:t>
      </w:r>
      <w:r>
        <w:t>li 9 ülevõtmisega tule</w:t>
      </w:r>
      <w:r w:rsidR="00323007">
        <w:t>b järelevalvemeetmete otsustamisel VRKS-</w:t>
      </w:r>
      <w:proofErr w:type="spellStart"/>
      <w:r w:rsidR="00323007">
        <w:t>is</w:t>
      </w:r>
      <w:proofErr w:type="spellEnd"/>
      <w:r>
        <w:t xml:space="preserve"> põgenemisohuna käsitleda</w:t>
      </w:r>
      <w:r w:rsidR="00323007">
        <w:t>:</w:t>
      </w:r>
    </w:p>
    <w:p w14:paraId="3EBB3B0B" w14:textId="04DBCF44" w:rsidR="00A003CF" w:rsidRPr="0072282D" w:rsidRDefault="00A003CF" w:rsidP="00A003CF">
      <w:pPr>
        <w:jc w:val="both"/>
      </w:pPr>
      <w:r w:rsidRPr="0072282D">
        <w:t>1) taotleja on määruse 2024/1351</w:t>
      </w:r>
      <w:r w:rsidR="00254B9A">
        <w:t>/EL</w:t>
      </w:r>
      <w:r w:rsidRPr="0072282D">
        <w:t xml:space="preserve"> (rändehalduse kohta) artikli 17 lõike 4 kohaselt kohustatud viibima teises liikmeriigis;</w:t>
      </w:r>
    </w:p>
    <w:p w14:paraId="2FD4EF36" w14:textId="2103BCA4" w:rsidR="00A003CF" w:rsidRDefault="00A003CF" w:rsidP="00A003CF">
      <w:pPr>
        <w:jc w:val="both"/>
      </w:pPr>
      <w:r w:rsidRPr="0072282D">
        <w:t>2) taotleja on määruse 2024/1351</w:t>
      </w:r>
      <w:r w:rsidR="00254B9A">
        <w:t>/EL</w:t>
      </w:r>
      <w:r w:rsidRPr="0072282D">
        <w:t xml:space="preserve"> (rändehalduse kohta) artikli 17 lõike 4 kohaselt kohustatud Eestis viibima, ta on varasemalt Eestist põgenenud ja on üleandmisotsuse alusel Eestisse üle antud.</w:t>
      </w:r>
    </w:p>
    <w:p w14:paraId="19B24E9A" w14:textId="77777777" w:rsidR="00323007" w:rsidRDefault="00323007" w:rsidP="00A003CF">
      <w:pPr>
        <w:jc w:val="both"/>
      </w:pPr>
    </w:p>
    <w:p w14:paraId="6C6931F4" w14:textId="18B1EE4D" w:rsidR="00323007" w:rsidRPr="0072282D" w:rsidRDefault="00323007" w:rsidP="00A003CF">
      <w:pPr>
        <w:jc w:val="both"/>
      </w:pPr>
      <w:r>
        <w:t>Eeltoodu ei välista, et põgenemisohu olemasolu sisustatakse muude objektiivsete asjaolude alusel, kuid EL seadusandja on rõhutanud eelnimetatud kahte olukorda.</w:t>
      </w:r>
    </w:p>
    <w:p w14:paraId="16E9B8C5" w14:textId="77777777" w:rsidR="00C5770C" w:rsidRDefault="00C5770C" w:rsidP="00A003CF">
      <w:pPr>
        <w:jc w:val="both"/>
        <w:rPr>
          <w:color w:val="000000" w:themeColor="text1"/>
        </w:rPr>
      </w:pPr>
    </w:p>
    <w:p w14:paraId="1F62225A" w14:textId="1E0E9DD7" w:rsidR="009832B6" w:rsidRPr="005334B1" w:rsidRDefault="00A73922" w:rsidP="00A003CF">
      <w:pPr>
        <w:jc w:val="both"/>
        <w:rPr>
          <w:color w:val="000000" w:themeColor="text1"/>
        </w:rPr>
      </w:pPr>
      <w:r w:rsidRPr="005334B1">
        <w:rPr>
          <w:color w:val="000000" w:themeColor="text1"/>
        </w:rPr>
        <w:t>Seda, mida käsitatakse määruse 2024/1351</w:t>
      </w:r>
      <w:r w:rsidR="00254B9A">
        <w:rPr>
          <w:color w:val="000000" w:themeColor="text1"/>
        </w:rPr>
        <w:t>/EL</w:t>
      </w:r>
      <w:r w:rsidRPr="005334B1">
        <w:rPr>
          <w:color w:val="000000" w:themeColor="text1"/>
        </w:rPr>
        <w:t xml:space="preserve"> (rändehalduse kohta) </w:t>
      </w:r>
      <w:r w:rsidR="00C11EF6" w:rsidRPr="00537B46">
        <w:t>artik</w:t>
      </w:r>
      <w:r w:rsidR="00C11EF6">
        <w:t>li</w:t>
      </w:r>
      <w:r w:rsidRPr="005334B1">
        <w:rPr>
          <w:color w:val="000000" w:themeColor="text1"/>
        </w:rPr>
        <w:t xml:space="preserve"> 2 punktide 17 ja 18 kohaselt põgenemise ja põgenemis</w:t>
      </w:r>
      <w:r w:rsidR="002C5107" w:rsidRPr="005334B1">
        <w:rPr>
          <w:color w:val="000000" w:themeColor="text1"/>
        </w:rPr>
        <w:t xml:space="preserve">e </w:t>
      </w:r>
      <w:r w:rsidRPr="005334B1">
        <w:rPr>
          <w:color w:val="000000" w:themeColor="text1"/>
        </w:rPr>
        <w:t>ohu</w:t>
      </w:r>
      <w:r w:rsidR="002C5107" w:rsidRPr="005334B1">
        <w:rPr>
          <w:color w:val="000000" w:themeColor="text1"/>
        </w:rPr>
        <w:t>n</w:t>
      </w:r>
      <w:r w:rsidRPr="005334B1">
        <w:rPr>
          <w:color w:val="000000" w:themeColor="text1"/>
        </w:rPr>
        <w:t xml:space="preserve">a on käsitletud ka teistes </w:t>
      </w:r>
      <w:r w:rsidR="002C5107" w:rsidRPr="005334B1">
        <w:rPr>
          <w:color w:val="000000" w:themeColor="text1"/>
        </w:rPr>
        <w:t xml:space="preserve">teemaga </w:t>
      </w:r>
      <w:r w:rsidRPr="005334B1">
        <w:rPr>
          <w:color w:val="000000" w:themeColor="text1"/>
        </w:rPr>
        <w:t xml:space="preserve">haakuvates seletuskirja osades. </w:t>
      </w:r>
      <w:r w:rsidR="002C5107" w:rsidRPr="005334B1">
        <w:rPr>
          <w:color w:val="000000" w:themeColor="text1"/>
        </w:rPr>
        <w:t xml:space="preserve">Sama määruse artikkel 17 reguleerib taotleja kohustusi ja koostööd pädevate asutustega. Sama </w:t>
      </w:r>
      <w:r w:rsidR="00C11EF6" w:rsidRPr="00537B46">
        <w:t>artik</w:t>
      </w:r>
      <w:r w:rsidR="00C11EF6">
        <w:t>li</w:t>
      </w:r>
      <w:r w:rsidR="002C5107" w:rsidRPr="005334B1">
        <w:rPr>
          <w:color w:val="000000" w:themeColor="text1"/>
        </w:rPr>
        <w:t xml:space="preserve"> lõige 4 sätestab</w:t>
      </w:r>
      <w:r w:rsidR="00CF593F" w:rsidRPr="005334B1">
        <w:rPr>
          <w:color w:val="000000" w:themeColor="text1"/>
        </w:rPr>
        <w:t>,</w:t>
      </w:r>
      <w:r w:rsidR="002C5107" w:rsidRPr="005334B1">
        <w:rPr>
          <w:color w:val="000000" w:themeColor="text1"/>
        </w:rPr>
        <w:t xml:space="preserve"> kus taotleja peab viibima. </w:t>
      </w:r>
      <w:r w:rsidR="00CF593F" w:rsidRPr="005334B1">
        <w:rPr>
          <w:color w:val="000000" w:themeColor="text1"/>
        </w:rPr>
        <w:t xml:space="preserve">Selleks on kolm võimalikku varianti: </w:t>
      </w:r>
    </w:p>
    <w:p w14:paraId="12CCA6CC" w14:textId="309EC98E" w:rsidR="00CF593F" w:rsidRPr="00537B46" w:rsidRDefault="00323007" w:rsidP="0086799D">
      <w:pPr>
        <w:pStyle w:val="Loendilik"/>
        <w:numPr>
          <w:ilvl w:val="0"/>
          <w:numId w:val="3"/>
        </w:numPr>
        <w:ind w:left="426"/>
        <w:rPr>
          <w:rFonts w:cs="Times New Roman"/>
          <w:color w:val="000000" w:themeColor="text1"/>
        </w:rPr>
      </w:pPr>
      <w:r w:rsidRPr="00537B46">
        <w:rPr>
          <w:rFonts w:cs="Times New Roman"/>
          <w:color w:val="000000" w:themeColor="text1"/>
        </w:rPr>
        <w:t>r</w:t>
      </w:r>
      <w:r w:rsidR="00CF593F" w:rsidRPr="00537B46">
        <w:rPr>
          <w:rFonts w:cs="Times New Roman"/>
          <w:color w:val="000000" w:themeColor="text1"/>
        </w:rPr>
        <w:t>iik, kuhu taotleja sisenes esimesena või riik kus talle on väljastatud kehtiv viisa või elamisluba ja kus ta on esitanud sooviavalduse</w:t>
      </w:r>
      <w:r w:rsidRPr="00537B46">
        <w:rPr>
          <w:rFonts w:cs="Times New Roman"/>
          <w:color w:val="000000" w:themeColor="text1"/>
        </w:rPr>
        <w:t>;</w:t>
      </w:r>
    </w:p>
    <w:p w14:paraId="39544388" w14:textId="4CB31754" w:rsidR="00CF593F" w:rsidRPr="00537B46" w:rsidRDefault="00323007" w:rsidP="0086799D">
      <w:pPr>
        <w:pStyle w:val="Loendilik"/>
        <w:numPr>
          <w:ilvl w:val="0"/>
          <w:numId w:val="3"/>
        </w:numPr>
        <w:ind w:left="426"/>
        <w:rPr>
          <w:rFonts w:cs="Times New Roman"/>
          <w:color w:val="000000" w:themeColor="text1"/>
        </w:rPr>
      </w:pPr>
      <w:r w:rsidRPr="00537B46">
        <w:rPr>
          <w:rFonts w:cs="Times New Roman"/>
          <w:color w:val="000000" w:themeColor="text1"/>
        </w:rPr>
        <w:t>v</w:t>
      </w:r>
      <w:r w:rsidR="00CF593F" w:rsidRPr="00537B46">
        <w:rPr>
          <w:rFonts w:cs="Times New Roman"/>
          <w:color w:val="000000" w:themeColor="text1"/>
        </w:rPr>
        <w:t>astutav liikmesriik</w:t>
      </w:r>
      <w:r w:rsidRPr="00537B46">
        <w:rPr>
          <w:rFonts w:cs="Times New Roman"/>
          <w:color w:val="000000" w:themeColor="text1"/>
        </w:rPr>
        <w:t xml:space="preserve"> või</w:t>
      </w:r>
    </w:p>
    <w:p w14:paraId="7DA9665A" w14:textId="7F1EB4BA" w:rsidR="00CF593F" w:rsidRPr="00537B46" w:rsidRDefault="00323007" w:rsidP="0086799D">
      <w:pPr>
        <w:pStyle w:val="Loendilik"/>
        <w:numPr>
          <w:ilvl w:val="0"/>
          <w:numId w:val="3"/>
        </w:numPr>
        <w:ind w:left="426"/>
        <w:rPr>
          <w:rFonts w:cs="Times New Roman"/>
          <w:color w:val="000000" w:themeColor="text1"/>
        </w:rPr>
      </w:pPr>
      <w:r w:rsidRPr="00537B46">
        <w:rPr>
          <w:rFonts w:cs="Times New Roman"/>
          <w:color w:val="000000" w:themeColor="text1"/>
        </w:rPr>
        <w:t>s</w:t>
      </w:r>
      <w:r w:rsidR="00CF593F" w:rsidRPr="00537B46">
        <w:rPr>
          <w:rFonts w:cs="Times New Roman"/>
          <w:color w:val="000000" w:themeColor="text1"/>
        </w:rPr>
        <w:t>olidaarsusmehhanismi raames otsustatud ümberpaigutamise sihtliikmesriik peale inimese üle andmist.</w:t>
      </w:r>
    </w:p>
    <w:p w14:paraId="7DD7195E" w14:textId="77777777" w:rsidR="00B0295E" w:rsidRDefault="00B0295E" w:rsidP="00A003CF">
      <w:pPr>
        <w:jc w:val="both"/>
      </w:pPr>
    </w:p>
    <w:p w14:paraId="3FF52535" w14:textId="19E6E572" w:rsidR="004C2A1C" w:rsidRPr="005E6B62" w:rsidRDefault="005334B1" w:rsidP="006E12CF">
      <w:pPr>
        <w:jc w:val="both"/>
      </w:pPr>
      <w:r w:rsidRPr="003F6AF0">
        <w:rPr>
          <w:b/>
          <w:bCs/>
          <w:color w:val="4472C4" w:themeColor="accent1"/>
        </w:rPr>
        <w:t>Lõikega 3</w:t>
      </w:r>
      <w:r>
        <w:t xml:space="preserve"> antakse </w:t>
      </w:r>
      <w:proofErr w:type="spellStart"/>
      <w:r w:rsidR="00150D8E" w:rsidRPr="00537B46">
        <w:t>PPA</w:t>
      </w:r>
      <w:r w:rsidR="00E94660">
        <w:t>-</w:t>
      </w:r>
      <w:r w:rsidRPr="00537B46">
        <w:t>le</w:t>
      </w:r>
      <w:proofErr w:type="spellEnd"/>
      <w:r>
        <w:t xml:space="preserve"> õigus </w:t>
      </w:r>
      <w:r w:rsidR="009832B6" w:rsidRPr="0072282D">
        <w:t>kohustada taotlejat</w:t>
      </w:r>
      <w:r>
        <w:t>, kelle suhtes on kohaldatud järelevalvemeedet,</w:t>
      </w:r>
      <w:r w:rsidR="009832B6" w:rsidRPr="0072282D">
        <w:t xml:space="preserve"> ilmuma registreerimisele </w:t>
      </w:r>
      <w:proofErr w:type="spellStart"/>
      <w:r w:rsidR="00457A1A">
        <w:t>PPA</w:t>
      </w:r>
      <w:r w:rsidR="00F77516">
        <w:t>-</w:t>
      </w:r>
      <w:r>
        <w:t>sse</w:t>
      </w:r>
      <w:proofErr w:type="spellEnd"/>
      <w:r>
        <w:t xml:space="preserve">, selleks, et inimesel oleks võimalik </w:t>
      </w:r>
      <w:r w:rsidR="009832B6" w:rsidRPr="0072282D">
        <w:t>järelevalvemee</w:t>
      </w:r>
      <w:r>
        <w:t xml:space="preserve">det täita ja siis kui </w:t>
      </w:r>
      <w:r w:rsidR="006E12CF">
        <w:t xml:space="preserve">on </w:t>
      </w:r>
      <w:r>
        <w:t xml:space="preserve">tuvastatud oht, et inimene võib põgeneda ning ei ole </w:t>
      </w:r>
      <w:proofErr w:type="spellStart"/>
      <w:r w:rsidR="00457A1A">
        <w:t>PPA</w:t>
      </w:r>
      <w:r w:rsidR="00F77516">
        <w:t>-</w:t>
      </w:r>
      <w:r>
        <w:t>le</w:t>
      </w:r>
      <w:proofErr w:type="spellEnd"/>
      <w:r>
        <w:t xml:space="preserve"> kättesaadav. </w:t>
      </w:r>
      <w:r w:rsidR="004C2A1C" w:rsidRPr="005E6B62">
        <w:t>Nimetatud sättega võetakse üle direktiivi 2024/1346</w:t>
      </w:r>
      <w:r w:rsidR="00254B9A">
        <w:t>/EL</w:t>
      </w:r>
      <w:r w:rsidR="004C2A1C" w:rsidRPr="005E6B62">
        <w:t xml:space="preserve"> (vastuvõtutingimuste kohta) </w:t>
      </w:r>
      <w:r w:rsidR="006D6DB8">
        <w:t>artikli</w:t>
      </w:r>
      <w:r w:rsidR="004C2A1C" w:rsidRPr="005E6B62">
        <w:t xml:space="preserve"> 9 lõige 2. Selle kohaselt </w:t>
      </w:r>
      <w:r w:rsidR="006E12CF" w:rsidRPr="005E6B62">
        <w:t>võivad liikmesriigid vajaduse korral nõuda, et taotlejad annaksid pädevale ametiasutusele endast teada ettemääratud ajal või mõistlike ajavahemike järel, ilma et see mõjutaks ebaproportsionaalselt palju taotlejate samast direktiivist tulenevaid õigusi. Sellise teatamisnõude võib kehtestada sama direktiivi sama artikli lõikes 1 osutatud otsuste täitmise tagamiseks või selleks, et tulemuslikult takistada taotlejaid põgenemast. Viidatud sätte kohaselt võivad liikmesriigid vajaduse korral otsustada, et taotlejal on lubatud elada üksnes ühes konkreetses taotlejate majutamiseks kohandatud kohas kas avaliku korra kaalutlustel või selleks, et põgenemisohu korral tulemuslikult takistada taotleja põgenemist.</w:t>
      </w:r>
    </w:p>
    <w:p w14:paraId="3AA1380C" w14:textId="77777777" w:rsidR="00A003CF" w:rsidRPr="001E23F0" w:rsidRDefault="00A003CF" w:rsidP="00A003CF">
      <w:pPr>
        <w:jc w:val="both"/>
      </w:pPr>
    </w:p>
    <w:p w14:paraId="55EFFD60" w14:textId="1BBC55B6" w:rsidR="00B220B5" w:rsidRPr="001E23F0" w:rsidRDefault="00B220B5" w:rsidP="00A003CF">
      <w:pPr>
        <w:jc w:val="both"/>
      </w:pPr>
      <w:r w:rsidRPr="003F6AF0">
        <w:rPr>
          <w:b/>
          <w:bCs/>
          <w:color w:val="4472C4" w:themeColor="accent1"/>
        </w:rPr>
        <w:t xml:space="preserve">Lõikega </w:t>
      </w:r>
      <w:r w:rsidR="00B82B30" w:rsidRPr="003F6AF0">
        <w:rPr>
          <w:b/>
          <w:color w:val="4472C4" w:themeColor="accent1"/>
        </w:rPr>
        <w:t>4</w:t>
      </w:r>
      <w:r>
        <w:t xml:space="preserve"> kehtestatakse erand sama</w:t>
      </w:r>
      <w:r w:rsidR="00A003CF" w:rsidRPr="001E23F0">
        <w:t xml:space="preserve"> </w:t>
      </w:r>
      <w:r w:rsidR="00613818" w:rsidRPr="00A63E35">
        <w:t>§</w:t>
      </w:r>
      <w:r w:rsidR="00613818">
        <w:t>-i</w:t>
      </w:r>
      <w:r w:rsidR="00A003CF" w:rsidRPr="001E23F0">
        <w:t xml:space="preserve"> lõike 1 punktis 1 ja lõikes 2 sätestatust</w:t>
      </w:r>
      <w:r>
        <w:t>. Nimetatud erandi kohaselt</w:t>
      </w:r>
      <w:r w:rsidR="00A003CF" w:rsidRPr="001E23F0">
        <w:t xml:space="preserve"> kohustab </w:t>
      </w:r>
      <w:r w:rsidR="00457A1A">
        <w:t>PPA</w:t>
      </w:r>
      <w:r w:rsidR="00A003CF" w:rsidRPr="001E23F0">
        <w:t xml:space="preserve"> taotlejat, kelle suhtes teostatakse määruses 2024/1356</w:t>
      </w:r>
      <w:r w:rsidR="00254B9A">
        <w:t>/EL</w:t>
      </w:r>
      <w:r w:rsidR="00A003CF" w:rsidRPr="001E23F0">
        <w:t xml:space="preserve"> (taustakontrolli kohta) sätestatud taustakontrolli või määruses 2024/1348</w:t>
      </w:r>
      <w:r w:rsidR="00DF358E">
        <w:t>/EL</w:t>
      </w:r>
      <w:r w:rsidR="00A003CF" w:rsidRPr="001E23F0">
        <w:t xml:space="preserve"> (menetluse kohta) sätestatud piirimenetlust, elama </w:t>
      </w:r>
      <w:r w:rsidR="00150D8E">
        <w:t>PPA</w:t>
      </w:r>
      <w:r w:rsidR="00A003CF" w:rsidRPr="001E23F0">
        <w:t xml:space="preserve"> määratud asukohas.</w:t>
      </w:r>
      <w:r w:rsidR="003F6AF0">
        <w:t xml:space="preserve"> </w:t>
      </w:r>
      <w:r>
        <w:t xml:space="preserve">Nagu varasemalt selgitatud, siis rahvusvahelise kaitse piirimenetlus on rahvusvahelise kaitse menetluse eriliik, millesse suunatud rahvusvahelise kaitse taotlejatele ei anta luba Eestisse siseneda ja nende loata edasi liikumine tuleb tõkestada. Seetõttu on eluliselt vajalik ja eesmärgipärane, et juhul kui selliste </w:t>
      </w:r>
      <w:r>
        <w:lastRenderedPageBreak/>
        <w:t>välismaalaste suhtes ei kohaldata kinnipidamist</w:t>
      </w:r>
      <w:r w:rsidR="00A83FC9">
        <w:t>, rakendub neile vahetult seadusest tulenev järelevalvemeede elada PPA määratud asukohas, milleks on kohandatud majutus välismaalasetele, keda ei ole riiki lubatud ja kelle suhtes tehakse taustakontrolli või piirimenetlust.</w:t>
      </w:r>
    </w:p>
    <w:p w14:paraId="3785DA05" w14:textId="77777777" w:rsidR="00A003CF" w:rsidRPr="001E23F0" w:rsidRDefault="00A003CF" w:rsidP="00A003CF">
      <w:pPr>
        <w:jc w:val="both"/>
      </w:pPr>
    </w:p>
    <w:p w14:paraId="2509B208" w14:textId="0D417E92" w:rsidR="00A003CF" w:rsidRPr="0072282D" w:rsidRDefault="00235D8B" w:rsidP="00A003CF">
      <w:pPr>
        <w:jc w:val="both"/>
      </w:pPr>
      <w:r w:rsidRPr="003F6AF0">
        <w:rPr>
          <w:b/>
          <w:bCs/>
          <w:color w:val="4472C4" w:themeColor="accent1"/>
        </w:rPr>
        <w:t xml:space="preserve">Lõikega </w:t>
      </w:r>
      <w:r w:rsidR="00B82B30" w:rsidRPr="003F6AF0">
        <w:rPr>
          <w:b/>
          <w:color w:val="4472C4" w:themeColor="accent1"/>
        </w:rPr>
        <w:t>5</w:t>
      </w:r>
      <w:r w:rsidRPr="00C80A27">
        <w:t xml:space="preserve"> </w:t>
      </w:r>
      <w:r w:rsidR="00C80A27" w:rsidRPr="00E23708">
        <w:t>kehtestatakse erand lõike 1 punkt</w:t>
      </w:r>
      <w:r w:rsidR="00E23708" w:rsidRPr="00E23708">
        <w:t>i</w:t>
      </w:r>
      <w:r w:rsidR="00C80A27" w:rsidRPr="00E23708">
        <w:t xml:space="preserve"> 1 suhtes.</w:t>
      </w:r>
      <w:r w:rsidR="00C80A27">
        <w:t xml:space="preserve"> </w:t>
      </w:r>
      <w:r w:rsidR="00A31C9A">
        <w:t xml:space="preserve">Nimelt sätestatakse, et </w:t>
      </w:r>
      <w:r w:rsidR="00307A5F">
        <w:t xml:space="preserve">juhul </w:t>
      </w:r>
      <w:r w:rsidR="00A31C9A">
        <w:t>k</w:t>
      </w:r>
      <w:r w:rsidR="00A003CF" w:rsidRPr="00C80A27">
        <w:t>ui</w:t>
      </w:r>
      <w:r w:rsidR="00A003CF" w:rsidRPr="001E23F0">
        <w:t xml:space="preserve"> </w:t>
      </w:r>
      <w:r w:rsidR="00A003CF" w:rsidRPr="0072282D">
        <w:t xml:space="preserve">taotlejat on kohustatud elama kindlaksmääratud kohas, võib </w:t>
      </w:r>
      <w:r w:rsidR="00307A5F">
        <w:t xml:space="preserve">ta </w:t>
      </w:r>
      <w:r w:rsidR="00A003CF" w:rsidRPr="0072282D">
        <w:t xml:space="preserve">sealt </w:t>
      </w:r>
      <w:r w:rsidR="00307A5F">
        <w:t>siiski</w:t>
      </w:r>
      <w:r w:rsidR="00A003CF" w:rsidRPr="0072282D">
        <w:t xml:space="preserve"> perekondlikel või tervislikel </w:t>
      </w:r>
      <w:r w:rsidR="00B82B30" w:rsidRPr="0072282D">
        <w:t xml:space="preserve">või muul mõjuval </w:t>
      </w:r>
      <w:r w:rsidR="00A003CF" w:rsidRPr="0072282D">
        <w:t>põhjustel lahkuda</w:t>
      </w:r>
      <w:r w:rsidR="00307A5F">
        <w:t>. Selleks on aga vajalik</w:t>
      </w:r>
      <w:r w:rsidR="00A003CF" w:rsidRPr="0072282D">
        <w:t xml:space="preserve"> </w:t>
      </w:r>
      <w:r w:rsidR="00150D8E">
        <w:t>PPA</w:t>
      </w:r>
      <w:r w:rsidR="00A003CF" w:rsidRPr="0072282D">
        <w:t xml:space="preserve"> </w:t>
      </w:r>
      <w:r w:rsidR="00307A5F">
        <w:t>eelnevalt antud luba</w:t>
      </w:r>
      <w:r w:rsidR="00A003CF" w:rsidRPr="0072282D">
        <w:t xml:space="preserve">. </w:t>
      </w:r>
      <w:r w:rsidR="00C87145">
        <w:t>Erandina eelkirjeldatud olukorrast võib taotleja lahkuda kindlaksmääratud kohast ilma luba küsimata kui</w:t>
      </w:r>
      <w:r w:rsidR="00A003CF" w:rsidRPr="0072282D">
        <w:t xml:space="preserve"> lahkumine on vajalik ilmumiseks haldusorganisse või kohtusse</w:t>
      </w:r>
      <w:r w:rsidR="00C87145">
        <w:t xml:space="preserve">. Sellisel </w:t>
      </w:r>
      <w:r w:rsidR="00C87145" w:rsidRPr="005E6B62">
        <w:t>juhul</w:t>
      </w:r>
      <w:r w:rsidR="00A003CF" w:rsidRPr="0072282D">
        <w:t xml:space="preserve"> tuleb </w:t>
      </w:r>
      <w:r w:rsidR="00C87145" w:rsidRPr="005E6B62">
        <w:t xml:space="preserve">aga </w:t>
      </w:r>
      <w:proofErr w:type="spellStart"/>
      <w:r w:rsidR="00150D8E">
        <w:t>PPA</w:t>
      </w:r>
      <w:r w:rsidR="0090666E">
        <w:t>-d</w:t>
      </w:r>
      <w:proofErr w:type="spellEnd"/>
      <w:r w:rsidR="00A003CF" w:rsidRPr="0072282D">
        <w:t xml:space="preserve"> </w:t>
      </w:r>
      <w:r w:rsidR="00C87145" w:rsidRPr="005E6B62">
        <w:t xml:space="preserve">sellest </w:t>
      </w:r>
      <w:r w:rsidR="00A003CF" w:rsidRPr="0072282D">
        <w:t>teavitada.</w:t>
      </w:r>
      <w:r w:rsidR="00033B78" w:rsidRPr="005E6B62">
        <w:t xml:space="preserve"> Nimetud sättega võetakse üle</w:t>
      </w:r>
      <w:r w:rsidR="00744A57" w:rsidRPr="005E6B62">
        <w:t xml:space="preserve"> direktiiv</w:t>
      </w:r>
      <w:r w:rsidR="00E23708">
        <w:t>i</w:t>
      </w:r>
      <w:r w:rsidR="00744A57" w:rsidRPr="005E6B62">
        <w:t xml:space="preserve"> </w:t>
      </w:r>
      <w:r w:rsidR="00744A57">
        <w:rPr>
          <w:color w:val="000000" w:themeColor="text1"/>
        </w:rPr>
        <w:t>2024/1346</w:t>
      </w:r>
      <w:r w:rsidR="00254B9A">
        <w:rPr>
          <w:color w:val="000000" w:themeColor="text1"/>
        </w:rPr>
        <w:t>/EL</w:t>
      </w:r>
      <w:r w:rsidR="00744A57" w:rsidRPr="005E6B62">
        <w:t xml:space="preserve"> (vastuvõtutingimuste kohta) </w:t>
      </w:r>
      <w:r w:rsidR="006D6DB8">
        <w:t>artikli</w:t>
      </w:r>
      <w:r w:rsidR="00744A57" w:rsidRPr="005E6B62">
        <w:t xml:space="preserve"> 9 lõi</w:t>
      </w:r>
      <w:r w:rsidR="00E23708">
        <w:t>ked</w:t>
      </w:r>
      <w:r w:rsidR="00744A57" w:rsidRPr="005E6B62">
        <w:t xml:space="preserve"> 3</w:t>
      </w:r>
      <w:r w:rsidR="005E6B62">
        <w:t xml:space="preserve"> ja 4</w:t>
      </w:r>
      <w:r w:rsidR="00744A57" w:rsidRPr="005E6B62">
        <w:t>. Selle kohaselt võivad liikmesriigid taotleja palvel lubada tal ajutiselt elada mujal kui lõike määratud konkreetses kohas. Sellist luba käsitlev otsus tehakse iga juhtumi puhul eraldi, objektiivsetel alustel ning erapooletult ja loa mitteandmise korral põhjendatakse otsust. Taotlejalt ei nõuta loa küsimist kohtumiseks ameti- ja kohtuasutustega, kui taotleja kohale ilmumine neisse on vajalik. Taotleja teatab pädevatele asutustele sellistest kohtumistest.</w:t>
      </w:r>
      <w:r w:rsidR="005E6B62">
        <w:t xml:space="preserve"> Lõike 4 kohaselt peavad otsused olema proportsionaalsed ja nende puhul tuleb arvesse võtta taotleja konkreetse olukorra asjaomaseid aspekte, sealhulgas kõnealuse taotleja vastuvõtu erivajadusi.</w:t>
      </w:r>
    </w:p>
    <w:p w14:paraId="7FFFA9EE" w14:textId="77777777" w:rsidR="00A003CF" w:rsidRPr="001E23F0" w:rsidRDefault="00A003CF" w:rsidP="00A003CF">
      <w:pPr>
        <w:jc w:val="both"/>
      </w:pPr>
    </w:p>
    <w:p w14:paraId="0E27052D" w14:textId="07C6E63A" w:rsidR="00B82B30" w:rsidRPr="0072282D" w:rsidRDefault="00072AC6" w:rsidP="00A003CF">
      <w:pPr>
        <w:jc w:val="both"/>
      </w:pPr>
      <w:r w:rsidRPr="003F6AF0">
        <w:rPr>
          <w:b/>
          <w:bCs/>
          <w:color w:val="4472C4" w:themeColor="accent1"/>
        </w:rPr>
        <w:t>Lõi</w:t>
      </w:r>
      <w:r w:rsidR="001D1D41">
        <w:rPr>
          <w:b/>
          <w:bCs/>
          <w:color w:val="4472C4" w:themeColor="accent1"/>
        </w:rPr>
        <w:t>ge</w:t>
      </w:r>
      <w:r w:rsidRPr="003F6AF0">
        <w:rPr>
          <w:b/>
          <w:bCs/>
          <w:color w:val="4472C4" w:themeColor="accent1"/>
        </w:rPr>
        <w:t xml:space="preserve"> </w:t>
      </w:r>
      <w:r w:rsidR="00B82B30" w:rsidRPr="003F6AF0">
        <w:rPr>
          <w:b/>
          <w:color w:val="4472C4" w:themeColor="accent1"/>
        </w:rPr>
        <w:t>6</w:t>
      </w:r>
      <w:r>
        <w:t xml:space="preserve"> </w:t>
      </w:r>
      <w:r w:rsidR="001D1D41">
        <w:t>on seotud olukordadega, kus taotleja elab rahvusvahelise kaitse</w:t>
      </w:r>
      <w:r w:rsidR="00A25178">
        <w:t xml:space="preserve"> taotlejate</w:t>
      </w:r>
      <w:r w:rsidR="001D1D41">
        <w:t xml:space="preserve"> majutuskeskuses (või muus taotlejate majutamiseks kohandatud asukohas) ning </w:t>
      </w:r>
      <w:r w:rsidR="00A25178">
        <w:t xml:space="preserve">talle kohalduvad seadusest tulenevad liikumisvabaduse piirangud (võib liikuda vabalt maakonna territooriumi piires ning teatud tingimustel ka ülejäänud Eesti territooriumil kui on sellest teavitanud või küsinud luba vastuvõtutingimuste osutajalt). Juhul kui taotleja on neid liikumisvabaduse piiranguid eiranud, on </w:t>
      </w:r>
      <w:proofErr w:type="spellStart"/>
      <w:r w:rsidR="00A25178">
        <w:t>PPA-l</w:t>
      </w:r>
      <w:proofErr w:type="spellEnd"/>
      <w:r w:rsidR="00A25178">
        <w:t xml:space="preserve"> õigus rakendada järelevalvemeetmeid ja kohustada taotlejat rahvusvahelise kaitse taotlejate majutuskeskuses elama. Sellisel </w:t>
      </w:r>
      <w:r w:rsidR="00D85161">
        <w:t xml:space="preserve">juhul tuleb rahvusvahelise kaitse taotlejate majutuskeskusest lahkumiseks taotleda PPA luba ning PPA teavitab selle loa andmisest vastuvõtutingimuste osutajat. </w:t>
      </w:r>
      <w:r>
        <w:t>Selline teavitamine on vajalik ressursside optimaalseks kasutamiseks.</w:t>
      </w:r>
    </w:p>
    <w:p w14:paraId="09FE509D" w14:textId="77777777" w:rsidR="00B82B30" w:rsidRPr="0072282D" w:rsidRDefault="00B82B30" w:rsidP="00A003CF">
      <w:pPr>
        <w:jc w:val="both"/>
      </w:pPr>
    </w:p>
    <w:p w14:paraId="7C675286" w14:textId="6F81356C" w:rsidR="00F61585" w:rsidRPr="0015221A" w:rsidRDefault="00F61585" w:rsidP="00F61585">
      <w:pPr>
        <w:jc w:val="both"/>
      </w:pPr>
      <w:r w:rsidRPr="003F6AF0">
        <w:rPr>
          <w:b/>
          <w:bCs/>
          <w:color w:val="4472C4" w:themeColor="accent1"/>
        </w:rPr>
        <w:t xml:space="preserve">Lõigetega </w:t>
      </w:r>
      <w:r w:rsidR="00B82B30" w:rsidRPr="003F6AF0">
        <w:rPr>
          <w:b/>
          <w:color w:val="4472C4" w:themeColor="accent1"/>
        </w:rPr>
        <w:t>7</w:t>
      </w:r>
      <w:r w:rsidRPr="003F6AF0">
        <w:rPr>
          <w:b/>
          <w:bCs/>
          <w:color w:val="4472C4" w:themeColor="accent1"/>
        </w:rPr>
        <w:t xml:space="preserve">, 9 ja 10 </w:t>
      </w:r>
      <w:r w:rsidRPr="0015221A">
        <w:t>võetakse üle direktiiv 2024/1346</w:t>
      </w:r>
      <w:r w:rsidR="00254B9A">
        <w:t>/EL</w:t>
      </w:r>
      <w:r w:rsidRPr="0015221A">
        <w:t xml:space="preserve"> (vastuvõtutingimuste kohta) </w:t>
      </w:r>
      <w:r w:rsidR="00750F63">
        <w:t>artikli</w:t>
      </w:r>
      <w:r w:rsidRPr="0015221A">
        <w:t xml:space="preserve"> 9 lõige 5. Selle kohaselt tuleb liikmesriigil põhistada sama artikli lõigete 1 ja 2 kohaselt tehtud otsust faktiliste ja vajaduse korral õiguslike asjaoludega kõnealuses otsuses. Taotlejaid teavitatakse kirjalikult sellise otsuse vastuvõtmisest, samuti selle vaidlustamise artikli 29 kohasest korrast ning otsusega seatud kohustuste täitmata jätmise tagajärgedest. Liikmesriigid esitavad sellise teabe taotlejatele keeles, mis on neile arusaadav või millest arusaamist võib mõistlikult eeldada, lühidal, läbipaistval, arusaadaval ja hõlpsasti kättesaadaval kujul ning selges ja lihtsas sõnastuses. Liikmesriigid tagavad, et kui sama artikli kohaseid otsuseid on üle kahe kuu kohaldatud, vaatab õigusasutus kõnealused otsused ametiülesande korras läbi, ja et asjaomase taotleja palvel võib kõnealuseid otsuseid vastavalt artiklile 29 edasi kaevata.</w:t>
      </w:r>
    </w:p>
    <w:p w14:paraId="22D5E76D" w14:textId="77777777" w:rsidR="00BC6975" w:rsidRDefault="00BC6975" w:rsidP="00A003CF">
      <w:pPr>
        <w:jc w:val="both"/>
      </w:pPr>
    </w:p>
    <w:p w14:paraId="031C071C" w14:textId="4308897D" w:rsidR="00A003CF" w:rsidRPr="0072282D" w:rsidRDefault="00F61585" w:rsidP="00A003CF">
      <w:pPr>
        <w:jc w:val="both"/>
      </w:pPr>
      <w:r w:rsidRPr="00F61585">
        <w:t>Seega sätesta</w:t>
      </w:r>
      <w:r w:rsidR="00F60FAB">
        <w:t>ta</w:t>
      </w:r>
      <w:r w:rsidRPr="00F61585">
        <w:t>ks</w:t>
      </w:r>
      <w:r>
        <w:t>e</w:t>
      </w:r>
      <w:r>
        <w:rPr>
          <w:b/>
          <w:bCs/>
        </w:rPr>
        <w:t xml:space="preserve"> </w:t>
      </w:r>
      <w:r w:rsidRPr="00BC6975">
        <w:rPr>
          <w:b/>
          <w:bCs/>
          <w:color w:val="4472C4" w:themeColor="accent1"/>
        </w:rPr>
        <w:t>l</w:t>
      </w:r>
      <w:r w:rsidR="008A3ED1" w:rsidRPr="00BC6975">
        <w:rPr>
          <w:b/>
          <w:bCs/>
          <w:color w:val="4472C4" w:themeColor="accent1"/>
        </w:rPr>
        <w:t>õikega 7</w:t>
      </w:r>
      <w:r w:rsidR="00C86FCF" w:rsidRPr="00BC6975">
        <w:rPr>
          <w:color w:val="4472C4" w:themeColor="accent1"/>
        </w:rPr>
        <w:t>,</w:t>
      </w:r>
      <w:r w:rsidR="00C86FCF">
        <w:t xml:space="preserve"> et</w:t>
      </w:r>
      <w:r w:rsidR="00B82B30" w:rsidRPr="0072282D">
        <w:t xml:space="preserve"> </w:t>
      </w:r>
      <w:r w:rsidR="00457A1A">
        <w:t>PPA</w:t>
      </w:r>
      <w:r w:rsidR="00B82B30" w:rsidRPr="0072282D">
        <w:t xml:space="preserve"> hindab käesoleva paragrahvi lõike 1 punktides 1 ja 2 sätestatud järelevalvemeetme jätkuva kohaldamise vajalikkust, kui järelevalvemeetme kohaldamisest on möödunud kaks kuud.</w:t>
      </w:r>
      <w:r>
        <w:t xml:space="preserve"> </w:t>
      </w:r>
      <w:r w:rsidRPr="00BC6975">
        <w:rPr>
          <w:b/>
          <w:bCs/>
          <w:color w:val="4472C4" w:themeColor="accent1"/>
        </w:rPr>
        <w:t>Lõikega 9</w:t>
      </w:r>
      <w:r>
        <w:t xml:space="preserve"> sätestatakse, et järelevalvemeetmete kohaldamine tehakse taotlejale teatavaks kirjalikult koos teabega järelevalvemeetme täitmata jätmise tagajärgedest. </w:t>
      </w:r>
      <w:r w:rsidRPr="00BC6975">
        <w:rPr>
          <w:b/>
          <w:bCs/>
          <w:color w:val="4472C4" w:themeColor="accent1"/>
        </w:rPr>
        <w:t>Lõikega 10</w:t>
      </w:r>
      <w:r w:rsidRPr="00BC6975">
        <w:rPr>
          <w:color w:val="4472C4" w:themeColor="accent1"/>
        </w:rPr>
        <w:t xml:space="preserve"> </w:t>
      </w:r>
      <w:r>
        <w:t xml:space="preserve">sätestatakse, et järelevalvemeetme kohaldamise peale võib taotleja </w:t>
      </w:r>
      <w:r w:rsidR="009E0D83">
        <w:t>HKMS-</w:t>
      </w:r>
      <w:proofErr w:type="spellStart"/>
      <w:r w:rsidR="009E0D83">
        <w:t>is</w:t>
      </w:r>
      <w:proofErr w:type="spellEnd"/>
      <w:r>
        <w:t xml:space="preserve"> sätestatud korras esitada halduskohtule kaebuse 14 päeva jooksul järelevalvemeetmete kohaldamise teatavakstegemise päevast arvates.</w:t>
      </w:r>
    </w:p>
    <w:p w14:paraId="65496DB9" w14:textId="77777777" w:rsidR="00B82B30" w:rsidRPr="0072282D" w:rsidRDefault="00B82B30" w:rsidP="00A003CF">
      <w:pPr>
        <w:jc w:val="both"/>
      </w:pPr>
    </w:p>
    <w:p w14:paraId="4D034706" w14:textId="48866468" w:rsidR="00A003CF" w:rsidRPr="0072282D" w:rsidRDefault="00F61585" w:rsidP="00A003CF">
      <w:pPr>
        <w:jc w:val="both"/>
      </w:pPr>
      <w:r w:rsidRPr="00BC6975">
        <w:rPr>
          <w:b/>
          <w:bCs/>
          <w:color w:val="4472C4" w:themeColor="accent1"/>
        </w:rPr>
        <w:t xml:space="preserve">Lõikega </w:t>
      </w:r>
      <w:r w:rsidR="00B82B30" w:rsidRPr="00BC6975">
        <w:rPr>
          <w:b/>
          <w:color w:val="4472C4" w:themeColor="accent1"/>
        </w:rPr>
        <w:t>8</w:t>
      </w:r>
      <w:r>
        <w:t xml:space="preserve"> sätestatakse, et</w:t>
      </w:r>
      <w:r w:rsidR="00A003CF" w:rsidRPr="0072282D">
        <w:t xml:space="preserve"> </w:t>
      </w:r>
      <w:proofErr w:type="spellStart"/>
      <w:r w:rsidR="00150D8E">
        <w:t>PPA</w:t>
      </w:r>
      <w:r w:rsidR="00866ABF">
        <w:t>-</w:t>
      </w:r>
      <w:r w:rsidR="00A003CF" w:rsidRPr="0072282D">
        <w:t>l</w:t>
      </w:r>
      <w:proofErr w:type="spellEnd"/>
      <w:r w:rsidR="00A003CF" w:rsidRPr="0072282D">
        <w:t xml:space="preserve"> ning </w:t>
      </w:r>
      <w:proofErr w:type="spellStart"/>
      <w:r w:rsidR="00866ABF">
        <w:t>KAPO-l</w:t>
      </w:r>
      <w:proofErr w:type="spellEnd"/>
      <w:r w:rsidR="00A003CF" w:rsidRPr="0072282D">
        <w:t xml:space="preserve"> on õigus igal ajal kontrollida järelevalvemeetmete järgimist. </w:t>
      </w:r>
    </w:p>
    <w:p w14:paraId="54425F3B" w14:textId="77777777" w:rsidR="002B5225" w:rsidRDefault="002B5225" w:rsidP="009802BE">
      <w:pPr>
        <w:rPr>
          <w:b/>
          <w:bCs/>
        </w:rPr>
      </w:pPr>
    </w:p>
    <w:p w14:paraId="114C3D44" w14:textId="77777777" w:rsidR="00A62EA5" w:rsidRDefault="00A62EA5" w:rsidP="009802BE">
      <w:pPr>
        <w:rPr>
          <w:b/>
          <w:bCs/>
        </w:rPr>
      </w:pPr>
      <w:r w:rsidRPr="00807508">
        <w:rPr>
          <w:b/>
        </w:rPr>
        <w:t>§ 5</w:t>
      </w:r>
      <w:r w:rsidR="00DC5973" w:rsidRPr="00807508">
        <w:rPr>
          <w:b/>
        </w:rPr>
        <w:t>1</w:t>
      </w:r>
      <w:r w:rsidRPr="00807508">
        <w:rPr>
          <w:b/>
        </w:rPr>
        <w:t>. Kinnipidamise alused</w:t>
      </w:r>
    </w:p>
    <w:p w14:paraId="34D72395" w14:textId="77777777" w:rsidR="006507C9" w:rsidRDefault="006507C9" w:rsidP="009802BE">
      <w:pPr>
        <w:rPr>
          <w:b/>
          <w:bCs/>
        </w:rPr>
      </w:pPr>
    </w:p>
    <w:p w14:paraId="3FB81A20" w14:textId="2108E6A6" w:rsidR="00A003CF" w:rsidRPr="001E23F0" w:rsidRDefault="00F3526A" w:rsidP="00A003CF">
      <w:pPr>
        <w:jc w:val="both"/>
      </w:pPr>
      <w:r w:rsidRPr="00720475">
        <w:rPr>
          <w:b/>
          <w:bCs/>
          <w:color w:val="4472C4" w:themeColor="accent1"/>
        </w:rPr>
        <w:t xml:space="preserve">Lõikega </w:t>
      </w:r>
      <w:r w:rsidR="00A003CF" w:rsidRPr="00720475">
        <w:rPr>
          <w:b/>
          <w:color w:val="4472C4" w:themeColor="accent1"/>
        </w:rPr>
        <w:t>1</w:t>
      </w:r>
      <w:r>
        <w:t xml:space="preserve"> sätestatakse</w:t>
      </w:r>
      <w:r w:rsidR="00777EE8">
        <w:rPr>
          <w:rStyle w:val="Allmrkuseviide"/>
        </w:rPr>
        <w:footnoteReference w:id="81"/>
      </w:r>
      <w:r>
        <w:t>, et r</w:t>
      </w:r>
      <w:r w:rsidR="00A003CF" w:rsidRPr="001E23F0">
        <w:t>ahvusvahelise kaitse taotlejat võib kinni pidada käesoleva paragrahvi lõikes 2 sätestatud alusel, kui käesolevas seaduses sätestatud järelevalvemeetmeid ei ole võimalik tõhusalt kohaldada. Kinnipidamine peab olema kooskõlas proportsionaalsuse põhimõttega ning kinnipidamisel peab arvestama igal üksikjuhtumil rahvusvahelise kaitse taotlejaga seotud olulisi asjaolusid.</w:t>
      </w:r>
    </w:p>
    <w:p w14:paraId="14CF1E96" w14:textId="4E8A30C1" w:rsidR="00F3526A" w:rsidRPr="002A301D" w:rsidRDefault="00F3526A" w:rsidP="00A003CF">
      <w:pPr>
        <w:jc w:val="both"/>
      </w:pPr>
      <w:r w:rsidRPr="002A301D">
        <w:t>Üle võetavate direktiiv 2024/1346</w:t>
      </w:r>
      <w:r w:rsidR="00254B9A">
        <w:t>/EL</w:t>
      </w:r>
      <w:r w:rsidRPr="002A301D">
        <w:t xml:space="preserve"> (vastuvõtutingimuste kohta) arti</w:t>
      </w:r>
      <w:r w:rsidR="00866ABF">
        <w:t xml:space="preserve">kli </w:t>
      </w:r>
      <w:r w:rsidRPr="002A301D">
        <w:t>2 punkt</w:t>
      </w:r>
      <w:r w:rsidR="00866ABF">
        <w:t>i</w:t>
      </w:r>
      <w:r w:rsidRPr="002A301D">
        <w:t xml:space="preserve"> 9, artik</w:t>
      </w:r>
      <w:r w:rsidR="00866ABF">
        <w:t>li</w:t>
      </w:r>
      <w:r w:rsidRPr="002A301D">
        <w:t xml:space="preserve"> 10 lõi</w:t>
      </w:r>
      <w:r w:rsidR="00866ABF">
        <w:t>gete</w:t>
      </w:r>
      <w:r w:rsidRPr="002A301D">
        <w:t xml:space="preserve"> 1</w:t>
      </w:r>
      <w:r w:rsidR="00866ABF">
        <w:t>–</w:t>
      </w:r>
      <w:r w:rsidRPr="002A301D">
        <w:t>3</w:t>
      </w:r>
      <w:r w:rsidR="00866ABF">
        <w:t xml:space="preserve"> ning</w:t>
      </w:r>
      <w:r w:rsidRPr="002A301D">
        <w:t xml:space="preserve"> </w:t>
      </w:r>
      <w:r w:rsidRPr="00C2551F">
        <w:t>arti</w:t>
      </w:r>
      <w:r w:rsidR="00866ABF" w:rsidRPr="00C2551F">
        <w:t>kli</w:t>
      </w:r>
      <w:r w:rsidRPr="00C2551F">
        <w:t xml:space="preserve"> 11 </w:t>
      </w:r>
      <w:r w:rsidR="00866ABF" w:rsidRPr="00C2551F">
        <w:t>lõigete 1 ja</w:t>
      </w:r>
      <w:r w:rsidR="00C955C7" w:rsidRPr="00C2551F">
        <w:t xml:space="preserve"> 2 </w:t>
      </w:r>
      <w:r w:rsidR="00C3017E" w:rsidRPr="002A301D">
        <w:t>kohaselt</w:t>
      </w:r>
      <w:r w:rsidR="00866ABF">
        <w:t>:</w:t>
      </w:r>
    </w:p>
    <w:p w14:paraId="68D5159D" w14:textId="439BE417" w:rsidR="00C3017E" w:rsidRPr="00537B46" w:rsidRDefault="00866ABF" w:rsidP="0086799D">
      <w:pPr>
        <w:pStyle w:val="Loendilik"/>
        <w:numPr>
          <w:ilvl w:val="0"/>
          <w:numId w:val="3"/>
        </w:numPr>
        <w:rPr>
          <w:rFonts w:cs="Times New Roman"/>
        </w:rPr>
      </w:pPr>
      <w:r w:rsidRPr="00537B46">
        <w:rPr>
          <w:rFonts w:cs="Times New Roman"/>
        </w:rPr>
        <w:t>k</w:t>
      </w:r>
      <w:r w:rsidR="00FF61ED" w:rsidRPr="00537B46">
        <w:rPr>
          <w:rFonts w:cs="Times New Roman"/>
        </w:rPr>
        <w:t>innipidamine on liikmesriigi korraldusel taotleja hoidmine teatavas kohas, kus taotlejalt on võetud liikumisvabadus</w:t>
      </w:r>
      <w:r w:rsidRPr="00537B46">
        <w:rPr>
          <w:rFonts w:cs="Times New Roman"/>
        </w:rPr>
        <w:t>;</w:t>
      </w:r>
    </w:p>
    <w:p w14:paraId="5861AADD" w14:textId="24D8210C" w:rsidR="00FF61ED" w:rsidRPr="00537B46" w:rsidRDefault="00866ABF" w:rsidP="0086799D">
      <w:pPr>
        <w:pStyle w:val="Loendilik"/>
        <w:numPr>
          <w:ilvl w:val="0"/>
          <w:numId w:val="3"/>
        </w:numPr>
        <w:rPr>
          <w:rFonts w:cs="Times New Roman"/>
        </w:rPr>
      </w:pPr>
      <w:r w:rsidRPr="00537B46">
        <w:rPr>
          <w:rFonts w:cs="Times New Roman"/>
        </w:rPr>
        <w:t>v</w:t>
      </w:r>
      <w:r w:rsidR="00FF61ED" w:rsidRPr="00537B46">
        <w:rPr>
          <w:rFonts w:cs="Times New Roman"/>
        </w:rPr>
        <w:t>älismaalast ei tohi kinni pidada ainult sel põhjusel, et ta on taotleja, või taotleja kodakondsuse alusel</w:t>
      </w:r>
      <w:r w:rsidRPr="00537B46">
        <w:rPr>
          <w:rFonts w:cs="Times New Roman"/>
        </w:rPr>
        <w:t>;</w:t>
      </w:r>
    </w:p>
    <w:p w14:paraId="3ED2E7C3" w14:textId="390ADD0F" w:rsidR="00FF61ED" w:rsidRPr="00537B46" w:rsidRDefault="00866ABF" w:rsidP="0086799D">
      <w:pPr>
        <w:pStyle w:val="Loendilik"/>
        <w:numPr>
          <w:ilvl w:val="0"/>
          <w:numId w:val="3"/>
        </w:numPr>
        <w:rPr>
          <w:rFonts w:cs="Times New Roman"/>
        </w:rPr>
      </w:pPr>
      <w:r w:rsidRPr="00537B46">
        <w:rPr>
          <w:rFonts w:cs="Times New Roman"/>
        </w:rPr>
        <w:t>k</w:t>
      </w:r>
      <w:r w:rsidR="00FF61ED" w:rsidRPr="00537B46">
        <w:rPr>
          <w:rFonts w:cs="Times New Roman"/>
        </w:rPr>
        <w:t xml:space="preserve">innipidamine võib põhineda ainult ühel või mitmel direktiivi </w:t>
      </w:r>
      <w:r w:rsidR="00C11EF6" w:rsidRPr="00537B46">
        <w:t>artik</w:t>
      </w:r>
      <w:r w:rsidR="00C11EF6">
        <w:t>li</w:t>
      </w:r>
      <w:r w:rsidR="00FF61ED" w:rsidRPr="00537B46">
        <w:rPr>
          <w:rFonts w:cs="Times New Roman"/>
        </w:rPr>
        <w:t xml:space="preserve"> 10 lõikes 4 osutatud kinnipidamise põhjustest</w:t>
      </w:r>
      <w:r w:rsidRPr="00537B46">
        <w:rPr>
          <w:rFonts w:cs="Times New Roman"/>
        </w:rPr>
        <w:t>;</w:t>
      </w:r>
    </w:p>
    <w:p w14:paraId="2C6BE845" w14:textId="09A3C849" w:rsidR="00FF61ED" w:rsidRPr="00537B46" w:rsidRDefault="00866ABF" w:rsidP="0086799D">
      <w:pPr>
        <w:pStyle w:val="Loendilik"/>
        <w:numPr>
          <w:ilvl w:val="0"/>
          <w:numId w:val="3"/>
        </w:numPr>
        <w:rPr>
          <w:rFonts w:cs="Times New Roman"/>
        </w:rPr>
      </w:pPr>
      <w:r w:rsidRPr="00537B46">
        <w:rPr>
          <w:rFonts w:cs="Times New Roman"/>
        </w:rPr>
        <w:t>k</w:t>
      </w:r>
      <w:r w:rsidR="00FF61ED" w:rsidRPr="00537B46">
        <w:rPr>
          <w:rFonts w:cs="Times New Roman"/>
        </w:rPr>
        <w:t>innipidamine ei tohi olla karistuslikku laadi</w:t>
      </w:r>
      <w:r w:rsidRPr="00537B46">
        <w:rPr>
          <w:rFonts w:cs="Times New Roman"/>
        </w:rPr>
        <w:t>;</w:t>
      </w:r>
    </w:p>
    <w:p w14:paraId="00C51A08" w14:textId="2FBCC51F" w:rsidR="00FF61ED" w:rsidRPr="00537B46" w:rsidRDefault="00866ABF" w:rsidP="0086799D">
      <w:pPr>
        <w:pStyle w:val="Loendilik"/>
        <w:numPr>
          <w:ilvl w:val="0"/>
          <w:numId w:val="3"/>
        </w:numPr>
        <w:rPr>
          <w:rFonts w:cs="Times New Roman"/>
        </w:rPr>
      </w:pPr>
      <w:r w:rsidRPr="00537B46">
        <w:rPr>
          <w:rFonts w:cs="Times New Roman"/>
        </w:rPr>
        <w:t>t</w:t>
      </w:r>
      <w:r w:rsidR="00FF61ED" w:rsidRPr="00537B46">
        <w:rPr>
          <w:rFonts w:cs="Times New Roman"/>
        </w:rPr>
        <w:t xml:space="preserve">aotleja kinnipidamisel tuleb arvesse võtta kõiki nähtavaid füüsilisi tunnuseid, ütlusi või käitumist, mis viitavad taotleja vastuvõtu erivajadustele. Kui </w:t>
      </w:r>
      <w:r w:rsidR="001D75BF" w:rsidRPr="00537B46">
        <w:rPr>
          <w:rFonts w:cs="Times New Roman"/>
        </w:rPr>
        <w:t xml:space="preserve">vastuvõtu erivajaduse </w:t>
      </w:r>
      <w:r w:rsidR="00FF61ED" w:rsidRPr="00537B46">
        <w:rPr>
          <w:rFonts w:cs="Times New Roman"/>
        </w:rPr>
        <w:t>hindamist ei ole veel lõpule viidud, tuleb seda asjatu</w:t>
      </w:r>
      <w:r w:rsidR="001D75BF" w:rsidRPr="00537B46">
        <w:rPr>
          <w:rFonts w:cs="Times New Roman"/>
        </w:rPr>
        <w:t xml:space="preserve"> </w:t>
      </w:r>
      <w:r w:rsidR="00FF61ED" w:rsidRPr="00537B46">
        <w:rPr>
          <w:rFonts w:cs="Times New Roman"/>
        </w:rPr>
        <w:t>viivituseta teha ning hindamistulemusi arvesse võtta otsustamisel selle üle, kas kinnipidamist jätkata või kas</w:t>
      </w:r>
      <w:r w:rsidR="001D75BF" w:rsidRPr="00537B46">
        <w:rPr>
          <w:rFonts w:cs="Times New Roman"/>
        </w:rPr>
        <w:t xml:space="preserve"> </w:t>
      </w:r>
      <w:r w:rsidR="00FF61ED" w:rsidRPr="00537B46">
        <w:rPr>
          <w:rFonts w:cs="Times New Roman"/>
        </w:rPr>
        <w:t>kinnipidamistingimusi tuleb muuta</w:t>
      </w:r>
      <w:r w:rsidRPr="00537B46">
        <w:rPr>
          <w:rFonts w:cs="Times New Roman"/>
        </w:rPr>
        <w:t>;</w:t>
      </w:r>
    </w:p>
    <w:p w14:paraId="25EBBB5F" w14:textId="0CC8EE3A" w:rsidR="00353667" w:rsidRPr="00537B46" w:rsidRDefault="00866ABF" w:rsidP="0086799D">
      <w:pPr>
        <w:pStyle w:val="Loendilik"/>
        <w:numPr>
          <w:ilvl w:val="0"/>
          <w:numId w:val="3"/>
        </w:numPr>
        <w:rPr>
          <w:rFonts w:cs="Times New Roman"/>
        </w:rPr>
      </w:pPr>
      <w:r w:rsidRPr="00537B46">
        <w:rPr>
          <w:rFonts w:cs="Times New Roman"/>
        </w:rPr>
        <w:t>t</w:t>
      </w:r>
      <w:r w:rsidR="00353667" w:rsidRPr="00537B46">
        <w:rPr>
          <w:rFonts w:cs="Times New Roman"/>
        </w:rPr>
        <w:t>aotleja peetakse kinni võimalikult lühikeseks ajaks ja teda hoitakse kinni ainult seni kuni alused on kohaldatavad</w:t>
      </w:r>
      <w:r w:rsidRPr="00537B46">
        <w:rPr>
          <w:rFonts w:cs="Times New Roman"/>
        </w:rPr>
        <w:t>;</w:t>
      </w:r>
    </w:p>
    <w:p w14:paraId="50C3AD41" w14:textId="0CF67C7F" w:rsidR="00866ABF" w:rsidRPr="00537B46" w:rsidRDefault="00353667" w:rsidP="0086799D">
      <w:pPr>
        <w:pStyle w:val="Loendilik"/>
        <w:numPr>
          <w:ilvl w:val="0"/>
          <w:numId w:val="3"/>
        </w:numPr>
        <w:rPr>
          <w:rFonts w:cs="Times New Roman"/>
        </w:rPr>
      </w:pPr>
      <w:r w:rsidRPr="00537B46">
        <w:rPr>
          <w:rFonts w:cs="Times New Roman"/>
        </w:rPr>
        <w:t>kinnipidamise alustega seonduvates haldusmenetlustes rakendatakse nõuetekohast hoolsust</w:t>
      </w:r>
      <w:r w:rsidR="00866ABF" w:rsidRPr="00537B46">
        <w:rPr>
          <w:rFonts w:cs="Times New Roman"/>
        </w:rPr>
        <w:t>;</w:t>
      </w:r>
    </w:p>
    <w:p w14:paraId="4E08DE46" w14:textId="008EE92A" w:rsidR="00353667" w:rsidRPr="00537B46" w:rsidRDefault="00866ABF" w:rsidP="0086799D">
      <w:pPr>
        <w:pStyle w:val="Loendilik"/>
        <w:numPr>
          <w:ilvl w:val="0"/>
          <w:numId w:val="3"/>
        </w:numPr>
        <w:rPr>
          <w:rFonts w:cs="Times New Roman"/>
        </w:rPr>
      </w:pPr>
      <w:r w:rsidRPr="00537B46">
        <w:rPr>
          <w:rFonts w:cs="Times New Roman"/>
        </w:rPr>
        <w:t>h</w:t>
      </w:r>
      <w:r w:rsidR="00353667" w:rsidRPr="00537B46">
        <w:rPr>
          <w:rFonts w:cs="Times New Roman"/>
        </w:rPr>
        <w:t>aldusmenetlustes esinevad viivitused, mida ei ole põhjustanud taotleja, ei õigusta kinnipidamise jätkamist</w:t>
      </w:r>
      <w:r w:rsidRPr="00537B46">
        <w:rPr>
          <w:rFonts w:cs="Times New Roman"/>
        </w:rPr>
        <w:t>;</w:t>
      </w:r>
    </w:p>
    <w:p w14:paraId="151F9F33" w14:textId="36124B0B" w:rsidR="00C955C7" w:rsidRPr="00537B46" w:rsidRDefault="00866ABF" w:rsidP="0086799D">
      <w:pPr>
        <w:pStyle w:val="Loendilik"/>
        <w:numPr>
          <w:ilvl w:val="0"/>
          <w:numId w:val="3"/>
        </w:numPr>
        <w:rPr>
          <w:rFonts w:cs="Times New Roman"/>
        </w:rPr>
      </w:pPr>
      <w:r w:rsidRPr="00537B46">
        <w:rPr>
          <w:rFonts w:cs="Times New Roman"/>
        </w:rPr>
        <w:t>k</w:t>
      </w:r>
      <w:r w:rsidR="00C955C7" w:rsidRPr="00537B46">
        <w:rPr>
          <w:rFonts w:cs="Times New Roman"/>
        </w:rPr>
        <w:t>innipidamisel esitatakse selle aluseks olevad faktilised ja õiguslikud põhjendused ning selgitatakse, miks ei saa leebemaid alternatiivseid sunnimeetmeid tulemuslikult kohaldada.</w:t>
      </w:r>
    </w:p>
    <w:p w14:paraId="1B6257DC" w14:textId="77777777" w:rsidR="00A003CF" w:rsidRPr="001E23F0" w:rsidRDefault="00A003CF" w:rsidP="00A003CF">
      <w:pPr>
        <w:jc w:val="both"/>
      </w:pPr>
    </w:p>
    <w:p w14:paraId="26D155FC" w14:textId="25250979" w:rsidR="00A003CF" w:rsidRPr="001E23F0" w:rsidRDefault="00E73177" w:rsidP="00A003CF">
      <w:pPr>
        <w:jc w:val="both"/>
      </w:pPr>
      <w:r w:rsidRPr="00720475">
        <w:rPr>
          <w:b/>
          <w:bCs/>
          <w:color w:val="4472C4" w:themeColor="accent1"/>
        </w:rPr>
        <w:t xml:space="preserve">Lõikega </w:t>
      </w:r>
      <w:r w:rsidR="00A003CF" w:rsidRPr="00720475">
        <w:rPr>
          <w:b/>
          <w:color w:val="4472C4" w:themeColor="accent1"/>
        </w:rPr>
        <w:t>2</w:t>
      </w:r>
      <w:r>
        <w:t xml:space="preserve"> võetakse üle </w:t>
      </w:r>
      <w:r w:rsidRPr="00E73177">
        <w:t>direktiiv 2024/1346</w:t>
      </w:r>
      <w:r w:rsidR="00254B9A">
        <w:t>/EL</w:t>
      </w:r>
      <w:r w:rsidRPr="00E73177">
        <w:t xml:space="preserve"> (vastuvõtutingimuste kohta) </w:t>
      </w:r>
      <w:r w:rsidR="00C0577C" w:rsidRPr="00537B46">
        <w:t>artik</w:t>
      </w:r>
      <w:r w:rsidR="00C0577C">
        <w:t>li</w:t>
      </w:r>
      <w:r w:rsidRPr="00E73177">
        <w:t xml:space="preserve"> </w:t>
      </w:r>
      <w:r>
        <w:t>10 lõi</w:t>
      </w:r>
      <w:r w:rsidR="00897FB5">
        <w:t>ke</w:t>
      </w:r>
      <w:r>
        <w:t xml:space="preserve"> 4</w:t>
      </w:r>
      <w:r w:rsidR="00897FB5">
        <w:t xml:space="preserve"> punktid a</w:t>
      </w:r>
      <w:r w:rsidR="00815D05">
        <w:t>–</w:t>
      </w:r>
      <w:r w:rsidR="00897FB5">
        <w:t>g</w:t>
      </w:r>
      <w:r>
        <w:t>. Seega sätestatakse, et</w:t>
      </w:r>
      <w:r w:rsidR="0003396D">
        <w:t xml:space="preserve"> </w:t>
      </w:r>
      <w:r w:rsidR="00897FB5">
        <w:t>r</w:t>
      </w:r>
      <w:r w:rsidR="00A003CF" w:rsidRPr="001E23F0">
        <w:t xml:space="preserve">ahvusvahelise kaitse taotlejat võib kinni pidada järgmistel alustel: </w:t>
      </w:r>
    </w:p>
    <w:p w14:paraId="47DC6DD4" w14:textId="77777777" w:rsidR="00A003CF" w:rsidRPr="001E23F0" w:rsidRDefault="00A003CF" w:rsidP="00A003CF">
      <w:pPr>
        <w:jc w:val="both"/>
      </w:pPr>
      <w:r w:rsidRPr="001E23F0">
        <w:t>1) isiku või tema kodakondsuse tuvastamine või kontrollimine;</w:t>
      </w:r>
    </w:p>
    <w:p w14:paraId="6E6E2A37" w14:textId="77777777" w:rsidR="00A003CF" w:rsidRPr="001E23F0" w:rsidRDefault="00A003CF" w:rsidP="00A003CF">
      <w:pPr>
        <w:jc w:val="both"/>
      </w:pPr>
      <w:r w:rsidRPr="001E23F0">
        <w:t>2) rahvusvahelise kaitse taotluse aluseks olevate asjaolude väljaselgitamine, eelkõige juhul, kui on olemas põgenemise oht;</w:t>
      </w:r>
    </w:p>
    <w:p w14:paraId="135675C5" w14:textId="77777777" w:rsidR="00A003CF" w:rsidRPr="001E23F0" w:rsidRDefault="00A003CF" w:rsidP="00A003CF">
      <w:pPr>
        <w:jc w:val="both"/>
      </w:pPr>
      <w:r w:rsidRPr="001E23F0">
        <w:t>3) kui ta ei ole täitnud kindlaksmääratud kohas elamise kohustust ja endiselt on olemas põgenemise oht;</w:t>
      </w:r>
    </w:p>
    <w:p w14:paraId="76F0CEB8" w14:textId="2C2427F8" w:rsidR="00A003CF" w:rsidRPr="001E23F0" w:rsidRDefault="00A003CF" w:rsidP="00A003CF">
      <w:pPr>
        <w:jc w:val="both"/>
      </w:pPr>
      <w:r w:rsidRPr="001E23F0">
        <w:t>4) selleks, et otsustada piirimenetluse raames kooskõlas määruse 2024/1348</w:t>
      </w:r>
      <w:r w:rsidR="00DF358E">
        <w:t>/EL</w:t>
      </w:r>
      <w:r w:rsidRPr="001E23F0">
        <w:t xml:space="preserve"> (menetluse kohta) artikliga 43 taotleja õiguse üle siseneda Eesti territooriumile.</w:t>
      </w:r>
    </w:p>
    <w:p w14:paraId="0F3765FA" w14:textId="77777777" w:rsidR="00A003CF" w:rsidRPr="001E23F0" w:rsidRDefault="00A003CF" w:rsidP="00A003CF">
      <w:pPr>
        <w:jc w:val="both"/>
      </w:pPr>
      <w:r w:rsidRPr="001E23F0">
        <w:t>5) kui välismaalane on väljasõidukohustuse menetluses kinni peetud ja on põhjendatud alus arvata, et isik on esitanud rahvusvahelise kaitse taotluse üksnes väljasõidukohustuse edasilükkamiseks või täideviimise takistamiseks;</w:t>
      </w:r>
    </w:p>
    <w:p w14:paraId="5B4FE87B" w14:textId="77777777" w:rsidR="00A003CF" w:rsidRPr="001E23F0" w:rsidRDefault="00A003CF" w:rsidP="00A003CF">
      <w:pPr>
        <w:jc w:val="both"/>
      </w:pPr>
      <w:r w:rsidRPr="001E23F0">
        <w:lastRenderedPageBreak/>
        <w:t>6) avaliku korra või riigi julgeoleku tagamine;</w:t>
      </w:r>
    </w:p>
    <w:p w14:paraId="2396AD86" w14:textId="021E2964" w:rsidR="00A003CF" w:rsidRPr="001E23F0" w:rsidRDefault="00A003CF" w:rsidP="00A003CF">
      <w:pPr>
        <w:jc w:val="both"/>
      </w:pPr>
      <w:r w:rsidRPr="001E23F0">
        <w:t>7) isiku üleandmine määruse</w:t>
      </w:r>
      <w:r w:rsidR="00254B9A">
        <w:t>2024</w:t>
      </w:r>
      <w:r w:rsidRPr="001E23F0">
        <w:t>/1351</w:t>
      </w:r>
      <w:r w:rsidR="00254B9A">
        <w:t>/EL</w:t>
      </w:r>
      <w:r w:rsidRPr="001E23F0">
        <w:t xml:space="preserve"> (rändehalduse kohta) artiklis 44 sätestatud korras.</w:t>
      </w:r>
    </w:p>
    <w:p w14:paraId="668BA44D" w14:textId="77777777" w:rsidR="00A003CF" w:rsidRPr="001E23F0" w:rsidRDefault="00A003CF" w:rsidP="00A003CF">
      <w:pPr>
        <w:pStyle w:val="Loendilik"/>
        <w:ind w:left="785"/>
        <w:rPr>
          <w:rFonts w:cs="Times New Roman"/>
        </w:rPr>
      </w:pPr>
    </w:p>
    <w:p w14:paraId="162B07C6" w14:textId="77777777" w:rsidR="00A003CF" w:rsidRPr="004E4ACE" w:rsidRDefault="0037311A" w:rsidP="00A003CF">
      <w:pPr>
        <w:jc w:val="both"/>
      </w:pPr>
      <w:r w:rsidRPr="00720475">
        <w:rPr>
          <w:b/>
          <w:bCs/>
          <w:color w:val="4472C4" w:themeColor="accent1"/>
        </w:rPr>
        <w:t>Lõikega 3</w:t>
      </w:r>
      <w:r>
        <w:t xml:space="preserve"> sätestatakse loetelu asjaoludest, mida võib</w:t>
      </w:r>
      <w:r w:rsidRPr="0037311A">
        <w:t xml:space="preserve"> Euroopa ühise varjupaigasüsteemi õigusaktid</w:t>
      </w:r>
      <w:r>
        <w:t xml:space="preserve">e kontekstis lugeda põgenemise ohuks. Selleks võib lugeda olukordi </w:t>
      </w:r>
      <w:r w:rsidR="00A003CF" w:rsidRPr="004E4ACE">
        <w:t>kui:</w:t>
      </w:r>
    </w:p>
    <w:p w14:paraId="0BD5FCB1" w14:textId="6F6B21DC" w:rsidR="00A003CF" w:rsidRPr="00537B46" w:rsidRDefault="00A003CF" w:rsidP="004D289A">
      <w:pPr>
        <w:pStyle w:val="Loendilik"/>
        <w:numPr>
          <w:ilvl w:val="0"/>
          <w:numId w:val="27"/>
        </w:numPr>
        <w:rPr>
          <w:rFonts w:cs="Times New Roman"/>
        </w:rPr>
      </w:pPr>
      <w:r w:rsidRPr="00537B46">
        <w:rPr>
          <w:rFonts w:cs="Times New Roman"/>
        </w:rPr>
        <w:t xml:space="preserve">esineb </w:t>
      </w:r>
      <w:r w:rsidR="00B55815">
        <w:rPr>
          <w:rFonts w:cs="Times New Roman"/>
        </w:rPr>
        <w:t>VSS</w:t>
      </w:r>
      <w:r w:rsidRPr="00537B46">
        <w:rPr>
          <w:rFonts w:cs="Times New Roman"/>
        </w:rPr>
        <w:t xml:space="preserve"> §-s 6</w:t>
      </w:r>
      <w:r w:rsidRPr="00537B46">
        <w:rPr>
          <w:rFonts w:cs="Times New Roman"/>
          <w:vertAlign w:val="superscript"/>
        </w:rPr>
        <w:t>8</w:t>
      </w:r>
      <w:r w:rsidRPr="00537B46">
        <w:rPr>
          <w:rFonts w:cs="Times New Roman"/>
        </w:rPr>
        <w:t xml:space="preserve"> nimetatud asjaolu;</w:t>
      </w:r>
    </w:p>
    <w:p w14:paraId="18819E2A" w14:textId="77777777" w:rsidR="00A003CF" w:rsidRPr="00537B46" w:rsidRDefault="00CC1B68" w:rsidP="004D289A">
      <w:pPr>
        <w:pStyle w:val="Loendilik"/>
        <w:numPr>
          <w:ilvl w:val="0"/>
          <w:numId w:val="27"/>
        </w:numPr>
        <w:rPr>
          <w:rFonts w:cs="Times New Roman"/>
        </w:rPr>
      </w:pPr>
      <w:r w:rsidRPr="00537B46">
        <w:rPr>
          <w:rFonts w:cs="Times New Roman"/>
        </w:rPr>
        <w:t>välismaalane</w:t>
      </w:r>
      <w:r w:rsidR="00A003CF" w:rsidRPr="00537B46">
        <w:rPr>
          <w:rFonts w:cs="Times New Roman"/>
        </w:rPr>
        <w:t xml:space="preserve"> ei ole järginud tema</w:t>
      </w:r>
      <w:r w:rsidRPr="00537B46">
        <w:rPr>
          <w:rFonts w:cs="Times New Roman"/>
        </w:rPr>
        <w:t xml:space="preserve"> suhtes</w:t>
      </w:r>
      <w:r w:rsidR="00A003CF" w:rsidRPr="00537B46">
        <w:rPr>
          <w:rFonts w:cs="Times New Roman"/>
        </w:rPr>
        <w:t xml:space="preserve"> kohaldatud järelevalvemeetmeid;</w:t>
      </w:r>
    </w:p>
    <w:p w14:paraId="44A4EBCF" w14:textId="77777777" w:rsidR="00A003CF" w:rsidRPr="00537B46" w:rsidRDefault="00CC1B68" w:rsidP="004D289A">
      <w:pPr>
        <w:pStyle w:val="Loendilik"/>
        <w:numPr>
          <w:ilvl w:val="0"/>
          <w:numId w:val="27"/>
        </w:numPr>
        <w:rPr>
          <w:rFonts w:cs="Times New Roman"/>
        </w:rPr>
      </w:pPr>
      <w:r w:rsidRPr="00537B46">
        <w:rPr>
          <w:rFonts w:cs="Times New Roman"/>
        </w:rPr>
        <w:t>välismaalane</w:t>
      </w:r>
      <w:r w:rsidR="00A003CF" w:rsidRPr="00537B46">
        <w:rPr>
          <w:rFonts w:cs="Times New Roman"/>
        </w:rPr>
        <w:t xml:space="preserve"> on loata või teavitamata lahkunud </w:t>
      </w:r>
      <w:r w:rsidR="00AB1BD5" w:rsidRPr="00537B46">
        <w:rPr>
          <w:rFonts w:cs="Times New Roman"/>
        </w:rPr>
        <w:t>maakonna</w:t>
      </w:r>
      <w:r w:rsidR="00A003CF" w:rsidRPr="00537B46">
        <w:rPr>
          <w:rFonts w:cs="Times New Roman"/>
        </w:rPr>
        <w:t xml:space="preserve"> territooriumilt, kus asub tema majutuskoht või</w:t>
      </w:r>
    </w:p>
    <w:p w14:paraId="7CEDCCE7" w14:textId="429D9DAA" w:rsidR="00A003CF" w:rsidRPr="00537B46" w:rsidRDefault="00CC1B68" w:rsidP="004D289A">
      <w:pPr>
        <w:pStyle w:val="Loendilik"/>
        <w:numPr>
          <w:ilvl w:val="0"/>
          <w:numId w:val="27"/>
        </w:numPr>
        <w:rPr>
          <w:rFonts w:cs="Times New Roman"/>
        </w:rPr>
      </w:pPr>
      <w:r w:rsidRPr="00537B46">
        <w:rPr>
          <w:rFonts w:cs="Times New Roman"/>
        </w:rPr>
        <w:t>ta</w:t>
      </w:r>
      <w:r w:rsidR="00A003CF" w:rsidRPr="00537B46">
        <w:rPr>
          <w:rFonts w:cs="Times New Roman"/>
        </w:rPr>
        <w:t xml:space="preserve"> ei ole ilmunud menetlustoiminguteks </w:t>
      </w:r>
      <w:proofErr w:type="spellStart"/>
      <w:r w:rsidR="00150D8E" w:rsidRPr="00537B46">
        <w:rPr>
          <w:rFonts w:cs="Times New Roman"/>
        </w:rPr>
        <w:t>PPA</w:t>
      </w:r>
      <w:r w:rsidR="00E94660">
        <w:rPr>
          <w:rFonts w:cs="Times New Roman"/>
        </w:rPr>
        <w:t>-</w:t>
      </w:r>
      <w:r w:rsidR="00A003CF" w:rsidRPr="00537B46">
        <w:rPr>
          <w:rFonts w:cs="Times New Roman"/>
        </w:rPr>
        <w:t>sse</w:t>
      </w:r>
      <w:proofErr w:type="spellEnd"/>
      <w:r w:rsidRPr="00537B46">
        <w:rPr>
          <w:rFonts w:cs="Times New Roman"/>
        </w:rPr>
        <w:t>, kui ta on sinna kutsutud</w:t>
      </w:r>
      <w:r w:rsidR="00A003CF" w:rsidRPr="00537B46">
        <w:rPr>
          <w:rFonts w:cs="Times New Roman"/>
        </w:rPr>
        <w:t>.</w:t>
      </w:r>
    </w:p>
    <w:p w14:paraId="05A8D902" w14:textId="77777777" w:rsidR="00720475" w:rsidRDefault="00720475" w:rsidP="00CC1B68">
      <w:pPr>
        <w:jc w:val="both"/>
      </w:pPr>
    </w:p>
    <w:p w14:paraId="3999CF5C" w14:textId="3C8D9FD9" w:rsidR="00CC1B68" w:rsidRPr="00CC1B68" w:rsidRDefault="008E62DE" w:rsidP="00CC1B68">
      <w:pPr>
        <w:jc w:val="both"/>
      </w:pPr>
      <w:r>
        <w:rPr>
          <w:b/>
          <w:bCs/>
          <w:color w:val="4472C4" w:themeColor="accent1"/>
        </w:rPr>
        <w:t>L</w:t>
      </w:r>
      <w:r w:rsidR="00E320EB" w:rsidRPr="00537B46">
        <w:rPr>
          <w:b/>
          <w:bCs/>
          <w:color w:val="4472C4" w:themeColor="accent1"/>
        </w:rPr>
        <w:t>õikega</w:t>
      </w:r>
      <w:r w:rsidR="00E320EB" w:rsidRPr="00720475">
        <w:rPr>
          <w:b/>
          <w:bCs/>
          <w:color w:val="4472C4" w:themeColor="accent1"/>
        </w:rPr>
        <w:t xml:space="preserve"> 3</w:t>
      </w:r>
      <w:r w:rsidR="00E320EB" w:rsidRPr="00720475">
        <w:rPr>
          <w:color w:val="4472C4" w:themeColor="accent1"/>
        </w:rPr>
        <w:t xml:space="preserve"> </w:t>
      </w:r>
      <w:r w:rsidR="00E320EB" w:rsidRPr="00CC1B68">
        <w:t>võetakse üle direktiiv 2024/1346</w:t>
      </w:r>
      <w:r w:rsidR="00254B9A">
        <w:t>/EL</w:t>
      </w:r>
      <w:r w:rsidR="00E320EB" w:rsidRPr="00CC1B68">
        <w:t xml:space="preserve"> (vastuvõtutingimuste kohta) </w:t>
      </w:r>
      <w:r w:rsidR="00750F63">
        <w:t>artikli</w:t>
      </w:r>
      <w:r w:rsidR="00E320EB" w:rsidRPr="00CC1B68">
        <w:t xml:space="preserve"> 2 lõige 11</w:t>
      </w:r>
      <w:r w:rsidR="00CC1B68" w:rsidRPr="00CC1B68">
        <w:t xml:space="preserve"> ja 12</w:t>
      </w:r>
      <w:r w:rsidR="00E320EB" w:rsidRPr="00CC1B68">
        <w:t xml:space="preserve">. </w:t>
      </w:r>
      <w:r w:rsidR="00CC1B68" w:rsidRPr="00CC1B68">
        <w:t xml:space="preserve">Viidatud lõike 11 kohaselt on põgenemise ohuna defineeritud konkreetse juhtumi puhul esinevad konkreetsed põhjused ja asjaolud, mis tuginevad riigisiseses õiguses kindlaks määratud objektiivsetele kriteeriumidele ja annavad alust oletada, et taotleja võib põgeneda. Sama direktiivi </w:t>
      </w:r>
      <w:r w:rsidR="00750F63">
        <w:t>artikli</w:t>
      </w:r>
      <w:r w:rsidR="00CC1B68" w:rsidRPr="00CC1B68">
        <w:t xml:space="preserve"> 2 lõikes 11 on defineeritud põgenemine. Selleks kohaselt võib põgenemiseks lugeda iga tegu, millega taotleja muutub pädevatele haldus- või õigusasutustele kättesaamatuks, näiteks liikmesriigi territooriumilt ilma pädevate asutuste loata lahkumine põhjustel, mis on taotleja kontrolli all.</w:t>
      </w:r>
      <w:r w:rsidR="00D52BEA">
        <w:t xml:space="preserve"> </w:t>
      </w:r>
    </w:p>
    <w:p w14:paraId="5CB4C7A6" w14:textId="77777777" w:rsidR="00E320EB" w:rsidRPr="004E4ACE" w:rsidRDefault="00E320EB" w:rsidP="00A003CF">
      <w:pPr>
        <w:jc w:val="both"/>
      </w:pPr>
    </w:p>
    <w:p w14:paraId="1E5C133C" w14:textId="60465EBE" w:rsidR="00A003CF" w:rsidRPr="004E4ACE" w:rsidRDefault="003F734F" w:rsidP="00A003CF">
      <w:pPr>
        <w:jc w:val="both"/>
      </w:pPr>
      <w:r w:rsidRPr="00720475">
        <w:rPr>
          <w:b/>
          <w:bCs/>
          <w:color w:val="4472C4" w:themeColor="accent1"/>
        </w:rPr>
        <w:t xml:space="preserve">Lõikega </w:t>
      </w:r>
      <w:r w:rsidR="00A003CF" w:rsidRPr="00720475">
        <w:rPr>
          <w:b/>
          <w:color w:val="4472C4" w:themeColor="accent1"/>
        </w:rPr>
        <w:t>4</w:t>
      </w:r>
      <w:r>
        <w:t xml:space="preserve"> täpsustatakse, et sama</w:t>
      </w:r>
      <w:r w:rsidR="00A003CF" w:rsidRPr="004E4ACE">
        <w:t xml:space="preserve"> </w:t>
      </w:r>
      <w:r w:rsidR="0091302B" w:rsidRPr="00A63E35">
        <w:t>§</w:t>
      </w:r>
      <w:r w:rsidR="0091302B">
        <w:t>-i</w:t>
      </w:r>
      <w:r w:rsidR="00A003CF" w:rsidRPr="004E4ACE">
        <w:t xml:space="preserve"> lõikes 2 sätestatud kinnipidamise alused ei piira isiku kinnipidamist muudes seadustes sätestatud alustel</w:t>
      </w:r>
      <w:r w:rsidR="00866ABF">
        <w:t>. See tähendab, et VRKS-</w:t>
      </w:r>
      <w:proofErr w:type="spellStart"/>
      <w:r w:rsidR="00866ABF">
        <w:t>is</w:t>
      </w:r>
      <w:proofErr w:type="spellEnd"/>
      <w:r w:rsidR="00866ABF">
        <w:t xml:space="preserve"> sätestatud kinnipidamise alused ei piira mingil moel rahvusvahelise kaitse taotleja kinnipidamist süüteomenetluses või muul õiguslikul alusel, mis ei ole seotud rahvusvahelise kaitse taotluse menetlusega.</w:t>
      </w:r>
    </w:p>
    <w:p w14:paraId="4D5A95CD" w14:textId="77777777" w:rsidR="00A003CF" w:rsidRPr="001E23F0" w:rsidRDefault="00A003CF" w:rsidP="00A003CF">
      <w:pPr>
        <w:jc w:val="both"/>
      </w:pPr>
    </w:p>
    <w:p w14:paraId="2731AB5F" w14:textId="6A3BC9B2" w:rsidR="00A003CF" w:rsidRPr="004E4ACE" w:rsidRDefault="003F734F" w:rsidP="009474FE">
      <w:pPr>
        <w:jc w:val="both"/>
      </w:pPr>
      <w:r w:rsidRPr="00720475">
        <w:rPr>
          <w:b/>
          <w:bCs/>
          <w:color w:val="4472C4" w:themeColor="accent1"/>
        </w:rPr>
        <w:t xml:space="preserve">Lõikega </w:t>
      </w:r>
      <w:r w:rsidR="00A003CF" w:rsidRPr="00720475">
        <w:rPr>
          <w:b/>
          <w:color w:val="4472C4" w:themeColor="accent1"/>
        </w:rPr>
        <w:t>5</w:t>
      </w:r>
      <w:r w:rsidRPr="009474FE">
        <w:t xml:space="preserve"> võetakse üle direktiiv 2024/1346</w:t>
      </w:r>
      <w:r w:rsidR="00254B9A">
        <w:t>/EL</w:t>
      </w:r>
      <w:r w:rsidRPr="009474FE">
        <w:t xml:space="preserve"> (vastuvõtutingimuste kohta)</w:t>
      </w:r>
      <w:r w:rsidR="00224181" w:rsidRPr="009474FE">
        <w:t xml:space="preserve"> </w:t>
      </w:r>
      <w:r w:rsidR="00750F63">
        <w:t>artikli</w:t>
      </w:r>
      <w:r w:rsidR="00224181" w:rsidRPr="009474FE">
        <w:t xml:space="preserve"> 10 lõige 3 ja </w:t>
      </w:r>
      <w:r w:rsidR="00750F63">
        <w:t>artikli</w:t>
      </w:r>
      <w:r w:rsidR="00224181" w:rsidRPr="009474FE">
        <w:t xml:space="preserve"> 1</w:t>
      </w:r>
      <w:r w:rsidR="009474FE" w:rsidRPr="009474FE">
        <w:t>3 lõige 1. Viimase kohaselt</w:t>
      </w:r>
      <w:r w:rsidR="00224181" w:rsidRPr="009474FE">
        <w:t xml:space="preserve"> </w:t>
      </w:r>
      <w:r w:rsidR="009474FE" w:rsidRPr="009474FE">
        <w:t>peab vastuvõtu erivajadustega taotlejate kinnipidamise korral olema taotlejate tervis, sealhulgas vaimne tervis asutuste esmatähtis mure. Kui kinnipidamine võib vastuvõtu erivajadustega taotlejate vaimset ja füüsilist tervist tõsiselt ohustada, ei tohi kõnealuseid taotlejaid kinni pidada. Vastuvõtu erivajadustega taotlejate kinnipidamise korral peab tagama nendele taotlejatele regulaarse järelevalve ning õigeaegse ja piisava toe, võttes arvesse nende inimeste konkreetset olukorda, sealhulgas nende füüsilist ja vaimset tervist.</w:t>
      </w:r>
      <w:r w:rsidR="00720475">
        <w:t xml:space="preserve"> </w:t>
      </w:r>
      <w:r w:rsidR="009474FE" w:rsidRPr="009474FE">
        <w:t xml:space="preserve">Seetõttu sätestatakse </w:t>
      </w:r>
      <w:r w:rsidR="009474FE" w:rsidRPr="00720475">
        <w:rPr>
          <w:b/>
          <w:bCs/>
          <w:color w:val="4472C4" w:themeColor="accent1"/>
        </w:rPr>
        <w:t>lõikega 5</w:t>
      </w:r>
      <w:r w:rsidR="009474FE" w:rsidRPr="009474FE">
        <w:t>, et v</w:t>
      </w:r>
      <w:r w:rsidR="00A003CF" w:rsidRPr="009474FE">
        <w:t>astuvõtu</w:t>
      </w:r>
      <w:r w:rsidR="00A003CF" w:rsidRPr="004E4ACE">
        <w:t xml:space="preserve"> erivajadusega taotleja kinnipidamisel tuleb arvestada taotleja vaimset ja füüsilist tervist ning teda ei peeta kinni, kui see võib tema vaimset ja füüsilist tervist tõsiselt ohustada.</w:t>
      </w:r>
    </w:p>
    <w:p w14:paraId="37882372" w14:textId="77777777" w:rsidR="00AB1BD5" w:rsidRPr="004E4ACE" w:rsidRDefault="00AB1BD5" w:rsidP="00A003CF"/>
    <w:p w14:paraId="7CC48E46" w14:textId="475DDA71" w:rsidR="00AB1BD5" w:rsidRPr="004E4ACE" w:rsidRDefault="0035040B" w:rsidP="00AB1BD5">
      <w:pPr>
        <w:jc w:val="both"/>
      </w:pPr>
      <w:r w:rsidRPr="00720475">
        <w:rPr>
          <w:b/>
          <w:bCs/>
          <w:color w:val="4472C4" w:themeColor="accent1"/>
        </w:rPr>
        <w:t xml:space="preserve">Lõikes </w:t>
      </w:r>
      <w:r w:rsidR="00AB1BD5" w:rsidRPr="00720475">
        <w:rPr>
          <w:b/>
          <w:color w:val="4472C4" w:themeColor="accent1"/>
        </w:rPr>
        <w:t>6</w:t>
      </w:r>
      <w:r>
        <w:t xml:space="preserve"> sätestatakse, et r</w:t>
      </w:r>
      <w:r w:rsidR="00AB1BD5" w:rsidRPr="004E4ACE">
        <w:t>ahvusvahelise kaitse taotleja kinnipidamine protokollitakse.</w:t>
      </w:r>
      <w:r w:rsidR="00D7146A">
        <w:t xml:space="preserve"> See on kooskõlas</w:t>
      </w:r>
      <w:r w:rsidR="00D7146A" w:rsidRPr="00D7146A">
        <w:t xml:space="preserve"> direktiiv 2024/1346</w:t>
      </w:r>
      <w:r w:rsidR="00254B9A">
        <w:t>/EL</w:t>
      </w:r>
      <w:r w:rsidR="00D7146A" w:rsidRPr="00D7146A">
        <w:t xml:space="preserve"> (vastuvõtutingimuste kohta)</w:t>
      </w:r>
      <w:r w:rsidR="00D7146A">
        <w:t xml:space="preserve"> </w:t>
      </w:r>
      <w:r w:rsidR="00C0577C" w:rsidRPr="00537B46">
        <w:t>artik</w:t>
      </w:r>
      <w:r w:rsidR="00C0577C">
        <w:t>li</w:t>
      </w:r>
      <w:r w:rsidR="00D7146A">
        <w:t xml:space="preserve"> 11 lõike 2 esimese lausega, mille kohaselt t</w:t>
      </w:r>
      <w:r w:rsidR="00D7146A" w:rsidRPr="00D7146A">
        <w:t>aotleja kinnipidamiseks annab kirjaliku korralduse õigusasutus või haldusasutus</w:t>
      </w:r>
    </w:p>
    <w:p w14:paraId="1B9306AC" w14:textId="77777777" w:rsidR="00AB1BD5" w:rsidRPr="004E4ACE" w:rsidRDefault="00AB1BD5" w:rsidP="00AB1BD5">
      <w:pPr>
        <w:jc w:val="both"/>
      </w:pPr>
    </w:p>
    <w:p w14:paraId="7273B60B" w14:textId="5F7E02EE" w:rsidR="00AB1BD5" w:rsidRPr="004E4ACE" w:rsidRDefault="00BE04A6" w:rsidP="00AB1BD5">
      <w:pPr>
        <w:jc w:val="both"/>
      </w:pPr>
      <w:r w:rsidRPr="00720475">
        <w:rPr>
          <w:b/>
          <w:bCs/>
          <w:color w:val="4472C4" w:themeColor="accent1"/>
        </w:rPr>
        <w:t xml:space="preserve">Lõikega </w:t>
      </w:r>
      <w:r w:rsidR="00AB1BD5" w:rsidRPr="00720475">
        <w:rPr>
          <w:b/>
          <w:color w:val="4472C4" w:themeColor="accent1"/>
        </w:rPr>
        <w:t>7</w:t>
      </w:r>
      <w:r w:rsidRPr="00720475">
        <w:rPr>
          <w:color w:val="4472C4" w:themeColor="accent1"/>
        </w:rPr>
        <w:t xml:space="preserve"> </w:t>
      </w:r>
      <w:r>
        <w:t xml:space="preserve">võetakse üle </w:t>
      </w:r>
      <w:r w:rsidRPr="00BE04A6">
        <w:t>direktiiv 2024/1346</w:t>
      </w:r>
      <w:r w:rsidR="00254B9A">
        <w:t>/EL</w:t>
      </w:r>
      <w:r w:rsidRPr="00BE04A6">
        <w:t xml:space="preserve"> (vastuvõtutingimuste kohta)</w:t>
      </w:r>
      <w:r>
        <w:t xml:space="preserve"> </w:t>
      </w:r>
      <w:r w:rsidR="00750F63">
        <w:t>artikli</w:t>
      </w:r>
      <w:r>
        <w:t xml:space="preserve"> 11 lõige 4, mille kohaselt kinnipeetud taotlejat teavitatakse viivitamata kirjalikult keeles, millest ta saab aru või on kõigi eelduste kohaselt võimeline aru saama, kinnipidamise põhjustest ja riigisiseses õiguses sätestatud menetlustest kinnipidamiskorralduse vaidlustamiseks ning võimalusest taotleda tasuta õigusabi ja esindamist.</w:t>
      </w:r>
      <w:r w:rsidR="00A5170E">
        <w:t xml:space="preserve"> </w:t>
      </w:r>
      <w:r>
        <w:t>Seetõttu sätestataksegi, et r</w:t>
      </w:r>
      <w:r w:rsidR="00AB1BD5" w:rsidRPr="004E4ACE">
        <w:t>ahvusvahelise kaitse taotleja kinnipidamisel teatatakse talle viivitamata kirjalikult temale arusaadavas keeles tema kinnipidamise põhjus ning õigusest kinnipidamine vaidlustada ja saada selleks riigi õigusabi.</w:t>
      </w:r>
      <w:r>
        <w:t xml:space="preserve"> Selline kohustus on kinni pidaval asutusel.</w:t>
      </w:r>
    </w:p>
    <w:p w14:paraId="2503B95C" w14:textId="77777777" w:rsidR="00A003CF" w:rsidRDefault="00A003CF" w:rsidP="009802BE">
      <w:pPr>
        <w:rPr>
          <w:b/>
          <w:bCs/>
        </w:rPr>
      </w:pPr>
    </w:p>
    <w:p w14:paraId="1AEAB665" w14:textId="0C1A20FF" w:rsidR="00A62EA5" w:rsidRDefault="00A62EA5" w:rsidP="009802BE">
      <w:pPr>
        <w:rPr>
          <w:b/>
          <w:bCs/>
        </w:rPr>
      </w:pPr>
      <w:r w:rsidRPr="00A62EA5">
        <w:rPr>
          <w:b/>
          <w:bCs/>
        </w:rPr>
        <w:t>§ 5</w:t>
      </w:r>
      <w:r w:rsidR="00DC5973">
        <w:rPr>
          <w:b/>
          <w:bCs/>
        </w:rPr>
        <w:t>2</w:t>
      </w:r>
      <w:r w:rsidRPr="00A62EA5">
        <w:rPr>
          <w:b/>
          <w:bCs/>
        </w:rPr>
        <w:t>. Rahvusvahelise kaitse taotleja kinnipidamise otsustamine ja pikendamine</w:t>
      </w:r>
    </w:p>
    <w:p w14:paraId="4E8BD9E6" w14:textId="77777777" w:rsidR="006507C9" w:rsidRDefault="006507C9" w:rsidP="009802BE">
      <w:pPr>
        <w:rPr>
          <w:b/>
          <w:bCs/>
        </w:rPr>
      </w:pPr>
    </w:p>
    <w:p w14:paraId="4580FE77" w14:textId="04B1D3E2" w:rsidR="00D91CEA" w:rsidRDefault="00EB0661" w:rsidP="00A003CF">
      <w:pPr>
        <w:jc w:val="both"/>
      </w:pPr>
      <w:r w:rsidRPr="00720475">
        <w:rPr>
          <w:b/>
          <w:bCs/>
          <w:color w:val="4472C4" w:themeColor="accent1"/>
        </w:rPr>
        <w:t>Lõi</w:t>
      </w:r>
      <w:r>
        <w:rPr>
          <w:b/>
          <w:bCs/>
          <w:color w:val="4472C4" w:themeColor="accent1"/>
        </w:rPr>
        <w:t>getega 1–4</w:t>
      </w:r>
      <w:r w:rsidR="001460D1">
        <w:rPr>
          <w:b/>
          <w:bCs/>
          <w:color w:val="4472C4" w:themeColor="accent1"/>
        </w:rPr>
        <w:t xml:space="preserve"> ja 7</w:t>
      </w:r>
      <w:r>
        <w:rPr>
          <w:b/>
          <w:bCs/>
        </w:rPr>
        <w:t xml:space="preserve"> </w:t>
      </w:r>
      <w:r>
        <w:t xml:space="preserve">tehakse üks muudatus võrreldes kehtiva VRKS-iga. Halduskohtule antakse võimalus otsustada rahvusvahelise kaitse taotleja kinnipidamine kuni neljaks kuuks. Kehtivas seaduses võib halduskohus loa anda kuni kaheks kuuks. Muudatuse eesmärk on töökoormuse </w:t>
      </w:r>
      <w:r w:rsidR="00D91CEA">
        <w:t>vähendamine. Haldusorganil on igal juhul kohustus taotleja viivitamatult vabastada kui langeb ära kinnipidamise alus. Samuti ei ole haldusorgan kohustatud taotlema kinnipidamist neljaks kuuks, kui on ettenähtav, et vajalikud toimingud lõpetatakse varem. Tegu on maksimaalse tähtajaga ja ka halduskohus ei ole haldusorgani taotluses märgitud kinnipidamise tähtajaga seotud ning võib anda kinnipidamiseks lühema aja.</w:t>
      </w:r>
    </w:p>
    <w:p w14:paraId="06868129" w14:textId="77777777" w:rsidR="00D91CEA" w:rsidRDefault="00D91CEA" w:rsidP="00A003CF">
      <w:pPr>
        <w:jc w:val="both"/>
      </w:pPr>
    </w:p>
    <w:p w14:paraId="2B05324F" w14:textId="7592550D" w:rsidR="001460D1" w:rsidRDefault="00D91CEA" w:rsidP="00A003CF">
      <w:pPr>
        <w:jc w:val="both"/>
        <w:rPr>
          <w:bCs/>
        </w:rPr>
      </w:pPr>
      <w:r w:rsidRPr="000407B6">
        <w:rPr>
          <w:b/>
          <w:bCs/>
          <w:color w:val="4472C4" w:themeColor="accent1"/>
        </w:rPr>
        <w:t>Lõi</w:t>
      </w:r>
      <w:r>
        <w:rPr>
          <w:b/>
          <w:bCs/>
          <w:color w:val="4472C4" w:themeColor="accent1"/>
        </w:rPr>
        <w:t>getega</w:t>
      </w:r>
      <w:r w:rsidRPr="000407B6">
        <w:rPr>
          <w:b/>
          <w:bCs/>
          <w:color w:val="4472C4" w:themeColor="accent1"/>
        </w:rPr>
        <w:t xml:space="preserve"> </w:t>
      </w:r>
      <w:r>
        <w:rPr>
          <w:b/>
          <w:color w:val="4472C4" w:themeColor="accent1"/>
        </w:rPr>
        <w:t>5 ja 6</w:t>
      </w:r>
      <w:r>
        <w:rPr>
          <w:bCs/>
        </w:rPr>
        <w:t xml:space="preserve"> tehakse muudatus, mis aitab vältida tarbetut töökoormust. Juhul kui halduskohus on andnud loa välismaalase kinnipidamiseks </w:t>
      </w:r>
      <w:proofErr w:type="spellStart"/>
      <w:r>
        <w:rPr>
          <w:bCs/>
        </w:rPr>
        <w:t>VSS-i</w:t>
      </w:r>
      <w:proofErr w:type="spellEnd"/>
      <w:r>
        <w:rPr>
          <w:bCs/>
        </w:rPr>
        <w:t xml:space="preserve"> alusel ning välismaalane on esitanud korduva rahvusvahelise kaitse taotluse, jätkub tema kinnipidamine </w:t>
      </w:r>
      <w:proofErr w:type="spellStart"/>
      <w:r>
        <w:rPr>
          <w:bCs/>
        </w:rPr>
        <w:t>VSS-i</w:t>
      </w:r>
      <w:proofErr w:type="spellEnd"/>
      <w:r>
        <w:rPr>
          <w:bCs/>
        </w:rPr>
        <w:t xml:space="preserve"> alusel, sest </w:t>
      </w:r>
      <w:r w:rsidR="001460D1">
        <w:rPr>
          <w:bCs/>
        </w:rPr>
        <w:t xml:space="preserve">teise ja järgneva </w:t>
      </w:r>
      <w:r>
        <w:rPr>
          <w:bCs/>
        </w:rPr>
        <w:t>korduva rahvusvahelise kaitse taotluse esitamine ei anna välismaalasele riigis viibimise õigust.</w:t>
      </w:r>
    </w:p>
    <w:p w14:paraId="2226A2BA" w14:textId="77777777" w:rsidR="001460D1" w:rsidRDefault="001460D1" w:rsidP="00A003CF">
      <w:pPr>
        <w:jc w:val="both"/>
        <w:rPr>
          <w:bCs/>
        </w:rPr>
      </w:pPr>
    </w:p>
    <w:p w14:paraId="70211941" w14:textId="0399E719" w:rsidR="00EB0661" w:rsidRPr="00D91CEA" w:rsidRDefault="00D91CEA" w:rsidP="00A003CF">
      <w:pPr>
        <w:jc w:val="both"/>
        <w:rPr>
          <w:bCs/>
        </w:rPr>
      </w:pPr>
      <w:r>
        <w:rPr>
          <w:bCs/>
        </w:rPr>
        <w:t xml:space="preserve">Esimese korduva rahvusvahelise kaitse taotluse korral võib kinnipidamist jätkata </w:t>
      </w:r>
      <w:proofErr w:type="spellStart"/>
      <w:r>
        <w:rPr>
          <w:bCs/>
        </w:rPr>
        <w:t>VSS-i</w:t>
      </w:r>
      <w:proofErr w:type="spellEnd"/>
      <w:r>
        <w:rPr>
          <w:bCs/>
        </w:rPr>
        <w:t xml:space="preserve"> alusel </w:t>
      </w:r>
      <w:r w:rsidR="001460D1">
        <w:rPr>
          <w:bCs/>
        </w:rPr>
        <w:t xml:space="preserve">antud kohtu loa alusel </w:t>
      </w:r>
      <w:r>
        <w:rPr>
          <w:bCs/>
        </w:rPr>
        <w:t>tingimusel, et PPA teeb esitatud taotluse suhtes keelduva otsuse 48 tunni jooksul</w:t>
      </w:r>
      <w:r w:rsidR="001460D1">
        <w:rPr>
          <w:bCs/>
        </w:rPr>
        <w:t xml:space="preserve">, milles märgitakse täiendavalt, et </w:t>
      </w:r>
      <w:r w:rsidR="001460D1">
        <w:t xml:space="preserve">taotlus </w:t>
      </w:r>
      <w:r w:rsidR="001460D1" w:rsidRPr="001E23F0">
        <w:t>esitati üksnes väljasõidukohustuse edasilükkamiseks või täideviimise takistamiseks.</w:t>
      </w:r>
      <w:r w:rsidR="001460D1">
        <w:t xml:space="preserve"> Seega ei pea korduvate taotluse puhul PPA vormistama ümber isiku kinnipidamist 48 tunniks VRKS-i alusel ning ta ei pea taotlema </w:t>
      </w:r>
      <w:proofErr w:type="spellStart"/>
      <w:r w:rsidR="001460D1">
        <w:t>kohult</w:t>
      </w:r>
      <w:proofErr w:type="spellEnd"/>
      <w:r w:rsidR="001460D1">
        <w:t xml:space="preserve"> luba isiku kinnipidamise jätkamiseks VRKS-i alusel pelgalt seetõttu, et isik esitas korduva rahvusvahelise kaitse taotluse. </w:t>
      </w:r>
    </w:p>
    <w:p w14:paraId="736B1B96" w14:textId="77777777" w:rsidR="00A003CF" w:rsidRDefault="00A003CF" w:rsidP="009802BE">
      <w:pPr>
        <w:rPr>
          <w:b/>
          <w:bCs/>
        </w:rPr>
      </w:pPr>
    </w:p>
    <w:p w14:paraId="6F0E47BE" w14:textId="390F7E88" w:rsidR="00A62EA5" w:rsidRDefault="00A62EA5" w:rsidP="009802BE">
      <w:pPr>
        <w:rPr>
          <w:b/>
          <w:bCs/>
        </w:rPr>
      </w:pPr>
      <w:r w:rsidRPr="006F096C">
        <w:rPr>
          <w:b/>
        </w:rPr>
        <w:t>§ 5</w:t>
      </w:r>
      <w:r w:rsidR="00DC5973" w:rsidRPr="006F096C">
        <w:rPr>
          <w:b/>
        </w:rPr>
        <w:t>3</w:t>
      </w:r>
      <w:r w:rsidRPr="006F096C">
        <w:rPr>
          <w:b/>
        </w:rPr>
        <w:t>. Rahvusvahelise kaitse taotleja kinnipidamise korraldamine</w:t>
      </w:r>
    </w:p>
    <w:p w14:paraId="5946E091" w14:textId="77777777" w:rsidR="00806969" w:rsidRDefault="00806969" w:rsidP="009802BE">
      <w:pPr>
        <w:rPr>
          <w:b/>
          <w:bCs/>
        </w:rPr>
      </w:pPr>
    </w:p>
    <w:p w14:paraId="107E70E4" w14:textId="476E0CCD" w:rsidR="00A003CF" w:rsidRPr="00BF799D" w:rsidRDefault="000407B6" w:rsidP="00C11212">
      <w:pPr>
        <w:jc w:val="both"/>
      </w:pPr>
      <w:r w:rsidRPr="000407B6">
        <w:rPr>
          <w:b/>
          <w:bCs/>
          <w:color w:val="4472C4" w:themeColor="accent1"/>
        </w:rPr>
        <w:t xml:space="preserve">Lõikega </w:t>
      </w:r>
      <w:r w:rsidR="00A003CF" w:rsidRPr="000407B6">
        <w:rPr>
          <w:b/>
          <w:color w:val="4472C4" w:themeColor="accent1"/>
        </w:rPr>
        <w:t>1</w:t>
      </w:r>
      <w:r>
        <w:t xml:space="preserve"> säilitatakse kehtiv </w:t>
      </w:r>
      <w:r w:rsidR="0034501A">
        <w:t xml:space="preserve">VRKS </w:t>
      </w:r>
      <w:r>
        <w:t>regulatsiooni, mille alusel kohaldatakse r</w:t>
      </w:r>
      <w:r w:rsidR="00A003CF" w:rsidRPr="00BF799D">
        <w:t xml:space="preserve">ahvusvahelise kaitse taotleja kinnipidamisele </w:t>
      </w:r>
      <w:r w:rsidR="0034501A">
        <w:t>VSS-s</w:t>
      </w:r>
      <w:r w:rsidR="00A003CF" w:rsidRPr="00BF799D">
        <w:t xml:space="preserve"> </w:t>
      </w:r>
      <w:r w:rsidR="00B84F46" w:rsidRPr="00BF799D">
        <w:t>Eestis viibimisaluseta viibiva välismaalase</w:t>
      </w:r>
      <w:r w:rsidR="00A003CF" w:rsidRPr="00BF799D">
        <w:t xml:space="preserve"> kinnipidamise kohta sätestatut, arvestades käesolevas seaduses sätestatud erisusi.</w:t>
      </w:r>
      <w:r>
        <w:rPr>
          <w:rStyle w:val="Allmrkuseviide"/>
        </w:rPr>
        <w:footnoteReference w:id="82"/>
      </w:r>
      <w:r w:rsidR="00BD2B24">
        <w:t xml:space="preserve"> Kohaldub rahvusvahelise </w:t>
      </w:r>
      <w:proofErr w:type="spellStart"/>
      <w:r w:rsidR="00BD2B24">
        <w:t>VSS-is</w:t>
      </w:r>
      <w:proofErr w:type="spellEnd"/>
      <w:r w:rsidR="00BD2B24">
        <w:t xml:space="preserve"> sätestatud kinnipidamise korralduse regulatsioon, näiteks kinnipidamiskeskusesse vastuvõtmise korraldus, majutamine ja toitlustus, kokkusaamiste kord, sidevahendite kasutamine jm koosmõjus VRKS-</w:t>
      </w:r>
      <w:proofErr w:type="spellStart"/>
      <w:r w:rsidR="00BD2B24">
        <w:t>is</w:t>
      </w:r>
      <w:proofErr w:type="spellEnd"/>
      <w:r w:rsidR="00BD2B24">
        <w:t xml:space="preserve"> sätestatud eranditega. </w:t>
      </w:r>
      <w:r w:rsidR="00C11212">
        <w:t>Eeltoodut arvestades sätestatakse</w:t>
      </w:r>
      <w:r w:rsidR="00BD2B24">
        <w:t xml:space="preserve"> </w:t>
      </w:r>
      <w:r w:rsidR="00C11212">
        <w:rPr>
          <w:b/>
          <w:bCs/>
          <w:color w:val="4472C4" w:themeColor="accent1"/>
        </w:rPr>
        <w:t>l</w:t>
      </w:r>
      <w:r w:rsidR="00BD2B24" w:rsidRPr="000407B6">
        <w:rPr>
          <w:b/>
          <w:bCs/>
          <w:color w:val="4472C4" w:themeColor="accent1"/>
        </w:rPr>
        <w:t>õike</w:t>
      </w:r>
      <w:r w:rsidR="00BD2B24">
        <w:rPr>
          <w:b/>
          <w:bCs/>
          <w:color w:val="4472C4" w:themeColor="accent1"/>
        </w:rPr>
        <w:t>s</w:t>
      </w:r>
      <w:r w:rsidR="00BD2B24" w:rsidRPr="000407B6">
        <w:rPr>
          <w:b/>
          <w:bCs/>
          <w:color w:val="4472C4" w:themeColor="accent1"/>
        </w:rPr>
        <w:t xml:space="preserve"> </w:t>
      </w:r>
      <w:r w:rsidR="00BD2B24">
        <w:rPr>
          <w:b/>
          <w:color w:val="4472C4" w:themeColor="accent1"/>
        </w:rPr>
        <w:t>2</w:t>
      </w:r>
      <w:r w:rsidR="00BD2B24">
        <w:rPr>
          <w:bCs/>
        </w:rPr>
        <w:t xml:space="preserve"> selguse eesmärgil, et </w:t>
      </w:r>
      <w:r w:rsidR="00C11212">
        <w:rPr>
          <w:bCs/>
        </w:rPr>
        <w:t xml:space="preserve">rahvusvahelise kaitse taotleja kinnipidamisel kohaldub ka </w:t>
      </w:r>
      <w:proofErr w:type="spellStart"/>
      <w:r w:rsidR="00C11212">
        <w:rPr>
          <w:bCs/>
        </w:rPr>
        <w:t>VSS-is</w:t>
      </w:r>
      <w:proofErr w:type="spellEnd"/>
      <w:r w:rsidR="00C11212">
        <w:rPr>
          <w:bCs/>
        </w:rPr>
        <w:t xml:space="preserve"> sätestatud riikliku järelevalve erimeetmete regulatsioon, näiteks tehakse ka rahvusvahelise </w:t>
      </w:r>
    </w:p>
    <w:p w14:paraId="5DBD9A11" w14:textId="77777777" w:rsidR="00A003CF" w:rsidRPr="00BF799D" w:rsidRDefault="00A003CF" w:rsidP="00A003CF">
      <w:pPr>
        <w:jc w:val="both"/>
      </w:pPr>
    </w:p>
    <w:p w14:paraId="4DCC63B4" w14:textId="63EDFB59" w:rsidR="00EF59A6" w:rsidRPr="00BF799D" w:rsidRDefault="005B11D2" w:rsidP="00EF59A6">
      <w:pPr>
        <w:jc w:val="both"/>
      </w:pPr>
      <w:r w:rsidRPr="005B11D2">
        <w:rPr>
          <w:b/>
          <w:bCs/>
          <w:color w:val="4472C4" w:themeColor="accent1"/>
        </w:rPr>
        <w:t xml:space="preserve">Lõikega </w:t>
      </w:r>
      <w:r w:rsidR="00EF59A6" w:rsidRPr="005B11D2">
        <w:rPr>
          <w:b/>
          <w:color w:val="4472C4" w:themeColor="accent1"/>
        </w:rPr>
        <w:t>3</w:t>
      </w:r>
      <w:r>
        <w:t xml:space="preserve"> võetakse üle </w:t>
      </w:r>
      <w:r w:rsidRPr="005B11D2">
        <w:t>direktiivi 2024/1346</w:t>
      </w:r>
      <w:r w:rsidR="00254B9A">
        <w:t>/EL</w:t>
      </w:r>
      <w:r w:rsidRPr="005B11D2">
        <w:t xml:space="preserve"> (vastuvõtutingimuste kohta) </w:t>
      </w:r>
      <w:r w:rsidR="000407B6">
        <w:t>artikli 12 lõige 1</w:t>
      </w:r>
      <w:r>
        <w:t xml:space="preserve"> ning sätestatakse, et </w:t>
      </w:r>
      <w:proofErr w:type="spellStart"/>
      <w:r w:rsidRPr="00537B46">
        <w:t>a</w:t>
      </w:r>
      <w:r w:rsidR="00EF59A6" w:rsidRPr="00537B46">
        <w:t>hvusvahelise</w:t>
      </w:r>
      <w:proofErr w:type="spellEnd"/>
      <w:r w:rsidR="00EF59A6" w:rsidRPr="00BF799D">
        <w:t xml:space="preserve"> kaitse taotlejad paigutatakse kinnipidamiskeskuses võimalusel eraldi Eestis viibimisaluseta viibivatest välismaalastest.</w:t>
      </w:r>
    </w:p>
    <w:p w14:paraId="3519CEF3" w14:textId="77777777" w:rsidR="00EF59A6" w:rsidRPr="00BF799D" w:rsidRDefault="00EF59A6" w:rsidP="00A003CF">
      <w:pPr>
        <w:jc w:val="both"/>
      </w:pPr>
    </w:p>
    <w:p w14:paraId="7F8D5028" w14:textId="1DE34FE0" w:rsidR="005B11D2" w:rsidRPr="006728F8" w:rsidRDefault="0048619B" w:rsidP="00A003CF">
      <w:pPr>
        <w:jc w:val="both"/>
      </w:pPr>
      <w:r>
        <w:t>D</w:t>
      </w:r>
      <w:r w:rsidR="005B11D2" w:rsidRPr="00537B46">
        <w:t>irektiivi</w:t>
      </w:r>
      <w:r w:rsidR="005B11D2" w:rsidRPr="006728F8">
        <w:t xml:space="preserve"> 2024/1346</w:t>
      </w:r>
      <w:r w:rsidR="00254B9A">
        <w:t>/EL</w:t>
      </w:r>
      <w:r w:rsidR="005B11D2" w:rsidRPr="006728F8">
        <w:t xml:space="preserve"> (vastuvõtutingimuste kohta) artikkel 11 sätestab tagatised kinnipeetud taotlejatele ja artikkel 12 sätestab kinnipidamise tingimused. Nimetatud artikli lõike 1 kohaselt toimub taotlejate kinnipidamine üldjuhul spetsiaalsetes kinnipidamiseasutustes. Eestis on selleks PPA kinnipidamiskeskus. Kui liikmesriigil ei ole võimalik pakkuda majutust spetsiaalses kinnipidamisasutuses ja kasutama peab majutamist vanglatüüpi kinnipidamisasutuses, hoitakse kinnipeetud taotlejaid tavalistest vangidest lahus ning kohaldatakse direktiivis sätestatud kinnipidamistingimusi. Niivõrd kui see on võimalik, </w:t>
      </w:r>
      <w:r w:rsidR="005B11D2" w:rsidRPr="006728F8">
        <w:lastRenderedPageBreak/>
        <w:t>hoitakse kinnipeetud taotlejaid lahus muudest kolmandate riikide kodanikest, kes ei ole rahvusvahelise kaitse taotlust esitanud.</w:t>
      </w:r>
    </w:p>
    <w:p w14:paraId="6C080743" w14:textId="77777777" w:rsidR="005B11D2" w:rsidRPr="00BF799D" w:rsidRDefault="005B11D2" w:rsidP="00A003CF">
      <w:pPr>
        <w:jc w:val="both"/>
      </w:pPr>
    </w:p>
    <w:p w14:paraId="00376804" w14:textId="206B5779" w:rsidR="00C11212" w:rsidRPr="00C11212" w:rsidRDefault="00C11212" w:rsidP="00C11212">
      <w:pPr>
        <w:jc w:val="both"/>
        <w:rPr>
          <w:bCs/>
        </w:rPr>
      </w:pPr>
      <w:r w:rsidRPr="000407B6">
        <w:rPr>
          <w:b/>
          <w:bCs/>
          <w:color w:val="4472C4" w:themeColor="accent1"/>
        </w:rPr>
        <w:t xml:space="preserve">Lõikega </w:t>
      </w:r>
      <w:r>
        <w:rPr>
          <w:b/>
          <w:color w:val="4472C4" w:themeColor="accent1"/>
        </w:rPr>
        <w:t xml:space="preserve">4 </w:t>
      </w:r>
      <w:r>
        <w:rPr>
          <w:bCs/>
        </w:rPr>
        <w:t>säilitatakse võimalus rahvusvahelise kaitse taotlejat kinnipidamiskeskuse</w:t>
      </w:r>
      <w:r w:rsidRPr="00C11212">
        <w:rPr>
          <w:bCs/>
        </w:rPr>
        <w:t xml:space="preserve"> asemel kinni pidada politsei arestimajas või väljaspool kinnipidamiskeskust. Samasugune regulatsioon on sätestatud </w:t>
      </w:r>
      <w:proofErr w:type="spellStart"/>
      <w:r>
        <w:rPr>
          <w:bCs/>
        </w:rPr>
        <w:t>VSS-is</w:t>
      </w:r>
      <w:proofErr w:type="spellEnd"/>
      <w:r w:rsidRPr="00C11212">
        <w:rPr>
          <w:bCs/>
        </w:rPr>
        <w:t xml:space="preserve"> väljasaadetavate kinnipidamiseks. </w:t>
      </w:r>
      <w:r>
        <w:rPr>
          <w:bCs/>
        </w:rPr>
        <w:t xml:space="preserve">Kuigi eespool on selgitatud, et kohaldub </w:t>
      </w:r>
      <w:proofErr w:type="spellStart"/>
      <w:r>
        <w:rPr>
          <w:bCs/>
        </w:rPr>
        <w:t>VSS-is</w:t>
      </w:r>
      <w:proofErr w:type="spellEnd"/>
      <w:r>
        <w:rPr>
          <w:bCs/>
        </w:rPr>
        <w:t xml:space="preserve"> sätestatud kinnipidamise korraldus, tuleb selguse huvides reguleerida ka rahvusvahelise kaitse taotlejast kinnipeetava ümberpaigutamist kinnipidamiskeskusest. </w:t>
      </w:r>
      <w:r w:rsidRPr="00C11212">
        <w:rPr>
          <w:bCs/>
        </w:rPr>
        <w:t>Täiendav majutamisvajadus võib tekkida näiteks juhul, kui varjupaigataotleja vajab haiguse tõttu erihoolitsust või kinnipidamiskeskuses ei ole õnnetusjuhtumi (tulekahju, veeavarii vms) või ülerahvastatuse tõttu majutamine võimalik.</w:t>
      </w:r>
      <w:r>
        <w:rPr>
          <w:bCs/>
        </w:rPr>
        <w:t xml:space="preserve"> Kinnipidamiskeskuses on ühel korral korraldatud ka rahutus, ei saa välistada, et selliste sündmuste kordumisel tuleb leida alternatiivne kinnipidamiskoht. </w:t>
      </w:r>
      <w:r w:rsidRPr="00C11212">
        <w:rPr>
          <w:bCs/>
        </w:rPr>
        <w:t xml:space="preserve">Samuti võib isiku arestimajas kinnipidamine olla vajalik juhul, kui isik kujutab endast ohtu avalikule korrale või riigi julgeolekule ning seetõttu tuleb kohaldada täiendavaid järelevalvemeetmeid. </w:t>
      </w:r>
    </w:p>
    <w:p w14:paraId="5F820550" w14:textId="77777777" w:rsidR="000407B6" w:rsidRPr="00BF799D" w:rsidRDefault="000407B6" w:rsidP="00A003CF">
      <w:pPr>
        <w:jc w:val="both"/>
      </w:pPr>
    </w:p>
    <w:p w14:paraId="6935261C" w14:textId="4621B2A9" w:rsidR="002105AA" w:rsidRDefault="00454C7E" w:rsidP="005903EB">
      <w:pPr>
        <w:jc w:val="both"/>
      </w:pPr>
      <w:r w:rsidRPr="00454C7E">
        <w:rPr>
          <w:b/>
          <w:bCs/>
          <w:color w:val="4472C4" w:themeColor="accent1"/>
        </w:rPr>
        <w:t xml:space="preserve">Lõikega </w:t>
      </w:r>
      <w:r w:rsidR="00EF59A6" w:rsidRPr="00454C7E">
        <w:rPr>
          <w:b/>
          <w:color w:val="4472C4" w:themeColor="accent1"/>
        </w:rPr>
        <w:t>5</w:t>
      </w:r>
      <w:r>
        <w:t xml:space="preserve"> võetakse üle </w:t>
      </w:r>
      <w:r w:rsidRPr="00454C7E">
        <w:t>direktiiv</w:t>
      </w:r>
      <w:r>
        <w:t>i</w:t>
      </w:r>
      <w:r w:rsidRPr="00454C7E">
        <w:t xml:space="preserve"> 2024/1346</w:t>
      </w:r>
      <w:r w:rsidR="00254B9A">
        <w:t>/EL</w:t>
      </w:r>
      <w:r w:rsidRPr="00454C7E">
        <w:t xml:space="preserve"> (vastuvõtutingimuste kohta) </w:t>
      </w:r>
      <w:r>
        <w:t>artikli 13 lõige 1 ning sätestatakse, et v</w:t>
      </w:r>
      <w:r w:rsidR="002105AA" w:rsidRPr="000407B6">
        <w:t xml:space="preserve">astuvõtu erivajadusega taotleja kinnipidamisel tagab </w:t>
      </w:r>
      <w:r w:rsidR="00457A1A" w:rsidRPr="000407B6">
        <w:t>PPA</w:t>
      </w:r>
      <w:r w:rsidR="002105AA" w:rsidRPr="000407B6">
        <w:t xml:space="preserve"> tema regulaarse vaatlemise ning õigeaegse ja piisava toe.</w:t>
      </w:r>
    </w:p>
    <w:p w14:paraId="003743F6" w14:textId="77777777" w:rsidR="00454C7E" w:rsidRDefault="00454C7E" w:rsidP="005903EB">
      <w:pPr>
        <w:jc w:val="both"/>
      </w:pPr>
    </w:p>
    <w:p w14:paraId="49699891" w14:textId="3C35431F" w:rsidR="00454C7E" w:rsidRDefault="00E71493" w:rsidP="00454C7E">
      <w:pPr>
        <w:jc w:val="both"/>
      </w:pPr>
      <w:r>
        <w:t>D</w:t>
      </w:r>
      <w:r w:rsidR="00454C7E" w:rsidRPr="00537B46">
        <w:t>irektiivi</w:t>
      </w:r>
      <w:r w:rsidR="00454C7E">
        <w:t xml:space="preserve"> 2024/1346</w:t>
      </w:r>
      <w:r w:rsidR="00254B9A">
        <w:t>/EL</w:t>
      </w:r>
      <w:r w:rsidR="00454C7E">
        <w:t xml:space="preserve"> (vastuvõtutingimuste kohta) </w:t>
      </w:r>
      <w:r w:rsidR="00C0577C" w:rsidRPr="00537B46">
        <w:t>artik</w:t>
      </w:r>
      <w:r w:rsidR="00C0577C">
        <w:t>li</w:t>
      </w:r>
      <w:r w:rsidR="00454C7E">
        <w:t xml:space="preserve"> 13 lõige 1 sätestab, et vastuvõtu erivajadustega taotlejate kinnipidamise korral on taotlejate tervis, sealhulgas vaimne tervis riigisiseste asutuste esmatähtis mure. Kui kinnipidamine võib vastuvõtu erivajadustega taotlejate vaimset ja füüsilist tervist tõsiselt ohustada, ei tohi </w:t>
      </w:r>
      <w:r w:rsidR="00CE26FD">
        <w:t>neid</w:t>
      </w:r>
      <w:r w:rsidR="00454C7E">
        <w:t xml:space="preserve"> taotlejaid kinni pidada. Vastuvõtu erivajadustega taotlejate kinnipidamise korral </w:t>
      </w:r>
      <w:r w:rsidR="00CE26FD">
        <w:t xml:space="preserve">on liikmesriigi kohustus tagada </w:t>
      </w:r>
      <w:r w:rsidR="00454C7E">
        <w:t>nendele taotlejatele regulaar</w:t>
      </w:r>
      <w:r w:rsidR="00CE26FD">
        <w:t>n</w:t>
      </w:r>
      <w:r w:rsidR="00454C7E">
        <w:t>e järelevalve ning õigeaeg</w:t>
      </w:r>
      <w:r w:rsidR="00CE26FD">
        <w:t>n</w:t>
      </w:r>
      <w:r w:rsidR="00454C7E">
        <w:t>e ja piisava t</w:t>
      </w:r>
      <w:r w:rsidR="00CE26FD">
        <w:t>ugi</w:t>
      </w:r>
      <w:r w:rsidR="00454C7E">
        <w:t>, võttes arvesse nende i</w:t>
      </w:r>
      <w:r w:rsidR="00CE26FD">
        <w:t>nimeste</w:t>
      </w:r>
      <w:r w:rsidR="00454C7E">
        <w:t xml:space="preserve"> konkreetset olukorda, sealhulgas nende füüsilist ja vaimset tervist.</w:t>
      </w:r>
    </w:p>
    <w:p w14:paraId="661AB5DA" w14:textId="77777777" w:rsidR="00454C7E" w:rsidRDefault="00454C7E" w:rsidP="005903EB">
      <w:pPr>
        <w:jc w:val="both"/>
      </w:pPr>
    </w:p>
    <w:p w14:paraId="3703F8BB" w14:textId="49F2C29C" w:rsidR="00A003CF" w:rsidRDefault="006728F8" w:rsidP="005903EB">
      <w:pPr>
        <w:jc w:val="both"/>
      </w:pPr>
      <w:r w:rsidRPr="006728F8">
        <w:rPr>
          <w:b/>
          <w:bCs/>
          <w:color w:val="4472C4" w:themeColor="accent1"/>
        </w:rPr>
        <w:t xml:space="preserve">Lõikega </w:t>
      </w:r>
      <w:r w:rsidR="00EF59A6" w:rsidRPr="006728F8">
        <w:rPr>
          <w:b/>
          <w:color w:val="4472C4" w:themeColor="accent1"/>
        </w:rPr>
        <w:t>6</w:t>
      </w:r>
      <w:r>
        <w:t xml:space="preserve"> </w:t>
      </w:r>
      <w:r w:rsidR="007102C1">
        <w:t>võetakse üle</w:t>
      </w:r>
      <w:r w:rsidR="007102C1" w:rsidRPr="007102C1">
        <w:t xml:space="preserve"> direktiiv</w:t>
      </w:r>
      <w:r w:rsidR="007102C1">
        <w:t>i</w:t>
      </w:r>
      <w:r w:rsidR="007102C1" w:rsidRPr="007102C1">
        <w:t xml:space="preserve"> 2024/1346</w:t>
      </w:r>
      <w:r w:rsidR="00254B9A">
        <w:t>/EL</w:t>
      </w:r>
      <w:r w:rsidR="007102C1" w:rsidRPr="007102C1">
        <w:t xml:space="preserve"> (vastuvõtutingimuste kohta) artikli 12 lõi</w:t>
      </w:r>
      <w:r w:rsidR="007102C1">
        <w:t xml:space="preserve">ked </w:t>
      </w:r>
      <w:r w:rsidR="007102C1" w:rsidRPr="007102C1">
        <w:t>3 ja 4</w:t>
      </w:r>
      <w:r w:rsidR="00454C7E">
        <w:t xml:space="preserve"> </w:t>
      </w:r>
      <w:r w:rsidR="007102C1">
        <w:t xml:space="preserve">ning </w:t>
      </w:r>
      <w:r>
        <w:t xml:space="preserve">sätestatakse, et </w:t>
      </w:r>
      <w:r w:rsidR="007102C1">
        <w:t xml:space="preserve">kinni peetud </w:t>
      </w:r>
      <w:r>
        <w:t>r</w:t>
      </w:r>
      <w:r w:rsidR="00A003CF" w:rsidRPr="00BF799D">
        <w:t>ahvusvahelise kaitse taotleja</w:t>
      </w:r>
      <w:r w:rsidR="007102C1">
        <w:t>l on</w:t>
      </w:r>
      <w:r w:rsidR="00A003CF" w:rsidRPr="00BF799D">
        <w:t xml:space="preserve"> õigus suhelda pereliikmete, </w:t>
      </w:r>
      <w:r w:rsidR="005903EB" w:rsidRPr="00BF799D">
        <w:t>esindaja</w:t>
      </w:r>
      <w:r w:rsidR="00A003CF" w:rsidRPr="00BF799D">
        <w:t xml:space="preserve">, asjaomaste pädevate riigiasutuste, rahvusvaheliste või valitsusväliste organisatsioonide esindajatega ning </w:t>
      </w:r>
      <w:r w:rsidR="00397E7A">
        <w:t>UNHCR-iga</w:t>
      </w:r>
      <w:r w:rsidR="00A003CF" w:rsidRPr="00BF799D">
        <w:t xml:space="preserve"> </w:t>
      </w:r>
      <w:proofErr w:type="spellStart"/>
      <w:r w:rsidR="00397E7A">
        <w:t>VSS-is</w:t>
      </w:r>
      <w:proofErr w:type="spellEnd"/>
      <w:r w:rsidR="00A003CF" w:rsidRPr="00BF799D">
        <w:t xml:space="preserve"> sätestatud korras.</w:t>
      </w:r>
    </w:p>
    <w:p w14:paraId="0ACBC29C" w14:textId="77777777" w:rsidR="006728F8" w:rsidRDefault="006728F8" w:rsidP="005903EB">
      <w:pPr>
        <w:jc w:val="both"/>
      </w:pPr>
    </w:p>
    <w:p w14:paraId="2E6A01BD" w14:textId="20B555B6" w:rsidR="00A003CF" w:rsidRDefault="007102C1" w:rsidP="009F3160">
      <w:pPr>
        <w:jc w:val="both"/>
        <w:rPr>
          <w:b/>
          <w:bCs/>
        </w:rPr>
      </w:pPr>
      <w:r>
        <w:t>Nimelt on</w:t>
      </w:r>
      <w:r w:rsidR="006728F8" w:rsidRPr="006728F8">
        <w:t xml:space="preserve"> direktiiv 2024/1346</w:t>
      </w:r>
      <w:r w:rsidR="00254B9A">
        <w:t>/EL</w:t>
      </w:r>
      <w:r w:rsidR="006728F8" w:rsidRPr="006728F8">
        <w:t xml:space="preserve"> (vastuvõtutingimuste kohta)</w:t>
      </w:r>
      <w:r w:rsidR="006728F8">
        <w:t xml:space="preserve"> artik</w:t>
      </w:r>
      <w:r>
        <w:t>li</w:t>
      </w:r>
      <w:r w:rsidR="006728F8">
        <w:t xml:space="preserve"> 12 lõ</w:t>
      </w:r>
      <w:r>
        <w:t xml:space="preserve">igete </w:t>
      </w:r>
      <w:r w:rsidR="006728F8">
        <w:t xml:space="preserve">3 </w:t>
      </w:r>
      <w:r>
        <w:t xml:space="preserve">ja 4 kohaselt Eestil muuhulgas kohustus tagada, et </w:t>
      </w:r>
      <w:r w:rsidR="009F3160">
        <w:t xml:space="preserve">UNHCR-i </w:t>
      </w:r>
      <w:r w:rsidR="009F3160" w:rsidRPr="009F3160">
        <w:t>esindavatel</w:t>
      </w:r>
      <w:r w:rsidRPr="009F3160">
        <w:t xml:space="preserve"> isikutel on võimalus taotlejatega suhelda ja neid külastada privaatsust austavatel tingimustel. Sama võimalus</w:t>
      </w:r>
      <w:r w:rsidR="009F3160" w:rsidRPr="009F3160">
        <w:t xml:space="preserve"> tuleb tagada </w:t>
      </w:r>
      <w:r w:rsidRPr="009F3160">
        <w:t xml:space="preserve">ka organisatsioonile, kes </w:t>
      </w:r>
      <w:r w:rsidR="009F3160" w:rsidRPr="009F3160">
        <w:t>UNHCR-i</w:t>
      </w:r>
      <w:r w:rsidRPr="009F3160">
        <w:t xml:space="preserve"> nimel. </w:t>
      </w:r>
      <w:r w:rsidR="009F3160" w:rsidRPr="009F3160">
        <w:t xml:space="preserve">Samuti tuleb tagada, et </w:t>
      </w:r>
      <w:r w:rsidRPr="009F3160">
        <w:t>pereliikmetel, õigusnõustajatel või nõustajatel ning tunnustatud asjaomaseid valitsusväliseid organisatsioone esindavatel isikutel on võimalus taotlejatega suhelda ja neid külastada privaatsust austavatel tingimustel. Juurdepääsupiiranguid kinnipidamisasutustele võib kehtestada ainult juhul, kui need on objektiivselt vajalikud kinnipidamisasutuse julgeoleku, avaliku korra või haldusjuhtimise eesmärgil, tingimusel et juurdepääsu ei piirata seejuures märkimisväärselt või ei muudeta juurdepääsu päris võimatuks.</w:t>
      </w:r>
    </w:p>
    <w:p w14:paraId="4DE1826A" w14:textId="77777777" w:rsidR="007102C1" w:rsidRDefault="007102C1" w:rsidP="009802BE">
      <w:pPr>
        <w:rPr>
          <w:b/>
          <w:bCs/>
        </w:rPr>
      </w:pPr>
    </w:p>
    <w:p w14:paraId="33D18767" w14:textId="77777777" w:rsidR="00A62EA5" w:rsidRDefault="00A62EA5" w:rsidP="009802BE">
      <w:pPr>
        <w:rPr>
          <w:b/>
          <w:bCs/>
        </w:rPr>
      </w:pPr>
      <w:r w:rsidRPr="00A03B8B">
        <w:rPr>
          <w:b/>
        </w:rPr>
        <w:t>§ 5</w:t>
      </w:r>
      <w:r w:rsidR="00DC5973" w:rsidRPr="00A03B8B">
        <w:rPr>
          <w:b/>
        </w:rPr>
        <w:t>4</w:t>
      </w:r>
      <w:r w:rsidRPr="00A03B8B">
        <w:rPr>
          <w:b/>
        </w:rPr>
        <w:t>. Alaealise ja saatjata alaealise taotleja kinnipidamine</w:t>
      </w:r>
    </w:p>
    <w:p w14:paraId="084448CC" w14:textId="77777777" w:rsidR="006507C9" w:rsidRDefault="006507C9" w:rsidP="009802BE">
      <w:pPr>
        <w:rPr>
          <w:b/>
          <w:bCs/>
        </w:rPr>
      </w:pPr>
    </w:p>
    <w:p w14:paraId="5D38933C" w14:textId="44D3306C" w:rsidR="00602055" w:rsidRDefault="00602055" w:rsidP="00BF799D">
      <w:pPr>
        <w:jc w:val="both"/>
      </w:pPr>
      <w:r w:rsidRPr="00602055">
        <w:rPr>
          <w:b/>
          <w:bCs/>
          <w:color w:val="4472C4" w:themeColor="accent1"/>
        </w:rPr>
        <w:t>Paragrahviga 13</w:t>
      </w:r>
      <w:r w:rsidRPr="00602055">
        <w:rPr>
          <w:color w:val="4472C4" w:themeColor="accent1"/>
        </w:rPr>
        <w:t xml:space="preserve"> </w:t>
      </w:r>
      <w:r>
        <w:t xml:space="preserve">võetakse üle </w:t>
      </w:r>
      <w:r w:rsidRPr="00602055">
        <w:t>direktiiv</w:t>
      </w:r>
      <w:r>
        <w:t>i</w:t>
      </w:r>
      <w:r w:rsidRPr="00602055">
        <w:t xml:space="preserve"> 2024/1346</w:t>
      </w:r>
      <w:r w:rsidR="00254B9A">
        <w:t>/EL</w:t>
      </w:r>
      <w:r w:rsidRPr="00602055">
        <w:t xml:space="preserve"> (vastuvõtutingimuste kohta)</w:t>
      </w:r>
      <w:r>
        <w:t xml:space="preserve"> artikli 13 (vastuvõtu erivajadusega taotlejate kinnipidamine) lõiked </w:t>
      </w:r>
      <w:r w:rsidR="002C1F0A">
        <w:t>2 ja 3.</w:t>
      </w:r>
    </w:p>
    <w:p w14:paraId="6A571699" w14:textId="77777777" w:rsidR="00602055" w:rsidRDefault="00602055" w:rsidP="00BF799D">
      <w:pPr>
        <w:jc w:val="both"/>
      </w:pPr>
    </w:p>
    <w:p w14:paraId="732081DD" w14:textId="4DC6EEC2" w:rsidR="00BF799D" w:rsidRPr="001E23F0" w:rsidRDefault="002C1F0A" w:rsidP="00BF799D">
      <w:pPr>
        <w:jc w:val="both"/>
      </w:pPr>
      <w:r w:rsidRPr="002C1F0A">
        <w:rPr>
          <w:b/>
          <w:bCs/>
          <w:color w:val="4472C4" w:themeColor="accent1"/>
        </w:rPr>
        <w:t xml:space="preserve">Lõikega </w:t>
      </w:r>
      <w:r w:rsidR="00BF799D" w:rsidRPr="002C1F0A">
        <w:rPr>
          <w:b/>
          <w:color w:val="4472C4" w:themeColor="accent1"/>
        </w:rPr>
        <w:t>1</w:t>
      </w:r>
      <w:r>
        <w:t xml:space="preserve"> sätestatakse, et a</w:t>
      </w:r>
      <w:r w:rsidR="00BF799D" w:rsidRPr="002C1F0A">
        <w:t>laealist võib</w:t>
      </w:r>
      <w:r w:rsidR="00BF799D" w:rsidRPr="001E23F0">
        <w:t xml:space="preserve"> kinni pidada </w:t>
      </w:r>
      <w:r>
        <w:t>üksnes</w:t>
      </w:r>
      <w:r w:rsidR="00BF799D" w:rsidRPr="001E23F0">
        <w:t xml:space="preserve"> erandjuhtudel, äärmusliku abinõuna ja alles pärast seda, kui on kindlaks tehtud, et alternatiivseid leebemaid sunnimeetmeid ei saa tulemuslikult kohaldada ning kui on leitud, et kinnipidamine on alaealise </w:t>
      </w:r>
      <w:r w:rsidR="00BF799D" w:rsidRPr="001E23F0">
        <w:lastRenderedPageBreak/>
        <w:t>parimates huvides</w:t>
      </w:r>
      <w:r>
        <w:t>. Samuti on loetletud kaks olukorda, millal võib lugeda, et lapse kinnipidamine on tema huvides. S</w:t>
      </w:r>
      <w:r w:rsidR="00BF799D" w:rsidRPr="282B2B20">
        <w:t xml:space="preserve">aatjaga </w:t>
      </w:r>
      <w:r w:rsidR="001148EB">
        <w:t>lapse</w:t>
      </w:r>
      <w:r w:rsidR="00BF799D" w:rsidRPr="282B2B20">
        <w:t xml:space="preserve"> puhul </w:t>
      </w:r>
      <w:r>
        <w:t xml:space="preserve">võib lugeda, et kinnipidamine on lapse huvides üksnes </w:t>
      </w:r>
      <w:r w:rsidR="00BF799D" w:rsidRPr="282B2B20">
        <w:t>siis, kui alaealise vanem või peamine hooldaja on kinni peetud</w:t>
      </w:r>
      <w:r>
        <w:t>. Saatjata lapse</w:t>
      </w:r>
      <w:r w:rsidR="00BF799D" w:rsidRPr="282B2B20">
        <w:t xml:space="preserve"> puhul </w:t>
      </w:r>
      <w:r>
        <w:t xml:space="preserve">võib lugeda, et kinnipidamine </w:t>
      </w:r>
      <w:r w:rsidR="001148EB">
        <w:t xml:space="preserve">on lapse huvides </w:t>
      </w:r>
      <w:r w:rsidR="00BF799D" w:rsidRPr="282B2B20">
        <w:t xml:space="preserve">siis, kui kinnipidamine tagab </w:t>
      </w:r>
      <w:r w:rsidR="00BF799D">
        <w:t>tema</w:t>
      </w:r>
      <w:r w:rsidR="00BF799D" w:rsidRPr="282B2B20">
        <w:t xml:space="preserve"> turvalisuse.</w:t>
      </w:r>
    </w:p>
    <w:p w14:paraId="4122EF20" w14:textId="77777777" w:rsidR="00BF799D" w:rsidRPr="001E23F0" w:rsidRDefault="00BF799D" w:rsidP="00BF799D">
      <w:pPr>
        <w:jc w:val="both"/>
      </w:pPr>
    </w:p>
    <w:p w14:paraId="4834CE76" w14:textId="0804A1A6" w:rsidR="001148EB" w:rsidRDefault="001148EB" w:rsidP="001148EB">
      <w:pPr>
        <w:jc w:val="both"/>
      </w:pPr>
      <w:r>
        <w:t>Nimetatud regulatsiooniga võetakse üle</w:t>
      </w:r>
      <w:r w:rsidRPr="001148EB">
        <w:t xml:space="preserve"> direktiiv</w:t>
      </w:r>
      <w:r>
        <w:t>i</w:t>
      </w:r>
      <w:r w:rsidRPr="001148EB">
        <w:t xml:space="preserve"> 2024/1346</w:t>
      </w:r>
      <w:r w:rsidR="00254B9A">
        <w:t>/EL</w:t>
      </w:r>
      <w:r w:rsidRPr="001148EB">
        <w:t xml:space="preserve"> (vastuvõtutingimuste kohta)</w:t>
      </w:r>
      <w:r>
        <w:t xml:space="preserve"> artikli 13 lõige 2, mille kohaselt ei tohi üldjuhul alaealisi kinni pidada ning nad tuleb paigutada sobivasse majutuskohta vastavalt sama direktiivi artiklitele 26 ja 27. Alaealistega perekondade puhul tuleb kinnipidamise asemel üldjuhul kasutada muid sobivaid võimalusi kooskõlas perekonna ühtsuse põhimõttega. Sellised pered tuleb paigutada perekondadele sobilikesse majutuskohtadesse. Alaealisi võib kinni pidada erandjuhtudel, äärmusliku abinõuna ja alles pärast seda, kui on kindlaks tehtud, et alternatiivseid leebemaid sunnimeetmeid ei saa tulemuslikult kohaldada ning kui on leitud, et kinnipidamine on vastavalt sama direktiivi artiklile 26 nende parimates huvides. Saatjaga alaealiste puhul siis, kui alaealise vanem või peamine hooldaja on kinni peetud, või saatjata alaealiste puhul siis, kui kinnipidamine tagab nende turvalisuse. </w:t>
      </w:r>
      <w:r w:rsidRPr="001148EB">
        <w:t>Sama direktiivi artiklis 26 osutatud lapse parimad huvid on liikmesriikide esmatähtis mure.</w:t>
      </w:r>
    </w:p>
    <w:p w14:paraId="3612F001" w14:textId="77777777" w:rsidR="00602055" w:rsidRPr="001E23F0" w:rsidRDefault="00602055" w:rsidP="00BF799D">
      <w:pPr>
        <w:jc w:val="both"/>
      </w:pPr>
    </w:p>
    <w:p w14:paraId="743C7191" w14:textId="26C1B002" w:rsidR="00BF799D" w:rsidRPr="001E23F0" w:rsidRDefault="001148EB" w:rsidP="00BF799D">
      <w:pPr>
        <w:jc w:val="both"/>
      </w:pPr>
      <w:r w:rsidRPr="001148EB">
        <w:rPr>
          <w:b/>
          <w:bCs/>
          <w:color w:val="4472C4" w:themeColor="accent1"/>
        </w:rPr>
        <w:t>Lõikega 2</w:t>
      </w:r>
      <w:r>
        <w:t xml:space="preserve"> võetakse üle </w:t>
      </w:r>
      <w:r w:rsidRPr="001148EB">
        <w:t>direktiiv</w:t>
      </w:r>
      <w:r>
        <w:t>i</w:t>
      </w:r>
      <w:r w:rsidRPr="001148EB">
        <w:t xml:space="preserve"> 2024/1346</w:t>
      </w:r>
      <w:r w:rsidR="00254B9A">
        <w:t>/EL</w:t>
      </w:r>
      <w:r w:rsidRPr="001148EB">
        <w:t xml:space="preserve"> (vastuvõtutingimuste kohta) </w:t>
      </w:r>
      <w:r>
        <w:t>artikli 13 lõike 2 neljas lõik ning sätestatakse, et a</w:t>
      </w:r>
      <w:r w:rsidR="00BF799D" w:rsidRPr="001E23F0">
        <w:t xml:space="preserve">laealist peetakse kinni võimalikult lühiajaliselt. Alaealist välismaalast ei paigutata </w:t>
      </w:r>
      <w:r w:rsidR="00BF799D">
        <w:t xml:space="preserve">vanglasse ega </w:t>
      </w:r>
      <w:r w:rsidR="00BF799D" w:rsidRPr="001E23F0">
        <w:t>arestimajja.</w:t>
      </w:r>
    </w:p>
    <w:p w14:paraId="4DDDCACD" w14:textId="77777777" w:rsidR="00BF799D" w:rsidRPr="001E23F0" w:rsidRDefault="00BF799D" w:rsidP="00BF799D">
      <w:pPr>
        <w:jc w:val="both"/>
      </w:pPr>
    </w:p>
    <w:p w14:paraId="4CEE130C" w14:textId="6E2900ED" w:rsidR="001148EB" w:rsidRDefault="00E71493" w:rsidP="001148EB">
      <w:pPr>
        <w:jc w:val="both"/>
      </w:pPr>
      <w:r>
        <w:t>D</w:t>
      </w:r>
      <w:r w:rsidR="001148EB" w:rsidRPr="00537B46">
        <w:t>irektiiv</w:t>
      </w:r>
      <w:r w:rsidR="001148EB" w:rsidRPr="001148EB">
        <w:t xml:space="preserve"> 2024/1346</w:t>
      </w:r>
      <w:r w:rsidR="00254B9A">
        <w:t>/EL</w:t>
      </w:r>
      <w:r w:rsidR="001148EB" w:rsidRPr="001148EB">
        <w:t xml:space="preserve"> (vastuvõtutingimuste kohta) </w:t>
      </w:r>
      <w:r w:rsidR="001148EB">
        <w:t xml:space="preserve">artikli 13 lõike 2 neljanda kõigu kohaselt peetakse alaealisi kinni võimalikult lühiajaliselt. Mingil juhul ei tohi alaealisi paigutada vanglasse ega muusse õiguskaitseasutusse. Tehakse kõik jõupingutused, et kinnipeetud alaealised vabastada ja majutada nad alaealistele sobival viisil. </w:t>
      </w:r>
    </w:p>
    <w:p w14:paraId="1757E54B" w14:textId="77777777" w:rsidR="001148EB" w:rsidRDefault="001148EB" w:rsidP="001148EB">
      <w:pPr>
        <w:jc w:val="both"/>
      </w:pPr>
    </w:p>
    <w:p w14:paraId="50B9EF84" w14:textId="69980C0E" w:rsidR="00BF799D" w:rsidRPr="001E23F0" w:rsidRDefault="00DC3605" w:rsidP="00BF799D">
      <w:pPr>
        <w:jc w:val="both"/>
      </w:pPr>
      <w:r w:rsidRPr="00DC3605">
        <w:rPr>
          <w:b/>
          <w:bCs/>
          <w:color w:val="4472C4" w:themeColor="accent1"/>
        </w:rPr>
        <w:t xml:space="preserve">Lõikega </w:t>
      </w:r>
      <w:r w:rsidR="00BF799D" w:rsidRPr="00DC3605">
        <w:rPr>
          <w:b/>
          <w:color w:val="4472C4" w:themeColor="accent1"/>
        </w:rPr>
        <w:t>3</w:t>
      </w:r>
      <w:r w:rsidRPr="00DC3605">
        <w:rPr>
          <w:b/>
          <w:bCs/>
          <w:color w:val="4472C4" w:themeColor="accent1"/>
        </w:rPr>
        <w:t xml:space="preserve"> </w:t>
      </w:r>
      <w:r>
        <w:t>võetakse üle</w:t>
      </w:r>
      <w:r w:rsidRPr="00DC3605">
        <w:t xml:space="preserve"> direktiiv</w:t>
      </w:r>
      <w:r>
        <w:t>i</w:t>
      </w:r>
      <w:r w:rsidRPr="00DC3605">
        <w:t xml:space="preserve"> 2024/1346</w:t>
      </w:r>
      <w:r w:rsidR="00254B9A">
        <w:t>/EL</w:t>
      </w:r>
      <w:r w:rsidRPr="00DC3605">
        <w:t xml:space="preserve"> (vastuvõtutingimuste kohta) </w:t>
      </w:r>
      <w:r>
        <w:t>artikli 13 lõike 2 viimane lõik ning sätestatakse, et k</w:t>
      </w:r>
      <w:r w:rsidR="00BF799D" w:rsidRPr="001E23F0">
        <w:t>ui alaealine välismaalane paigutatakse kinnipidamiskeskusesse, tagatakse talle võimalus vaba aja tegevuseks, sealhulgas eakohasteks mängudeks ja huvitegevuseks ning tegevuseks vabas õhus.</w:t>
      </w:r>
    </w:p>
    <w:p w14:paraId="08267B04" w14:textId="77777777" w:rsidR="00BF799D" w:rsidRPr="001E23F0" w:rsidRDefault="00BF799D" w:rsidP="00BF799D">
      <w:pPr>
        <w:jc w:val="both"/>
      </w:pPr>
    </w:p>
    <w:p w14:paraId="794DD327" w14:textId="1FDBE61E" w:rsidR="00DC3605" w:rsidRDefault="00E71493" w:rsidP="00DC3605">
      <w:pPr>
        <w:jc w:val="both"/>
      </w:pPr>
      <w:r>
        <w:t>D</w:t>
      </w:r>
      <w:r w:rsidR="00DC3605" w:rsidRPr="00537B46">
        <w:t>irektiivi</w:t>
      </w:r>
      <w:r w:rsidR="00DC3605" w:rsidRPr="00DC3605">
        <w:t xml:space="preserve"> 2024/1346</w:t>
      </w:r>
      <w:r w:rsidR="00254B9A">
        <w:t>/EL</w:t>
      </w:r>
      <w:r w:rsidR="00DC3605" w:rsidRPr="00DC3605">
        <w:t xml:space="preserve"> (vastuvõtutingimuste kohta) artikli 13 lõike 2 viima</w:t>
      </w:r>
      <w:r w:rsidR="00DC3605">
        <w:t xml:space="preserve">se lõigu kohaselt peab alaealiste kinnipidamise korral olema neile tagatud sama direktiivi artikli 16 kohaselt õigus haridusele, välja arvatud juhul, kui väga lühikese kinnipidamisaja tõttu jääb neile hariduse andmise väärtus piiratuks. Kõnealustele alaealistele antakse ka võimalus tegeleda vaba aja tegevustega, sealhulgas nende eale kohaste mängude ja harrastustega. Sama direktiivi </w:t>
      </w:r>
      <w:r w:rsidR="00C0577C" w:rsidRPr="00537B46">
        <w:t>artik</w:t>
      </w:r>
      <w:r w:rsidR="00C0577C">
        <w:t>li</w:t>
      </w:r>
      <w:r w:rsidR="00DC3605">
        <w:t xml:space="preserve"> 12 lõike 2 kohaselt peab kõigil kinnipeetutel olema tagatud võimalus viibida vabas õhus.</w:t>
      </w:r>
    </w:p>
    <w:p w14:paraId="0844A6C4" w14:textId="77777777" w:rsidR="00DC3605" w:rsidRDefault="00DC3605" w:rsidP="00BF799D">
      <w:pPr>
        <w:jc w:val="both"/>
      </w:pPr>
    </w:p>
    <w:p w14:paraId="4749F6AF" w14:textId="0913701F" w:rsidR="00BF799D" w:rsidRPr="001E23F0" w:rsidRDefault="00DC3605" w:rsidP="00BF799D">
      <w:pPr>
        <w:jc w:val="both"/>
      </w:pPr>
      <w:r w:rsidRPr="00DC3605">
        <w:rPr>
          <w:b/>
          <w:bCs/>
          <w:color w:val="4472C4" w:themeColor="accent1"/>
        </w:rPr>
        <w:t>Lõikega 4</w:t>
      </w:r>
      <w:r>
        <w:t xml:space="preserve"> võetakse üle </w:t>
      </w:r>
      <w:r w:rsidRPr="00DC3605">
        <w:t>direktiiv</w:t>
      </w:r>
      <w:r>
        <w:t>i</w:t>
      </w:r>
      <w:r w:rsidRPr="00DC3605">
        <w:t xml:space="preserve"> 2024/1346</w:t>
      </w:r>
      <w:r w:rsidR="00254B9A">
        <w:t>/EL</w:t>
      </w:r>
      <w:r w:rsidRPr="00DC3605">
        <w:t xml:space="preserve"> (vastuvõtutingimuste kohta) </w:t>
      </w:r>
      <w:r>
        <w:t>artikli 13 lõige 3 ning sätestatakse, et k</w:t>
      </w:r>
      <w:r w:rsidR="00BF799D" w:rsidRPr="001E23F0">
        <w:t>ui saatjata alaealine paigutatakse kinnipidamiskeskusesse, majutatakse ta täiskasvanutest eraldi.</w:t>
      </w:r>
    </w:p>
    <w:p w14:paraId="7B89742F" w14:textId="77777777" w:rsidR="006E306D" w:rsidRDefault="006E306D" w:rsidP="009802BE">
      <w:pPr>
        <w:rPr>
          <w:b/>
          <w:bCs/>
        </w:rPr>
      </w:pPr>
    </w:p>
    <w:p w14:paraId="348860C5" w14:textId="5130C29B" w:rsidR="007B7A58" w:rsidRPr="007B7A58" w:rsidRDefault="00E71493" w:rsidP="007B7A58">
      <w:pPr>
        <w:jc w:val="both"/>
      </w:pPr>
      <w:r>
        <w:t>D</w:t>
      </w:r>
      <w:r w:rsidR="007B7A58" w:rsidRPr="00537B46">
        <w:t>irektiivi</w:t>
      </w:r>
      <w:r w:rsidR="007B7A58" w:rsidRPr="007B7A58">
        <w:t xml:space="preserve"> 2024/1346</w:t>
      </w:r>
      <w:r w:rsidR="00254B9A">
        <w:t>/EL</w:t>
      </w:r>
      <w:r w:rsidR="007B7A58" w:rsidRPr="007B7A58">
        <w:t xml:space="preserve"> (vastuvõtutingimuste kohta) artikli 13 lõi</w:t>
      </w:r>
      <w:r w:rsidR="007B7A58">
        <w:t>k</w:t>
      </w:r>
      <w:r w:rsidR="007B7A58" w:rsidRPr="007B7A58">
        <w:t>e 3</w:t>
      </w:r>
      <w:r w:rsidR="007B7A58">
        <w:t xml:space="preserve"> kohaselt tuleb saatjata alaealiste kinnipidamise korral majutada nad saatjata alaealiste jaoks kohandatud asutustesse. Sellistes asutustes peavad olema töötajad, kes oskavad saatjata alaealiste õigusi kaitsta ja nende vajadusi rahuldada. Saatjata alaealiste kinnipidamise korral tagavad liikmesriigid, et nad majutatakse täiskasvanutest eraldi.</w:t>
      </w:r>
    </w:p>
    <w:p w14:paraId="173D6CE1" w14:textId="77777777" w:rsidR="007B7A58" w:rsidRDefault="007B7A58" w:rsidP="009802BE">
      <w:pPr>
        <w:rPr>
          <w:b/>
          <w:bCs/>
        </w:rPr>
      </w:pPr>
    </w:p>
    <w:p w14:paraId="633B1C65" w14:textId="77777777" w:rsidR="00706A16" w:rsidRDefault="00A62EA5" w:rsidP="009802BE">
      <w:pPr>
        <w:rPr>
          <w:b/>
          <w:bCs/>
        </w:rPr>
      </w:pPr>
      <w:r w:rsidRPr="007623D4">
        <w:rPr>
          <w:b/>
        </w:rPr>
        <w:t>§ 5</w:t>
      </w:r>
      <w:r w:rsidR="00DC5973" w:rsidRPr="007623D4">
        <w:rPr>
          <w:b/>
        </w:rPr>
        <w:t>5</w:t>
      </w:r>
      <w:r w:rsidRPr="007623D4">
        <w:rPr>
          <w:b/>
        </w:rPr>
        <w:t>. Perekonna ühtsuse tagamine</w:t>
      </w:r>
    </w:p>
    <w:p w14:paraId="6DBD2921" w14:textId="77777777" w:rsidR="006507C9" w:rsidRPr="00661D26" w:rsidRDefault="006507C9" w:rsidP="009802BE">
      <w:pPr>
        <w:rPr>
          <w:b/>
          <w:bCs/>
          <w:color w:val="4472C4" w:themeColor="accent1"/>
        </w:rPr>
      </w:pPr>
    </w:p>
    <w:p w14:paraId="7EAD7C8E" w14:textId="2C2E758E" w:rsidR="00C441C1" w:rsidRPr="007623D4" w:rsidRDefault="00357672" w:rsidP="00C441C1">
      <w:pPr>
        <w:jc w:val="both"/>
      </w:pPr>
      <w:r w:rsidRPr="007623D4">
        <w:lastRenderedPageBreak/>
        <w:t xml:space="preserve">Nii nagu vastuvõtu ja menetluse korraldamisel on ka taotlejate kinni pidamise kontekstis oluline perekonna ühtsuse tagamine. </w:t>
      </w:r>
      <w:r w:rsidR="00E71493">
        <w:t>D</w:t>
      </w:r>
      <w:r w:rsidR="00C441C1" w:rsidRPr="00537B46">
        <w:t>irektiivi</w:t>
      </w:r>
      <w:r w:rsidR="00C441C1" w:rsidRPr="007623D4">
        <w:t xml:space="preserve"> 2024/1346</w:t>
      </w:r>
      <w:r w:rsidR="00254B9A">
        <w:t>/EL</w:t>
      </w:r>
      <w:r w:rsidR="00C441C1" w:rsidRPr="007623D4">
        <w:t xml:space="preserve"> (vastuvõtutingimuste kohta) </w:t>
      </w:r>
      <w:r w:rsidR="00C441C1" w:rsidRPr="00537B46">
        <w:t>põhjenduspunkt</w:t>
      </w:r>
      <w:r w:rsidR="004763D1">
        <w:t>i</w:t>
      </w:r>
      <w:r w:rsidR="00C441C1" w:rsidRPr="007623D4">
        <w:t xml:space="preserve"> 38 ja </w:t>
      </w:r>
      <w:r w:rsidR="004763D1">
        <w:t>artikli</w:t>
      </w:r>
      <w:r w:rsidR="00C441C1" w:rsidRPr="007623D4">
        <w:t xml:space="preserve"> 7 </w:t>
      </w:r>
      <w:r w:rsidR="00C441C1" w:rsidRPr="00537B46">
        <w:t>lõi</w:t>
      </w:r>
      <w:r w:rsidR="004763D1">
        <w:t>k</w:t>
      </w:r>
      <w:r w:rsidR="00C441C1" w:rsidRPr="00537B46">
        <w:t>e</w:t>
      </w:r>
      <w:r w:rsidR="00C441C1" w:rsidRPr="007623D4">
        <w:t xml:space="preserve"> 3</w:t>
      </w:r>
      <w:r w:rsidR="000D392B" w:rsidRPr="007623D4">
        <w:t xml:space="preserve">, </w:t>
      </w:r>
      <w:r w:rsidR="004763D1">
        <w:t>artikli</w:t>
      </w:r>
      <w:r w:rsidR="004763D1" w:rsidRPr="00537B46">
        <w:t xml:space="preserve"> </w:t>
      </w:r>
      <w:r w:rsidR="000D392B" w:rsidRPr="007623D4">
        <w:t xml:space="preserve">14 </w:t>
      </w:r>
      <w:r w:rsidR="00C441C1" w:rsidRPr="007623D4">
        <w:t xml:space="preserve">ning muuhulgas eriti </w:t>
      </w:r>
      <w:r w:rsidR="004763D1">
        <w:t>artikli</w:t>
      </w:r>
      <w:r w:rsidR="00C441C1" w:rsidRPr="007623D4">
        <w:t xml:space="preserve"> 13 lõike 5 kohaselt </w:t>
      </w:r>
      <w:r w:rsidR="000D392B" w:rsidRPr="007623D4">
        <w:t xml:space="preserve">peab Eesti püüdma täielikult tagada </w:t>
      </w:r>
      <w:r w:rsidR="00C441C1" w:rsidRPr="007623D4">
        <w:t>lapse parimate huvide ja perekonna ühtsuse põhimõtete järgimise vastavalt põhiõiguste hartale, ÜRO 1989. aasta lapse õiguste konventsioonile, Euroopa inimõiguste ja põhivabaduste kaitse konventsioonile</w:t>
      </w:r>
      <w:r w:rsidR="00C31E2E" w:rsidRPr="007623D4">
        <w:rPr>
          <w:rStyle w:val="Allmrkuseviide"/>
        </w:rPr>
        <w:footnoteReference w:id="83"/>
      </w:r>
      <w:r w:rsidR="00C441C1" w:rsidRPr="007623D4">
        <w:t xml:space="preserve"> ning Euroopa Nõukogu naistevastase vägivalla ja </w:t>
      </w:r>
      <w:r w:rsidR="00C441C1" w:rsidRPr="006F096C">
        <w:t>perevägivalla ennetamise ja tõkestamise konventsioonile</w:t>
      </w:r>
      <w:r w:rsidR="00C441C1" w:rsidRPr="006F096C">
        <w:rPr>
          <w:rStyle w:val="Allmrkuseviide"/>
        </w:rPr>
        <w:footnoteReference w:id="84"/>
      </w:r>
      <w:r w:rsidR="00C441C1" w:rsidRPr="007623D4">
        <w:t xml:space="preserve">. </w:t>
      </w:r>
      <w:r w:rsidR="00C31E2E" w:rsidRPr="007623D4">
        <w:t xml:space="preserve">Muuhulgas tuleb tagada, et </w:t>
      </w:r>
      <w:r w:rsidR="00C441C1" w:rsidRPr="007623D4">
        <w:t>meessoost ja naissoost kinnipeetud taotlejad majutatakse eraldi, välja arvatud siis, kui</w:t>
      </w:r>
      <w:r w:rsidR="00C31E2E" w:rsidRPr="007623D4">
        <w:t xml:space="preserve"> </w:t>
      </w:r>
      <w:r w:rsidR="00C441C1" w:rsidRPr="007623D4">
        <w:t>kõnealused kinnipeetud taotlejad on pereliikmed ja igaüks neist on ühise majutusega nõus.</w:t>
      </w:r>
      <w:r w:rsidR="00C31E2E" w:rsidRPr="007623D4">
        <w:t xml:space="preserve"> Eraldi majutamise reeglist </w:t>
      </w:r>
      <w:r w:rsidR="00C441C1" w:rsidRPr="007623D4">
        <w:t>võib teha erandeid vabaajategevuse või sotsiaalse tegevuse jaoks mõeldud ühiste alade kasutusele,</w:t>
      </w:r>
      <w:r w:rsidR="00C31E2E" w:rsidRPr="007623D4">
        <w:t xml:space="preserve"> </w:t>
      </w:r>
      <w:r w:rsidR="00C441C1" w:rsidRPr="007623D4">
        <w:t>sealhulgas söögikordade pakkumisele.</w:t>
      </w:r>
      <w:r w:rsidR="005428BF" w:rsidRPr="007623D4">
        <w:t xml:space="preserve"> </w:t>
      </w:r>
      <w:r w:rsidR="00C441C1" w:rsidRPr="007623D4">
        <w:t xml:space="preserve">Täiendavalt, </w:t>
      </w:r>
      <w:r w:rsidR="005428BF" w:rsidRPr="007623D4">
        <w:t xml:space="preserve">sama direktiivi </w:t>
      </w:r>
      <w:r w:rsidR="00B40EBB" w:rsidRPr="00537B46">
        <w:t>artik</w:t>
      </w:r>
      <w:r w:rsidR="00B40EBB">
        <w:t>li</w:t>
      </w:r>
      <w:r w:rsidR="00C441C1" w:rsidRPr="007623D4">
        <w:t xml:space="preserve"> 13 lõike 6 kohaselt, võib teha võimalikult lühikese mõistliku aja jooksul erandi kui taotleja peetakse kinni piiripunktis või transiiditsoonis,</w:t>
      </w:r>
      <w:r w:rsidR="005428BF" w:rsidRPr="007623D4">
        <w:t xml:space="preserve"> </w:t>
      </w:r>
      <w:r w:rsidR="00C441C1" w:rsidRPr="007623D4">
        <w:t xml:space="preserve">välja arvatud </w:t>
      </w:r>
      <w:r w:rsidR="005428BF" w:rsidRPr="007623D4">
        <w:t>määrus 2024/1348</w:t>
      </w:r>
      <w:r w:rsidR="00DF358E">
        <w:t>/EL</w:t>
      </w:r>
      <w:r w:rsidR="005428BF" w:rsidRPr="007623D4">
        <w:t xml:space="preserve"> (menetluse kohta) </w:t>
      </w:r>
      <w:r w:rsidR="00C441C1" w:rsidRPr="007623D4">
        <w:t>artiklis 43 osutatud juhtudel. Liikmesriikidel peab olema piisavalt asutusi ja</w:t>
      </w:r>
      <w:r w:rsidR="00E3053F">
        <w:t xml:space="preserve"> </w:t>
      </w:r>
      <w:r w:rsidR="00C441C1" w:rsidRPr="007623D4">
        <w:t xml:space="preserve">ressursse, tagamaks et käesolevas lõikes sätestatud erandeid kohaldatakse vaid erijuhtudel. Erandite kohaldamisel </w:t>
      </w:r>
      <w:r w:rsidR="00D77C22" w:rsidRPr="007623D4">
        <w:t xml:space="preserve">peab sellest </w:t>
      </w:r>
      <w:r w:rsidR="00C441C1" w:rsidRPr="007623D4">
        <w:t xml:space="preserve">teavitama </w:t>
      </w:r>
      <w:proofErr w:type="spellStart"/>
      <w:r w:rsidR="001B7DAE">
        <w:t>EKd</w:t>
      </w:r>
      <w:proofErr w:type="spellEnd"/>
      <w:r w:rsidR="00C441C1" w:rsidRPr="007623D4">
        <w:t xml:space="preserve"> ja </w:t>
      </w:r>
      <w:proofErr w:type="spellStart"/>
      <w:r w:rsidR="001B7DAE">
        <w:t>EUAAd</w:t>
      </w:r>
      <w:proofErr w:type="spellEnd"/>
      <w:r w:rsidR="00C441C1" w:rsidRPr="007623D4">
        <w:t>.</w:t>
      </w:r>
    </w:p>
    <w:p w14:paraId="60905C8E" w14:textId="77777777" w:rsidR="00D77C22" w:rsidRPr="007623D4" w:rsidRDefault="00D77C22" w:rsidP="00C441C1">
      <w:pPr>
        <w:jc w:val="both"/>
      </w:pPr>
    </w:p>
    <w:p w14:paraId="1D3B8EED" w14:textId="5B158BEE" w:rsidR="00D77C22" w:rsidRPr="007623D4" w:rsidRDefault="007623D4" w:rsidP="00D77C22">
      <w:pPr>
        <w:jc w:val="both"/>
      </w:pPr>
      <w:r w:rsidRPr="007623D4">
        <w:t xml:space="preserve">Seetõttu sätestatakse </w:t>
      </w:r>
      <w:r w:rsidRPr="00572B6A">
        <w:rPr>
          <w:b/>
          <w:bCs/>
          <w:color w:val="4472C4" w:themeColor="accent1"/>
        </w:rPr>
        <w:t>lõikes 1</w:t>
      </w:r>
      <w:r w:rsidRPr="007623D4">
        <w:t>, et p</w:t>
      </w:r>
      <w:r w:rsidR="00D77C22" w:rsidRPr="007623D4">
        <w:t>erekonnaliikmete kinnipidamisel tagatakse perekonnale eraldi majutus teistest kinnipeetud taotlejatest.</w:t>
      </w:r>
      <w:r w:rsidRPr="007623D4">
        <w:t xml:space="preserve"> </w:t>
      </w:r>
      <w:r w:rsidRPr="00572B6A">
        <w:rPr>
          <w:b/>
          <w:bCs/>
          <w:color w:val="4472C4" w:themeColor="accent1"/>
        </w:rPr>
        <w:t>L</w:t>
      </w:r>
      <w:r w:rsidR="00D77C22" w:rsidRPr="00572B6A">
        <w:rPr>
          <w:b/>
          <w:bCs/>
          <w:color w:val="4472C4" w:themeColor="accent1"/>
        </w:rPr>
        <w:t>õikega 2</w:t>
      </w:r>
      <w:r w:rsidR="00D77C22" w:rsidRPr="007623D4">
        <w:t xml:space="preserve"> ja VSS § 26</w:t>
      </w:r>
      <w:r w:rsidR="00D77C22" w:rsidRPr="007623D4">
        <w:rPr>
          <w:vertAlign w:val="superscript"/>
        </w:rPr>
        <w:t xml:space="preserve">5 </w:t>
      </w:r>
      <w:r w:rsidR="00D77C22" w:rsidRPr="007623D4">
        <w:t>lõikega 2 võetakse üle direktiiv 2024/1346</w:t>
      </w:r>
      <w:r w:rsidR="00254B9A">
        <w:t>/EL</w:t>
      </w:r>
      <w:r w:rsidR="00D77C22" w:rsidRPr="007623D4">
        <w:t xml:space="preserve"> (vastuvõtutingimuste kohta) </w:t>
      </w:r>
      <w:r w:rsidR="00A65DE7">
        <w:t>artikli</w:t>
      </w:r>
      <w:r w:rsidR="00D77C22" w:rsidRPr="007623D4">
        <w:t xml:space="preserve"> 13 lõige 5. </w:t>
      </w:r>
      <w:r w:rsidRPr="007623D4">
        <w:t>Seetõttu sätestaks, et m</w:t>
      </w:r>
      <w:r w:rsidR="00D77C22" w:rsidRPr="007623D4">
        <w:t>eessoost ja naissoost perekonnaliikmeid majutatakse nende nõusolekul perekonnaliikmete majutamiseks kohandatud toas.</w:t>
      </w:r>
    </w:p>
    <w:p w14:paraId="10E6DDB0" w14:textId="77777777" w:rsidR="002D1D88" w:rsidRDefault="002D1D88" w:rsidP="009802BE">
      <w:pPr>
        <w:rPr>
          <w:b/>
          <w:bCs/>
        </w:rPr>
      </w:pPr>
    </w:p>
    <w:p w14:paraId="03D35646" w14:textId="0ADBC230" w:rsidR="00A62EA5" w:rsidRDefault="00A62EA5" w:rsidP="009802BE">
      <w:pPr>
        <w:rPr>
          <w:b/>
          <w:bCs/>
        </w:rPr>
      </w:pPr>
      <w:r w:rsidRPr="00BF73E5">
        <w:rPr>
          <w:b/>
        </w:rPr>
        <w:t>§ 5</w:t>
      </w:r>
      <w:r w:rsidR="00DC5973" w:rsidRPr="00BF73E5">
        <w:rPr>
          <w:b/>
        </w:rPr>
        <w:t>6</w:t>
      </w:r>
      <w:r w:rsidRPr="00BF73E5">
        <w:rPr>
          <w:b/>
        </w:rPr>
        <w:t>. Rahvusvahelise kaitse taotleja kinnipidamiskeskusest vabastamine</w:t>
      </w:r>
    </w:p>
    <w:p w14:paraId="5DA16AC8" w14:textId="77777777" w:rsidR="006507C9" w:rsidRDefault="006507C9" w:rsidP="009802BE">
      <w:pPr>
        <w:rPr>
          <w:b/>
          <w:bCs/>
        </w:rPr>
      </w:pPr>
    </w:p>
    <w:p w14:paraId="5CCC6AFA" w14:textId="0492B271" w:rsidR="002D1D88" w:rsidRDefault="00213FCC" w:rsidP="00213FCC">
      <w:pPr>
        <w:jc w:val="both"/>
        <w:rPr>
          <w:b/>
          <w:bCs/>
        </w:rPr>
      </w:pPr>
      <w:r>
        <w:t xml:space="preserve">Kinnipidamiskeskusest vabastamise regulatsioonis sisulisi muutusi ei tehta. Küll aga ei reguleerita edaspidi seaduse tasandil haldusorgani sisemist pädevust, kehtiva õiguse kohaselt tuleb kinnipeetav vabastada kinnipidamiskeskuse juhataja otsuse alusel. Kinnipidamise aluse äralangemisel tuleb kinnipeetav koheselt vabastada ning see kohustus on haldusorganil, kes on isiku kinni pidanud. Kui isik võetakse </w:t>
      </w:r>
      <w:r w:rsidRPr="21F1A12B">
        <w:t>kriminaalasjas kahtlustatavana või süüdistatavana vahi alla, vabastatakse ta kinnipidamiskeskusest vahi alla võtmise määruse alusel.</w:t>
      </w:r>
    </w:p>
    <w:p w14:paraId="2930ECD0" w14:textId="77777777" w:rsidR="002D1D88" w:rsidRDefault="002D1D88" w:rsidP="009802BE">
      <w:pPr>
        <w:rPr>
          <w:b/>
          <w:bCs/>
        </w:rPr>
      </w:pPr>
    </w:p>
    <w:p w14:paraId="54F9A1EE" w14:textId="2BB5618A" w:rsidR="00A62EA5" w:rsidRDefault="00A62EA5" w:rsidP="009802BE">
      <w:pPr>
        <w:rPr>
          <w:b/>
          <w:bCs/>
        </w:rPr>
      </w:pPr>
      <w:r w:rsidRPr="00213FCC">
        <w:rPr>
          <w:b/>
        </w:rPr>
        <w:t>§ 5</w:t>
      </w:r>
      <w:r w:rsidR="00DC5973" w:rsidRPr="00213FCC">
        <w:rPr>
          <w:b/>
        </w:rPr>
        <w:t>7</w:t>
      </w:r>
      <w:r w:rsidRPr="00213FCC">
        <w:rPr>
          <w:b/>
        </w:rPr>
        <w:t>. Kinnipidamistaotluse läbivaatamine</w:t>
      </w:r>
    </w:p>
    <w:p w14:paraId="07C61469" w14:textId="77777777" w:rsidR="00A62EA5" w:rsidRDefault="00A62EA5" w:rsidP="009802BE">
      <w:pPr>
        <w:rPr>
          <w:b/>
          <w:bCs/>
        </w:rPr>
      </w:pPr>
    </w:p>
    <w:p w14:paraId="133C922E" w14:textId="7291BA67" w:rsidR="00213FCC" w:rsidRPr="00213FCC" w:rsidRDefault="00213FCC" w:rsidP="002D1D88">
      <w:pPr>
        <w:jc w:val="both"/>
      </w:pPr>
      <w:r>
        <w:t>Kinnipidamisetaotluse läbivaatamise regulatsioonis ei tehta ühtegi muudatust. Kinnipidamise otsustab kohus HKMS-</w:t>
      </w:r>
      <w:proofErr w:type="spellStart"/>
      <w:r>
        <w:t>is</w:t>
      </w:r>
      <w:proofErr w:type="spellEnd"/>
      <w:r>
        <w:t xml:space="preserve"> sätestatud haldustoiminguks loa andmise sätete järgi ning säilitatakse e</w:t>
      </w:r>
      <w:r w:rsidRPr="00213FCC">
        <w:t xml:space="preserve">randlikel juhtumitel </w:t>
      </w:r>
      <w:r>
        <w:t>tehtavad</w:t>
      </w:r>
      <w:r w:rsidRPr="00213FCC">
        <w:t xml:space="preserve"> mööndus</w:t>
      </w:r>
      <w:r>
        <w:t>ed</w:t>
      </w:r>
      <w:r w:rsidRPr="00213FCC">
        <w:t xml:space="preserve"> korraldavates ja menetluslikes reeglites. </w:t>
      </w:r>
    </w:p>
    <w:p w14:paraId="602A8A0A" w14:textId="77777777" w:rsidR="002D1D88" w:rsidRDefault="002D1D88" w:rsidP="009802BE">
      <w:pPr>
        <w:rPr>
          <w:b/>
          <w:bCs/>
        </w:rPr>
      </w:pPr>
    </w:p>
    <w:p w14:paraId="5AFE9B51" w14:textId="77777777" w:rsidR="002D1D88" w:rsidRPr="001E23F0" w:rsidRDefault="002D1D88" w:rsidP="002D1D88">
      <w:pPr>
        <w:rPr>
          <w:b/>
          <w:bCs/>
        </w:rPr>
      </w:pPr>
      <w:r w:rsidRPr="001E23F0">
        <w:rPr>
          <w:b/>
          <w:bCs/>
        </w:rPr>
        <w:t>2. jagu</w:t>
      </w:r>
      <w:r>
        <w:rPr>
          <w:b/>
          <w:bCs/>
        </w:rPr>
        <w:t xml:space="preserve"> </w:t>
      </w:r>
      <w:r w:rsidR="00DC5973">
        <w:rPr>
          <w:b/>
          <w:bCs/>
        </w:rPr>
        <w:t>„</w:t>
      </w:r>
      <w:r w:rsidR="002E21DE" w:rsidRPr="001F0C2B">
        <w:rPr>
          <w:b/>
        </w:rPr>
        <w:t>Majutamise ja k</w:t>
      </w:r>
      <w:r w:rsidRPr="001E23F0">
        <w:rPr>
          <w:b/>
          <w:bCs/>
        </w:rPr>
        <w:t>innipidamise erisused hädaolukorras</w:t>
      </w:r>
      <w:r w:rsidR="00DC5973">
        <w:rPr>
          <w:b/>
          <w:bCs/>
        </w:rPr>
        <w:t>“</w:t>
      </w:r>
      <w:r w:rsidRPr="001E23F0">
        <w:rPr>
          <w:b/>
          <w:bCs/>
        </w:rPr>
        <w:t xml:space="preserve"> </w:t>
      </w:r>
    </w:p>
    <w:p w14:paraId="74994BAA" w14:textId="77777777" w:rsidR="002D1D88" w:rsidRDefault="002D1D88" w:rsidP="009802BE">
      <w:pPr>
        <w:rPr>
          <w:b/>
          <w:bCs/>
        </w:rPr>
      </w:pPr>
    </w:p>
    <w:p w14:paraId="37F89F69" w14:textId="6B67A7C0" w:rsidR="00666855" w:rsidRDefault="00666855" w:rsidP="009802BE">
      <w:pPr>
        <w:rPr>
          <w:b/>
          <w:bCs/>
        </w:rPr>
      </w:pPr>
      <w:r w:rsidRPr="00BF73E5">
        <w:rPr>
          <w:b/>
        </w:rPr>
        <w:t>§ 5</w:t>
      </w:r>
      <w:r w:rsidR="00DC5973" w:rsidRPr="00BF73E5">
        <w:rPr>
          <w:b/>
        </w:rPr>
        <w:t>8</w:t>
      </w:r>
      <w:r w:rsidRPr="00BF73E5">
        <w:rPr>
          <w:b/>
        </w:rPr>
        <w:t>. Rahvusvahelise kaitse taotleja majutamine ja kinnipidamine hädaolukorras</w:t>
      </w:r>
    </w:p>
    <w:p w14:paraId="5270170C" w14:textId="77777777" w:rsidR="00666855" w:rsidRDefault="00666855" w:rsidP="009802BE">
      <w:pPr>
        <w:rPr>
          <w:b/>
          <w:bCs/>
        </w:rPr>
      </w:pPr>
    </w:p>
    <w:p w14:paraId="35AE1CC2" w14:textId="7E8E79F4" w:rsidR="00213FCC" w:rsidRDefault="00213FCC" w:rsidP="002D1D88">
      <w:pPr>
        <w:jc w:val="both"/>
      </w:pPr>
      <w:r>
        <w:rPr>
          <w:b/>
          <w:bCs/>
          <w:color w:val="4472C4" w:themeColor="accent1"/>
        </w:rPr>
        <w:t>Paragrahvis 58</w:t>
      </w:r>
      <w:r w:rsidRPr="00213FCC">
        <w:t> reguleeritakse rahvusvahelise kaitse taotlejate majutamise ja kinnipidamise erisused hädaolukorras, st juhul, kui Eestisse saabub suur hulk välismaalasi, kes esitavad rahvusvahelise kaitse taotluse ja hädaolukorra lahendamist juhtiva asutuse otsuse kohaselt on Eestis leidnud aset hädaolukord</w:t>
      </w:r>
      <w:r>
        <w:t>. Võrreldes kehtiva regulatsiooniga on tehtud kaks olulist muudatust</w:t>
      </w:r>
      <w:r w:rsidR="004C7C4D">
        <w:t xml:space="preserve"> </w:t>
      </w:r>
      <w:r w:rsidR="004C7C4D">
        <w:rPr>
          <w:b/>
          <w:bCs/>
          <w:color w:val="4472C4" w:themeColor="accent1"/>
        </w:rPr>
        <w:t>lõigetega 2–4</w:t>
      </w:r>
      <w:r w:rsidR="004C7C4D" w:rsidRPr="004C7C4D">
        <w:t>.</w:t>
      </w:r>
      <w:r w:rsidR="004C7C4D" w:rsidRPr="00213FCC">
        <w:t> </w:t>
      </w:r>
    </w:p>
    <w:p w14:paraId="3A7B7F78" w14:textId="77777777" w:rsidR="00213FCC" w:rsidRDefault="00213FCC" w:rsidP="002D1D88">
      <w:pPr>
        <w:jc w:val="both"/>
      </w:pPr>
    </w:p>
    <w:p w14:paraId="4913C825" w14:textId="6CBDDC3B" w:rsidR="00213FCC" w:rsidRDefault="00213FCC" w:rsidP="002D1D88">
      <w:pPr>
        <w:jc w:val="both"/>
      </w:pPr>
      <w:r w:rsidRPr="001E23F0">
        <w:lastRenderedPageBreak/>
        <w:t>Massilisest sisserändest põhjustatud hädaolukorras võib</w:t>
      </w:r>
      <w:r>
        <w:t xml:space="preserve"> haldusorgan pidada taotlejat kinni ilma halduskohtu loata kuni s</w:t>
      </w:r>
      <w:commentRangeStart w:id="121"/>
      <w:r>
        <w:t xml:space="preserve">eitse päeva </w:t>
      </w:r>
      <w:commentRangeEnd w:id="121"/>
      <w:r>
        <w:rPr>
          <w:rStyle w:val="Kommentaariviide"/>
        </w:rPr>
        <w:commentReference w:id="121"/>
      </w:r>
      <w:r>
        <w:t>ning</w:t>
      </w:r>
      <w:r w:rsidR="00933076">
        <w:t xml:space="preserve"> kohtult kinnipidamiseks loa taotlemine ei pea olema individuaalne vaid haldusorganile on lubatud esitada kinnipeetavate välismaalaste nimed</w:t>
      </w:r>
      <w:r w:rsidR="004C7C4D">
        <w:t xml:space="preserve"> koos kinnipidamise õigusliku alusega ning massilise sisserände oluliste asjaolude kirjeldusega.</w:t>
      </w:r>
      <w:r w:rsidR="00283C3E">
        <w:t xml:space="preserve"> Arvestades, et kinnipidamisel tuleb protokollida </w:t>
      </w:r>
      <w:r w:rsidR="00933076">
        <w:t>kinnipidamise õiguslik ja faktiline alus ja põhjendus koos kinnipidamise kuupäeva, kellaaja ja kohaga</w:t>
      </w:r>
      <w:r w:rsidR="00283C3E">
        <w:t>, on võimalus esitada kohtule ka need andmed.</w:t>
      </w:r>
    </w:p>
    <w:p w14:paraId="26317DFB" w14:textId="77777777" w:rsidR="003345B9" w:rsidRDefault="003345B9" w:rsidP="002D1D88">
      <w:pPr>
        <w:jc w:val="both"/>
      </w:pPr>
    </w:p>
    <w:p w14:paraId="3B387D1D" w14:textId="01AABB44" w:rsidR="003345B9" w:rsidRDefault="003345B9" w:rsidP="002D1D88">
      <w:pPr>
        <w:jc w:val="both"/>
      </w:pPr>
      <w:r>
        <w:t>Kehtiv seadus näeb ette, et kohtule kinnipidamiseks loa andmise taotluse esitamisel tuleb loetleda välismaalastega</w:t>
      </w:r>
      <w:r w:rsidRPr="003345B9">
        <w:t xml:space="preserve"> seotud menetlustoimingud, mille tegemine on takistatud, ning mär</w:t>
      </w:r>
      <w:r>
        <w:t>kida</w:t>
      </w:r>
      <w:r w:rsidRPr="003345B9">
        <w:t xml:space="preserve"> menetlustoimingute läbiviimiseks vajalik aeg</w:t>
      </w:r>
      <w:r>
        <w:t xml:space="preserve">. Selline nõue on otstarbetu ja ei aita kaasa massilise sisserände olukorra lahendamisele. Oma olemusest tulenevalt on massilise sisserände olukorras takistatud kõik </w:t>
      </w:r>
      <w:r w:rsidR="00CA0C13">
        <w:t xml:space="preserve">välismaalaste </w:t>
      </w:r>
      <w:r>
        <w:t>suhtes tehtavad toimingud</w:t>
      </w:r>
      <w:r w:rsidR="00CA0C13">
        <w:t>.</w:t>
      </w:r>
    </w:p>
    <w:p w14:paraId="0EF388A0" w14:textId="77777777" w:rsidR="00933076" w:rsidRDefault="00933076" w:rsidP="002D1D88">
      <w:pPr>
        <w:jc w:val="both"/>
      </w:pPr>
    </w:p>
    <w:p w14:paraId="1D86A9DC" w14:textId="75BD0E39" w:rsidR="00933076" w:rsidRDefault="00933076" w:rsidP="002D1D88">
      <w:pPr>
        <w:jc w:val="both"/>
      </w:pPr>
      <w:r>
        <w:t xml:space="preserve">Hädaolukorra seaduse (edaspidi </w:t>
      </w:r>
      <w:r>
        <w:rPr>
          <w:i/>
          <w:iCs/>
        </w:rPr>
        <w:t>HOS</w:t>
      </w:r>
      <w:r>
        <w:t xml:space="preserve">) </w:t>
      </w:r>
      <w:r w:rsidRPr="00933076">
        <w:t>kohaselt on hädaolukord sündmus või sündmuste ahel või elutähtsa teenuse katkestus, mis ohustab paljude inimeste elu või tervist, põhjustab suure varalise kahju, suure keskkonnakahju või tõsiseid ja ulatuslikke häireid elutähtsa teenuse toimepidevuses ning mille lahendamiseks on vajalik mitme asutuse või nende kaasatud isikute kiire kooskõlastatud tegevus, rakendada tavapärasest erinevat juhtimiskorraldust ning kaasata tavapärasest oluliselt rohkem isikuid ja vahendeid.</w:t>
      </w:r>
    </w:p>
    <w:p w14:paraId="34DC6F19" w14:textId="77777777" w:rsidR="00933076" w:rsidRDefault="00933076" w:rsidP="002D1D88">
      <w:pPr>
        <w:jc w:val="both"/>
      </w:pPr>
    </w:p>
    <w:p w14:paraId="5F171A7F" w14:textId="77777777" w:rsidR="00933076" w:rsidRPr="00933076" w:rsidRDefault="00933076" w:rsidP="00933076">
      <w:pPr>
        <w:jc w:val="both"/>
      </w:pPr>
      <w:r w:rsidRPr="00933076">
        <w:t xml:space="preserve">Nimetatud tunnustest lähtudes määratakse hädaolukorraks politseisündmused, mis vastavad vähemalt ühele järgmistest </w:t>
      </w:r>
      <w:proofErr w:type="spellStart"/>
      <w:r w:rsidRPr="00933076">
        <w:t>üldtunnustest</w:t>
      </w:r>
      <w:proofErr w:type="spellEnd"/>
      <w:r w:rsidRPr="00933076">
        <w:t xml:space="preserve">: </w:t>
      </w:r>
    </w:p>
    <w:p w14:paraId="146061B1" w14:textId="77777777" w:rsidR="00933076" w:rsidRPr="00933076" w:rsidRDefault="00933076" w:rsidP="00933076">
      <w:pPr>
        <w:jc w:val="both"/>
      </w:pPr>
      <w:r w:rsidRPr="00933076">
        <w:t xml:space="preserve">1) kannatanute arv ületab piirkondliku või üleriigilise raviressursi võimekuse; </w:t>
      </w:r>
    </w:p>
    <w:p w14:paraId="509077D3" w14:textId="77777777" w:rsidR="00933076" w:rsidRPr="00933076" w:rsidRDefault="00933076" w:rsidP="00933076">
      <w:pPr>
        <w:jc w:val="both"/>
      </w:pPr>
      <w:r w:rsidRPr="00933076">
        <w:t xml:space="preserve">2) lahendamiseks on vaja kaasata ressursse üle riigi või rahvusvahelise abi korras; </w:t>
      </w:r>
    </w:p>
    <w:p w14:paraId="5151C027" w14:textId="77777777" w:rsidR="00933076" w:rsidRPr="00933076" w:rsidRDefault="00933076" w:rsidP="00933076">
      <w:pPr>
        <w:jc w:val="both"/>
      </w:pPr>
      <w:r w:rsidRPr="00933076">
        <w:t xml:space="preserve">3) lahendamiseks on vaja moodustada üleriigiline staap; </w:t>
      </w:r>
    </w:p>
    <w:p w14:paraId="48458497" w14:textId="56109D61" w:rsidR="00933076" w:rsidRPr="00933076" w:rsidRDefault="00933076" w:rsidP="00933076">
      <w:pPr>
        <w:jc w:val="both"/>
      </w:pPr>
      <w:r w:rsidRPr="00933076">
        <w:t xml:space="preserve">4) põhjustab üleriigilisi häireid </w:t>
      </w:r>
      <w:r w:rsidR="00283C3E">
        <w:t xml:space="preserve">hädaolukorra </w:t>
      </w:r>
      <w:r w:rsidRPr="00933076">
        <w:t xml:space="preserve">lahendamisel osalevate asutuste toimepidevuses; </w:t>
      </w:r>
    </w:p>
    <w:p w14:paraId="2DFC6854" w14:textId="77777777" w:rsidR="00933076" w:rsidRDefault="00933076" w:rsidP="00933076">
      <w:pPr>
        <w:jc w:val="both"/>
      </w:pPr>
      <w:r w:rsidRPr="00933076">
        <w:t>5) toob kaasa muud tõsised ja ulatuslikud üleriigilised või rahvusvahelised mõjud.</w:t>
      </w:r>
    </w:p>
    <w:p w14:paraId="55E6BA08" w14:textId="77777777" w:rsidR="00283C3E" w:rsidRPr="00933076" w:rsidRDefault="00283C3E" w:rsidP="00933076">
      <w:pPr>
        <w:jc w:val="both"/>
      </w:pPr>
    </w:p>
    <w:p w14:paraId="473B1F54" w14:textId="77777777" w:rsidR="00933076" w:rsidRPr="00933076" w:rsidRDefault="00933076" w:rsidP="00933076">
      <w:pPr>
        <w:jc w:val="both"/>
      </w:pPr>
      <w:r w:rsidRPr="00933076">
        <w:t xml:space="preserve">Vabariigi Valitsus on koostanud nimekirja hädaolukordadest, mille puhul on vajalik välja töötada hädaolukorra riskianalüüs ja hädaolukorra lahendamise plaan. Üks selline hädaolukord on massiline sisseränne. </w:t>
      </w:r>
    </w:p>
    <w:p w14:paraId="21A8A020" w14:textId="77777777" w:rsidR="00933076" w:rsidRDefault="00933076" w:rsidP="002D1D88">
      <w:pPr>
        <w:jc w:val="both"/>
      </w:pPr>
    </w:p>
    <w:p w14:paraId="6E6B629B" w14:textId="3A0DDA90" w:rsidR="00213FCC" w:rsidRDefault="00933076" w:rsidP="002D1D88">
      <w:pPr>
        <w:jc w:val="both"/>
      </w:pPr>
      <w:r>
        <w:t xml:space="preserve">Massilisest sisserändest põhjustatud hädaolukorrana </w:t>
      </w:r>
      <w:r w:rsidR="004C7C4D">
        <w:t>käsitletakse riskianalüüside alusel olukorda</w:t>
      </w:r>
      <w:r>
        <w:t xml:space="preserve">, kus </w:t>
      </w:r>
      <w:r w:rsidRPr="00933076">
        <w:t>Eestisse saabub väikestes mitmekümnetest inimestest koosnevates gruppides mitu tuhat välismaalast</w:t>
      </w:r>
      <w:r>
        <w:t>. V</w:t>
      </w:r>
      <w:r w:rsidRPr="00933076">
        <w:t xml:space="preserve">älismaalaste sellises </w:t>
      </w:r>
      <w:r>
        <w:t>mahus</w:t>
      </w:r>
      <w:r w:rsidRPr="00933076">
        <w:t xml:space="preserve"> sisseränne </w:t>
      </w:r>
      <w:r w:rsidR="004C7C4D">
        <w:t xml:space="preserve">ohustab oluliselt </w:t>
      </w:r>
      <w:r w:rsidRPr="00933076">
        <w:t xml:space="preserve">PPA </w:t>
      </w:r>
      <w:r w:rsidR="004C7C4D">
        <w:t>võimekust</w:t>
      </w:r>
      <w:r w:rsidRPr="00933076">
        <w:t xml:space="preserve"> tagada avalikku korda</w:t>
      </w:r>
      <w:r w:rsidR="004C7C4D">
        <w:t xml:space="preserve">, mis omakorda ohustab </w:t>
      </w:r>
      <w:r w:rsidRPr="00933076">
        <w:t>inimeste elu ja tervis</w:t>
      </w:r>
      <w:r w:rsidR="004C7C4D">
        <w:t>t</w:t>
      </w:r>
      <w:r w:rsidRPr="00933076">
        <w:t>. Samuti paneb see suure koormuse kinnipidamis- ja vastuvõtukeskuste mahutavusele ning seal teenuste osutamisele. Hädaolukorras suureneb kohtute ja haldusasutuste menetluskoormus, lisatööjõudu on vaja ka selleks, et osutada tõlke- ja tervishoiuteenuseid ning tagada avalik kord.</w:t>
      </w:r>
      <w:r w:rsidR="00283C3E">
        <w:t xml:space="preserve"> Arvestades Eesti geograafilist paiknemist tuleb pidada ebatõenäoliseks olukorda, kus Eestisse saabub väljakujunenud rändeteekondade kaudu massiliselt rahvusvahelist kaitset vajavaid välismaalasi. Eeskätt tuleb pidada tõenäoliseks, et võimalik välismaalaste massiline sisseränne Eesti välispiiri kaudu leiab aset Venemaa Föderatsiooni toel.</w:t>
      </w:r>
    </w:p>
    <w:p w14:paraId="76A9DBEB" w14:textId="77777777" w:rsidR="002D1D88" w:rsidRDefault="002D1D88" w:rsidP="009802BE">
      <w:pPr>
        <w:rPr>
          <w:b/>
          <w:bCs/>
        </w:rPr>
      </w:pPr>
    </w:p>
    <w:p w14:paraId="6D66C42C" w14:textId="77777777" w:rsidR="002D1D88" w:rsidRPr="002D1D88" w:rsidRDefault="002D1D88" w:rsidP="002D1D88">
      <w:pPr>
        <w:rPr>
          <w:b/>
          <w:bCs/>
        </w:rPr>
      </w:pPr>
      <w:r w:rsidRPr="002D1D88">
        <w:rPr>
          <w:b/>
          <w:bCs/>
        </w:rPr>
        <w:t>5. peatükk</w:t>
      </w:r>
      <w:r>
        <w:rPr>
          <w:b/>
          <w:bCs/>
        </w:rPr>
        <w:t xml:space="preserve"> </w:t>
      </w:r>
      <w:r w:rsidR="00DC5973">
        <w:rPr>
          <w:b/>
          <w:bCs/>
        </w:rPr>
        <w:t>„</w:t>
      </w:r>
      <w:r w:rsidRPr="002D1D88">
        <w:rPr>
          <w:b/>
          <w:bCs/>
        </w:rPr>
        <w:t>AJUTINE KAITSE</w:t>
      </w:r>
      <w:r w:rsidR="00DC5973">
        <w:rPr>
          <w:b/>
          <w:bCs/>
        </w:rPr>
        <w:t>“</w:t>
      </w:r>
    </w:p>
    <w:p w14:paraId="1A80CB4A" w14:textId="77777777" w:rsidR="00551B6B" w:rsidRPr="002D1D88" w:rsidRDefault="00551B6B" w:rsidP="002D1D88">
      <w:pPr>
        <w:rPr>
          <w:b/>
          <w:bCs/>
        </w:rPr>
      </w:pPr>
    </w:p>
    <w:p w14:paraId="6CE1E051" w14:textId="125839E1" w:rsidR="004D5BD1" w:rsidRPr="004D5BD1" w:rsidRDefault="004D5BD1" w:rsidP="004D5BD1">
      <w:pPr>
        <w:jc w:val="both"/>
        <w:rPr>
          <w:b/>
          <w:bCs/>
          <w:color w:val="FF0000"/>
        </w:rPr>
      </w:pPr>
      <w:r>
        <w:t xml:space="preserve">Ajutine kaitse on erandlik menetlus, mille eesmärgiks on anda välismaalaste massilise sisserände korral viivitamatut ja ajutist kaitset välismaalasele juhul, kui välismaalane ei saa päritoluriiki tagasi pöörduda. Ümberasustatud isikute massilise sisserände olemasolu ja konkreetsete isikurühmade kirjelduse, kelle suhtes ajutist kaitset kohaldatakse, määratakse kindlaks </w:t>
      </w:r>
      <w:r w:rsidR="00D5479E">
        <w:t>EL-i</w:t>
      </w:r>
      <w:r>
        <w:t xml:space="preserve"> Nõukogu otsusega. Seega on ajutine kaitse välismaalasele antud kaitse, mida ei </w:t>
      </w:r>
      <w:r>
        <w:lastRenderedPageBreak/>
        <w:t xml:space="preserve">ole täiendavalt, sarnaselt rahvusvahelise kaitse taotlemisega, vajalik isiklikult taotleda. Siseriiklikult on vaja kindlaks teha, kas välismaalane kuulub </w:t>
      </w:r>
      <w:r w:rsidR="00D5479E">
        <w:t>EL-i</w:t>
      </w:r>
      <w:r>
        <w:t xml:space="preserve"> Nõukogu otsuses nimetatud isikute ringi või mitte. </w:t>
      </w:r>
    </w:p>
    <w:p w14:paraId="09ED3A62" w14:textId="77777777" w:rsidR="004D5BD1" w:rsidRPr="002D1D88" w:rsidRDefault="004D5BD1" w:rsidP="002D1D88">
      <w:pPr>
        <w:rPr>
          <w:b/>
          <w:bCs/>
        </w:rPr>
      </w:pPr>
    </w:p>
    <w:p w14:paraId="5A03A0BC" w14:textId="616E841A" w:rsidR="002D1D88" w:rsidRDefault="002D1D88" w:rsidP="002D1D88">
      <w:pPr>
        <w:rPr>
          <w:b/>
          <w:bCs/>
        </w:rPr>
      </w:pPr>
      <w:r w:rsidRPr="002D1D88">
        <w:rPr>
          <w:b/>
          <w:bCs/>
        </w:rPr>
        <w:t>1. jagu</w:t>
      </w:r>
      <w:r>
        <w:rPr>
          <w:b/>
          <w:bCs/>
        </w:rPr>
        <w:t xml:space="preserve"> </w:t>
      </w:r>
      <w:r w:rsidR="00DC5973">
        <w:rPr>
          <w:b/>
          <w:bCs/>
        </w:rPr>
        <w:t>„</w:t>
      </w:r>
      <w:r w:rsidRPr="002D1D88">
        <w:rPr>
          <w:b/>
          <w:bCs/>
        </w:rPr>
        <w:t>Ajutise kaitse kohaldamine ja ajutise kaitse tähtaeg</w:t>
      </w:r>
      <w:r w:rsidR="00DC5973">
        <w:rPr>
          <w:b/>
          <w:bCs/>
        </w:rPr>
        <w:t>“</w:t>
      </w:r>
    </w:p>
    <w:p w14:paraId="676489A8" w14:textId="77777777" w:rsidR="00A62EA5" w:rsidRDefault="00A62EA5" w:rsidP="009802BE">
      <w:pPr>
        <w:rPr>
          <w:b/>
          <w:bCs/>
        </w:rPr>
      </w:pPr>
    </w:p>
    <w:p w14:paraId="1701F1F0" w14:textId="77777777" w:rsidR="00A62EA5" w:rsidRDefault="00666855" w:rsidP="009802BE">
      <w:pPr>
        <w:rPr>
          <w:b/>
          <w:bCs/>
        </w:rPr>
      </w:pPr>
      <w:r w:rsidRPr="00666855">
        <w:rPr>
          <w:b/>
          <w:bCs/>
        </w:rPr>
        <w:t xml:space="preserve">§ </w:t>
      </w:r>
      <w:r w:rsidR="00DC5973">
        <w:rPr>
          <w:b/>
          <w:bCs/>
        </w:rPr>
        <w:t>59</w:t>
      </w:r>
      <w:r w:rsidRPr="00666855">
        <w:rPr>
          <w:b/>
          <w:bCs/>
        </w:rPr>
        <w:t>. Ajutise kaitse kohaldamise otsustamine</w:t>
      </w:r>
    </w:p>
    <w:p w14:paraId="40AB39FC" w14:textId="77777777" w:rsidR="002D1D88" w:rsidRPr="001E23F0" w:rsidRDefault="002D1D88" w:rsidP="002D1D88">
      <w:pPr>
        <w:jc w:val="both"/>
      </w:pPr>
    </w:p>
    <w:p w14:paraId="03DC626D" w14:textId="6611F6C2" w:rsidR="003E3AE4" w:rsidRPr="00B81157" w:rsidRDefault="00020156" w:rsidP="002D1D88">
      <w:pPr>
        <w:jc w:val="both"/>
        <w:rPr>
          <w:color w:val="000000" w:themeColor="text1"/>
        </w:rPr>
      </w:pPr>
      <w:r>
        <w:rPr>
          <w:b/>
          <w:bCs/>
          <w:color w:val="4472C4" w:themeColor="accent1"/>
        </w:rPr>
        <w:t>L</w:t>
      </w:r>
      <w:r w:rsidR="00267C9A" w:rsidRPr="00537B46">
        <w:rPr>
          <w:b/>
          <w:bCs/>
          <w:color w:val="4472C4" w:themeColor="accent1"/>
        </w:rPr>
        <w:t>õi</w:t>
      </w:r>
      <w:r w:rsidR="00260029" w:rsidRPr="00537B46">
        <w:rPr>
          <w:b/>
          <w:bCs/>
          <w:color w:val="4472C4" w:themeColor="accent1"/>
        </w:rPr>
        <w:t>k</w:t>
      </w:r>
      <w:r w:rsidR="00267C9A" w:rsidRPr="00537B46">
        <w:rPr>
          <w:b/>
          <w:bCs/>
          <w:color w:val="4472C4" w:themeColor="accent1"/>
        </w:rPr>
        <w:t>e</w:t>
      </w:r>
      <w:r w:rsidR="00B81157" w:rsidRPr="00537B46">
        <w:rPr>
          <w:b/>
          <w:bCs/>
          <w:color w:val="4472C4" w:themeColor="accent1"/>
        </w:rPr>
        <w:t>ga</w:t>
      </w:r>
      <w:r w:rsidR="00267C9A" w:rsidRPr="00572B6A">
        <w:rPr>
          <w:b/>
          <w:bCs/>
          <w:color w:val="4472C4" w:themeColor="accent1"/>
        </w:rPr>
        <w:t xml:space="preserve"> 1</w:t>
      </w:r>
      <w:r w:rsidR="00267C9A" w:rsidRPr="00572B6A">
        <w:rPr>
          <w:color w:val="4472C4" w:themeColor="accent1"/>
        </w:rPr>
        <w:t xml:space="preserve"> </w:t>
      </w:r>
      <w:r w:rsidR="00B81157" w:rsidRPr="00B81157">
        <w:rPr>
          <w:color w:val="000000" w:themeColor="text1"/>
        </w:rPr>
        <w:t xml:space="preserve">sätestatakse, et </w:t>
      </w:r>
      <w:r w:rsidR="00267C9A" w:rsidRPr="00B81157">
        <w:rPr>
          <w:color w:val="000000" w:themeColor="text1"/>
        </w:rPr>
        <w:t xml:space="preserve">ümberasustatud välismaalaste massilise sisserände olemasolu tõdeb ja ajutise kaitse kohaldamise vajaduse otsustab </w:t>
      </w:r>
      <w:r w:rsidR="00D5479E">
        <w:rPr>
          <w:color w:val="000000" w:themeColor="text1"/>
        </w:rPr>
        <w:t>EL-i</w:t>
      </w:r>
      <w:r w:rsidR="00267C9A" w:rsidRPr="00B81157">
        <w:rPr>
          <w:color w:val="000000" w:themeColor="text1"/>
        </w:rPr>
        <w:t xml:space="preserve"> Nõukogu. </w:t>
      </w:r>
      <w:r w:rsidR="003E3AE4" w:rsidRPr="00B81157">
        <w:rPr>
          <w:color w:val="000000" w:themeColor="text1"/>
        </w:rPr>
        <w:t xml:space="preserve">Nimetatud sättega võetakse üle direktiivi 2001/55/EÜ </w:t>
      </w:r>
      <w:r w:rsidR="00A65DE7">
        <w:t>artikli</w:t>
      </w:r>
      <w:r w:rsidR="00267C9A" w:rsidRPr="00B81157">
        <w:rPr>
          <w:color w:val="000000" w:themeColor="text1"/>
        </w:rPr>
        <w:t xml:space="preserve"> 5 lõige 3, mille kohaselt </w:t>
      </w:r>
      <w:r w:rsidR="003E3AE4" w:rsidRPr="00B81157">
        <w:rPr>
          <w:color w:val="000000" w:themeColor="text1"/>
        </w:rPr>
        <w:t>Nõukogu otsusega nähakse selles osutatud ümberasustatud isikutele ette käesoleva direktiivi sätetele vastav ajutine kaitse kõikides liikmesriikides. Otsus sisaldab vähemalt järgmisi andmeid: a) konkreetsete isikurühmade kirjeldus, kelle suhtes ajutist kaitset kohaldatakse; b) ajutise kaitse jõustumise kuupäev; c) liikmesriikidelt saadud andmed võimalike vastuvõtumahtude kohta; d) komisjonilt, UNHCR-</w:t>
      </w:r>
      <w:proofErr w:type="spellStart"/>
      <w:r w:rsidR="003E3AE4" w:rsidRPr="00B81157">
        <w:rPr>
          <w:color w:val="000000" w:themeColor="text1"/>
        </w:rPr>
        <w:t>lt</w:t>
      </w:r>
      <w:proofErr w:type="spellEnd"/>
      <w:r w:rsidR="003E3AE4" w:rsidRPr="00B81157">
        <w:rPr>
          <w:color w:val="000000" w:themeColor="text1"/>
        </w:rPr>
        <w:t xml:space="preserve"> ja teistelt asjaomastelt rahvusvahelistelt organisatsioonidelt saadud teave.</w:t>
      </w:r>
    </w:p>
    <w:p w14:paraId="38B895F6" w14:textId="77777777" w:rsidR="002D1D88" w:rsidRPr="001E23F0" w:rsidRDefault="002D1D88" w:rsidP="002D1D88">
      <w:pPr>
        <w:jc w:val="both"/>
      </w:pPr>
    </w:p>
    <w:p w14:paraId="1C5DD835" w14:textId="1403F56B" w:rsidR="002075A2" w:rsidRDefault="003E3AE4" w:rsidP="002D1D88">
      <w:pPr>
        <w:jc w:val="both"/>
        <w:rPr>
          <w:color w:val="000000" w:themeColor="text1"/>
        </w:rPr>
      </w:pPr>
      <w:r w:rsidRPr="00572B6A">
        <w:rPr>
          <w:b/>
          <w:bCs/>
          <w:color w:val="4472C4" w:themeColor="accent1"/>
        </w:rPr>
        <w:t>Lõi</w:t>
      </w:r>
      <w:r w:rsidR="00260029" w:rsidRPr="00572B6A">
        <w:rPr>
          <w:b/>
          <w:bCs/>
          <w:color w:val="4472C4" w:themeColor="accent1"/>
        </w:rPr>
        <w:t>k</w:t>
      </w:r>
      <w:r w:rsidRPr="00572B6A">
        <w:rPr>
          <w:b/>
          <w:bCs/>
          <w:color w:val="4472C4" w:themeColor="accent1"/>
        </w:rPr>
        <w:t>e 2</w:t>
      </w:r>
      <w:r w:rsidRPr="00572B6A">
        <w:rPr>
          <w:color w:val="4472C4" w:themeColor="accent1"/>
        </w:rPr>
        <w:t xml:space="preserve"> </w:t>
      </w:r>
      <w:r w:rsidRPr="00B81157">
        <w:rPr>
          <w:color w:val="000000" w:themeColor="text1"/>
        </w:rPr>
        <w:t xml:space="preserve">kohaselt </w:t>
      </w:r>
      <w:r w:rsidR="00B81157" w:rsidRPr="00B81157">
        <w:rPr>
          <w:color w:val="000000" w:themeColor="text1"/>
        </w:rPr>
        <w:t xml:space="preserve">otsustab </w:t>
      </w:r>
      <w:r w:rsidRPr="00B81157">
        <w:rPr>
          <w:color w:val="000000" w:themeColor="text1"/>
        </w:rPr>
        <w:t xml:space="preserve">Vabariigi Valitsus ümberasustatud välismaalaste Eestisse vastuvõtmise ohupiirkonnast või </w:t>
      </w:r>
      <w:r w:rsidR="00D5479E">
        <w:rPr>
          <w:color w:val="000000" w:themeColor="text1"/>
        </w:rPr>
        <w:t>EL-i</w:t>
      </w:r>
      <w:r w:rsidRPr="00B81157">
        <w:rPr>
          <w:color w:val="000000" w:themeColor="text1"/>
        </w:rPr>
        <w:t xml:space="preserve"> liikmesriigist pädevate valitsusasutuste ettepanekul. Vabariigi Valitsus võib otsustada, et Eestis viibivatele rahvusvahelise kaitse taotlejatele, kes kuuluvad käesoleva </w:t>
      </w:r>
      <w:r>
        <w:t>paragrahvi</w:t>
      </w:r>
      <w:r w:rsidRPr="00B81157">
        <w:rPr>
          <w:color w:val="000000" w:themeColor="text1"/>
        </w:rPr>
        <w:t xml:space="preserve"> lõikes 1 nimetatud otsusega hõlmatud välismaalaste kategooriasse, kohaldatakse ajutist kaitset. Sättega võetakse üle direktiivi 2001/55/EÜ </w:t>
      </w:r>
      <w:r w:rsidR="00A65DE7">
        <w:t>artikli</w:t>
      </w:r>
      <w:r w:rsidRPr="00B81157">
        <w:rPr>
          <w:color w:val="000000" w:themeColor="text1"/>
        </w:rPr>
        <w:t xml:space="preserve"> 5 lõige 4</w:t>
      </w:r>
      <w:r w:rsidR="0051759B">
        <w:rPr>
          <w:color w:val="000000" w:themeColor="text1"/>
        </w:rPr>
        <w:t xml:space="preserve">. Selle alusel põhineb </w:t>
      </w:r>
      <w:r w:rsidRPr="00B81157">
        <w:rPr>
          <w:color w:val="000000" w:themeColor="text1"/>
        </w:rPr>
        <w:t xml:space="preserve">Nõukogu otsus </w:t>
      </w:r>
      <w:r w:rsidR="0051759B">
        <w:rPr>
          <w:color w:val="000000" w:themeColor="text1"/>
        </w:rPr>
        <w:t>järgneval teabel</w:t>
      </w:r>
      <w:r w:rsidR="00F91533">
        <w:rPr>
          <w:color w:val="000000" w:themeColor="text1"/>
        </w:rPr>
        <w:t>, milleks</w:t>
      </w:r>
      <w:r w:rsidR="0051759B">
        <w:rPr>
          <w:color w:val="000000" w:themeColor="text1"/>
        </w:rPr>
        <w:t xml:space="preserve"> on </w:t>
      </w:r>
      <w:r w:rsidRPr="00B81157">
        <w:rPr>
          <w:color w:val="000000" w:themeColor="text1"/>
        </w:rPr>
        <w:t>olukorra ning ümberasustatud isikute liikumise ulatus</w:t>
      </w:r>
      <w:r w:rsidR="0051759B">
        <w:rPr>
          <w:color w:val="000000" w:themeColor="text1"/>
        </w:rPr>
        <w:t xml:space="preserve">, </w:t>
      </w:r>
      <w:r w:rsidRPr="00B81157">
        <w:rPr>
          <w:color w:val="000000" w:themeColor="text1"/>
        </w:rPr>
        <w:t>hinnang ajutise kaitse kehtestamise kohasuse kohta, võttes arvesse erakorralise abi ja kohapealse tegevuse võimalust või nimetatud meetmete sobimatust</w:t>
      </w:r>
      <w:r w:rsidR="0051759B">
        <w:rPr>
          <w:color w:val="000000" w:themeColor="text1"/>
        </w:rPr>
        <w:t xml:space="preserve"> ning muu oluline teave, mida saadakse </w:t>
      </w:r>
      <w:r w:rsidRPr="00B81157">
        <w:rPr>
          <w:color w:val="000000" w:themeColor="text1"/>
        </w:rPr>
        <w:t xml:space="preserve">liikmesriikidelt, </w:t>
      </w:r>
      <w:proofErr w:type="spellStart"/>
      <w:r w:rsidR="00F42309">
        <w:rPr>
          <w:color w:val="000000" w:themeColor="text1"/>
        </w:rPr>
        <w:t>EKlt</w:t>
      </w:r>
      <w:proofErr w:type="spellEnd"/>
      <w:r w:rsidRPr="00B81157">
        <w:rPr>
          <w:color w:val="000000" w:themeColor="text1"/>
        </w:rPr>
        <w:t>, UNHCR-</w:t>
      </w:r>
      <w:proofErr w:type="spellStart"/>
      <w:r w:rsidRPr="00B81157">
        <w:rPr>
          <w:color w:val="000000" w:themeColor="text1"/>
        </w:rPr>
        <w:t>lt</w:t>
      </w:r>
      <w:proofErr w:type="spellEnd"/>
      <w:r w:rsidRPr="00B81157">
        <w:rPr>
          <w:color w:val="000000" w:themeColor="text1"/>
        </w:rPr>
        <w:t xml:space="preserve"> ja teistelt asjaomastelt rahvusvahelistelt organisatsioonidelt</w:t>
      </w:r>
      <w:r w:rsidR="0051759B">
        <w:rPr>
          <w:color w:val="000000" w:themeColor="text1"/>
        </w:rPr>
        <w:t xml:space="preserve">. </w:t>
      </w:r>
    </w:p>
    <w:p w14:paraId="573C3AED" w14:textId="77777777" w:rsidR="003C2614" w:rsidRDefault="003C2614" w:rsidP="002D1D88">
      <w:pPr>
        <w:jc w:val="both"/>
        <w:rPr>
          <w:color w:val="000000" w:themeColor="text1"/>
        </w:rPr>
      </w:pPr>
    </w:p>
    <w:p w14:paraId="3CAD6F7D" w14:textId="4EBB2345" w:rsidR="003E3AE4" w:rsidRPr="00B81157" w:rsidRDefault="003E3AE4" w:rsidP="002D1D88">
      <w:pPr>
        <w:jc w:val="both"/>
        <w:rPr>
          <w:color w:val="000000" w:themeColor="text1"/>
        </w:rPr>
      </w:pPr>
      <w:r w:rsidRPr="00B81157">
        <w:rPr>
          <w:color w:val="000000" w:themeColor="text1"/>
        </w:rPr>
        <w:t xml:space="preserve">Samuti võetakse sama sättega üle </w:t>
      </w:r>
      <w:r w:rsidR="002075A2">
        <w:rPr>
          <w:color w:val="000000" w:themeColor="text1"/>
        </w:rPr>
        <w:t xml:space="preserve">sama </w:t>
      </w:r>
      <w:r w:rsidRPr="00B81157">
        <w:rPr>
          <w:color w:val="000000" w:themeColor="text1"/>
        </w:rPr>
        <w:t xml:space="preserve">direktiivi </w:t>
      </w:r>
      <w:r w:rsidR="00A65DE7">
        <w:t>artikli</w:t>
      </w:r>
      <w:r w:rsidRPr="00B81157">
        <w:rPr>
          <w:color w:val="000000" w:themeColor="text1"/>
        </w:rPr>
        <w:t xml:space="preserve"> 7 lõige </w:t>
      </w:r>
      <w:r w:rsidR="00895425" w:rsidRPr="00B81157">
        <w:rPr>
          <w:color w:val="000000" w:themeColor="text1"/>
        </w:rPr>
        <w:t xml:space="preserve">1, mille kohaselt võivad liikmesriigid direktiiviga ettenähtud ajutist kaitset artiklis 5 sätestatud nõukogu otsusega hõlmatud ümberasustatud isikute kategooriate kõrval laiendada </w:t>
      </w:r>
      <w:r w:rsidR="000A79C9">
        <w:rPr>
          <w:color w:val="000000" w:themeColor="text1"/>
        </w:rPr>
        <w:t xml:space="preserve">ka </w:t>
      </w:r>
      <w:r w:rsidR="00895425" w:rsidRPr="00B81157">
        <w:rPr>
          <w:color w:val="000000" w:themeColor="text1"/>
        </w:rPr>
        <w:t>teistele isikutele, kui nad on ümber asustatud samadel põhjustel ning pärit samast riigist või piirkonnast. Liikmesriigid teavitavad sellest viivitamata nõukogu ja komisjoni.</w:t>
      </w:r>
    </w:p>
    <w:p w14:paraId="649ADCA2" w14:textId="77777777" w:rsidR="00895425" w:rsidRDefault="00895425" w:rsidP="002D1D88">
      <w:pPr>
        <w:jc w:val="both"/>
      </w:pPr>
    </w:p>
    <w:p w14:paraId="240F24F8" w14:textId="2268C6B0" w:rsidR="00B53E71" w:rsidRPr="00B81157" w:rsidRDefault="00B53E71" w:rsidP="002D1D88">
      <w:pPr>
        <w:jc w:val="both"/>
        <w:rPr>
          <w:color w:val="000000" w:themeColor="text1"/>
        </w:rPr>
      </w:pPr>
      <w:r w:rsidRPr="003C2614">
        <w:rPr>
          <w:b/>
          <w:bCs/>
          <w:color w:val="4472C4" w:themeColor="accent1"/>
        </w:rPr>
        <w:t>Lõi</w:t>
      </w:r>
      <w:r w:rsidR="00260029" w:rsidRPr="003C2614">
        <w:rPr>
          <w:b/>
          <w:bCs/>
          <w:color w:val="4472C4" w:themeColor="accent1"/>
        </w:rPr>
        <w:t>k</w:t>
      </w:r>
      <w:r w:rsidRPr="003C2614">
        <w:rPr>
          <w:b/>
          <w:bCs/>
          <w:color w:val="4472C4" w:themeColor="accent1"/>
        </w:rPr>
        <w:t>e</w:t>
      </w:r>
      <w:r w:rsidR="00B81157" w:rsidRPr="003C2614">
        <w:rPr>
          <w:b/>
          <w:bCs/>
          <w:color w:val="4472C4" w:themeColor="accent1"/>
        </w:rPr>
        <w:t>ga</w:t>
      </w:r>
      <w:r w:rsidRPr="003C2614">
        <w:rPr>
          <w:b/>
          <w:bCs/>
          <w:color w:val="4472C4" w:themeColor="accent1"/>
        </w:rPr>
        <w:t xml:space="preserve"> 3</w:t>
      </w:r>
      <w:r w:rsidRPr="00B81157">
        <w:rPr>
          <w:color w:val="000000" w:themeColor="text1"/>
        </w:rPr>
        <w:t xml:space="preserve"> </w:t>
      </w:r>
      <w:r w:rsidR="00B81157" w:rsidRPr="00B81157">
        <w:rPr>
          <w:color w:val="000000" w:themeColor="text1"/>
        </w:rPr>
        <w:t xml:space="preserve">sätestatakse, et </w:t>
      </w:r>
      <w:r w:rsidRPr="00B81157">
        <w:rPr>
          <w:color w:val="000000" w:themeColor="text1"/>
        </w:rPr>
        <w:t xml:space="preserve">Vabariigi Valitsuse otsuse alusel kohaldatakse ajutist kaitset selles otsuses nimetatud välismaalastele, kui ei esine ajutise kaitse kohaldamisest keeldumise alust. </w:t>
      </w:r>
      <w:r w:rsidR="000E074B">
        <w:rPr>
          <w:color w:val="000000" w:themeColor="text1"/>
        </w:rPr>
        <w:t>D</w:t>
      </w:r>
      <w:r w:rsidRPr="00537B46">
        <w:rPr>
          <w:color w:val="000000" w:themeColor="text1"/>
        </w:rPr>
        <w:t>irektiivi</w:t>
      </w:r>
      <w:r w:rsidRPr="00B81157">
        <w:rPr>
          <w:color w:val="000000" w:themeColor="text1"/>
        </w:rPr>
        <w:t xml:space="preserve"> 2001/55/EÜ </w:t>
      </w:r>
      <w:r w:rsidR="00125179" w:rsidRPr="00537B46">
        <w:t>artik</w:t>
      </w:r>
      <w:r w:rsidR="00125179">
        <w:t>li</w:t>
      </w:r>
      <w:r w:rsidRPr="00B81157">
        <w:rPr>
          <w:color w:val="000000" w:themeColor="text1"/>
        </w:rPr>
        <w:t xml:space="preserve"> 28 </w:t>
      </w:r>
      <w:r w:rsidRPr="00537B46">
        <w:rPr>
          <w:color w:val="000000" w:themeColor="text1"/>
        </w:rPr>
        <w:t>lõi</w:t>
      </w:r>
      <w:r w:rsidR="00125179">
        <w:rPr>
          <w:color w:val="000000" w:themeColor="text1"/>
        </w:rPr>
        <w:t>k</w:t>
      </w:r>
      <w:r w:rsidRPr="00537B46">
        <w:rPr>
          <w:color w:val="000000" w:themeColor="text1"/>
        </w:rPr>
        <w:t>e</w:t>
      </w:r>
      <w:r w:rsidRPr="00B81157">
        <w:rPr>
          <w:color w:val="000000" w:themeColor="text1"/>
        </w:rPr>
        <w:t xml:space="preserve"> 1 kohaselt võivad liikmesriigid isikule ajutist kaitset mitte võimaldada, kui</w:t>
      </w:r>
      <w:r w:rsidR="00BF1F14">
        <w:rPr>
          <w:color w:val="000000" w:themeColor="text1"/>
        </w:rPr>
        <w:t xml:space="preserve"> </w:t>
      </w:r>
      <w:r w:rsidRPr="00B81157">
        <w:rPr>
          <w:color w:val="000000" w:themeColor="text1"/>
        </w:rPr>
        <w:t>on piisavalt põhjust arvata, et</w:t>
      </w:r>
      <w:r w:rsidR="00BF1F14">
        <w:rPr>
          <w:color w:val="000000" w:themeColor="text1"/>
        </w:rPr>
        <w:t xml:space="preserve"> </w:t>
      </w:r>
      <w:r w:rsidRPr="00B81157">
        <w:rPr>
          <w:color w:val="000000" w:themeColor="text1"/>
        </w:rPr>
        <w:t>ta on pannud toime rahuvastase kuriteo, sõjakuriteo või inimsusevastase kuriteo</w:t>
      </w:r>
      <w:r w:rsidR="00BF1F14">
        <w:rPr>
          <w:color w:val="000000" w:themeColor="text1"/>
        </w:rPr>
        <w:t xml:space="preserve"> või </w:t>
      </w:r>
      <w:r w:rsidRPr="00B81157">
        <w:rPr>
          <w:color w:val="000000" w:themeColor="text1"/>
        </w:rPr>
        <w:t xml:space="preserve">ta on enne ajutist kaitset saava isikuna vastuvõtmist pannud väljaspool vastuvõtvat liikmesriiki toime raske mittepoliitilise kuriteo. Eeldatava karistuse raskusaste peab olema võrreldav selle kuriteo olemusega, milles </w:t>
      </w:r>
      <w:r w:rsidR="00BF1F14">
        <w:rPr>
          <w:color w:val="000000" w:themeColor="text1"/>
        </w:rPr>
        <w:t>seda inimest</w:t>
      </w:r>
      <w:r w:rsidRPr="00B81157">
        <w:rPr>
          <w:color w:val="000000" w:themeColor="text1"/>
        </w:rPr>
        <w:t xml:space="preserve"> kahtlustatakse. Eriti jõhkrad teod, isegi kui need on väidetavalt toime pandud poliitilisel eesmärgil, võib liigitada rasketeks mittepoliitilisteks kuritegudeks. See kehtib nii kuriteo toimepanijate kui ka kuriteole kihutajate suhtes</w:t>
      </w:r>
      <w:r w:rsidR="00BF1F14">
        <w:rPr>
          <w:color w:val="000000" w:themeColor="text1"/>
        </w:rPr>
        <w:t xml:space="preserve">. Samuti on aluseks süüdi olemine </w:t>
      </w:r>
      <w:r w:rsidRPr="00B81157">
        <w:rPr>
          <w:color w:val="000000" w:themeColor="text1"/>
        </w:rPr>
        <w:t>ÜRO eesmärkide ja põhimõtete vastastes tegudes</w:t>
      </w:r>
      <w:r w:rsidR="00BF1F14">
        <w:rPr>
          <w:color w:val="000000" w:themeColor="text1"/>
        </w:rPr>
        <w:t xml:space="preserve">. Lisaks on keeldumise aluseks olukord, kui ajutise kaitse saajate hulka kuuluv inimene asetab </w:t>
      </w:r>
      <w:r w:rsidRPr="00B81157">
        <w:rPr>
          <w:color w:val="000000" w:themeColor="text1"/>
        </w:rPr>
        <w:t xml:space="preserve">ohtu </w:t>
      </w:r>
      <w:r w:rsidR="00BF1F14">
        <w:rPr>
          <w:color w:val="000000" w:themeColor="text1"/>
        </w:rPr>
        <w:t xml:space="preserve">Eesti </w:t>
      </w:r>
      <w:r w:rsidRPr="00B81157">
        <w:rPr>
          <w:color w:val="000000" w:themeColor="text1"/>
        </w:rPr>
        <w:t>julgeoleku või kui ta on kohtuotsuse alusel mõistetud süüdi eriti raskes kuriteos</w:t>
      </w:r>
      <w:r w:rsidR="00BF1F14">
        <w:rPr>
          <w:color w:val="000000" w:themeColor="text1"/>
        </w:rPr>
        <w:t xml:space="preserve"> ja </w:t>
      </w:r>
      <w:r w:rsidRPr="00B81157">
        <w:rPr>
          <w:color w:val="000000" w:themeColor="text1"/>
        </w:rPr>
        <w:t>on seetõttu ühiskonnaohtlik.</w:t>
      </w:r>
    </w:p>
    <w:p w14:paraId="4031356C" w14:textId="77777777" w:rsidR="001C2861" w:rsidRDefault="001C2861" w:rsidP="009802BE">
      <w:pPr>
        <w:rPr>
          <w:b/>
          <w:bCs/>
        </w:rPr>
      </w:pPr>
    </w:p>
    <w:p w14:paraId="3ADB44D4" w14:textId="04854EC7" w:rsidR="00666855" w:rsidRDefault="00666855" w:rsidP="009802BE">
      <w:pPr>
        <w:rPr>
          <w:b/>
          <w:bCs/>
        </w:rPr>
      </w:pPr>
      <w:r w:rsidRPr="00666855">
        <w:rPr>
          <w:b/>
          <w:bCs/>
        </w:rPr>
        <w:t>§ 6</w:t>
      </w:r>
      <w:r w:rsidR="001C2861">
        <w:rPr>
          <w:b/>
          <w:bCs/>
        </w:rPr>
        <w:t>0</w:t>
      </w:r>
      <w:r w:rsidRPr="00666855">
        <w:rPr>
          <w:b/>
          <w:bCs/>
        </w:rPr>
        <w:t>. Ajutise kaitse tähtaeg</w:t>
      </w:r>
    </w:p>
    <w:p w14:paraId="6D9DC871" w14:textId="77777777" w:rsidR="002D1D88" w:rsidRDefault="002D1D88" w:rsidP="002D1D88">
      <w:pPr>
        <w:jc w:val="both"/>
      </w:pPr>
    </w:p>
    <w:p w14:paraId="591F97C7" w14:textId="7BE0312C" w:rsidR="008A7183" w:rsidRDefault="00727CEE" w:rsidP="00980414">
      <w:pPr>
        <w:jc w:val="both"/>
        <w:rPr>
          <w:color w:val="000000" w:themeColor="text1"/>
        </w:rPr>
      </w:pPr>
      <w:r w:rsidRPr="003C2614">
        <w:rPr>
          <w:b/>
          <w:bCs/>
          <w:color w:val="4472C4" w:themeColor="accent1"/>
        </w:rPr>
        <w:t>Paragrahviga 60</w:t>
      </w:r>
      <w:r w:rsidRPr="003C2614">
        <w:rPr>
          <w:color w:val="4472C4" w:themeColor="accent1"/>
        </w:rPr>
        <w:t xml:space="preserve"> </w:t>
      </w:r>
      <w:r w:rsidRPr="004D7110">
        <w:rPr>
          <w:color w:val="000000" w:themeColor="text1"/>
        </w:rPr>
        <w:t xml:space="preserve">võetakse üle </w:t>
      </w:r>
      <w:r w:rsidR="007A051A">
        <w:rPr>
          <w:color w:val="000000" w:themeColor="text1"/>
        </w:rPr>
        <w:t xml:space="preserve">direktiivi </w:t>
      </w:r>
      <w:r w:rsidRPr="004D7110">
        <w:rPr>
          <w:color w:val="000000" w:themeColor="text1"/>
        </w:rPr>
        <w:t xml:space="preserve">2001/55/EÜ </w:t>
      </w:r>
      <w:r w:rsidR="00A65DE7">
        <w:t>artikli</w:t>
      </w:r>
      <w:r w:rsidRPr="004D7110">
        <w:rPr>
          <w:color w:val="000000" w:themeColor="text1"/>
        </w:rPr>
        <w:t xml:space="preserve"> 4 lõige 1, mille kohaselt, ilma et see piiraks sama direktiivi </w:t>
      </w:r>
      <w:r w:rsidR="00871CFB" w:rsidRPr="00537B46">
        <w:t>artik</w:t>
      </w:r>
      <w:r w:rsidR="00871CFB">
        <w:t>li</w:t>
      </w:r>
      <w:r w:rsidRPr="004D7110">
        <w:rPr>
          <w:color w:val="000000" w:themeColor="text1"/>
        </w:rPr>
        <w:t xml:space="preserve"> 6 kohaldamist, on ajutise kaitse tähtaeg üks aasta. Kui ajutise </w:t>
      </w:r>
      <w:r w:rsidRPr="004D7110">
        <w:rPr>
          <w:color w:val="000000" w:themeColor="text1"/>
        </w:rPr>
        <w:lastRenderedPageBreak/>
        <w:t xml:space="preserve">kaitse kohaldamist </w:t>
      </w:r>
      <w:r w:rsidR="00871CFB" w:rsidRPr="00537B46">
        <w:t>artik</w:t>
      </w:r>
      <w:r w:rsidR="00871CFB">
        <w:t>li</w:t>
      </w:r>
      <w:r w:rsidRPr="004D7110">
        <w:rPr>
          <w:color w:val="000000" w:themeColor="text1"/>
        </w:rPr>
        <w:t xml:space="preserve"> 6 lõike 1 punkti b alusel ei lõpetata, võib kohaldamist automaatselt kuuekuuliste ajavahemike kaupa pikendada kuni ühe aasta võrra. Sama artikli lõige 2, sätestab, et kui ajutiseks kaitseks on jätkuvalt põhjust, võib nõukogu kvalifitseeritud häälteenamusega otsustada ajutise kaitse direktiivi kohaldamist pikendada kuni ühe aasta võrra </w:t>
      </w:r>
      <w:r w:rsidR="00F42309">
        <w:rPr>
          <w:color w:val="000000" w:themeColor="text1"/>
        </w:rPr>
        <w:t>EK</w:t>
      </w:r>
      <w:r w:rsidRPr="004D7110">
        <w:rPr>
          <w:color w:val="000000" w:themeColor="text1"/>
        </w:rPr>
        <w:t xml:space="preserve"> ettepanekul, kes vaatab läbi ka iga liikmesriigi taotluse nõukogule ettepaneku tegemise kohta.</w:t>
      </w:r>
      <w:r w:rsidR="00980414">
        <w:rPr>
          <w:color w:val="000000" w:themeColor="text1"/>
        </w:rPr>
        <w:t xml:space="preserve"> </w:t>
      </w:r>
    </w:p>
    <w:p w14:paraId="2C0E8988" w14:textId="77777777" w:rsidR="008A7183" w:rsidRDefault="008A7183" w:rsidP="00980414">
      <w:pPr>
        <w:jc w:val="both"/>
        <w:rPr>
          <w:color w:val="000000" w:themeColor="text1"/>
        </w:rPr>
      </w:pPr>
    </w:p>
    <w:p w14:paraId="44BEF0E3" w14:textId="2A6537F3" w:rsidR="00D24F0D" w:rsidRDefault="00980414" w:rsidP="00980414">
      <w:pPr>
        <w:jc w:val="both"/>
      </w:pPr>
      <w:r>
        <w:t>Reageerimaks Venemaa sissetungile Ukrainasse</w:t>
      </w:r>
      <w:r w:rsidRPr="00C977DA">
        <w:t xml:space="preserve"> tegi </w:t>
      </w:r>
      <w:r w:rsidR="00D5479E">
        <w:t>EL-i</w:t>
      </w:r>
      <w:r>
        <w:t xml:space="preserve"> K</w:t>
      </w:r>
      <w:r w:rsidRPr="00C977DA">
        <w:t xml:space="preserve">omisjon 2. märtsil 2022 ettepaneku </w:t>
      </w:r>
      <w:r>
        <w:t xml:space="preserve">rakendada direktiivi </w:t>
      </w:r>
      <w:r w:rsidRPr="004D7110">
        <w:rPr>
          <w:color w:val="000000" w:themeColor="text1"/>
        </w:rPr>
        <w:t>2001/55/EÜ</w:t>
      </w:r>
      <w:r w:rsidR="007A051A">
        <w:rPr>
          <w:color w:val="000000" w:themeColor="text1"/>
        </w:rPr>
        <w:t>,</w:t>
      </w:r>
      <w:r>
        <w:rPr>
          <w:color w:val="000000" w:themeColor="text1"/>
        </w:rPr>
        <w:t xml:space="preserve"> </w:t>
      </w:r>
      <w:r>
        <w:t xml:space="preserve">misjärel võttis </w:t>
      </w:r>
      <w:r w:rsidRPr="00C977DA">
        <w:t>Nõukogu 4. märtsil 2022 vastu otsuse</w:t>
      </w:r>
      <w:r w:rsidR="00681F45">
        <w:t xml:space="preserve"> </w:t>
      </w:r>
      <w:r w:rsidR="00681F45" w:rsidRPr="004B4E67">
        <w:t>(EL) 2022/382</w:t>
      </w:r>
      <w:r w:rsidR="004B4E67">
        <w:rPr>
          <w:rStyle w:val="Allmrkuseviide"/>
        </w:rPr>
        <w:footnoteReference w:id="85"/>
      </w:r>
      <w:r w:rsidRPr="00C977DA">
        <w:t>, millega a</w:t>
      </w:r>
      <w:r>
        <w:t>nti</w:t>
      </w:r>
      <w:r w:rsidRPr="00C977DA">
        <w:t xml:space="preserve"> Ukraina sõja eest põgenevatele inimestele õigus ajutisele kaitsele.</w:t>
      </w:r>
      <w:r>
        <w:t xml:space="preserve"> </w:t>
      </w:r>
      <w:r w:rsidR="00A04F85" w:rsidRPr="00A04F85">
        <w:t>Vastavalt direktiivi artikli 4 lõikele 1 kohaldati ajutist kaitset esialgu ühe aasta jooksul kuni 4. märtsini 2023 ja seejärel pikendati seda automaatselt veel üheks aastaks kuni 4. märtsini 2024.</w:t>
      </w:r>
      <w:r w:rsidR="00A04F85">
        <w:t xml:space="preserve"> </w:t>
      </w:r>
      <w:r w:rsidR="00A04F85" w:rsidRPr="00A04F85">
        <w:t>19. oktoobril 2023 võttis nõukogu vastu rakendusotsuse (EL) 2023/2409</w:t>
      </w:r>
      <w:r w:rsidR="00A04F85">
        <w:rPr>
          <w:rStyle w:val="Allmrkuseviide"/>
        </w:rPr>
        <w:footnoteReference w:id="86"/>
      </w:r>
      <w:r w:rsidR="00A04F85" w:rsidRPr="00A04F85">
        <w:t>, millega pikendati rakendusotsusega (EL) 2022/382 kehtestatud ajutist kaitset kuni 4. märtsini 2025. 11. juunil 2024 võttis nõukogu vastu rakendusotsuse (EL) 2024/1836</w:t>
      </w:r>
      <w:r w:rsidR="00A04F85">
        <w:rPr>
          <w:rStyle w:val="Allmrkuseviide"/>
        </w:rPr>
        <w:footnoteReference w:id="87"/>
      </w:r>
      <w:r w:rsidR="00A04F85" w:rsidRPr="00A04F85">
        <w:t xml:space="preserve">, millega pikendati rakendusotsusega (EL) 2022/382 kehtestatud ajutist kaitset kuni 4. </w:t>
      </w:r>
      <w:r w:rsidR="00D24F0D" w:rsidRPr="00F714B6">
        <w:t>märtsini 2026</w:t>
      </w:r>
      <w:r w:rsidR="00D24F0D">
        <w:t>. Nõnda</w:t>
      </w:r>
      <w:r w:rsidR="00D24F0D" w:rsidRPr="00F714B6">
        <w:t xml:space="preserve"> </w:t>
      </w:r>
      <w:r w:rsidR="00D24F0D">
        <w:t xml:space="preserve">said </w:t>
      </w:r>
      <w:r w:rsidR="00D24F0D" w:rsidRPr="00F714B6">
        <w:t xml:space="preserve">liikmesriigid </w:t>
      </w:r>
      <w:r w:rsidR="00D24F0D">
        <w:t xml:space="preserve">jätkata </w:t>
      </w:r>
      <w:r w:rsidR="00D24F0D" w:rsidRPr="00F714B6">
        <w:t>uute ajutise kaitse saajate registreerimist</w:t>
      </w:r>
      <w:r w:rsidR="00D24F0D">
        <w:t xml:space="preserve"> ja pikendada kaitse kehtivust neile</w:t>
      </w:r>
      <w:r w:rsidR="00D24F0D" w:rsidRPr="00F714B6">
        <w:t>, kellele ajutine kaitse oli juba antud</w:t>
      </w:r>
      <w:r w:rsidR="00095A6C">
        <w:t>.</w:t>
      </w:r>
    </w:p>
    <w:p w14:paraId="3CAF5CD0" w14:textId="77777777" w:rsidR="00727CEE" w:rsidRPr="004D7110" w:rsidRDefault="00727CEE" w:rsidP="002D1D88">
      <w:pPr>
        <w:jc w:val="both"/>
        <w:rPr>
          <w:color w:val="000000" w:themeColor="text1"/>
        </w:rPr>
      </w:pPr>
    </w:p>
    <w:p w14:paraId="2E886A96" w14:textId="1E7FF5BF" w:rsidR="004D7110" w:rsidRPr="004D7110" w:rsidRDefault="00195AC1" w:rsidP="002D1D88">
      <w:pPr>
        <w:jc w:val="both"/>
        <w:rPr>
          <w:color w:val="000000" w:themeColor="text1"/>
        </w:rPr>
      </w:pPr>
      <w:r>
        <w:rPr>
          <w:b/>
          <w:bCs/>
          <w:color w:val="4472C4" w:themeColor="accent1"/>
        </w:rPr>
        <w:t>L</w:t>
      </w:r>
      <w:r w:rsidR="00727CEE" w:rsidRPr="003C2614">
        <w:rPr>
          <w:b/>
          <w:bCs/>
          <w:color w:val="4472C4" w:themeColor="accent1"/>
        </w:rPr>
        <w:t>õikes 1</w:t>
      </w:r>
      <w:r w:rsidR="00727CEE">
        <w:rPr>
          <w:b/>
          <w:color w:val="4472C4" w:themeColor="accent1"/>
        </w:rPr>
        <w:t xml:space="preserve"> </w:t>
      </w:r>
      <w:r w:rsidR="00727CEE" w:rsidRPr="004D7110">
        <w:rPr>
          <w:color w:val="000000" w:themeColor="text1"/>
        </w:rPr>
        <w:t xml:space="preserve">sätestatakse, et </w:t>
      </w:r>
      <w:r w:rsidR="00260029" w:rsidRPr="004D7110">
        <w:rPr>
          <w:color w:val="000000" w:themeColor="text1"/>
        </w:rPr>
        <w:t>ajutise</w:t>
      </w:r>
      <w:r w:rsidR="002D1D88" w:rsidRPr="004D7110">
        <w:rPr>
          <w:color w:val="000000" w:themeColor="text1"/>
        </w:rPr>
        <w:t xml:space="preserve"> kaitse tähtaeg üks aasta.</w:t>
      </w:r>
      <w:r w:rsidR="00727CEE" w:rsidRPr="004D7110">
        <w:rPr>
          <w:color w:val="000000" w:themeColor="text1"/>
        </w:rPr>
        <w:t xml:space="preserve"> </w:t>
      </w:r>
      <w:r w:rsidR="00727CEE" w:rsidRPr="003C2614">
        <w:rPr>
          <w:b/>
          <w:bCs/>
          <w:color w:val="4472C4" w:themeColor="accent1"/>
        </w:rPr>
        <w:t>Lõikes 2</w:t>
      </w:r>
      <w:r w:rsidR="00727CEE" w:rsidRPr="003C2614">
        <w:rPr>
          <w:color w:val="4472C4" w:themeColor="accent1"/>
        </w:rPr>
        <w:t xml:space="preserve"> </w:t>
      </w:r>
      <w:r w:rsidR="00727CEE" w:rsidRPr="004D7110">
        <w:rPr>
          <w:color w:val="000000" w:themeColor="text1"/>
        </w:rPr>
        <w:t xml:space="preserve">sätestatakse, et juhul </w:t>
      </w:r>
      <w:r w:rsidR="00260029" w:rsidRPr="004D7110">
        <w:rPr>
          <w:color w:val="000000" w:themeColor="text1"/>
        </w:rPr>
        <w:t xml:space="preserve">kui </w:t>
      </w:r>
      <w:r w:rsidR="00D5479E">
        <w:rPr>
          <w:color w:val="000000" w:themeColor="text1"/>
        </w:rPr>
        <w:t>EL-i</w:t>
      </w:r>
      <w:r w:rsidR="00260029" w:rsidRPr="004D7110">
        <w:rPr>
          <w:color w:val="000000" w:themeColor="text1"/>
        </w:rPr>
        <w:t xml:space="preserve"> </w:t>
      </w:r>
      <w:r w:rsidR="00727CEE" w:rsidRPr="004D7110">
        <w:rPr>
          <w:color w:val="000000" w:themeColor="text1"/>
        </w:rPr>
        <w:t>n</w:t>
      </w:r>
      <w:r w:rsidR="00260029" w:rsidRPr="004D7110">
        <w:rPr>
          <w:color w:val="000000" w:themeColor="text1"/>
        </w:rPr>
        <w:t xml:space="preserve">õukogu ei lõpeta ajutise kaitse </w:t>
      </w:r>
      <w:r w:rsidR="00727CEE" w:rsidRPr="004D7110">
        <w:rPr>
          <w:color w:val="000000" w:themeColor="text1"/>
        </w:rPr>
        <w:t>kohaldamist</w:t>
      </w:r>
      <w:r w:rsidR="00260029" w:rsidRPr="004D7110">
        <w:rPr>
          <w:color w:val="000000" w:themeColor="text1"/>
        </w:rPr>
        <w:t xml:space="preserve">, võidakse </w:t>
      </w:r>
      <w:r w:rsidR="00727CEE" w:rsidRPr="004D7110">
        <w:rPr>
          <w:color w:val="000000" w:themeColor="text1"/>
        </w:rPr>
        <w:t xml:space="preserve">kohaldamise tähtaega </w:t>
      </w:r>
      <w:r w:rsidR="00260029" w:rsidRPr="004D7110">
        <w:rPr>
          <w:color w:val="000000" w:themeColor="text1"/>
        </w:rPr>
        <w:t>pikendada kuue kuu kaupa kuni ühe aasta võrra.</w:t>
      </w:r>
      <w:r w:rsidR="00727CEE" w:rsidRPr="004D7110">
        <w:rPr>
          <w:color w:val="000000" w:themeColor="text1"/>
        </w:rPr>
        <w:t xml:space="preserve"> Seega on võimalik rakendada automaatset pikendamist kahel korral kuue kuu kaupa ning kokku üheks aastaks.</w:t>
      </w:r>
      <w:r w:rsidR="00EE641C" w:rsidRPr="004D7110">
        <w:rPr>
          <w:color w:val="000000" w:themeColor="text1"/>
        </w:rPr>
        <w:t xml:space="preserve"> </w:t>
      </w:r>
      <w:r w:rsidR="00EE641C" w:rsidRPr="003C2614">
        <w:rPr>
          <w:b/>
          <w:bCs/>
          <w:color w:val="4472C4" w:themeColor="accent1"/>
        </w:rPr>
        <w:t xml:space="preserve">Lõikega </w:t>
      </w:r>
      <w:r w:rsidR="004D7110" w:rsidRPr="003C2614">
        <w:rPr>
          <w:b/>
          <w:bCs/>
          <w:color w:val="4472C4" w:themeColor="accent1"/>
        </w:rPr>
        <w:t>3</w:t>
      </w:r>
      <w:r w:rsidR="004D7110" w:rsidRPr="004D7110">
        <w:rPr>
          <w:color w:val="000000" w:themeColor="text1"/>
        </w:rPr>
        <w:t xml:space="preserve"> sätestatakse, et juhul</w:t>
      </w:r>
      <w:r w:rsidR="00260029" w:rsidRPr="004D7110">
        <w:rPr>
          <w:color w:val="000000" w:themeColor="text1"/>
        </w:rPr>
        <w:t xml:space="preserve"> kui ajutise kaitse kohaldamine on jätkuvalt põhjendatud, võib </w:t>
      </w:r>
      <w:r w:rsidR="00D5479E">
        <w:rPr>
          <w:color w:val="000000" w:themeColor="text1"/>
        </w:rPr>
        <w:t>EL-i</w:t>
      </w:r>
      <w:r w:rsidR="00260029" w:rsidRPr="004D7110">
        <w:rPr>
          <w:color w:val="000000" w:themeColor="text1"/>
        </w:rPr>
        <w:t xml:space="preserve"> </w:t>
      </w:r>
      <w:r w:rsidR="004D7110" w:rsidRPr="004D7110">
        <w:rPr>
          <w:color w:val="000000" w:themeColor="text1"/>
        </w:rPr>
        <w:t>n</w:t>
      </w:r>
      <w:r w:rsidR="00260029" w:rsidRPr="004D7110">
        <w:rPr>
          <w:color w:val="000000" w:themeColor="text1"/>
        </w:rPr>
        <w:t xml:space="preserve">õukogu </w:t>
      </w:r>
      <w:r w:rsidR="004D7110" w:rsidRPr="004D7110">
        <w:rPr>
          <w:color w:val="000000" w:themeColor="text1"/>
        </w:rPr>
        <w:t xml:space="preserve">ajutise kaitse kohaldamist </w:t>
      </w:r>
      <w:r w:rsidR="00260029" w:rsidRPr="004D7110">
        <w:rPr>
          <w:color w:val="000000" w:themeColor="text1"/>
        </w:rPr>
        <w:t>pikendada kuni ühe aasta võrra.</w:t>
      </w:r>
      <w:r w:rsidR="004D7110" w:rsidRPr="004D7110">
        <w:rPr>
          <w:color w:val="000000" w:themeColor="text1"/>
        </w:rPr>
        <w:t xml:space="preserve"> </w:t>
      </w:r>
    </w:p>
    <w:p w14:paraId="426DB9DC" w14:textId="77777777" w:rsidR="004D7110" w:rsidRPr="004D7110" w:rsidRDefault="004D7110" w:rsidP="002D1D88">
      <w:pPr>
        <w:jc w:val="both"/>
        <w:rPr>
          <w:color w:val="000000" w:themeColor="text1"/>
        </w:rPr>
      </w:pPr>
    </w:p>
    <w:p w14:paraId="067FFDB3" w14:textId="77777777" w:rsidR="00260029" w:rsidRPr="004D7110" w:rsidRDefault="004D7110" w:rsidP="002D1D88">
      <w:pPr>
        <w:jc w:val="both"/>
        <w:rPr>
          <w:color w:val="000000" w:themeColor="text1"/>
        </w:rPr>
      </w:pPr>
      <w:r w:rsidRPr="004D7110">
        <w:rPr>
          <w:color w:val="000000" w:themeColor="text1"/>
        </w:rPr>
        <w:t xml:space="preserve">Seega sätestatakse direktiiviga kooskõlas olev ajutise kaitse direktiivi kohaldamise ja selle pikendamise otsustamine vastavalt Euroopa Komisoni ettepanekule ja </w:t>
      </w:r>
      <w:r w:rsidR="00F91533">
        <w:rPr>
          <w:color w:val="000000" w:themeColor="text1"/>
        </w:rPr>
        <w:t>N</w:t>
      </w:r>
      <w:r w:rsidRPr="004D7110">
        <w:rPr>
          <w:color w:val="000000" w:themeColor="text1"/>
        </w:rPr>
        <w:t xml:space="preserve">õukogu otsusele. </w:t>
      </w:r>
    </w:p>
    <w:p w14:paraId="77346828" w14:textId="77777777" w:rsidR="002D1D88" w:rsidRDefault="002D1D88" w:rsidP="009802BE">
      <w:pPr>
        <w:rPr>
          <w:b/>
          <w:bCs/>
        </w:rPr>
      </w:pPr>
    </w:p>
    <w:p w14:paraId="308CC636" w14:textId="77777777" w:rsidR="002D1D88" w:rsidRDefault="001C2861" w:rsidP="009802BE">
      <w:pPr>
        <w:rPr>
          <w:b/>
          <w:bCs/>
        </w:rPr>
      </w:pPr>
      <w:r w:rsidRPr="001C2861">
        <w:rPr>
          <w:b/>
          <w:bCs/>
        </w:rPr>
        <w:t>2. jagu „Ajutise kaitse menetlus ja elamisluba“</w:t>
      </w:r>
    </w:p>
    <w:p w14:paraId="239CCCE0" w14:textId="77777777" w:rsidR="001C2861" w:rsidRDefault="001C2861" w:rsidP="009802BE">
      <w:pPr>
        <w:rPr>
          <w:b/>
          <w:bCs/>
        </w:rPr>
      </w:pPr>
    </w:p>
    <w:p w14:paraId="516C7D3F" w14:textId="77777777" w:rsidR="00A62EA5" w:rsidRDefault="00666855" w:rsidP="009802BE">
      <w:pPr>
        <w:rPr>
          <w:b/>
          <w:bCs/>
        </w:rPr>
      </w:pPr>
      <w:r w:rsidRPr="00666855">
        <w:rPr>
          <w:b/>
          <w:bCs/>
        </w:rPr>
        <w:t>§ 6</w:t>
      </w:r>
      <w:r w:rsidR="001C2861">
        <w:rPr>
          <w:b/>
          <w:bCs/>
        </w:rPr>
        <w:t>1</w:t>
      </w:r>
      <w:r w:rsidRPr="00666855">
        <w:rPr>
          <w:b/>
          <w:bCs/>
        </w:rPr>
        <w:t>. Ajutise kaitse alusel elamisloa taotlemine</w:t>
      </w:r>
    </w:p>
    <w:p w14:paraId="5F578B7B" w14:textId="77777777" w:rsidR="002D1D88" w:rsidRDefault="002D1D88" w:rsidP="002D1D88">
      <w:pPr>
        <w:jc w:val="both"/>
        <w:rPr>
          <w:b/>
          <w:color w:val="FF0000"/>
        </w:rPr>
      </w:pPr>
    </w:p>
    <w:p w14:paraId="2B696AA0" w14:textId="0765ECB6" w:rsidR="000F478C" w:rsidRPr="000F478C" w:rsidRDefault="000F478C" w:rsidP="000F478C">
      <w:pPr>
        <w:pStyle w:val="Kehatekst"/>
        <w:rPr>
          <w:rFonts w:eastAsiaTheme="minorHAnsi"/>
          <w:color w:val="000000" w:themeColor="text1"/>
          <w:spacing w:val="0"/>
          <w:kern w:val="2"/>
          <w:szCs w:val="24"/>
          <w14:ligatures w14:val="standardContextual"/>
        </w:rPr>
      </w:pPr>
      <w:r w:rsidRPr="000F478C">
        <w:rPr>
          <w:rFonts w:eastAsiaTheme="minorHAnsi"/>
          <w:color w:val="000000" w:themeColor="text1"/>
          <w:spacing w:val="0"/>
          <w:kern w:val="2"/>
          <w:szCs w:val="24"/>
          <w14:ligatures w14:val="standardContextual"/>
        </w:rPr>
        <w:t xml:space="preserve">Ajutist kaitset saama õigustatud välismaalane esitab Eestisse saabudes elamisloa taotluse, mitte </w:t>
      </w:r>
      <w:r>
        <w:rPr>
          <w:rFonts w:eastAsiaTheme="minorHAnsi"/>
          <w:color w:val="000000" w:themeColor="text1"/>
          <w:spacing w:val="0"/>
          <w:kern w:val="2"/>
          <w:szCs w:val="24"/>
          <w14:ligatures w14:val="standardContextual"/>
        </w:rPr>
        <w:t xml:space="preserve">eraldiseisva </w:t>
      </w:r>
      <w:r w:rsidRPr="000F478C">
        <w:rPr>
          <w:rFonts w:eastAsiaTheme="minorHAnsi"/>
          <w:color w:val="000000" w:themeColor="text1"/>
          <w:spacing w:val="0"/>
          <w:kern w:val="2"/>
          <w:szCs w:val="24"/>
          <w14:ligatures w14:val="standardContextual"/>
        </w:rPr>
        <w:t xml:space="preserve">ajutise kaitse taotluse, kuivõrd </w:t>
      </w:r>
      <w:r w:rsidR="00D5479E">
        <w:rPr>
          <w:rFonts w:eastAsiaTheme="minorHAnsi"/>
          <w:color w:val="000000" w:themeColor="text1"/>
          <w:spacing w:val="0"/>
          <w:kern w:val="2"/>
          <w:szCs w:val="24"/>
          <w14:ligatures w14:val="standardContextual"/>
        </w:rPr>
        <w:t>EL-i</w:t>
      </w:r>
      <w:r w:rsidRPr="000F478C">
        <w:rPr>
          <w:rFonts w:eastAsiaTheme="minorHAnsi"/>
          <w:color w:val="000000" w:themeColor="text1"/>
          <w:spacing w:val="0"/>
          <w:kern w:val="2"/>
          <w:szCs w:val="24"/>
          <w14:ligatures w14:val="standardContextual"/>
        </w:rPr>
        <w:t xml:space="preserve"> Nõukogu otsuse alusel on talle juba antud ajutise kaitse staatus. </w:t>
      </w:r>
      <w:r w:rsidR="00195AC1">
        <w:rPr>
          <w:rFonts w:eastAsiaTheme="minorHAnsi"/>
          <w:color w:val="000000" w:themeColor="text1"/>
          <w:spacing w:val="0"/>
          <w:kern w:val="2"/>
          <w:szCs w:val="24"/>
          <w14:ligatures w14:val="standardContextual"/>
        </w:rPr>
        <w:t>VMS</w:t>
      </w:r>
      <w:r w:rsidR="00150273" w:rsidRPr="00537B46">
        <w:rPr>
          <w:rFonts w:eastAsiaTheme="minorHAnsi"/>
          <w:color w:val="000000" w:themeColor="text1"/>
          <w:spacing w:val="0"/>
          <w:kern w:val="2"/>
          <w:szCs w:val="24"/>
          <w14:ligatures w14:val="standardContextual"/>
        </w:rPr>
        <w:t xml:space="preserve"> </w:t>
      </w:r>
      <w:r w:rsidR="00CE6566" w:rsidRPr="00A63E35">
        <w:t>§</w:t>
      </w:r>
      <w:r w:rsidR="00150273">
        <w:rPr>
          <w:rFonts w:eastAsiaTheme="minorHAnsi"/>
          <w:color w:val="000000" w:themeColor="text1"/>
          <w:spacing w:val="0"/>
          <w:kern w:val="2"/>
          <w:szCs w:val="24"/>
          <w14:ligatures w14:val="standardContextual"/>
        </w:rPr>
        <w:t xml:space="preserve"> 211 lõike 1 kohaselt otsustab </w:t>
      </w:r>
      <w:r w:rsidR="00150273">
        <w:rPr>
          <w:color w:val="000000" w:themeColor="text1"/>
        </w:rPr>
        <w:t>t</w:t>
      </w:r>
      <w:r w:rsidR="00150273" w:rsidRPr="00150273">
        <w:rPr>
          <w:color w:val="000000" w:themeColor="text1"/>
        </w:rPr>
        <w:t xml:space="preserve">ähtajalise elamisloa andmise või andmisest keeldumise, pikendamise või pikendamisest keeldumise </w:t>
      </w:r>
      <w:r w:rsidR="00457A1A">
        <w:rPr>
          <w:color w:val="000000" w:themeColor="text1"/>
        </w:rPr>
        <w:t>PPA</w:t>
      </w:r>
      <w:r w:rsidR="00150273" w:rsidRPr="00150273">
        <w:rPr>
          <w:color w:val="000000" w:themeColor="text1"/>
        </w:rPr>
        <w:t xml:space="preserve">, kui </w:t>
      </w:r>
      <w:r w:rsidR="00150273">
        <w:rPr>
          <w:color w:val="000000" w:themeColor="text1"/>
        </w:rPr>
        <w:t xml:space="preserve">nimetatud </w:t>
      </w:r>
      <w:r w:rsidR="00150273" w:rsidRPr="00150273">
        <w:rPr>
          <w:color w:val="000000" w:themeColor="text1"/>
        </w:rPr>
        <w:t xml:space="preserve">seadus või </w:t>
      </w:r>
      <w:proofErr w:type="spellStart"/>
      <w:r w:rsidR="00150273" w:rsidRPr="00150273">
        <w:rPr>
          <w:color w:val="000000" w:themeColor="text1"/>
        </w:rPr>
        <w:t>välisleping</w:t>
      </w:r>
      <w:proofErr w:type="spellEnd"/>
      <w:r w:rsidR="00150273" w:rsidRPr="00150273">
        <w:rPr>
          <w:color w:val="000000" w:themeColor="text1"/>
        </w:rPr>
        <w:t xml:space="preserve"> ei sätesta teisiti.</w:t>
      </w:r>
      <w:r w:rsidR="00E2478C">
        <w:rPr>
          <w:rFonts w:eastAsiaTheme="minorHAnsi"/>
          <w:color w:val="000000" w:themeColor="text1"/>
          <w:spacing w:val="0"/>
          <w:kern w:val="2"/>
          <w:szCs w:val="24"/>
          <w14:ligatures w14:val="standardContextual"/>
        </w:rPr>
        <w:t xml:space="preserve"> </w:t>
      </w:r>
      <w:r w:rsidRPr="000F478C">
        <w:rPr>
          <w:rFonts w:eastAsiaTheme="minorHAnsi"/>
          <w:color w:val="000000" w:themeColor="text1"/>
          <w:spacing w:val="0"/>
          <w:kern w:val="2"/>
          <w:szCs w:val="24"/>
          <w14:ligatures w14:val="standardContextual"/>
        </w:rPr>
        <w:t xml:space="preserve">Eestis tuleb </w:t>
      </w:r>
      <w:proofErr w:type="spellStart"/>
      <w:r w:rsidR="00150D8E" w:rsidRPr="00537B46">
        <w:rPr>
          <w:rFonts w:eastAsiaTheme="minorHAnsi"/>
          <w:color w:val="000000" w:themeColor="text1"/>
          <w:spacing w:val="0"/>
          <w:kern w:val="2"/>
          <w:szCs w:val="24"/>
          <w14:ligatures w14:val="standardContextual"/>
        </w:rPr>
        <w:t>PPA</w:t>
      </w:r>
      <w:r w:rsidR="00E94660">
        <w:rPr>
          <w:rFonts w:eastAsiaTheme="minorHAnsi"/>
          <w:color w:val="000000" w:themeColor="text1"/>
          <w:spacing w:val="0"/>
          <w:kern w:val="2"/>
          <w:szCs w:val="24"/>
          <w14:ligatures w14:val="standardContextual"/>
        </w:rPr>
        <w:t>-</w:t>
      </w:r>
      <w:r w:rsidR="00E2478C" w:rsidRPr="00537B46">
        <w:rPr>
          <w:rFonts w:eastAsiaTheme="minorHAnsi"/>
          <w:color w:val="000000" w:themeColor="text1"/>
          <w:spacing w:val="0"/>
          <w:kern w:val="2"/>
          <w:szCs w:val="24"/>
          <w14:ligatures w14:val="standardContextual"/>
        </w:rPr>
        <w:t>l</w:t>
      </w:r>
      <w:proofErr w:type="spellEnd"/>
      <w:r w:rsidR="00E2478C">
        <w:rPr>
          <w:rFonts w:eastAsiaTheme="minorHAnsi"/>
          <w:color w:val="000000" w:themeColor="text1"/>
          <w:spacing w:val="0"/>
          <w:kern w:val="2"/>
          <w:szCs w:val="24"/>
          <w14:ligatures w14:val="standardContextual"/>
        </w:rPr>
        <w:t xml:space="preserve"> seega </w:t>
      </w:r>
      <w:r w:rsidRPr="000F478C">
        <w:rPr>
          <w:rFonts w:eastAsiaTheme="minorHAnsi"/>
          <w:color w:val="000000" w:themeColor="text1"/>
          <w:spacing w:val="0"/>
          <w:kern w:val="2"/>
          <w:szCs w:val="24"/>
          <w14:ligatures w14:val="standardContextual"/>
        </w:rPr>
        <w:t>tuvastada, kas isik on õigustaud ajutist kaitset saama</w:t>
      </w:r>
      <w:r>
        <w:rPr>
          <w:rFonts w:eastAsiaTheme="minorHAnsi"/>
          <w:color w:val="000000" w:themeColor="text1"/>
          <w:spacing w:val="0"/>
          <w:kern w:val="2"/>
          <w:szCs w:val="24"/>
          <w14:ligatures w14:val="standardContextual"/>
        </w:rPr>
        <w:t xml:space="preserve"> ning kontrollida </w:t>
      </w:r>
      <w:r w:rsidRPr="000F478C">
        <w:rPr>
          <w:rFonts w:eastAsiaTheme="minorHAnsi"/>
          <w:color w:val="000000" w:themeColor="text1"/>
          <w:spacing w:val="0"/>
          <w:kern w:val="2"/>
          <w:szCs w:val="24"/>
          <w14:ligatures w14:val="standardContextual"/>
        </w:rPr>
        <w:t xml:space="preserve">ega </w:t>
      </w:r>
      <w:r>
        <w:rPr>
          <w:rFonts w:eastAsiaTheme="minorHAnsi"/>
          <w:color w:val="000000" w:themeColor="text1"/>
          <w:spacing w:val="0"/>
          <w:kern w:val="2"/>
          <w:szCs w:val="24"/>
          <w14:ligatures w14:val="standardContextual"/>
        </w:rPr>
        <w:t xml:space="preserve">välismaalase </w:t>
      </w:r>
      <w:r w:rsidRPr="000F478C">
        <w:rPr>
          <w:rFonts w:eastAsiaTheme="minorHAnsi"/>
          <w:color w:val="000000" w:themeColor="text1"/>
          <w:spacing w:val="0"/>
          <w:kern w:val="2"/>
          <w:szCs w:val="24"/>
          <w14:ligatures w14:val="standardContextual"/>
        </w:rPr>
        <w:t xml:space="preserve">suhtes ei esine ajutise kaitse kohaldamise välistavaid asjaolusid. </w:t>
      </w:r>
    </w:p>
    <w:p w14:paraId="307B6F66" w14:textId="109C46F2" w:rsidR="00832AE7" w:rsidRDefault="00307584" w:rsidP="002D1D88">
      <w:pPr>
        <w:jc w:val="both"/>
        <w:rPr>
          <w:color w:val="000000" w:themeColor="text1"/>
        </w:rPr>
      </w:pPr>
      <w:r>
        <w:rPr>
          <w:b/>
          <w:bCs/>
          <w:color w:val="4472C4" w:themeColor="accent1"/>
        </w:rPr>
        <w:t>L</w:t>
      </w:r>
      <w:r w:rsidR="000463ED" w:rsidRPr="00537B46">
        <w:rPr>
          <w:b/>
          <w:bCs/>
          <w:color w:val="4472C4" w:themeColor="accent1"/>
        </w:rPr>
        <w:t>õige</w:t>
      </w:r>
      <w:r w:rsidR="000463ED" w:rsidRPr="000E04AD">
        <w:rPr>
          <w:b/>
          <w:bCs/>
          <w:color w:val="4472C4" w:themeColor="accent1"/>
        </w:rPr>
        <w:t xml:space="preserve"> 1</w:t>
      </w:r>
      <w:r w:rsidR="000463ED" w:rsidRPr="000E04AD">
        <w:rPr>
          <w:color w:val="000000" w:themeColor="text1"/>
        </w:rPr>
        <w:t xml:space="preserve"> sätestab, et ajutise kaitse alusel elamisloa taotleja isiku tuvastamise ja isikusamasuse kontrollimisele kohaldatakse käesoleva seaduse </w:t>
      </w:r>
      <w:r w:rsidR="00095A6C" w:rsidRPr="000E04AD">
        <w:rPr>
          <w:color w:val="000000" w:themeColor="text1"/>
        </w:rPr>
        <w:t xml:space="preserve">rahvusvahelise kaitse menetlust käsitleva </w:t>
      </w:r>
      <w:r w:rsidR="000463ED" w:rsidRPr="000E04AD">
        <w:rPr>
          <w:color w:val="000000" w:themeColor="text1"/>
        </w:rPr>
        <w:t>2. peatüki 1. jagu</w:t>
      </w:r>
      <w:r w:rsidR="00095A6C" w:rsidRPr="000E04AD">
        <w:rPr>
          <w:color w:val="000000" w:themeColor="text1"/>
        </w:rPr>
        <w:t>.</w:t>
      </w:r>
      <w:r w:rsidR="004D5BD1" w:rsidRPr="000E04AD">
        <w:rPr>
          <w:color w:val="000000" w:themeColor="text1"/>
        </w:rPr>
        <w:t xml:space="preserve"> Kuna ajutise kaitse tuvastamise menetlus viiakse läbi elamisloa taotluse menetluse raames, mille käigus tehakse kindlaks välismaalase kuuluvus ajutist kaitset saama õigustatud isikute hulka</w:t>
      </w:r>
      <w:r w:rsidR="00832AE7">
        <w:rPr>
          <w:color w:val="000000" w:themeColor="text1"/>
        </w:rPr>
        <w:t>,</w:t>
      </w:r>
      <w:r w:rsidR="004D5BD1" w:rsidRPr="000E04AD">
        <w:rPr>
          <w:color w:val="000000" w:themeColor="text1"/>
        </w:rPr>
        <w:t xml:space="preserve"> esitab ajutise kaitse saaja </w:t>
      </w:r>
      <w:r w:rsidR="004D5BD1" w:rsidRPr="000E04AD">
        <w:rPr>
          <w:b/>
          <w:bCs/>
          <w:color w:val="4472C4" w:themeColor="accent1"/>
        </w:rPr>
        <w:t>lõike 2</w:t>
      </w:r>
      <w:r w:rsidR="004D5BD1" w:rsidRPr="000E04AD">
        <w:rPr>
          <w:color w:val="000000" w:themeColor="text1"/>
        </w:rPr>
        <w:t xml:space="preserve"> kohaselt </w:t>
      </w:r>
      <w:r w:rsidR="00095A6C" w:rsidRPr="000E04AD">
        <w:rPr>
          <w:color w:val="000000" w:themeColor="text1"/>
        </w:rPr>
        <w:t xml:space="preserve">elamisloa taotluse </w:t>
      </w:r>
      <w:proofErr w:type="spellStart"/>
      <w:r w:rsidR="00150D8E" w:rsidRPr="00537B46">
        <w:rPr>
          <w:color w:val="000000" w:themeColor="text1"/>
        </w:rPr>
        <w:t>PPA</w:t>
      </w:r>
      <w:r w:rsidR="00E94660">
        <w:rPr>
          <w:color w:val="000000" w:themeColor="text1"/>
        </w:rPr>
        <w:t>-</w:t>
      </w:r>
      <w:r w:rsidR="00095A6C" w:rsidRPr="00537B46">
        <w:rPr>
          <w:color w:val="000000" w:themeColor="text1"/>
        </w:rPr>
        <w:t>le</w:t>
      </w:r>
      <w:proofErr w:type="spellEnd"/>
      <w:r w:rsidR="00095A6C" w:rsidRPr="000E04AD">
        <w:rPr>
          <w:color w:val="000000" w:themeColor="text1"/>
        </w:rPr>
        <w:t xml:space="preserve"> viivitamatult pärast Eestisse saabumist.</w:t>
      </w:r>
      <w:r w:rsidR="00F4483E" w:rsidRPr="000E04AD">
        <w:rPr>
          <w:color w:val="000000" w:themeColor="text1"/>
        </w:rPr>
        <w:t xml:space="preserve"> </w:t>
      </w:r>
      <w:r w:rsidR="007D1241" w:rsidRPr="000E04AD">
        <w:rPr>
          <w:b/>
          <w:bCs/>
          <w:color w:val="4472C4" w:themeColor="accent1"/>
        </w:rPr>
        <w:t xml:space="preserve">Lõike 3 </w:t>
      </w:r>
      <w:r w:rsidR="007D1241" w:rsidRPr="000E04AD">
        <w:rPr>
          <w:color w:val="000000" w:themeColor="text1"/>
        </w:rPr>
        <w:t xml:space="preserve">kohaselt kui piiripunktis viibival ajutise kaitse </w:t>
      </w:r>
      <w:r w:rsidR="007D1241" w:rsidRPr="000E04AD">
        <w:rPr>
          <w:color w:val="000000" w:themeColor="text1"/>
        </w:rPr>
        <w:lastRenderedPageBreak/>
        <w:t xml:space="preserve">saajal puudub </w:t>
      </w:r>
      <w:r w:rsidR="004D2F63">
        <w:rPr>
          <w:color w:val="000000" w:themeColor="text1"/>
        </w:rPr>
        <w:t>VMS-</w:t>
      </w:r>
      <w:proofErr w:type="spellStart"/>
      <w:r w:rsidR="004D2F63">
        <w:rPr>
          <w:color w:val="000000" w:themeColor="text1"/>
        </w:rPr>
        <w:t>is</w:t>
      </w:r>
      <w:proofErr w:type="spellEnd"/>
      <w:r w:rsidR="007D1241" w:rsidRPr="000E04AD">
        <w:rPr>
          <w:color w:val="000000" w:themeColor="text1"/>
        </w:rPr>
        <w:t xml:space="preserve"> sätestatud seaduslik alus Eestisse saabumiseks ning ta soovib taotleda Eestis ajutise kaitse alusel elamisluba, esitab ajutise kaitse saaja ajutise kaitse alusel elamisloa taotluse </w:t>
      </w:r>
      <w:r w:rsidR="007D1241" w:rsidRPr="00CE6566">
        <w:t xml:space="preserve">viivitamatult </w:t>
      </w:r>
      <w:proofErr w:type="spellStart"/>
      <w:r w:rsidR="00150D8E" w:rsidRPr="00CE6566">
        <w:t>PPA</w:t>
      </w:r>
      <w:r w:rsidR="00E94660" w:rsidRPr="00CE6566">
        <w:t>-</w:t>
      </w:r>
      <w:r w:rsidR="007D1241" w:rsidRPr="00CE6566">
        <w:t>le</w:t>
      </w:r>
      <w:proofErr w:type="spellEnd"/>
      <w:r w:rsidR="007D1241" w:rsidRPr="00CE6566">
        <w:t>.</w:t>
      </w:r>
      <w:r w:rsidR="00F4483E" w:rsidRPr="00CE6566">
        <w:t xml:space="preserve"> </w:t>
      </w:r>
      <w:r w:rsidR="0038772D" w:rsidRPr="00CE6566">
        <w:t xml:space="preserve">Kuna </w:t>
      </w:r>
      <w:r w:rsidR="0038772D" w:rsidRPr="000E04AD">
        <w:rPr>
          <w:color w:val="000000" w:themeColor="text1"/>
        </w:rPr>
        <w:t>ajutist kaitset vajavad ja selleks õigust omavad välismaalased võivad ohu eest põgenedes liikmesriigi territooriumile siseneda ebaseaduslikult</w:t>
      </w:r>
      <w:r w:rsidR="003C393E" w:rsidRPr="000E04AD">
        <w:rPr>
          <w:color w:val="000000" w:themeColor="text1"/>
        </w:rPr>
        <w:t xml:space="preserve"> sh</w:t>
      </w:r>
      <w:r w:rsidR="0038772D" w:rsidRPr="000E04AD">
        <w:rPr>
          <w:color w:val="000000" w:themeColor="text1"/>
        </w:rPr>
        <w:t xml:space="preserve"> ka piiripunktide vahelisel alal on </w:t>
      </w:r>
      <w:r w:rsidR="0038772D" w:rsidRPr="000E04AD">
        <w:rPr>
          <w:b/>
          <w:bCs/>
          <w:color w:val="4472C4" w:themeColor="accent1"/>
        </w:rPr>
        <w:t>l</w:t>
      </w:r>
      <w:r w:rsidR="007D1241" w:rsidRPr="000E04AD">
        <w:rPr>
          <w:b/>
          <w:bCs/>
          <w:color w:val="4472C4" w:themeColor="accent1"/>
        </w:rPr>
        <w:t>õike 4</w:t>
      </w:r>
      <w:r w:rsidR="007D1241" w:rsidRPr="000E04AD">
        <w:rPr>
          <w:color w:val="000000" w:themeColor="text1"/>
        </w:rPr>
        <w:t xml:space="preserve"> kohaselt </w:t>
      </w:r>
      <w:r w:rsidR="0038772D" w:rsidRPr="000E04AD">
        <w:rPr>
          <w:color w:val="000000" w:themeColor="text1"/>
        </w:rPr>
        <w:t xml:space="preserve">kohustatud esitama </w:t>
      </w:r>
      <w:r w:rsidR="007D1241" w:rsidRPr="000E04AD">
        <w:rPr>
          <w:color w:val="000000" w:themeColor="text1"/>
        </w:rPr>
        <w:t xml:space="preserve">ajutise kaitse alusel elamisloa </w:t>
      </w:r>
      <w:r w:rsidR="007D1241" w:rsidRPr="00CE6566">
        <w:t xml:space="preserve">taotluse </w:t>
      </w:r>
      <w:proofErr w:type="spellStart"/>
      <w:r w:rsidR="00150D8E" w:rsidRPr="00CE6566">
        <w:t>PPA</w:t>
      </w:r>
      <w:r w:rsidR="00E94660" w:rsidRPr="00CE6566">
        <w:t>-</w:t>
      </w:r>
      <w:r w:rsidR="007D1241" w:rsidRPr="00CE6566">
        <w:t>le</w:t>
      </w:r>
      <w:proofErr w:type="spellEnd"/>
      <w:r w:rsidR="007D1241" w:rsidRPr="00CE6566">
        <w:t xml:space="preserve"> ka ebaseaduslikult </w:t>
      </w:r>
      <w:r w:rsidR="007D1241" w:rsidRPr="000E04AD">
        <w:rPr>
          <w:color w:val="000000" w:themeColor="text1"/>
        </w:rPr>
        <w:t>piiriületamiselt vahetult tabatud ajutise kaitse saaja.</w:t>
      </w:r>
      <w:r w:rsidR="00F4483E" w:rsidRPr="000E04AD">
        <w:rPr>
          <w:color w:val="000000" w:themeColor="text1"/>
        </w:rPr>
        <w:t xml:space="preserve"> </w:t>
      </w:r>
      <w:r w:rsidR="007D1241" w:rsidRPr="000E04AD">
        <w:rPr>
          <w:b/>
          <w:bCs/>
          <w:color w:val="4472C4" w:themeColor="accent1"/>
        </w:rPr>
        <w:t>Lõige 5</w:t>
      </w:r>
      <w:r w:rsidR="007D1241" w:rsidRPr="000E04AD">
        <w:rPr>
          <w:color w:val="000000" w:themeColor="text1"/>
        </w:rPr>
        <w:t xml:space="preserve"> sätestab, et elamisloa taotlus tuleb esitada isiklikult. </w:t>
      </w:r>
    </w:p>
    <w:p w14:paraId="22AA16E0" w14:textId="77777777" w:rsidR="00832AE7" w:rsidRDefault="00832AE7" w:rsidP="002D1D88">
      <w:pPr>
        <w:jc w:val="both"/>
        <w:rPr>
          <w:color w:val="000000" w:themeColor="text1"/>
        </w:rPr>
      </w:pPr>
    </w:p>
    <w:p w14:paraId="43089296" w14:textId="494C7C5C" w:rsidR="000E04AD" w:rsidRPr="000E04AD" w:rsidRDefault="003C393E" w:rsidP="002D1D88">
      <w:pPr>
        <w:jc w:val="both"/>
        <w:rPr>
          <w:color w:val="000000" w:themeColor="text1"/>
        </w:rPr>
      </w:pPr>
      <w:r w:rsidRPr="00832AE7">
        <w:rPr>
          <w:b/>
          <w:bCs/>
          <w:color w:val="4472C4" w:themeColor="accent1"/>
        </w:rPr>
        <w:t>Lõi</w:t>
      </w:r>
      <w:r w:rsidR="008D28CE">
        <w:rPr>
          <w:b/>
          <w:bCs/>
          <w:color w:val="4472C4" w:themeColor="accent1"/>
        </w:rPr>
        <w:t>k</w:t>
      </w:r>
      <w:r w:rsidRPr="00832AE7">
        <w:rPr>
          <w:b/>
          <w:bCs/>
          <w:color w:val="4472C4" w:themeColor="accent1"/>
        </w:rPr>
        <w:t>e 6</w:t>
      </w:r>
      <w:r w:rsidRPr="000E04AD">
        <w:rPr>
          <w:color w:val="000000" w:themeColor="text1"/>
        </w:rPr>
        <w:t xml:space="preserve"> kohaselt esitab ajutise kaitse saaja elamisloa taotluses </w:t>
      </w:r>
      <w:r w:rsidR="002D1D88" w:rsidRPr="000E04AD">
        <w:rPr>
          <w:color w:val="000000" w:themeColor="text1"/>
        </w:rPr>
        <w:t>ajutise kaitse asjaolude esinemise tuvastamiseks muu hulgas andmed oma usu ja rahvuse kohta. Perekonna taasühinemise õiguse tuvastamiseks esitab taotleja andmed perekondlike sidemete</w:t>
      </w:r>
      <w:r w:rsidR="00BF799D" w:rsidRPr="000E04AD">
        <w:rPr>
          <w:color w:val="000000" w:themeColor="text1"/>
        </w:rPr>
        <w:t xml:space="preserve"> </w:t>
      </w:r>
      <w:r w:rsidR="002D1D88" w:rsidRPr="000E04AD">
        <w:rPr>
          <w:color w:val="000000" w:themeColor="text1"/>
        </w:rPr>
        <w:t>kohta.</w:t>
      </w:r>
    </w:p>
    <w:p w14:paraId="23727C8C" w14:textId="77777777" w:rsidR="000E04AD" w:rsidRPr="000E04AD" w:rsidRDefault="000E04AD" w:rsidP="002D1D88">
      <w:pPr>
        <w:jc w:val="both"/>
        <w:rPr>
          <w:color w:val="000000" w:themeColor="text1"/>
        </w:rPr>
      </w:pPr>
    </w:p>
    <w:p w14:paraId="4A0DCBDA" w14:textId="3F336752" w:rsidR="002D1D88" w:rsidRPr="000E04AD" w:rsidRDefault="000E04AD" w:rsidP="002D1D88">
      <w:pPr>
        <w:jc w:val="both"/>
        <w:rPr>
          <w:color w:val="000000" w:themeColor="text1"/>
        </w:rPr>
      </w:pPr>
      <w:r w:rsidRPr="000E04AD">
        <w:rPr>
          <w:b/>
          <w:bCs/>
          <w:color w:val="4472C4" w:themeColor="accent1"/>
        </w:rPr>
        <w:t xml:space="preserve">Lõike </w:t>
      </w:r>
      <w:r w:rsidR="002D1D88" w:rsidRPr="000E04AD">
        <w:rPr>
          <w:b/>
          <w:color w:val="4472C4" w:themeColor="accent1"/>
        </w:rPr>
        <w:t>7</w:t>
      </w:r>
      <w:r w:rsidRPr="000E04AD">
        <w:rPr>
          <w:color w:val="000000" w:themeColor="text1"/>
        </w:rPr>
        <w:t xml:space="preserve"> kohaselt on ajutise</w:t>
      </w:r>
      <w:r w:rsidR="002D1D88" w:rsidRPr="000E04AD">
        <w:rPr>
          <w:color w:val="000000" w:themeColor="text1"/>
        </w:rPr>
        <w:t xml:space="preserve"> kaitse saaja kohustatud esitama </w:t>
      </w:r>
      <w:r w:rsidR="003B19A1" w:rsidRPr="000E04AD">
        <w:rPr>
          <w:color w:val="000000" w:themeColor="text1"/>
        </w:rPr>
        <w:t xml:space="preserve">elamisloa taotlemisel </w:t>
      </w:r>
      <w:r w:rsidR="002D1D88" w:rsidRPr="000E04AD">
        <w:rPr>
          <w:color w:val="000000" w:themeColor="text1"/>
        </w:rPr>
        <w:t>järgmised dokumendid, kui tal need olemas on:</w:t>
      </w:r>
    </w:p>
    <w:p w14:paraId="0E524E9A" w14:textId="77777777" w:rsidR="002D1D88" w:rsidRPr="000E04AD" w:rsidRDefault="002D1D88" w:rsidP="002D1D88">
      <w:pPr>
        <w:jc w:val="both"/>
        <w:rPr>
          <w:color w:val="000000" w:themeColor="text1"/>
        </w:rPr>
      </w:pPr>
      <w:r w:rsidRPr="000E04AD">
        <w:rPr>
          <w:color w:val="000000" w:themeColor="text1"/>
        </w:rPr>
        <w:t>1) isikut ja kodakondsust tõendavad dokumendid ning muud dokumendid, mis võivad aidata kaasa isikusamasuse ja kodakondsuse tuvastamisele;</w:t>
      </w:r>
    </w:p>
    <w:p w14:paraId="069E2CB6" w14:textId="77777777" w:rsidR="002D1D88" w:rsidRPr="000E04AD" w:rsidRDefault="002D1D88" w:rsidP="002D1D88">
      <w:pPr>
        <w:jc w:val="both"/>
        <w:rPr>
          <w:color w:val="000000" w:themeColor="text1"/>
        </w:rPr>
      </w:pPr>
      <w:r w:rsidRPr="000E04AD">
        <w:rPr>
          <w:color w:val="000000" w:themeColor="text1"/>
        </w:rPr>
        <w:t>2) viisad ja elamisload või elamisloast keeldumise otsused ja nende alusdokumendid ning muud piiriületusi tõendavad dokumendid;</w:t>
      </w:r>
    </w:p>
    <w:p w14:paraId="7D25EF85" w14:textId="77777777" w:rsidR="002D1D88" w:rsidRPr="000E04AD" w:rsidRDefault="002D1D88" w:rsidP="002D1D88">
      <w:pPr>
        <w:jc w:val="both"/>
        <w:rPr>
          <w:color w:val="000000" w:themeColor="text1"/>
        </w:rPr>
      </w:pPr>
      <w:r w:rsidRPr="000E04AD">
        <w:rPr>
          <w:color w:val="000000" w:themeColor="text1"/>
        </w:rPr>
        <w:t>3) perekondlikke suhteid tõendavad dokumendid.</w:t>
      </w:r>
    </w:p>
    <w:p w14:paraId="3362C45E" w14:textId="77777777" w:rsidR="002D1D88" w:rsidRPr="000E04AD" w:rsidRDefault="002D1D88" w:rsidP="002D1D88">
      <w:pPr>
        <w:jc w:val="both"/>
        <w:rPr>
          <w:color w:val="000000" w:themeColor="text1"/>
        </w:rPr>
      </w:pPr>
    </w:p>
    <w:p w14:paraId="6F141825" w14:textId="7C009C90" w:rsidR="002D1D88" w:rsidRPr="000E04AD" w:rsidRDefault="00E2478C" w:rsidP="00E2478C">
      <w:pPr>
        <w:jc w:val="both"/>
        <w:rPr>
          <w:color w:val="000000" w:themeColor="text1"/>
        </w:rPr>
      </w:pPr>
      <w:r w:rsidRPr="00E2478C">
        <w:rPr>
          <w:color w:val="000000" w:themeColor="text1"/>
        </w:rPr>
        <w:t>Kuna</w:t>
      </w:r>
      <w:r>
        <w:rPr>
          <w:color w:val="000000" w:themeColor="text1"/>
        </w:rPr>
        <w:t xml:space="preserve"> elamisloamenetlus võib kesta kuni kaks kuud, mille jooksul võib ajutise kaitse saajal olla vajalik tõendada, et ta viibib riigis seaduslikult annab</w:t>
      </w:r>
      <w:r w:rsidR="002D1D88">
        <w:rPr>
          <w:b/>
          <w:color w:val="4472C4" w:themeColor="accent1"/>
        </w:rPr>
        <w:t xml:space="preserve"> </w:t>
      </w:r>
      <w:r w:rsidR="00457A1A">
        <w:rPr>
          <w:color w:val="000000" w:themeColor="text1"/>
        </w:rPr>
        <w:t>PPA</w:t>
      </w:r>
      <w:r w:rsidR="002D1D88" w:rsidRPr="000E04AD">
        <w:rPr>
          <w:color w:val="000000" w:themeColor="text1"/>
        </w:rPr>
        <w:t xml:space="preserve"> </w:t>
      </w:r>
      <w:r>
        <w:rPr>
          <w:b/>
          <w:bCs/>
          <w:color w:val="4472C4" w:themeColor="accent1"/>
        </w:rPr>
        <w:t>l</w:t>
      </w:r>
      <w:r w:rsidRPr="000E04AD">
        <w:rPr>
          <w:b/>
          <w:bCs/>
          <w:color w:val="4472C4" w:themeColor="accent1"/>
        </w:rPr>
        <w:t>õi</w:t>
      </w:r>
      <w:r w:rsidR="008D28CE">
        <w:rPr>
          <w:b/>
          <w:bCs/>
          <w:color w:val="4472C4" w:themeColor="accent1"/>
        </w:rPr>
        <w:t>k</w:t>
      </w:r>
      <w:r w:rsidRPr="000E04AD">
        <w:rPr>
          <w:b/>
          <w:bCs/>
          <w:color w:val="4472C4" w:themeColor="accent1"/>
        </w:rPr>
        <w:t>e 8</w:t>
      </w:r>
      <w:r w:rsidRPr="000E04AD">
        <w:rPr>
          <w:color w:val="000000" w:themeColor="text1"/>
        </w:rPr>
        <w:t xml:space="preserve"> kohaselt</w:t>
      </w:r>
      <w:r w:rsidR="002D1D88">
        <w:rPr>
          <w:color w:val="000000" w:themeColor="text1"/>
        </w:rPr>
        <w:t xml:space="preserve"> </w:t>
      </w:r>
      <w:r w:rsidR="002D1D88" w:rsidRPr="000E04AD">
        <w:rPr>
          <w:color w:val="000000" w:themeColor="text1"/>
        </w:rPr>
        <w:t>ajutise kaitse saajale elamisloa menetlemise ajaks tõendi, mis kinnitab, et tema elamisloa taotlus on menetluses.</w:t>
      </w:r>
    </w:p>
    <w:p w14:paraId="70EF4703" w14:textId="77777777" w:rsidR="002D1D88" w:rsidRDefault="002D1D88" w:rsidP="009802BE">
      <w:pPr>
        <w:rPr>
          <w:b/>
          <w:bCs/>
        </w:rPr>
      </w:pPr>
    </w:p>
    <w:p w14:paraId="26843CCC" w14:textId="77777777" w:rsidR="00A62EA5" w:rsidRDefault="00666855" w:rsidP="009802BE">
      <w:pPr>
        <w:rPr>
          <w:b/>
          <w:bCs/>
        </w:rPr>
      </w:pPr>
      <w:r w:rsidRPr="00666855">
        <w:rPr>
          <w:b/>
          <w:bCs/>
        </w:rPr>
        <w:t>§ 6</w:t>
      </w:r>
      <w:r w:rsidR="001C2861">
        <w:rPr>
          <w:b/>
          <w:bCs/>
        </w:rPr>
        <w:t>2</w:t>
      </w:r>
      <w:r w:rsidRPr="00666855">
        <w:rPr>
          <w:b/>
          <w:bCs/>
        </w:rPr>
        <w:t>. Elamisloa andmine ja selle pikendamine</w:t>
      </w:r>
    </w:p>
    <w:p w14:paraId="3A1D1794" w14:textId="77777777" w:rsidR="002D1D88" w:rsidRDefault="002D1D88" w:rsidP="009802BE">
      <w:pPr>
        <w:rPr>
          <w:b/>
          <w:bCs/>
        </w:rPr>
      </w:pPr>
    </w:p>
    <w:p w14:paraId="091E6ED2" w14:textId="7A275342" w:rsidR="00AE1301" w:rsidRPr="00F75F5C" w:rsidRDefault="00A56211" w:rsidP="00A56211">
      <w:pPr>
        <w:jc w:val="both"/>
        <w:rPr>
          <w:color w:val="000000" w:themeColor="text1"/>
        </w:rPr>
      </w:pPr>
      <w:r w:rsidRPr="00A844F6">
        <w:rPr>
          <w:b/>
          <w:bCs/>
          <w:color w:val="4472C4" w:themeColor="accent1"/>
        </w:rPr>
        <w:t>Paragrahviga 62</w:t>
      </w:r>
      <w:r w:rsidRPr="00A844F6">
        <w:rPr>
          <w:color w:val="4472C4" w:themeColor="accent1"/>
        </w:rPr>
        <w:t xml:space="preserve"> </w:t>
      </w:r>
      <w:r w:rsidRPr="00F75F5C">
        <w:rPr>
          <w:color w:val="000000" w:themeColor="text1"/>
        </w:rPr>
        <w:t xml:space="preserve">võetakse üle direktiivi 2001/55/EÜ </w:t>
      </w:r>
      <w:r w:rsidR="00A65DE7">
        <w:t>artikli</w:t>
      </w:r>
      <w:r w:rsidRPr="00F75F5C">
        <w:rPr>
          <w:color w:val="000000" w:themeColor="text1"/>
        </w:rPr>
        <w:t xml:space="preserve"> 2 punkt g</w:t>
      </w:r>
      <w:r w:rsidR="00AE1301" w:rsidRPr="00F75F5C">
        <w:rPr>
          <w:color w:val="000000" w:themeColor="text1"/>
        </w:rPr>
        <w:t xml:space="preserve"> ja </w:t>
      </w:r>
      <w:r w:rsidR="00A65DE7">
        <w:t>artikli</w:t>
      </w:r>
      <w:r w:rsidR="00AE1301" w:rsidRPr="00F75F5C">
        <w:rPr>
          <w:color w:val="000000" w:themeColor="text1"/>
        </w:rPr>
        <w:t xml:space="preserve"> 8 lõige 1</w:t>
      </w:r>
      <w:r w:rsidR="00EC22E5">
        <w:rPr>
          <w:color w:val="000000" w:themeColor="text1"/>
        </w:rPr>
        <w:t xml:space="preserve"> ning sätestatakse ajutise kaitse saajale elamisloa andmine ja selle pikendamine.</w:t>
      </w:r>
    </w:p>
    <w:p w14:paraId="642651AD" w14:textId="77777777" w:rsidR="00AE1301" w:rsidRPr="00F75F5C" w:rsidRDefault="00AE1301" w:rsidP="00A56211">
      <w:pPr>
        <w:jc w:val="both"/>
        <w:rPr>
          <w:color w:val="000000" w:themeColor="text1"/>
        </w:rPr>
      </w:pPr>
    </w:p>
    <w:p w14:paraId="2D184D63" w14:textId="77777777" w:rsidR="00A56211" w:rsidRPr="00F75F5C" w:rsidRDefault="00F75F5C" w:rsidP="00A56211">
      <w:pPr>
        <w:jc w:val="both"/>
        <w:rPr>
          <w:color w:val="000000" w:themeColor="text1"/>
        </w:rPr>
      </w:pPr>
      <w:r w:rsidRPr="00F75F5C">
        <w:rPr>
          <w:color w:val="000000" w:themeColor="text1"/>
        </w:rPr>
        <w:t>E</w:t>
      </w:r>
      <w:r w:rsidR="00A56211" w:rsidRPr="00F75F5C">
        <w:rPr>
          <w:color w:val="000000" w:themeColor="text1"/>
        </w:rPr>
        <w:t xml:space="preserve">lamisluba </w:t>
      </w:r>
      <w:r w:rsidRPr="00F75F5C">
        <w:rPr>
          <w:color w:val="000000" w:themeColor="text1"/>
        </w:rPr>
        <w:t xml:space="preserve">on </w:t>
      </w:r>
      <w:r w:rsidR="00A56211" w:rsidRPr="00F75F5C">
        <w:rPr>
          <w:color w:val="000000" w:themeColor="text1"/>
        </w:rPr>
        <w:t>liikmesriigi asutuste</w:t>
      </w:r>
      <w:r w:rsidRPr="00F75F5C">
        <w:rPr>
          <w:color w:val="000000" w:themeColor="text1"/>
        </w:rPr>
        <w:t xml:space="preserve"> välja antud ja </w:t>
      </w:r>
      <w:r w:rsidR="00A56211" w:rsidRPr="00F75F5C">
        <w:rPr>
          <w:color w:val="000000" w:themeColor="text1"/>
        </w:rPr>
        <w:t>selle liikmesriigi õigusaktides sätestatud vormi</w:t>
      </w:r>
      <w:r w:rsidRPr="00F75F5C">
        <w:rPr>
          <w:color w:val="000000" w:themeColor="text1"/>
        </w:rPr>
        <w:t xml:space="preserve"> kohane </w:t>
      </w:r>
      <w:r w:rsidR="00A56211" w:rsidRPr="00F75F5C">
        <w:rPr>
          <w:color w:val="000000" w:themeColor="text1"/>
        </w:rPr>
        <w:t xml:space="preserve">mis tahes luba, millega lubatakse kolmanda riigi kodanikul või kodakondsuseta isikul elada selle </w:t>
      </w:r>
      <w:r w:rsidRPr="00F75F5C">
        <w:rPr>
          <w:color w:val="000000" w:themeColor="text1"/>
        </w:rPr>
        <w:t xml:space="preserve">liikmesriigi </w:t>
      </w:r>
      <w:r w:rsidR="00A56211" w:rsidRPr="00F75F5C">
        <w:rPr>
          <w:color w:val="000000" w:themeColor="text1"/>
        </w:rPr>
        <w:t>territooriumil.</w:t>
      </w:r>
      <w:r w:rsidR="00AE1301" w:rsidRPr="00F75F5C">
        <w:rPr>
          <w:color w:val="000000" w:themeColor="text1"/>
        </w:rPr>
        <w:t xml:space="preserve"> </w:t>
      </w:r>
      <w:r w:rsidRPr="00F75F5C">
        <w:rPr>
          <w:color w:val="000000" w:themeColor="text1"/>
        </w:rPr>
        <w:t>L</w:t>
      </w:r>
      <w:r w:rsidR="00AE1301" w:rsidRPr="00F75F5C">
        <w:rPr>
          <w:color w:val="000000" w:themeColor="text1"/>
        </w:rPr>
        <w:t xml:space="preserve">iikmesriigid </w:t>
      </w:r>
      <w:r w:rsidRPr="00F75F5C">
        <w:rPr>
          <w:color w:val="000000" w:themeColor="text1"/>
        </w:rPr>
        <w:t xml:space="preserve">on </w:t>
      </w:r>
      <w:r w:rsidR="00AE1301" w:rsidRPr="00F75F5C">
        <w:rPr>
          <w:color w:val="000000" w:themeColor="text1"/>
        </w:rPr>
        <w:t>kohustatud võtma vajalikud meetmed, et anda ajutist kaitset saavatele isikutele kogu kaitsetähtajaks elamisload. Selleks antakse välja dokumendid või muud samaväärsed tõendid</w:t>
      </w:r>
      <w:r w:rsidRPr="00F75F5C">
        <w:rPr>
          <w:color w:val="000000" w:themeColor="text1"/>
        </w:rPr>
        <w:t xml:space="preserve"> elamisloa kohta.</w:t>
      </w:r>
    </w:p>
    <w:p w14:paraId="185DAC41" w14:textId="77777777" w:rsidR="00AE1301" w:rsidRDefault="00AE1301" w:rsidP="00A56211">
      <w:pPr>
        <w:jc w:val="both"/>
        <w:rPr>
          <w:b/>
          <w:bCs/>
        </w:rPr>
      </w:pPr>
    </w:p>
    <w:p w14:paraId="5CA5F28F" w14:textId="320F8BB5" w:rsidR="009D4E4E" w:rsidRDefault="00F75F5C" w:rsidP="00A56211">
      <w:pPr>
        <w:jc w:val="both"/>
      </w:pPr>
      <w:r>
        <w:t xml:space="preserve">Nimetatud kohustuse täitmiseks sätestatakse </w:t>
      </w:r>
      <w:r w:rsidRPr="00A844F6">
        <w:rPr>
          <w:b/>
          <w:bCs/>
          <w:color w:val="4472C4" w:themeColor="accent1"/>
        </w:rPr>
        <w:t>lõikega 1</w:t>
      </w:r>
      <w:r>
        <w:t xml:space="preserve">, et </w:t>
      </w:r>
      <w:r w:rsidR="00457A1A">
        <w:t>PPA</w:t>
      </w:r>
      <w:r w:rsidR="002D1D88" w:rsidRPr="002D1D88">
        <w:t xml:space="preserve"> annab tähtajalise elamisloa välismaalasele, kelle suhtes kohaldatakse ajutist kaitset.</w:t>
      </w:r>
      <w:r w:rsidR="005F3976">
        <w:t xml:space="preserve"> See tähendab, et tähtajaline elamisluba antakse kõikidele välismaalastele, kes kuuluvad </w:t>
      </w:r>
      <w:r w:rsidR="00D5479E">
        <w:t>EL-i</w:t>
      </w:r>
      <w:r w:rsidR="005F3976">
        <w:t xml:space="preserve"> nõukogu rakendusakti kohaselt ajutise kaitse saajate ringi ning kelle suhtes ei ole tuvastatud, et nad on ohtlikud Eesti riigi julgeolekule või avalikule korrale. </w:t>
      </w:r>
      <w:r w:rsidR="00D5479E">
        <w:t>EL-i</w:t>
      </w:r>
      <w:r w:rsidR="005F3976">
        <w:t xml:space="preserve"> nõukogu otsusega on ajutise kaitse vajadus nõukogu otsuses nimetatud inimeste suhtes juba hinnatud. Nendele inimestele tähtajalise elamisloa andmise menetluses on vajalik tuvastada, kas konkreetne isik kuulub ajutise kaitse saajate ringi ja kas esinevad elamisloa andmist välistavad asjaolud. </w:t>
      </w:r>
    </w:p>
    <w:p w14:paraId="65573396" w14:textId="77777777" w:rsidR="009D4E4E" w:rsidRDefault="009D4E4E" w:rsidP="00A56211">
      <w:pPr>
        <w:jc w:val="both"/>
      </w:pPr>
    </w:p>
    <w:p w14:paraId="5D62E0F3" w14:textId="31F839BB" w:rsidR="002D1D88" w:rsidRPr="002D1D88" w:rsidRDefault="005F3976" w:rsidP="00A56211">
      <w:pPr>
        <w:jc w:val="both"/>
      </w:pPr>
      <w:r w:rsidRPr="00A844F6">
        <w:rPr>
          <w:b/>
          <w:bCs/>
          <w:color w:val="4472C4" w:themeColor="accent1"/>
        </w:rPr>
        <w:t>Lõikega 4</w:t>
      </w:r>
      <w:r>
        <w:t xml:space="preserve"> sätestatakse, et ajutise kaitse saaja elamisluba antakse kehtivusajaga kuni 3 aastat. </w:t>
      </w:r>
      <w:r w:rsidR="009D4E4E">
        <w:t xml:space="preserve">Nimetatud kehtivusaja määramisel on lähtutud </w:t>
      </w:r>
      <w:r w:rsidR="009D4E4E" w:rsidRPr="009D4E4E">
        <w:t>direktiivi</w:t>
      </w:r>
      <w:r w:rsidR="009D4E4E">
        <w:t>s</w:t>
      </w:r>
      <w:r w:rsidR="009D4E4E" w:rsidRPr="009D4E4E">
        <w:t xml:space="preserve"> 2001/55/EÜ</w:t>
      </w:r>
      <w:r w:rsidR="009D4E4E">
        <w:t xml:space="preserve"> sätestatud ajutise kaitse kohaldamise mehhanismist, mille kohaselt on ette nähtud, et üldjuhul kohaldatakse sama olukorra korral ajutise kaitse režiimi kuni kolm aastat. Võimalus anda tähtajaline elamisluba kuni kolmeks aastaks aitab oluliselt vähendada halduskoormust võrreldes poole aasta kaupa elamisloa ja elamisloakaartide väljastamisega, eriti arvestades, et ajutise kaitse korral on tegemist väga suure hulga inimestega, kes sõja või muu eriti ohtliku olukorra tõttu on olnud sunnitud kodumaalt kiiresti põgenema. Kuni kolme aastane tähtajaline elamisluba ei loo </w:t>
      </w:r>
      <w:r w:rsidR="009D4E4E">
        <w:lastRenderedPageBreak/>
        <w:t xml:space="preserve">takistusi elamislubade kehtetuks tunnistamisele olukorras kui </w:t>
      </w:r>
      <w:r w:rsidR="00D5479E">
        <w:t>EL-i</w:t>
      </w:r>
      <w:r w:rsidR="009D4E4E">
        <w:t xml:space="preserve"> nõukogu otsustab ajutise kaitse rakendamise enne tähtaja saabumist lõpetada või otsustatakse rakendamist mitte pikendada.</w:t>
      </w:r>
    </w:p>
    <w:p w14:paraId="355CB3DA" w14:textId="77777777" w:rsidR="002D1D88" w:rsidRPr="002D1D88" w:rsidRDefault="002D1D88" w:rsidP="00A56211">
      <w:pPr>
        <w:jc w:val="both"/>
      </w:pPr>
    </w:p>
    <w:p w14:paraId="406C896A" w14:textId="11FB94D7" w:rsidR="008704A3" w:rsidRPr="002D1D88" w:rsidRDefault="008704A3" w:rsidP="00A56211">
      <w:pPr>
        <w:jc w:val="both"/>
      </w:pPr>
      <w:r w:rsidRPr="008704A3">
        <w:t xml:space="preserve">Kuna </w:t>
      </w:r>
      <w:r>
        <w:t xml:space="preserve">ajutise kaitse saajale </w:t>
      </w:r>
      <w:r w:rsidRPr="008704A3">
        <w:t>väljastatakse tähtajaline e</w:t>
      </w:r>
      <w:r>
        <w:t xml:space="preserve">lamisluba ning </w:t>
      </w:r>
      <w:r w:rsidR="00F42309">
        <w:t>EK</w:t>
      </w:r>
      <w:r>
        <w:t xml:space="preserve"> ettepanekul ja nõukogu otsuse alusel või automaatselt, on ette nähtud ajutise kaitse kohaldamise pikendamise mehhanism</w:t>
      </w:r>
      <w:r w:rsidR="009D28EC">
        <w:t xml:space="preserve"> (1 aasta otsuse alusel, 6 kuud + 6 kuud automaatselt ja 1 aasta otsuse alusel)</w:t>
      </w:r>
      <w:r>
        <w:t xml:space="preserve">, siis on vaja sätestada ka </w:t>
      </w:r>
      <w:r w:rsidR="005F3976">
        <w:t>elamisloa pikendamine.</w:t>
      </w:r>
      <w:r>
        <w:t xml:space="preserve"> </w:t>
      </w:r>
      <w:r w:rsidR="009D28EC" w:rsidRPr="009D28EC">
        <w:t xml:space="preserve">Eriti arvestades asjaoluga, et </w:t>
      </w:r>
      <w:r w:rsidR="002A13BC">
        <w:t xml:space="preserve">relvakonfliktid võivad kesta ka kauem kui 3 aastat ning tekkida võib olukord, mille korral ka 3 aasta möödudes ei ajutise kaitse saajatel turvaline kodumaale tagasi pöörduda. </w:t>
      </w:r>
      <w:r w:rsidR="00D5479E">
        <w:t>EL-i</w:t>
      </w:r>
      <w:r w:rsidR="002A13BC">
        <w:t xml:space="preserve"> nõukogu võib sellises olukorras otsustada, ka peale 3 aasta täitumist tuleb ajutise kaitse kohaldamist pikendada.</w:t>
      </w:r>
      <w:r w:rsidR="00A844F6">
        <w:t xml:space="preserve"> </w:t>
      </w:r>
      <w:r w:rsidR="002A13BC" w:rsidRPr="002A13BC">
        <w:t>Seetõttu sätestatakse</w:t>
      </w:r>
      <w:r w:rsidR="002A13BC">
        <w:rPr>
          <w:b/>
          <w:bCs/>
        </w:rPr>
        <w:t xml:space="preserve"> </w:t>
      </w:r>
      <w:r w:rsidR="002A13BC" w:rsidRPr="00A844F6">
        <w:rPr>
          <w:b/>
          <w:bCs/>
          <w:color w:val="4472C4" w:themeColor="accent1"/>
        </w:rPr>
        <w:t>l</w:t>
      </w:r>
      <w:r w:rsidR="00F75F5C" w:rsidRPr="00A844F6">
        <w:rPr>
          <w:b/>
          <w:bCs/>
          <w:color w:val="4472C4" w:themeColor="accent1"/>
        </w:rPr>
        <w:t>õikega 2</w:t>
      </w:r>
      <w:r w:rsidR="002A13BC">
        <w:rPr>
          <w:b/>
          <w:bCs/>
        </w:rPr>
        <w:t xml:space="preserve">, </w:t>
      </w:r>
      <w:r w:rsidR="00F75F5C">
        <w:t xml:space="preserve">et </w:t>
      </w:r>
      <w:r w:rsidR="00457A1A">
        <w:t>PPA</w:t>
      </w:r>
      <w:r w:rsidR="002D1D88" w:rsidRPr="002D1D88">
        <w:t xml:space="preserve"> pikendab ajutise kaitse saaja</w:t>
      </w:r>
      <w:r w:rsidR="00F75F5C">
        <w:t>le antud</w:t>
      </w:r>
      <w:r w:rsidR="002D1D88" w:rsidRPr="002D1D88">
        <w:t xml:space="preserve"> elamisluba tema taotluse alusel, kui ei esine elamisloa kehtetuks tunnistamise aluseks olevat asjaolu.</w:t>
      </w:r>
      <w:r w:rsidR="00A844F6">
        <w:t xml:space="preserve"> </w:t>
      </w:r>
      <w:r>
        <w:t>Eesti riigi julgeoleku ja avaliku korra tagamiseks ning eelkõige laste õiguste kaitsmiseks on oluline, et Eestis seaduslikult elavatel välismaalastel on kehiv elamisluba ja elamisloakaart ning vajaduse korral ka reisidokument. Muuhulgas on see oluline</w:t>
      </w:r>
      <w:r w:rsidR="008E050F">
        <w:t xml:space="preserve"> digiteenuste kasutamisel,</w:t>
      </w:r>
      <w:r>
        <w:t xml:space="preserve"> </w:t>
      </w:r>
      <w:r w:rsidR="00230E3F">
        <w:t xml:space="preserve">välismaalastele vajaliku toe </w:t>
      </w:r>
      <w:r w:rsidR="008E050F">
        <w:t>korraldamisel</w:t>
      </w:r>
      <w:r w:rsidR="00230E3F">
        <w:t xml:space="preserve"> ja teenuste, näiteks koolihariduse pakkumise korraldamisel.</w:t>
      </w:r>
    </w:p>
    <w:p w14:paraId="1EE06B78" w14:textId="77777777" w:rsidR="002D1D88" w:rsidRPr="002D1D88" w:rsidRDefault="002D1D88" w:rsidP="00A56211">
      <w:pPr>
        <w:jc w:val="both"/>
      </w:pPr>
    </w:p>
    <w:p w14:paraId="2287AAC5" w14:textId="77777777" w:rsidR="002D1D88" w:rsidRPr="002D1D88" w:rsidRDefault="00F75F5C" w:rsidP="00A56211">
      <w:pPr>
        <w:jc w:val="both"/>
      </w:pPr>
      <w:r w:rsidRPr="00A844F6">
        <w:rPr>
          <w:b/>
          <w:bCs/>
          <w:color w:val="4472C4" w:themeColor="accent1"/>
        </w:rPr>
        <w:t>Lõikega 3</w:t>
      </w:r>
      <w:r>
        <w:t xml:space="preserve"> täpsustatakse, et juhul kui </w:t>
      </w:r>
      <w:r w:rsidR="002D1D88" w:rsidRPr="002D1D88">
        <w:t>isiku ajutine kaitse ei ole lõppenud ja ta on saanud ajutise kaitse alusel elamisloa ning kasutanud vabatahtliku tagasipöördumise õigust, siis menetletakse ajutise kaitse alusel elamisloa taotlust eelisjärjekorras, võttes arvesse olukorda selle isiku päritoluriigis.</w:t>
      </w:r>
    </w:p>
    <w:p w14:paraId="49AF08AE" w14:textId="77777777" w:rsidR="002D1D88" w:rsidRPr="002D1D88" w:rsidRDefault="002D1D88" w:rsidP="00A56211">
      <w:pPr>
        <w:jc w:val="both"/>
      </w:pPr>
    </w:p>
    <w:p w14:paraId="5AECCF21" w14:textId="77777777" w:rsidR="00666855" w:rsidRDefault="00666855" w:rsidP="009802BE">
      <w:pPr>
        <w:rPr>
          <w:b/>
          <w:bCs/>
        </w:rPr>
      </w:pPr>
      <w:r w:rsidRPr="00666855">
        <w:rPr>
          <w:b/>
          <w:bCs/>
        </w:rPr>
        <w:t>§ 6</w:t>
      </w:r>
      <w:r w:rsidR="001C2861">
        <w:rPr>
          <w:b/>
          <w:bCs/>
        </w:rPr>
        <w:t>3</w:t>
      </w:r>
      <w:r w:rsidRPr="00666855">
        <w:rPr>
          <w:b/>
          <w:bCs/>
        </w:rPr>
        <w:t>. Ajutise kaitse kohaldamisest keeldumine ja elamisloa andmisest või pikendamisest keeldumine</w:t>
      </w:r>
    </w:p>
    <w:p w14:paraId="49D30F9C" w14:textId="77777777" w:rsidR="002D1D88" w:rsidRPr="001E23F0" w:rsidRDefault="002D1D88" w:rsidP="002D1D88">
      <w:pPr>
        <w:jc w:val="both"/>
      </w:pPr>
    </w:p>
    <w:p w14:paraId="410ABFB8" w14:textId="380E365B" w:rsidR="00425318" w:rsidRPr="00361DA2" w:rsidRDefault="00425318" w:rsidP="00425318">
      <w:pPr>
        <w:jc w:val="both"/>
      </w:pPr>
      <w:r w:rsidRPr="00361DA2">
        <w:rPr>
          <w:b/>
          <w:color w:val="4472C4" w:themeColor="accent1"/>
        </w:rPr>
        <w:t>Lõike 1</w:t>
      </w:r>
      <w:r w:rsidRPr="00361DA2">
        <w:t xml:space="preserve"> kohaselt keeldub </w:t>
      </w:r>
      <w:r w:rsidR="00457A1A">
        <w:t>PPA</w:t>
      </w:r>
      <w:r w:rsidRPr="00361DA2">
        <w:t xml:space="preserve"> ajutise kaitse kohaldamisest ning ei anna elamisluba välismaalasele ega pikenda seda välismaalasel:</w:t>
      </w:r>
    </w:p>
    <w:p w14:paraId="5469CCD6" w14:textId="77777777" w:rsidR="00425318" w:rsidRPr="00361DA2" w:rsidRDefault="00425318" w:rsidP="00425318">
      <w:pPr>
        <w:jc w:val="both"/>
      </w:pPr>
      <w:r w:rsidRPr="00361DA2">
        <w:t>1) kelle puhul on põhjendatud alus arvata, et ta on toime pannud seaduses või rahvusvahelistes õigusaktides sätestatud rahu- või inimsusvastase või sõjakuriteo;</w:t>
      </w:r>
    </w:p>
    <w:p w14:paraId="79E40328" w14:textId="77777777" w:rsidR="00425318" w:rsidRPr="00361DA2" w:rsidRDefault="00425318" w:rsidP="00425318">
      <w:pPr>
        <w:jc w:val="both"/>
      </w:pPr>
      <w:r w:rsidRPr="00361DA2">
        <w:t>2) kelle puhul on põhjendatud alus arvata, et ta on enne ajutist kaitset saava välismaalasena Eestisse vastuvõtmist väljaspool Eestit toime pannud raske mittepoliitilise kuriteo;</w:t>
      </w:r>
    </w:p>
    <w:p w14:paraId="3B5A186E" w14:textId="77777777" w:rsidR="00425318" w:rsidRPr="00361DA2" w:rsidRDefault="00425318" w:rsidP="00425318">
      <w:pPr>
        <w:jc w:val="both"/>
      </w:pPr>
      <w:r w:rsidRPr="00361DA2">
        <w:t>3) kelle puhul on põhjendatud alus arvata, et ta on süüdi Ühinenud Rahvaste Organisatsiooni eesmärkide ja põhimõtetega vastuolus oleva teo toimepanemises;</w:t>
      </w:r>
    </w:p>
    <w:p w14:paraId="0A681A64" w14:textId="77777777" w:rsidR="00425318" w:rsidRPr="00361DA2" w:rsidRDefault="00425318" w:rsidP="00425318">
      <w:pPr>
        <w:jc w:val="both"/>
      </w:pPr>
      <w:r w:rsidRPr="00361DA2">
        <w:t>4) kelle puhul on kahtlus, et tema Eestisse saabumine võib ohustada riigi julgeolekut;</w:t>
      </w:r>
    </w:p>
    <w:p w14:paraId="56C92D6B" w14:textId="77777777" w:rsidR="00425318" w:rsidRPr="00361DA2" w:rsidRDefault="00425318" w:rsidP="00425318">
      <w:pPr>
        <w:jc w:val="both"/>
      </w:pPr>
      <w:r w:rsidRPr="00361DA2">
        <w:t>5) kes on lõplikult süüdi mõistetud raske kuriteo toimepanemises ja kes ohustab ühiskondlikku turvalisust;</w:t>
      </w:r>
    </w:p>
    <w:p w14:paraId="7EE03975" w14:textId="77777777" w:rsidR="00425318" w:rsidRPr="00361DA2" w:rsidRDefault="00425318" w:rsidP="00425318">
      <w:pPr>
        <w:jc w:val="both"/>
      </w:pPr>
      <w:r w:rsidRPr="00361DA2">
        <w:t>6) kes ei ole ajutise kaitse saaja.</w:t>
      </w:r>
    </w:p>
    <w:p w14:paraId="33174401" w14:textId="77777777" w:rsidR="002454F2" w:rsidRDefault="002454F2" w:rsidP="00425318">
      <w:pPr>
        <w:jc w:val="both"/>
      </w:pPr>
    </w:p>
    <w:p w14:paraId="7B094AAA" w14:textId="37410B6D" w:rsidR="00425318" w:rsidRPr="00361DA2" w:rsidRDefault="00425318" w:rsidP="00425318">
      <w:pPr>
        <w:jc w:val="both"/>
      </w:pPr>
      <w:r w:rsidRPr="00361DA2">
        <w:t xml:space="preserve">Nimetatud sättega võetakse üle direktiivi 2001/55/EÜ </w:t>
      </w:r>
      <w:r w:rsidR="00A65DE7">
        <w:t>artikli</w:t>
      </w:r>
      <w:r w:rsidRPr="00361DA2">
        <w:t xml:space="preserve"> 28 lõige 1, mis sätestab, et liikmesriigid võivad isikule ajutist kaitset mitte võimaldada, kui: a) on piisavalt põhjust arvata, et: i) ta on pannud toime rahuvastase kuriteo, sõjakuriteo või inimsusevastase kuriteo, nagu need on määratletud rahvusvahelistes õigusaktides, millega nähakse ette selliseid kuritegusid käsitlevad sätted; ii) ta on enne ajutist kaitset saava isikuna vastuvõtmist pannud väljaspool vastuvõtvat liikmesriiki toime raske mittepoliitilise kuriteo. Eeldatava karistuse raskusaste peab olema võrreldav selle kuriteo olemusega, milles kõnealust isikut kahtlustatakse. Eriti jõhkrad teod, isegi kui need on väidetavalt toime pandud poliitilisel eesmärgil, võib liigitada rasketeks mittepoliitilisteks kuritegudeks. See kehtib nii kuriteo toimepanijate kui ka kuriteole kihutajate suhtes; iii) ta on olnud süüdi ÜRO eesmärkide ja põhimõtete vastastes tegudes; b) ta võib asetada ohtu võõrustava liikmesriigi julgeoleku või kui ta on kohtuotsuse alusel mõistetud süüdi eriti raskes kuriteos, on seetõttu vastuvõtvas liikmesriigis ühiskonnaohtlik.</w:t>
      </w:r>
    </w:p>
    <w:p w14:paraId="2E82640E" w14:textId="77777777" w:rsidR="00425318" w:rsidRDefault="00425318" w:rsidP="002D1D88">
      <w:pPr>
        <w:jc w:val="both"/>
      </w:pPr>
    </w:p>
    <w:p w14:paraId="5B453025" w14:textId="54D099BD" w:rsidR="00425318" w:rsidRPr="00361DA2" w:rsidRDefault="00425318" w:rsidP="002D1D88">
      <w:pPr>
        <w:jc w:val="both"/>
      </w:pPr>
      <w:r w:rsidRPr="00361DA2">
        <w:rPr>
          <w:b/>
          <w:color w:val="4472C4" w:themeColor="accent1"/>
        </w:rPr>
        <w:lastRenderedPageBreak/>
        <w:t>Lõike 2</w:t>
      </w:r>
      <w:r w:rsidRPr="00361DA2">
        <w:t xml:space="preserve"> kohaselt lähtub </w:t>
      </w:r>
      <w:r w:rsidR="00457A1A">
        <w:t>PPA</w:t>
      </w:r>
      <w:r w:rsidRPr="00361DA2">
        <w:t xml:space="preserve"> käesoleva paragrahvi lõikes 1 sätestatud aluste kohaldamisel proportsionaalsuse põhimõttest ning arvestab konkreetse välismaalase tegusid. Nimetatud sättega võetakse üle direktiivi 2001/55/EÜ </w:t>
      </w:r>
      <w:r w:rsidR="00A65DE7">
        <w:t>artikli</w:t>
      </w:r>
      <w:r w:rsidRPr="00361DA2">
        <w:t xml:space="preserve"> 28 lõige 2, mis sätestab, et direktiivi sama artikli lõikes 1 nimetatud väljasaatmise põhjused rajanevad üksnes asjaomase isiku isiklikel tegudel. Väljasaatmisotsused või -meetmed peavad rajanema proportsionaalsuse põhimõttel.</w:t>
      </w:r>
    </w:p>
    <w:p w14:paraId="0854EB17" w14:textId="77777777" w:rsidR="00584CE3" w:rsidRDefault="00584CE3" w:rsidP="002D1D88">
      <w:pPr>
        <w:jc w:val="both"/>
      </w:pPr>
    </w:p>
    <w:p w14:paraId="3CCB7732" w14:textId="226E902A" w:rsidR="00584CE3" w:rsidRPr="00361DA2" w:rsidRDefault="00584CE3" w:rsidP="002D1D88">
      <w:pPr>
        <w:jc w:val="both"/>
      </w:pPr>
      <w:r w:rsidRPr="00361DA2">
        <w:rPr>
          <w:b/>
          <w:color w:val="4472C4" w:themeColor="accent1"/>
        </w:rPr>
        <w:t>Lõike 3</w:t>
      </w:r>
      <w:r w:rsidRPr="00361DA2">
        <w:t xml:space="preserve"> kohaselt, käesoleva paragrahvi lõike 1 punktis 2 nimetatud raske mittepoliitilise kuriteona käsitatakse muu hulgas väidetavalt poliitilisel eesmärgil toimepandud eriti jõhkrat tegu. Seda sätet kohaldatakse kuriteo täideviija ja osavõtja suhtes. Antud säte lähtub direktiivi 2001/55/EÜ </w:t>
      </w:r>
      <w:r w:rsidR="00A65DE7">
        <w:t>artikli</w:t>
      </w:r>
      <w:r w:rsidRPr="00361DA2">
        <w:t xml:space="preserve"> 28 </w:t>
      </w:r>
      <w:r w:rsidRPr="00537B46">
        <w:t>lõi</w:t>
      </w:r>
      <w:r w:rsidR="00A65DE7">
        <w:t>k</w:t>
      </w:r>
      <w:r w:rsidRPr="00537B46">
        <w:t>e</w:t>
      </w:r>
      <w:r w:rsidRPr="00361DA2">
        <w:t xml:space="preserve"> 1 punkti a alapunktist ii, mille kohaselt on isik enne ajutist kaitset saava isikuna vastuvõtmist pannud väljaspool vastuvõtvat liikmesriiki toime raske mittepoliitilise kuriteo.</w:t>
      </w:r>
    </w:p>
    <w:p w14:paraId="64A88896" w14:textId="77777777" w:rsidR="002D1D88" w:rsidRPr="001E23F0" w:rsidRDefault="002D1D88" w:rsidP="002D1D88">
      <w:pPr>
        <w:jc w:val="both"/>
      </w:pPr>
    </w:p>
    <w:p w14:paraId="747B21F9" w14:textId="2362B26D" w:rsidR="008A1461" w:rsidRPr="00361DA2" w:rsidRDefault="5EA2C6BA" w:rsidP="002D1D88">
      <w:pPr>
        <w:jc w:val="both"/>
      </w:pPr>
      <w:r w:rsidRPr="09135AC4">
        <w:rPr>
          <w:b/>
          <w:bCs/>
          <w:color w:val="4472C4" w:themeColor="accent1"/>
        </w:rPr>
        <w:t>Lõike 4</w:t>
      </w:r>
      <w:r>
        <w:t xml:space="preserve"> kohaselt, ajutise kaitse saajale, kellele keeldutakse elamisluba andmast või kelle elamisluba keeldutakse pikendamast tehakse samas otsuses või koos sellega lahkumisettekirjutus </w:t>
      </w:r>
      <w:proofErr w:type="spellStart"/>
      <w:r w:rsidR="2F96EEA3">
        <w:t>VSS-is</w:t>
      </w:r>
      <w:proofErr w:type="spellEnd"/>
      <w:r>
        <w:t xml:space="preserve"> sätestatud korras, kui välismaalasele ei ole pandud kohustust </w:t>
      </w:r>
      <w:commentRangeStart w:id="122"/>
      <w:r>
        <w:t>Eestist lahkuda muul alusel.</w:t>
      </w:r>
      <w:commentRangeEnd w:id="122"/>
      <w:r w:rsidR="008A1461">
        <w:commentReference w:id="122"/>
      </w:r>
    </w:p>
    <w:p w14:paraId="308CD103" w14:textId="77777777" w:rsidR="00584CE3" w:rsidRDefault="00584CE3" w:rsidP="002D1D88">
      <w:pPr>
        <w:jc w:val="both"/>
      </w:pPr>
    </w:p>
    <w:p w14:paraId="253B36DC" w14:textId="3AF7D7CC" w:rsidR="00584CE3" w:rsidRPr="00361DA2" w:rsidRDefault="00584CE3" w:rsidP="002D1D88">
      <w:pPr>
        <w:jc w:val="both"/>
      </w:pPr>
      <w:r w:rsidRPr="00361DA2">
        <w:rPr>
          <w:b/>
          <w:color w:val="4472C4" w:themeColor="accent1"/>
        </w:rPr>
        <w:t>Lõike 5</w:t>
      </w:r>
      <w:r w:rsidRPr="00361DA2">
        <w:t xml:space="preserve"> kohaselt ajutise kaitse andmisest keeldumise ja elamisloa andmisest keeldumise või elamisloa pikendamisest keeldumise otsuse peale võib 14 päeva jooksul otsuse teatavaks tegemise päevast arvates esitada kaebuse halduskohtule. Nimetatud otsuseid ei saa vaidlustada vaidemenetluse korras. Nimetatud sättega võetakse üle direktiivi 2001/55/EÜ artikkel 29, mis sätestab, et isikutel, kellele liikmesriik ei võimalda ajutist kaitset või perekonnaga taasühinemist, on õigus otsus asjaomases liikmesriigis vaidlustada.</w:t>
      </w:r>
    </w:p>
    <w:p w14:paraId="6BB4566F" w14:textId="77777777" w:rsidR="002D1D88" w:rsidRDefault="002D1D88" w:rsidP="009802BE">
      <w:pPr>
        <w:rPr>
          <w:b/>
          <w:bCs/>
        </w:rPr>
      </w:pPr>
    </w:p>
    <w:p w14:paraId="0064C93A" w14:textId="77777777" w:rsidR="00666855" w:rsidRDefault="00666855" w:rsidP="009802BE">
      <w:pPr>
        <w:rPr>
          <w:b/>
          <w:bCs/>
        </w:rPr>
      </w:pPr>
      <w:r w:rsidRPr="00666855">
        <w:rPr>
          <w:b/>
          <w:bCs/>
        </w:rPr>
        <w:t>§ 6</w:t>
      </w:r>
      <w:r w:rsidR="001C2861">
        <w:rPr>
          <w:b/>
          <w:bCs/>
        </w:rPr>
        <w:t>4</w:t>
      </w:r>
      <w:r w:rsidRPr="00666855">
        <w:rPr>
          <w:b/>
          <w:bCs/>
        </w:rPr>
        <w:t>. Elamisloa kehtetuks tunnistamine</w:t>
      </w:r>
    </w:p>
    <w:p w14:paraId="358874F0" w14:textId="77777777" w:rsidR="002D1D88" w:rsidRPr="00BF799D" w:rsidRDefault="002D1D88" w:rsidP="002D1D88">
      <w:pPr>
        <w:jc w:val="both"/>
      </w:pPr>
    </w:p>
    <w:p w14:paraId="4EFADDE0" w14:textId="5CC07723" w:rsidR="0096262B" w:rsidRPr="00F33E0F" w:rsidRDefault="00C946FE" w:rsidP="0096262B">
      <w:pPr>
        <w:jc w:val="both"/>
      </w:pPr>
      <w:r>
        <w:rPr>
          <w:b/>
          <w:color w:val="4472C4" w:themeColor="accent1"/>
        </w:rPr>
        <w:t>L</w:t>
      </w:r>
      <w:r w:rsidR="0096262B" w:rsidRPr="00537B46">
        <w:rPr>
          <w:b/>
          <w:color w:val="4472C4" w:themeColor="accent1"/>
        </w:rPr>
        <w:t>õige</w:t>
      </w:r>
      <w:r w:rsidR="0096262B" w:rsidRPr="00F33E0F">
        <w:rPr>
          <w:b/>
          <w:color w:val="4472C4" w:themeColor="accent1"/>
        </w:rPr>
        <w:t xml:space="preserve"> 1</w:t>
      </w:r>
      <w:r w:rsidR="0096262B" w:rsidRPr="00F33E0F">
        <w:t xml:space="preserve"> sätestab, et </w:t>
      </w:r>
      <w:r w:rsidR="00457A1A">
        <w:t>PPA</w:t>
      </w:r>
      <w:r w:rsidR="0096262B" w:rsidRPr="00F33E0F">
        <w:t xml:space="preserve"> tunnistab ajutise kaitse saaja elamisloa kehtetuks ajutise kaitse </w:t>
      </w:r>
      <w:r w:rsidR="00F33E0F" w:rsidRPr="00F33E0F">
        <w:t>tähtaja lõppedes,</w:t>
      </w:r>
      <w:r w:rsidR="0096262B" w:rsidRPr="00F33E0F">
        <w:t xml:space="preserve"> ajutise kaitse saaja vii</w:t>
      </w:r>
      <w:r w:rsidR="00F33E0F" w:rsidRPr="00F33E0F">
        <w:t>misel</w:t>
      </w:r>
      <w:r w:rsidR="0096262B" w:rsidRPr="00F33E0F">
        <w:t xml:space="preserve"> teise </w:t>
      </w:r>
      <w:r w:rsidR="00D5479E">
        <w:t>EL-i</w:t>
      </w:r>
      <w:r w:rsidR="0096262B" w:rsidRPr="00F33E0F">
        <w:t xml:space="preserve"> liikmesriiki perekonna taasühendamise eesmärgil</w:t>
      </w:r>
      <w:r w:rsidR="00F33E0F" w:rsidRPr="00F33E0F">
        <w:t>,</w:t>
      </w:r>
      <w:r w:rsidR="0096262B" w:rsidRPr="00F33E0F">
        <w:t xml:space="preserve"> ajutise kaitse saaja elama </w:t>
      </w:r>
      <w:r w:rsidR="00F33E0F" w:rsidRPr="00F33E0F">
        <w:t xml:space="preserve">asumisel </w:t>
      </w:r>
      <w:r w:rsidR="0096262B" w:rsidRPr="00F33E0F">
        <w:t>mõnda muusse riiki</w:t>
      </w:r>
      <w:r w:rsidR="00F33E0F" w:rsidRPr="00F33E0F">
        <w:t xml:space="preserve"> või kui</w:t>
      </w:r>
      <w:r w:rsidR="0096262B" w:rsidRPr="00F33E0F">
        <w:t xml:space="preserve"> ajutise kaitse saaja suhtes ilmneb käesoleva seaduse </w:t>
      </w:r>
      <w:r w:rsidR="001010B9" w:rsidRPr="00A63E35">
        <w:t>§</w:t>
      </w:r>
      <w:r w:rsidR="001010B9">
        <w:t>-</w:t>
      </w:r>
      <w:proofErr w:type="spellStart"/>
      <w:r w:rsidR="001010B9">
        <w:t>is</w:t>
      </w:r>
      <w:proofErr w:type="spellEnd"/>
      <w:r w:rsidR="0096262B" w:rsidRPr="00F33E0F">
        <w:t xml:space="preserve"> 64 sätestatud elamisloa andmisest ja selle pikendamisest keeldumise aluseks olev asjaolu.</w:t>
      </w:r>
    </w:p>
    <w:p w14:paraId="091EB591" w14:textId="77777777" w:rsidR="0096262B" w:rsidRDefault="0096262B" w:rsidP="002D1D88">
      <w:pPr>
        <w:jc w:val="both"/>
      </w:pPr>
    </w:p>
    <w:p w14:paraId="7A283152" w14:textId="5F08845A" w:rsidR="0096262B" w:rsidRPr="00F33E0F" w:rsidRDefault="007A051A" w:rsidP="002D1D88">
      <w:pPr>
        <w:jc w:val="both"/>
      </w:pPr>
      <w:r>
        <w:t>D</w:t>
      </w:r>
      <w:r w:rsidR="0096262B" w:rsidRPr="00F33E0F">
        <w:t>irektiivi 2001/55/EÜ artik</w:t>
      </w:r>
      <w:r>
        <w:t>li</w:t>
      </w:r>
      <w:r w:rsidR="0096262B" w:rsidRPr="00F33E0F">
        <w:t xml:space="preserve"> 6 lõike 1 kohaselt ajutine kaitse lõpeb: a) maksimaalse kaitsetähtaja lõppemisel; või b) mis tahes ajal vastavalt nõukogu otsusele, mille ta teeb kvalifitseeritud häälteenamusega komisjoni ettepanekul, kes vaatab läbi ka iga liikmesriigi taotluse nõukogule ettepaneku tegemise kohta.</w:t>
      </w:r>
    </w:p>
    <w:p w14:paraId="72F91916" w14:textId="77777777" w:rsidR="0096262B" w:rsidRDefault="0096262B" w:rsidP="002D1D88">
      <w:pPr>
        <w:jc w:val="both"/>
      </w:pPr>
    </w:p>
    <w:p w14:paraId="59445C66" w14:textId="5A3F784F" w:rsidR="00C122A2" w:rsidRPr="00F33E0F" w:rsidRDefault="0096262B" w:rsidP="002D1D88">
      <w:pPr>
        <w:jc w:val="both"/>
      </w:pPr>
      <w:r w:rsidRPr="00F33E0F">
        <w:rPr>
          <w:b/>
          <w:color w:val="4472C4" w:themeColor="accent1"/>
        </w:rPr>
        <w:t>Lõige 2</w:t>
      </w:r>
      <w:r w:rsidRPr="00F33E0F">
        <w:t xml:space="preserve"> sätestab, et ajutise kaitse saaja elamisloa kehtetuks tunnistamise alusena kohaldatakse käesoleva paragrahvi lõike 1 punktis 3 sätestatud alust eelkõige, kui ajutise kaitse saaja eemalviibimine Eestist on kestnud kauem kui 90 päeva mis tahes 180-päevase ajavahemiku jooksul või kui teine </w:t>
      </w:r>
      <w:r w:rsidR="00D5479E">
        <w:t>EL-i</w:t>
      </w:r>
      <w:r w:rsidRPr="00F33E0F">
        <w:t xml:space="preserve"> liikmesriik on talle andnud ajutise kaitse alusel elamisloa.</w:t>
      </w:r>
    </w:p>
    <w:p w14:paraId="0FDA8E7E" w14:textId="77777777" w:rsidR="00AD336A" w:rsidRPr="00BF799D" w:rsidRDefault="00AD336A" w:rsidP="002D1D88">
      <w:pPr>
        <w:jc w:val="both"/>
      </w:pPr>
    </w:p>
    <w:p w14:paraId="4E993F1B" w14:textId="70A0AF7A" w:rsidR="0096262B" w:rsidRPr="00F33E0F" w:rsidRDefault="0096262B" w:rsidP="002D1D88">
      <w:pPr>
        <w:jc w:val="both"/>
      </w:pPr>
      <w:r w:rsidRPr="00F33E0F">
        <w:rPr>
          <w:b/>
          <w:color w:val="4472C4" w:themeColor="accent1"/>
        </w:rPr>
        <w:t>Lõike 3</w:t>
      </w:r>
      <w:r w:rsidRPr="00F33E0F">
        <w:t xml:space="preserve"> kohaselt ajutise kaitse saajale, kelle elamisluba tunnistatakse kehtetuks, tehakse samas otsuses või koos sellega lahkumisettekirjutus </w:t>
      </w:r>
      <w:proofErr w:type="spellStart"/>
      <w:r w:rsidR="00B55815">
        <w:t>VSS-is</w:t>
      </w:r>
      <w:proofErr w:type="spellEnd"/>
      <w:r w:rsidRPr="00F33E0F">
        <w:t xml:space="preserve"> sätestatud korras, kui välismaalasele ei ole pandud kohustust Eestist lahkuda muul alusel.</w:t>
      </w:r>
    </w:p>
    <w:p w14:paraId="6816C5A6" w14:textId="77777777" w:rsidR="002D1D88" w:rsidRPr="00F33E0F" w:rsidRDefault="002D1D88" w:rsidP="00894A2E">
      <w:pPr>
        <w:jc w:val="both"/>
      </w:pPr>
    </w:p>
    <w:p w14:paraId="38120F0F" w14:textId="23DB7C4F" w:rsidR="00E27B2D" w:rsidRDefault="000B007A" w:rsidP="00894A2E">
      <w:pPr>
        <w:jc w:val="both"/>
      </w:pPr>
      <w:r w:rsidRPr="00F33E0F">
        <w:rPr>
          <w:b/>
          <w:color w:val="4472C4" w:themeColor="accent1"/>
        </w:rPr>
        <w:t>Lõige 4</w:t>
      </w:r>
      <w:r w:rsidRPr="00F33E0F">
        <w:t xml:space="preserve"> selgitab, et </w:t>
      </w:r>
      <w:r w:rsidR="00B55815">
        <w:t>eelnõu §</w:t>
      </w:r>
      <w:r w:rsidRPr="00F33E0F">
        <w:t xml:space="preserve"> 64 lõiget 3 ei kohaldata ajutise kaitse saaja suhtes, kes viiakse teise </w:t>
      </w:r>
      <w:r w:rsidR="00D5479E">
        <w:t>EL-i</w:t>
      </w:r>
      <w:r w:rsidRPr="00F33E0F">
        <w:t xml:space="preserve"> liikmesriiki perekondade taasühinemise eesmärgil või kellel on Eestis viibimiseks </w:t>
      </w:r>
      <w:r w:rsidR="004D2F63">
        <w:t>VMS-</w:t>
      </w:r>
      <w:proofErr w:type="spellStart"/>
      <w:r w:rsidR="004D2F63">
        <w:t>is</w:t>
      </w:r>
      <w:proofErr w:type="spellEnd"/>
      <w:r w:rsidRPr="00F33E0F">
        <w:t xml:space="preserve"> sätestatud seaduslik alus või kui teine </w:t>
      </w:r>
      <w:r w:rsidR="00D5479E">
        <w:t>EL-i</w:t>
      </w:r>
      <w:r w:rsidRPr="00F33E0F">
        <w:t xml:space="preserve"> liikmesriik on talle andnud ajutise kaitse alusel elamisloa.</w:t>
      </w:r>
      <w:r w:rsidR="00894A2E" w:rsidRPr="00F33E0F">
        <w:t xml:space="preserve"> </w:t>
      </w:r>
    </w:p>
    <w:p w14:paraId="2597CB9E" w14:textId="77777777" w:rsidR="00E27B2D" w:rsidRDefault="00E27B2D" w:rsidP="00894A2E">
      <w:pPr>
        <w:jc w:val="both"/>
      </w:pPr>
    </w:p>
    <w:p w14:paraId="4CA95F26" w14:textId="39934F1E" w:rsidR="000B007A" w:rsidRPr="00F33E0F" w:rsidRDefault="007A051A" w:rsidP="00894A2E">
      <w:pPr>
        <w:jc w:val="both"/>
      </w:pPr>
      <w:r>
        <w:lastRenderedPageBreak/>
        <w:t>D</w:t>
      </w:r>
      <w:r w:rsidR="00894A2E" w:rsidRPr="00F33E0F">
        <w:t xml:space="preserve">irektiivi 2001/55/EÜ artikli 15 lõike 2 kohaselt, juhul kui pereliikmed saavad ajutist kaitset eri liikmesriikides, taasühendavad liikmesriigid </w:t>
      </w:r>
      <w:r w:rsidR="007E3BE8">
        <w:t xml:space="preserve">need </w:t>
      </w:r>
      <w:r w:rsidR="00894A2E" w:rsidRPr="00F33E0F">
        <w:t>pereliikmed</w:t>
      </w:r>
      <w:r w:rsidR="007E3BE8">
        <w:t>. Seejuures tuleb arvestada</w:t>
      </w:r>
      <w:r w:rsidR="00894A2E" w:rsidRPr="00F33E0F">
        <w:t xml:space="preserve"> pereliikmete tahet</w:t>
      </w:r>
      <w:r w:rsidR="007E3BE8">
        <w:t xml:space="preserve"> ja raskusi kui taasühendamist ei toimuks. Sama direktiivi </w:t>
      </w:r>
      <w:r w:rsidR="00B422BB" w:rsidRPr="00F33E0F">
        <w:t xml:space="preserve">artikli 15 lõige 6 täpsustab, et </w:t>
      </w:r>
      <w:r w:rsidR="007E3BE8">
        <w:t xml:space="preserve">taasühendamise tõttu ühest liikmesriigist teise üle viidud taotleja elamisluba tunnistatakse lähteliikmesriigis kehtetuks ja seal selle inimese ajutise kaitse saajana vastu võtmise kohustus lõpeb. </w:t>
      </w:r>
    </w:p>
    <w:p w14:paraId="18B41996" w14:textId="77777777" w:rsidR="000B007A" w:rsidRPr="00BF799D" w:rsidRDefault="000B007A" w:rsidP="009802BE">
      <w:pPr>
        <w:rPr>
          <w:b/>
          <w:bCs/>
        </w:rPr>
      </w:pPr>
    </w:p>
    <w:p w14:paraId="50464EBB" w14:textId="77777777" w:rsidR="00666855" w:rsidRDefault="00666855" w:rsidP="009802BE">
      <w:pPr>
        <w:rPr>
          <w:b/>
          <w:bCs/>
        </w:rPr>
      </w:pPr>
      <w:r w:rsidRPr="00BF799D">
        <w:rPr>
          <w:b/>
          <w:bCs/>
        </w:rPr>
        <w:t>§ 6</w:t>
      </w:r>
      <w:r w:rsidR="001C2861" w:rsidRPr="00BF799D">
        <w:rPr>
          <w:b/>
          <w:bCs/>
        </w:rPr>
        <w:t>5</w:t>
      </w:r>
      <w:r w:rsidRPr="00BF799D">
        <w:rPr>
          <w:b/>
          <w:bCs/>
        </w:rPr>
        <w:t>. Ajutise kaitse saaja perekonnaliikme elamisluba</w:t>
      </w:r>
    </w:p>
    <w:p w14:paraId="34474176" w14:textId="77777777" w:rsidR="002D1D88" w:rsidRPr="001E23F0" w:rsidRDefault="002D1D88" w:rsidP="002D1D88">
      <w:pPr>
        <w:jc w:val="both"/>
      </w:pPr>
    </w:p>
    <w:p w14:paraId="60877FB5" w14:textId="11AFEB4C" w:rsidR="00095A23" w:rsidRDefault="00F33E0F" w:rsidP="00C42D10">
      <w:pPr>
        <w:jc w:val="both"/>
      </w:pPr>
      <w:r w:rsidRPr="00095A23">
        <w:t>Sarnaselt pagulase ja täiendava kaitse saaja perekonnaliikmele, antakse ka ajutise kaitse saaja perekonnaliikmele samal alusel ja sama kehtivusajaga elamisluba nagu ajutise kaitse saajale</w:t>
      </w:r>
      <w:r w:rsidR="00095A23" w:rsidRPr="00095A23">
        <w:t xml:space="preserve">, mistõttu </w:t>
      </w:r>
      <w:r w:rsidR="00095A23">
        <w:rPr>
          <w:b/>
          <w:color w:val="0070C0"/>
        </w:rPr>
        <w:t>l</w:t>
      </w:r>
      <w:r w:rsidR="005A239E" w:rsidRPr="00095A23">
        <w:rPr>
          <w:b/>
          <w:bCs/>
          <w:color w:val="4472C4" w:themeColor="accent1"/>
        </w:rPr>
        <w:t>õike 1</w:t>
      </w:r>
      <w:r w:rsidR="005A239E" w:rsidRPr="00095A23">
        <w:t xml:space="preserve"> kohaselt annab </w:t>
      </w:r>
      <w:r w:rsidR="00457A1A">
        <w:t>PPA</w:t>
      </w:r>
      <w:r w:rsidR="005A239E" w:rsidRPr="00095A23">
        <w:t xml:space="preserve"> ajutise kaitse saaja, kellele on antud elamisluba, perekonnaliikmele samal alusel ja sama kehtivusajaga elamisloa kui ajutise kaitse saajale. Nimetatud sättega võetakse üle direktiivi 2001/55/EÜ </w:t>
      </w:r>
      <w:r w:rsidR="005A239E" w:rsidRPr="00537B46">
        <w:t>art</w:t>
      </w:r>
      <w:r w:rsidR="00FF6B19">
        <w:t>ikli</w:t>
      </w:r>
      <w:r w:rsidR="005A239E" w:rsidRPr="00095A23">
        <w:t xml:space="preserve"> 15 lõige 6, mis sätestab, et taasühendatud pereliikmetele antakse ajutise kaitse korra kohaselt elamisload. Selleks antakse välja dokumendid või muud võrdväärsed tõendid. </w:t>
      </w:r>
      <w:r w:rsidR="001E4AE6" w:rsidRPr="00095A23">
        <w:t>Ajutise kaitse saaja perekonnaliikme elamisluba pikendatakse</w:t>
      </w:r>
      <w:r w:rsidR="00095A23" w:rsidRPr="00095A23">
        <w:t xml:space="preserve"> </w:t>
      </w:r>
      <w:r w:rsidR="00095A23" w:rsidRPr="00095A23">
        <w:rPr>
          <w:b/>
          <w:bCs/>
          <w:color w:val="4472C4" w:themeColor="accent1"/>
        </w:rPr>
        <w:t>lõige 2</w:t>
      </w:r>
      <w:r w:rsidR="00095A23" w:rsidRPr="00095A23">
        <w:t xml:space="preserve"> kohaselt</w:t>
      </w:r>
      <w:r w:rsidR="001E4AE6" w:rsidRPr="00095A23">
        <w:t xml:space="preserve"> samadel alustel ja samaks kehtivusajaks kui ajutise kaitse saaja elamisluba.</w:t>
      </w:r>
      <w:r w:rsidR="00E27B2D">
        <w:t xml:space="preserve"> </w:t>
      </w:r>
      <w:r w:rsidR="00095A23" w:rsidRPr="00095A23">
        <w:t xml:space="preserve">Perekonnaliikmele keeldutakse elamisloa andmisest, kui perekonnaliikme enda suhtes ilmneb asjaolu, mille puhul ajutise kaitse saajale keeldutakse elamisloa andmisest ja ajutise kaitse kohaldamisest või kui esineb ajutise kaitse saaja elamisloa kehtetuks tunnistamise alus, mistõttu </w:t>
      </w:r>
      <w:r w:rsidR="00095A23" w:rsidRPr="00095A23">
        <w:rPr>
          <w:b/>
          <w:bCs/>
          <w:color w:val="4472C4" w:themeColor="accent1"/>
        </w:rPr>
        <w:t>l</w:t>
      </w:r>
      <w:r w:rsidR="001E4AE6" w:rsidRPr="00095A23">
        <w:rPr>
          <w:b/>
          <w:bCs/>
          <w:color w:val="4472C4" w:themeColor="accent1"/>
        </w:rPr>
        <w:t>õike 3</w:t>
      </w:r>
      <w:r w:rsidR="001E4AE6" w:rsidRPr="00095A23">
        <w:t xml:space="preserve"> kohaselt </w:t>
      </w:r>
      <w:r w:rsidR="00457A1A">
        <w:t>PPA</w:t>
      </w:r>
      <w:r w:rsidR="001E4AE6" w:rsidRPr="00095A23">
        <w:t xml:space="preserve"> ei anna ega pikenda elamisluba perekonnaliikmele samadel alustel, mille esinemisel keeldutakse välismaalasele ajutise kaitse kohaldamisest ja elamisloa andmisest või selle pikendamisest.</w:t>
      </w:r>
      <w:r w:rsidR="00690CB6" w:rsidRPr="00095A23">
        <w:t xml:space="preserve"> Keeldumise alused on käsitletud direktiivi 2001/55/EÜ artikli 28 lõikes 1. </w:t>
      </w:r>
    </w:p>
    <w:p w14:paraId="7CB07A48" w14:textId="77777777" w:rsidR="00095A23" w:rsidRDefault="00095A23" w:rsidP="00C42D10">
      <w:pPr>
        <w:jc w:val="both"/>
      </w:pPr>
    </w:p>
    <w:p w14:paraId="32653B46" w14:textId="6A6B7DBD" w:rsidR="00095A23" w:rsidRDefault="00C42D10" w:rsidP="00C42D10">
      <w:pPr>
        <w:jc w:val="both"/>
        <w:rPr>
          <w:color w:val="0070C0"/>
        </w:rPr>
      </w:pPr>
      <w:r w:rsidRPr="00095A23">
        <w:rPr>
          <w:b/>
          <w:bCs/>
          <w:color w:val="4472C4" w:themeColor="accent1"/>
        </w:rPr>
        <w:t>Lõige 4</w:t>
      </w:r>
      <w:r w:rsidRPr="00095A23">
        <w:t xml:space="preserve"> sätestab, et </w:t>
      </w:r>
      <w:r w:rsidR="00457A1A">
        <w:t>PPA</w:t>
      </w:r>
      <w:r w:rsidRPr="00095A23">
        <w:t xml:space="preserve"> tunnistab perekonnaliikme elamisloa kehtetuks samadel alustel, mille esinemisel tunnistatakse kehtetuks ajutise kaitse saaja elamisluba</w:t>
      </w:r>
      <w:r w:rsidR="00095A23" w:rsidRPr="00095A23">
        <w:t xml:space="preserve">, seega kui ajutise kaitse saaja elamisluba tunnistatakse kehtetuks või kui perekonnaliige viiakse teise </w:t>
      </w:r>
      <w:r w:rsidR="00D5479E">
        <w:t>EL-i</w:t>
      </w:r>
      <w:r w:rsidR="00095A23" w:rsidRPr="00095A23">
        <w:t xml:space="preserve"> liikmesriiki või kui ta vabatahtlikult asub elama mõnda teise riiki või kui tema enda suhtes ilmneb asjaolu, mille puhul ajutise kaitse saajale keeldutakse elamisloa andmisest ja ajutise kaitse kohaldamisest.</w:t>
      </w:r>
      <w:r w:rsidR="00095A23" w:rsidRPr="00CF019B">
        <w:rPr>
          <w:color w:val="0070C0"/>
        </w:rPr>
        <w:t xml:space="preserve"> </w:t>
      </w:r>
    </w:p>
    <w:p w14:paraId="796ABED4" w14:textId="77777777" w:rsidR="00C42D10" w:rsidRDefault="00C42D10" w:rsidP="002D1D88">
      <w:pPr>
        <w:jc w:val="both"/>
        <w:rPr>
          <w:color w:val="0070C0"/>
        </w:rPr>
      </w:pPr>
    </w:p>
    <w:p w14:paraId="560B71FD" w14:textId="5028F3A2" w:rsidR="00C42D10" w:rsidRPr="00095A23" w:rsidRDefault="00C42D10" w:rsidP="00C42D10">
      <w:pPr>
        <w:jc w:val="both"/>
      </w:pPr>
      <w:r w:rsidRPr="00095A23">
        <w:rPr>
          <w:b/>
          <w:color w:val="4472C4" w:themeColor="accent1"/>
        </w:rPr>
        <w:t>Lõike 5</w:t>
      </w:r>
      <w:r w:rsidRPr="00095A23">
        <w:t xml:space="preserve"> kohaselt tehakse perekonnaliikmele, kelle elamisluba tunnistatakse kehtetuks, samas otsuses või koos sellega lahkumisettekirjutus </w:t>
      </w:r>
      <w:proofErr w:type="spellStart"/>
      <w:r w:rsidR="00B55815">
        <w:t>VSS-is</w:t>
      </w:r>
      <w:proofErr w:type="spellEnd"/>
      <w:r w:rsidRPr="00095A23">
        <w:t xml:space="preserve"> sätestatud korras, kui välismaalasele ei ole pandud kohustust Eestist lahkuda muul alusel.</w:t>
      </w:r>
    </w:p>
    <w:p w14:paraId="1B29F369" w14:textId="1020EA87" w:rsidR="002D1D88" w:rsidRDefault="002D1D88" w:rsidP="009802BE">
      <w:pPr>
        <w:rPr>
          <w:b/>
          <w:bCs/>
        </w:rPr>
      </w:pPr>
    </w:p>
    <w:p w14:paraId="2BF86A40" w14:textId="77BA282A" w:rsidR="00666855" w:rsidRDefault="00666855" w:rsidP="009802BE">
      <w:pPr>
        <w:rPr>
          <w:b/>
          <w:bCs/>
        </w:rPr>
      </w:pPr>
      <w:r w:rsidRPr="00666855">
        <w:rPr>
          <w:b/>
          <w:bCs/>
        </w:rPr>
        <w:t>§ 6</w:t>
      </w:r>
      <w:r w:rsidR="001C2861">
        <w:rPr>
          <w:b/>
          <w:bCs/>
        </w:rPr>
        <w:t>6</w:t>
      </w:r>
      <w:r w:rsidRPr="00666855">
        <w:rPr>
          <w:b/>
          <w:bCs/>
        </w:rPr>
        <w:t>. Ajutise kaitse alusel esitatava elamisloa taotluses esitatavad andmed ning elamisloa vorm ja elamisloa andmise korraldamine</w:t>
      </w:r>
    </w:p>
    <w:p w14:paraId="6DB1978F" w14:textId="77777777" w:rsidR="004B7E3E" w:rsidRDefault="004B7E3E" w:rsidP="002D1D88">
      <w:pPr>
        <w:jc w:val="both"/>
        <w:rPr>
          <w:b/>
          <w:bCs/>
        </w:rPr>
      </w:pPr>
    </w:p>
    <w:p w14:paraId="25E6843F" w14:textId="497F9FAC" w:rsidR="001C5264" w:rsidRPr="00C32397" w:rsidRDefault="00531D38" w:rsidP="002D1D88">
      <w:pPr>
        <w:jc w:val="both"/>
      </w:pPr>
      <w:r>
        <w:rPr>
          <w:b/>
          <w:bCs/>
          <w:color w:val="4472C4" w:themeColor="accent1"/>
        </w:rPr>
        <w:t>L</w:t>
      </w:r>
      <w:r w:rsidR="001C5264" w:rsidRPr="00537B46">
        <w:rPr>
          <w:b/>
          <w:bCs/>
          <w:color w:val="4472C4" w:themeColor="accent1"/>
        </w:rPr>
        <w:t>õike</w:t>
      </w:r>
      <w:r w:rsidR="001C5264" w:rsidRPr="00C32397">
        <w:rPr>
          <w:b/>
          <w:color w:val="4472C4" w:themeColor="accent1"/>
        </w:rPr>
        <w:t xml:space="preserve"> 1</w:t>
      </w:r>
      <w:r w:rsidR="001C5264" w:rsidRPr="00C32397">
        <w:t xml:space="preserve"> kohaselt vormistatakse ajutise kaitse saaja ja tema perekonnaliikme elamisluba elamisloa andmise või pikendamise otsuse andmete alusel elamisloa andmete kandmise teel elamisloakaardile.</w:t>
      </w:r>
      <w:r w:rsidR="008A5B6B" w:rsidRPr="00C32397">
        <w:t xml:space="preserve"> </w:t>
      </w:r>
      <w:r w:rsidR="001C5264" w:rsidRPr="00C32397">
        <w:t xml:space="preserve">Nimetatud sättega võetakse üle direktiivi 2001/55/EÜ </w:t>
      </w:r>
      <w:r w:rsidR="00F35734">
        <w:t>artikli</w:t>
      </w:r>
      <w:r w:rsidR="001C5264" w:rsidRPr="00C32397">
        <w:t xml:space="preserve"> 8 lõige 1, mis sätestab, et liikmesriigid võtavad vastu vajalikud meetmed, et anda ajutist kaitset saavatele isikutele kogu kaitsetähtajaks elamisload. Selleks antakse välja dokumendid või muud samaväärsed tõendid.</w:t>
      </w:r>
    </w:p>
    <w:p w14:paraId="0FBD8536" w14:textId="77777777" w:rsidR="002D1D88" w:rsidRDefault="002D1D88" w:rsidP="002D1D88">
      <w:pPr>
        <w:jc w:val="both"/>
      </w:pPr>
    </w:p>
    <w:p w14:paraId="693E7615" w14:textId="6F05BBF9" w:rsidR="008A5B6B" w:rsidRPr="00C32397" w:rsidRDefault="008A5B6B" w:rsidP="002D1D88">
      <w:pPr>
        <w:jc w:val="both"/>
      </w:pPr>
      <w:r w:rsidRPr="00C32397">
        <w:rPr>
          <w:b/>
          <w:color w:val="4472C4" w:themeColor="accent1"/>
        </w:rPr>
        <w:t>Lõike 2</w:t>
      </w:r>
      <w:r w:rsidRPr="00C32397">
        <w:t xml:space="preserve"> kohaselt kui ajutise kaitse saajale ja tema perekonnaliikmele on antud elamisluba, on nad kohustatud esitama elamisloakaardi taotluse ja nad </w:t>
      </w:r>
      <w:proofErr w:type="spellStart"/>
      <w:r w:rsidRPr="00C32397">
        <w:t>daktüloskopeeritakse</w:t>
      </w:r>
      <w:proofErr w:type="spellEnd"/>
      <w:r w:rsidRPr="00C32397">
        <w:t xml:space="preserve"> elamisloakaardi taotluse menetluse käigus.</w:t>
      </w:r>
    </w:p>
    <w:p w14:paraId="4871AA9A" w14:textId="77777777" w:rsidR="002D1D88" w:rsidRPr="00C32397" w:rsidRDefault="002D1D88" w:rsidP="009802BE"/>
    <w:p w14:paraId="4785F560" w14:textId="315CC4F4" w:rsidR="00951BCF" w:rsidRPr="00C32397" w:rsidRDefault="008A5B6B" w:rsidP="008A5B6B">
      <w:pPr>
        <w:jc w:val="both"/>
      </w:pPr>
      <w:r w:rsidRPr="00C32397">
        <w:rPr>
          <w:b/>
          <w:color w:val="4472C4" w:themeColor="accent1"/>
        </w:rPr>
        <w:t>Lõike 3</w:t>
      </w:r>
      <w:r w:rsidRPr="00C32397">
        <w:t xml:space="preserve"> kohaselt edastatakse ajutise kaitse alusel elamisloa taotleja biomeetrilised andmed edastatakse </w:t>
      </w:r>
      <w:proofErr w:type="spellStart"/>
      <w:r w:rsidRPr="00C32397">
        <w:t>Eurodac</w:t>
      </w:r>
      <w:proofErr w:type="spellEnd"/>
      <w:r w:rsidRPr="00C32397">
        <w:t>-süsteemi vastavalt määrusele 2024/1358</w:t>
      </w:r>
      <w:r w:rsidR="00254B9A">
        <w:t>/EL</w:t>
      </w:r>
      <w:r w:rsidRPr="00C32397">
        <w:t xml:space="preserve"> (</w:t>
      </w:r>
      <w:proofErr w:type="spellStart"/>
      <w:r w:rsidRPr="00C32397">
        <w:t>Eurodac</w:t>
      </w:r>
      <w:proofErr w:type="spellEnd"/>
      <w:r w:rsidRPr="00C32397">
        <w:t>-süsteemi kohta).</w:t>
      </w:r>
      <w:r w:rsidR="009E45DC">
        <w:t xml:space="preserve"> </w:t>
      </w:r>
      <w:r w:rsidRPr="00C32397">
        <w:t>Määruse 2024/1358 (</w:t>
      </w:r>
      <w:proofErr w:type="spellStart"/>
      <w:r w:rsidRPr="00C32397">
        <w:t>Eurodac</w:t>
      </w:r>
      <w:proofErr w:type="spellEnd"/>
      <w:r w:rsidRPr="00C32397">
        <w:t xml:space="preserve">-süsteemi kohta) põhjenduspunkt 9 selgitab, et direktiivi </w:t>
      </w:r>
      <w:r w:rsidRPr="00C32397">
        <w:lastRenderedPageBreak/>
        <w:t xml:space="preserve">2001/55/EÜ andmekogumist käsitlevaid sätteid on asjakohane täiendada, lisades ajutise kaitse saanud isikud </w:t>
      </w:r>
      <w:proofErr w:type="spellStart"/>
      <w:r w:rsidRPr="00C32397">
        <w:t>Eurodac</w:t>
      </w:r>
      <w:proofErr w:type="spellEnd"/>
      <w:r w:rsidRPr="00C32397">
        <w:t xml:space="preserve">-süsteemi. Sellega seoses on biomeetrilised andmed oluline element selliste isikute identiteedi või perekondlike suhete kindlakstegemisel ning seega määruse (EL) 2016/679 (füüsiliste isikute kaitse kohta isikuandmete töötlemisel) tähenduses olulise avaliku huvi kaitsmisel. Peale selle, kui ajutise kaitse saajate biomeetrilised andmed lisatakse </w:t>
      </w:r>
      <w:proofErr w:type="spellStart"/>
      <w:r w:rsidRPr="00C32397">
        <w:t>Eurodac</w:t>
      </w:r>
      <w:proofErr w:type="spellEnd"/>
      <w:r w:rsidRPr="00C32397">
        <w:t xml:space="preserve">-süsteemi ja mitte </w:t>
      </w:r>
      <w:proofErr w:type="spellStart"/>
      <w:r w:rsidRPr="00C32397">
        <w:t>liikmesriikidevahelisse</w:t>
      </w:r>
      <w:proofErr w:type="spellEnd"/>
      <w:r w:rsidRPr="00C32397">
        <w:t xml:space="preserve"> vastastikkusel põhinevasse süsteemi, saavad sellised isikud kasu käesolevas määruses sätestatud kaitsemeetmetest ja kaitsest, eelkõige seoses andmete säilitamise tähtaegadega, mis peaksid olema võimalikult lühikesed. Määruse 2024/1358 (</w:t>
      </w:r>
      <w:proofErr w:type="spellStart"/>
      <w:r w:rsidRPr="00C32397">
        <w:t>Eurodac</w:t>
      </w:r>
      <w:proofErr w:type="spellEnd"/>
      <w:r w:rsidRPr="00C32397">
        <w:t>-süsteemi kohta) põhjenduspunkt 11 täpsustab, et on asjakohane lükata ajutise kaitse saajana registreeritud kolmandate riikide kodanike või kodakondsuseta isikute biomeetriliste andmete kogumine ja edastamine edasi nii, et see algab kolm aastat pärast käesoleva määruse muude sätete kohaldamise alguskuupäeva, et tagada komisjonile piisav aeg selleks, et hinnata ajutise kaitse saajate andmete vahetamiseks kasutatavate IT-süsteemide toimimist ja tõhusust ning sellise kogumise ja edastamise eeldatavat mõju direktiivi 2001/55/EÜ aktiveerimise korral.</w:t>
      </w:r>
      <w:r w:rsidR="00951BCF" w:rsidRPr="00C32397">
        <w:t xml:space="preserve"> Määruse 2024/1358 (</w:t>
      </w:r>
      <w:proofErr w:type="spellStart"/>
      <w:r w:rsidR="00951BCF" w:rsidRPr="00C32397">
        <w:t>Eurodac</w:t>
      </w:r>
      <w:proofErr w:type="spellEnd"/>
      <w:r w:rsidR="00951BCF" w:rsidRPr="00C32397">
        <w:t xml:space="preserve">-süsteemi kohta) põhjenduspunkti 64 kohaselt, selleks et toetada liikmesriike halduskoostöös direktiivi 2001/55/EÜ rakendamisel, tuleks ajutise kaitse saajate andmeid säilitada </w:t>
      </w:r>
      <w:proofErr w:type="spellStart"/>
      <w:r w:rsidR="00951BCF" w:rsidRPr="00C32397">
        <w:t>Eurodac</w:t>
      </w:r>
      <w:proofErr w:type="spellEnd"/>
      <w:r w:rsidR="00951BCF" w:rsidRPr="00C32397">
        <w:t>-süsteemis ühe aasta jooksul alates vastava nõukogu rakendusotsuse jõustumise kuupäevast. Säilitamistähtaega tuleks pikendada igal aastal kogu ajutise kaitse kestuse ajal. Ajutise kaitse saajaid puudutavad sätted on määruses 2024/1358</w:t>
      </w:r>
      <w:r w:rsidR="00254B9A">
        <w:t>/EL</w:t>
      </w:r>
      <w:r w:rsidR="00951BCF" w:rsidRPr="00C32397">
        <w:t xml:space="preserve"> (</w:t>
      </w:r>
      <w:proofErr w:type="spellStart"/>
      <w:r w:rsidR="00951BCF" w:rsidRPr="00C32397">
        <w:t>Eurodac</w:t>
      </w:r>
      <w:proofErr w:type="spellEnd"/>
      <w:r w:rsidR="00951BCF" w:rsidRPr="00C32397">
        <w:t xml:space="preserve">-süsteemi kohta) reguleeritud VIII peatükis artikliga 26, mis käsitleb biomeetriliste andmete kogumist ja edastamist. </w:t>
      </w:r>
    </w:p>
    <w:p w14:paraId="4EFA2455" w14:textId="77777777" w:rsidR="008A5B6B" w:rsidRDefault="008A5B6B" w:rsidP="009802BE">
      <w:pPr>
        <w:rPr>
          <w:b/>
          <w:bCs/>
        </w:rPr>
      </w:pPr>
    </w:p>
    <w:p w14:paraId="043E35F0" w14:textId="625B4BF0" w:rsidR="002D1D88" w:rsidRDefault="002D1D88" w:rsidP="002D1D88">
      <w:pPr>
        <w:jc w:val="both"/>
        <w:rPr>
          <w:b/>
          <w:bCs/>
        </w:rPr>
      </w:pPr>
      <w:r w:rsidRPr="002D1D88">
        <w:rPr>
          <w:b/>
          <w:bCs/>
        </w:rPr>
        <w:t>3. jagu</w:t>
      </w:r>
      <w:r>
        <w:rPr>
          <w:b/>
          <w:bCs/>
        </w:rPr>
        <w:t xml:space="preserve"> „</w:t>
      </w:r>
      <w:r w:rsidRPr="002D1D88">
        <w:rPr>
          <w:b/>
          <w:bCs/>
        </w:rPr>
        <w:t>Ajutise kaitse alusel elamisloa taotleja õigused ja kohustused ning tema vastuvõtmine</w:t>
      </w:r>
      <w:r>
        <w:rPr>
          <w:b/>
          <w:bCs/>
        </w:rPr>
        <w:t>“</w:t>
      </w:r>
    </w:p>
    <w:p w14:paraId="00FA7697" w14:textId="77777777" w:rsidR="002D1D88" w:rsidRDefault="002D1D88" w:rsidP="009802BE">
      <w:pPr>
        <w:rPr>
          <w:b/>
          <w:bCs/>
        </w:rPr>
      </w:pPr>
    </w:p>
    <w:p w14:paraId="35F50324" w14:textId="6A549465" w:rsidR="00666855" w:rsidRDefault="00666855" w:rsidP="009802BE">
      <w:pPr>
        <w:rPr>
          <w:b/>
          <w:bCs/>
        </w:rPr>
      </w:pPr>
      <w:r w:rsidRPr="00666855">
        <w:rPr>
          <w:b/>
          <w:bCs/>
        </w:rPr>
        <w:t>§ 6</w:t>
      </w:r>
      <w:r w:rsidR="001C2861">
        <w:rPr>
          <w:b/>
          <w:bCs/>
        </w:rPr>
        <w:t>7</w:t>
      </w:r>
      <w:r w:rsidRPr="00666855">
        <w:rPr>
          <w:b/>
          <w:bCs/>
        </w:rPr>
        <w:t>. Ajutise kaitse alusel elamisloa taotleja esindamine</w:t>
      </w:r>
    </w:p>
    <w:p w14:paraId="1B333875" w14:textId="77777777" w:rsidR="002D1D88" w:rsidRPr="001E23F0" w:rsidRDefault="002D1D88" w:rsidP="002D1D88">
      <w:pPr>
        <w:jc w:val="both"/>
      </w:pPr>
    </w:p>
    <w:p w14:paraId="7EFD54A5" w14:textId="1DE7B08A" w:rsidR="00FA12CF" w:rsidRPr="001E23F0" w:rsidRDefault="00852E86" w:rsidP="002D1D88">
      <w:pPr>
        <w:jc w:val="both"/>
      </w:pPr>
      <w:r>
        <w:rPr>
          <w:b/>
          <w:bCs/>
          <w:color w:val="4472C4" w:themeColor="accent1"/>
        </w:rPr>
        <w:t>L</w:t>
      </w:r>
      <w:r w:rsidR="00FA12CF" w:rsidRPr="00537B46">
        <w:rPr>
          <w:b/>
          <w:bCs/>
          <w:color w:val="4472C4" w:themeColor="accent1"/>
        </w:rPr>
        <w:t>õige</w:t>
      </w:r>
      <w:r w:rsidR="00FA12CF" w:rsidRPr="00FA12CF">
        <w:rPr>
          <w:b/>
          <w:bCs/>
          <w:color w:val="4472C4" w:themeColor="accent1"/>
        </w:rPr>
        <w:t xml:space="preserve"> 1</w:t>
      </w:r>
      <w:r w:rsidR="00FA12CF">
        <w:t xml:space="preserve"> kohaselt </w:t>
      </w:r>
      <w:r w:rsidR="00FA12CF" w:rsidRPr="001E23F0">
        <w:t>kohaldatakse</w:t>
      </w:r>
      <w:r w:rsidR="00FA12CF">
        <w:t xml:space="preserve"> a</w:t>
      </w:r>
      <w:r w:rsidR="00FA12CF" w:rsidRPr="001E23F0">
        <w:t>laealise ja saatjata alaealise ajutise kaitse alusel elamisloa taotleja esindamisele alaealise ja saatjata alaealise rahvusvahelise kaitse taotleja esindamise kohta sätestatut</w:t>
      </w:r>
      <w:r w:rsidR="00FA12CF">
        <w:t xml:space="preserve"> ning </w:t>
      </w:r>
      <w:r w:rsidR="00FA12CF" w:rsidRPr="00FA12CF">
        <w:rPr>
          <w:b/>
          <w:bCs/>
          <w:color w:val="4472C4" w:themeColor="accent1"/>
        </w:rPr>
        <w:t>lõige 2</w:t>
      </w:r>
      <w:r w:rsidR="00FA12CF">
        <w:t xml:space="preserve"> kohaselt on v</w:t>
      </w:r>
      <w:r w:rsidR="00FA12CF" w:rsidRPr="001E23F0">
        <w:t>älismaalasel õigus kasutada ajutise kaitse alusel elamisloa taotlemise menetluses esindajat, välja arvatud seletuste andmisel ja muus menetlustoimingus, mida selle olemusest tulenevalt tuleb teha isiklikult.</w:t>
      </w:r>
    </w:p>
    <w:p w14:paraId="703D2BA2" w14:textId="77777777" w:rsidR="002D1D88" w:rsidRDefault="002D1D88" w:rsidP="009802BE">
      <w:pPr>
        <w:rPr>
          <w:b/>
          <w:bCs/>
        </w:rPr>
      </w:pPr>
    </w:p>
    <w:p w14:paraId="710087B7" w14:textId="49CDE4CC" w:rsidR="00666855" w:rsidRDefault="00666855" w:rsidP="009802BE">
      <w:pPr>
        <w:rPr>
          <w:b/>
          <w:bCs/>
        </w:rPr>
      </w:pPr>
      <w:r w:rsidRPr="00666855">
        <w:rPr>
          <w:b/>
          <w:bCs/>
        </w:rPr>
        <w:t>§ 6</w:t>
      </w:r>
      <w:r w:rsidR="001C2861">
        <w:rPr>
          <w:b/>
          <w:bCs/>
        </w:rPr>
        <w:t>8</w:t>
      </w:r>
      <w:r w:rsidRPr="00666855">
        <w:rPr>
          <w:b/>
          <w:bCs/>
        </w:rPr>
        <w:t>. Ajutise kaitse alusel elamisloa taotleja õigused ja kohustused</w:t>
      </w:r>
    </w:p>
    <w:p w14:paraId="7940E001" w14:textId="77777777" w:rsidR="002D1D88" w:rsidRPr="001E23F0" w:rsidRDefault="002D1D88" w:rsidP="002D1D88">
      <w:pPr>
        <w:jc w:val="both"/>
      </w:pPr>
    </w:p>
    <w:p w14:paraId="230C6049" w14:textId="7394AB62" w:rsidR="00D714C2" w:rsidRPr="001E23F0" w:rsidRDefault="00964FA8" w:rsidP="00D714C2">
      <w:pPr>
        <w:jc w:val="both"/>
      </w:pPr>
      <w:r>
        <w:rPr>
          <w:b/>
          <w:bCs/>
          <w:color w:val="4472C4" w:themeColor="accent1"/>
        </w:rPr>
        <w:t>L</w:t>
      </w:r>
      <w:r w:rsidR="00D714C2" w:rsidRPr="00537B46">
        <w:rPr>
          <w:b/>
          <w:bCs/>
          <w:color w:val="4472C4" w:themeColor="accent1"/>
        </w:rPr>
        <w:t>õige</w:t>
      </w:r>
      <w:r w:rsidR="00D714C2" w:rsidRPr="00FA12CF">
        <w:rPr>
          <w:b/>
          <w:bCs/>
          <w:color w:val="4472C4" w:themeColor="accent1"/>
        </w:rPr>
        <w:t xml:space="preserve"> 1</w:t>
      </w:r>
      <w:r w:rsidR="00D714C2">
        <w:rPr>
          <w:b/>
          <w:bCs/>
          <w:color w:val="4472C4" w:themeColor="accent1"/>
        </w:rPr>
        <w:t xml:space="preserve"> </w:t>
      </w:r>
      <w:r w:rsidR="00D714C2">
        <w:t>kohaselt tagatakse a</w:t>
      </w:r>
      <w:r w:rsidR="00D714C2" w:rsidRPr="001E23F0">
        <w:t xml:space="preserve">jutise kaitse alusel elamisloa taotlejale </w:t>
      </w:r>
      <w:proofErr w:type="spellStart"/>
      <w:r w:rsidR="0095441B">
        <w:t>PS-ist</w:t>
      </w:r>
      <w:proofErr w:type="spellEnd"/>
      <w:r w:rsidR="00D714C2" w:rsidRPr="001E23F0">
        <w:t xml:space="preserve">, seadustest ja muudest õigusaktidest ning </w:t>
      </w:r>
      <w:proofErr w:type="spellStart"/>
      <w:r w:rsidR="00D714C2" w:rsidRPr="001E23F0">
        <w:t>välislepingutest</w:t>
      </w:r>
      <w:proofErr w:type="spellEnd"/>
      <w:r w:rsidR="00D714C2" w:rsidRPr="001E23F0">
        <w:t xml:space="preserve">, </w:t>
      </w:r>
      <w:r w:rsidR="00D5479E">
        <w:t>EL-i</w:t>
      </w:r>
      <w:r w:rsidR="00D714C2" w:rsidRPr="001E23F0">
        <w:t xml:space="preserve"> õigusaktidest, rahvusvahelise õiguse üldtunnustatud normidest ja rahvusvahelistest tavadest tulenevad õigused ja vabadused.</w:t>
      </w:r>
      <w:r w:rsidR="00D714C2">
        <w:t xml:space="preserve"> </w:t>
      </w:r>
      <w:r w:rsidR="00D714C2" w:rsidRPr="00D714C2">
        <w:rPr>
          <w:b/>
          <w:bCs/>
          <w:color w:val="4472C4" w:themeColor="accent1"/>
        </w:rPr>
        <w:t>Lõikest 2</w:t>
      </w:r>
      <w:r w:rsidR="00D714C2">
        <w:t xml:space="preserve"> tulenevalt on ajutise </w:t>
      </w:r>
      <w:r w:rsidR="00D714C2" w:rsidRPr="001E23F0">
        <w:t>kaitse alusel elamisloa taotlejal on õigus</w:t>
      </w:r>
      <w:r w:rsidR="00D714C2">
        <w:t xml:space="preserve"> </w:t>
      </w:r>
      <w:r w:rsidR="00D714C2" w:rsidRPr="001E23F0">
        <w:t>saada esimesel võimalusel, kuid mitte hiljem kui 15 päeva pärast elamisloa taotluse esitamist kirjalikult ja vajadusel suuliselt ja keeles, mida ta mõistab, teavet oma õiguste ja kohustuste kohta, sealhulgas teavet riigi õigusabi, vastuvõtutingimustega seotud abi, teavet andvate organisatsioonide, ajutise kaitse alusel elamisloa taotlemise menetluse ajakava ning kohustuste täitmata jätmise tagajärgede kohta</w:t>
      </w:r>
      <w:r w:rsidR="00D714C2">
        <w:t xml:space="preserve">; </w:t>
      </w:r>
      <w:r w:rsidR="00D714C2" w:rsidRPr="001E23F0">
        <w:t>saada tuge lähtuvalt oma erivajadusest, erivajaduse määramisel kohaldatakse rahvusvahelise kaitse taotleja kohta sätestatut</w:t>
      </w:r>
      <w:r w:rsidR="00D714C2">
        <w:t xml:space="preserve"> ning </w:t>
      </w:r>
      <w:r w:rsidR="00D714C2" w:rsidRPr="001E23F0">
        <w:t xml:space="preserve">saada ajutise kaitse alusel elamisloa taotlemise menetluses ja menetluses tehtud otsuse vaidlustamiseks õigusabi enda esindamiseks </w:t>
      </w:r>
      <w:proofErr w:type="spellStart"/>
      <w:r w:rsidR="004D2F63">
        <w:t>RÕS-is</w:t>
      </w:r>
      <w:proofErr w:type="spellEnd"/>
      <w:r w:rsidR="00D714C2" w:rsidRPr="001E23F0">
        <w:t xml:space="preserve"> sätestatud korras.</w:t>
      </w:r>
    </w:p>
    <w:p w14:paraId="18E6D1CA" w14:textId="77777777" w:rsidR="002D1D88" w:rsidRPr="001E23F0" w:rsidRDefault="002D1D88" w:rsidP="002D1D88">
      <w:pPr>
        <w:jc w:val="both"/>
      </w:pPr>
    </w:p>
    <w:p w14:paraId="5DF4F850" w14:textId="230C7AD4" w:rsidR="002D1D88" w:rsidRDefault="7E8BB400" w:rsidP="00D714C2">
      <w:pPr>
        <w:jc w:val="both"/>
      </w:pPr>
      <w:commentRangeStart w:id="123"/>
      <w:r w:rsidRPr="09135AC4">
        <w:rPr>
          <w:b/>
          <w:bCs/>
          <w:color w:val="4472C4" w:themeColor="accent1"/>
        </w:rPr>
        <w:t xml:space="preserve">Lõike </w:t>
      </w:r>
      <w:r w:rsidR="4C57875A" w:rsidRPr="09135AC4">
        <w:rPr>
          <w:b/>
          <w:bCs/>
          <w:color w:val="4472C4" w:themeColor="accent1"/>
        </w:rPr>
        <w:t>3</w:t>
      </w:r>
      <w:r>
        <w:t xml:space="preserve"> kohaselt on a</w:t>
      </w:r>
      <w:r w:rsidR="4C57875A">
        <w:t xml:space="preserve">jutise kaitse alusel elamisloa taotlejal on kohustatud järgima Eesti põhiseaduslikku korda ja Eesti õigusakte, austama põhiseaduslikke väärtusi ja printsiipe, vabadusel, õiglusel ja õigusel tuginevat riiki ning Eesti ühiskonna korraldust, eesti keelt ja kultuuri; esitama isiklikult ajutise kaitse alusel elamisloa taotluse; esitama </w:t>
      </w:r>
      <w:r w:rsidR="258EB981">
        <w:t>PPA</w:t>
      </w:r>
      <w:r w:rsidR="4C57875A">
        <w:t xml:space="preserve"> määratud </w:t>
      </w:r>
      <w:r w:rsidR="4C57875A">
        <w:lastRenderedPageBreak/>
        <w:t>tähtajaks kõik andmed ja enda valduses olevad dokumendid ning muud tõendid, millel on tähtsust ajutise kaitse alusel elamisloa taotluse menetlemisel; aitama kaasa isiku tuvastamiseks ja kontrollimiseks vajalike andmete kogumisele; võimaldama asjade ja isiku läbivaatust, ning asjade ja dokumentide, sealhulgas isikut tõendava dokumendi, hoiule võtmist; lubama kontrollida terviseseisundit rahvastiku tervise kaitsega seotud kaalutlustel.</w:t>
      </w:r>
      <w:commentRangeEnd w:id="123"/>
      <w:r w:rsidR="00D714C2">
        <w:commentReference w:id="123"/>
      </w:r>
    </w:p>
    <w:p w14:paraId="334B62BE" w14:textId="77777777" w:rsidR="00CD2082" w:rsidRDefault="00CD2082" w:rsidP="00D714C2">
      <w:pPr>
        <w:jc w:val="both"/>
      </w:pPr>
    </w:p>
    <w:p w14:paraId="61C940A1" w14:textId="5D12A644" w:rsidR="00CD2082" w:rsidRDefault="00CD2082" w:rsidP="00D714C2">
      <w:pPr>
        <w:jc w:val="both"/>
      </w:pPr>
      <w:r>
        <w:t xml:space="preserve">Paragrahviga on üle võetud </w:t>
      </w:r>
      <w:r w:rsidRPr="00C32397">
        <w:t>direktiivi 2001/55/EÜ artik</w:t>
      </w:r>
      <w:r w:rsidR="007A051A">
        <w:t>li</w:t>
      </w:r>
      <w:r w:rsidRPr="00C32397">
        <w:t xml:space="preserve"> 8 lõige </w:t>
      </w:r>
      <w:r>
        <w:t>2</w:t>
      </w:r>
      <w:r w:rsidRPr="00C32397">
        <w:t xml:space="preserve">, mis </w:t>
      </w:r>
      <w:r>
        <w:t>ütleb, et o</w:t>
      </w:r>
      <w:r w:rsidRPr="00CD2082">
        <w:t xml:space="preserve">lenemata </w:t>
      </w:r>
      <w:r>
        <w:t xml:space="preserve">sama direktiivi </w:t>
      </w:r>
      <w:r w:rsidRPr="00CD2082">
        <w:t xml:space="preserve">lõikes 1 osutatud elamislubade kehtivusajast ei tohi liikmesriigid ajutist kaitset saavaid isikuid kohelda ebasoodsamalt, kui on ette nähtud </w:t>
      </w:r>
      <w:r>
        <w:t xml:space="preserve">direktiivi </w:t>
      </w:r>
      <w:r w:rsidRPr="00CD2082">
        <w:t>artiklitega 9</w:t>
      </w:r>
      <w:r w:rsidR="007A051A">
        <w:t>–</w:t>
      </w:r>
      <w:r w:rsidRPr="00CD2082">
        <w:t>16.</w:t>
      </w:r>
    </w:p>
    <w:p w14:paraId="27D66DAC" w14:textId="77777777" w:rsidR="002D1D88" w:rsidRDefault="002D1D88" w:rsidP="002D1D88">
      <w:pPr>
        <w:rPr>
          <w:b/>
          <w:bCs/>
        </w:rPr>
      </w:pPr>
    </w:p>
    <w:p w14:paraId="7B873871" w14:textId="77F9F0EB" w:rsidR="00666855" w:rsidRDefault="00666855" w:rsidP="009802BE">
      <w:pPr>
        <w:rPr>
          <w:b/>
          <w:bCs/>
        </w:rPr>
      </w:pPr>
      <w:r w:rsidRPr="00666855">
        <w:rPr>
          <w:b/>
          <w:bCs/>
        </w:rPr>
        <w:t xml:space="preserve">§ </w:t>
      </w:r>
      <w:r w:rsidR="001C2861">
        <w:rPr>
          <w:b/>
          <w:bCs/>
        </w:rPr>
        <w:t>69</w:t>
      </w:r>
      <w:r w:rsidRPr="00666855">
        <w:rPr>
          <w:b/>
          <w:bCs/>
        </w:rPr>
        <w:t>. Materiaalsed vastuvõtutingimused ja rahaline toetus</w:t>
      </w:r>
    </w:p>
    <w:p w14:paraId="7F8AA3CE" w14:textId="77777777" w:rsidR="004B7E3E" w:rsidRDefault="004B7E3E" w:rsidP="009802BE">
      <w:pPr>
        <w:rPr>
          <w:b/>
          <w:bCs/>
        </w:rPr>
      </w:pPr>
    </w:p>
    <w:p w14:paraId="5561023A" w14:textId="36EFB46B" w:rsidR="00CC27B8" w:rsidRPr="009A1D0E" w:rsidRDefault="00CC27B8" w:rsidP="00FA2674">
      <w:pPr>
        <w:jc w:val="both"/>
        <w:rPr>
          <w:rFonts w:eastAsia="Times New Roman"/>
        </w:rPr>
      </w:pPr>
      <w:r w:rsidRPr="008D35FA">
        <w:rPr>
          <w:rFonts w:eastAsia="Times New Roman"/>
          <w:b/>
          <w:color w:val="4472C4" w:themeColor="accent1"/>
        </w:rPr>
        <w:t>Paragrahviga 69</w:t>
      </w:r>
      <w:r w:rsidRPr="008D35FA">
        <w:rPr>
          <w:rFonts w:eastAsia="Times New Roman"/>
          <w:color w:val="4472C4" w:themeColor="accent1"/>
        </w:rPr>
        <w:t xml:space="preserve"> </w:t>
      </w:r>
      <w:r w:rsidRPr="008D35FA">
        <w:rPr>
          <w:rFonts w:eastAsia="Times New Roman"/>
        </w:rPr>
        <w:t xml:space="preserve">luuakse </w:t>
      </w:r>
      <w:r w:rsidRPr="00C32397">
        <w:t>direktiivi</w:t>
      </w:r>
      <w:r w:rsidR="007A051A" w:rsidRPr="00C32397">
        <w:t xml:space="preserve"> 2001/55/EÜ</w:t>
      </w:r>
      <w:r w:rsidRPr="00C32397">
        <w:t xml:space="preserve"> </w:t>
      </w:r>
      <w:r w:rsidRPr="008D35FA">
        <w:rPr>
          <w:rFonts w:eastAsia="Times New Roman"/>
        </w:rPr>
        <w:t xml:space="preserve">rakendumise korral sarnased vastuvõtutingimused, mis kohalduvad massilisest sisserändest põhjendatud hädaolukorrale. Massilise sisserände kontekstis on taotlejate arv prognoosimatu. </w:t>
      </w:r>
      <w:r w:rsidR="005C215B">
        <w:rPr>
          <w:rFonts w:eastAsia="Times New Roman"/>
        </w:rPr>
        <w:t xml:space="preserve">Seega </w:t>
      </w:r>
      <w:r w:rsidR="00A06D2A" w:rsidRPr="00A06D2A">
        <w:t>tagatakse a</w:t>
      </w:r>
      <w:r w:rsidR="00F72BB6">
        <w:t xml:space="preserve">jutise kaitse alusel elamisloa taotlejale tema Eestis viibimisel vähemalt </w:t>
      </w:r>
      <w:r>
        <w:t>m</w:t>
      </w:r>
      <w:r w:rsidRPr="009A1D0E">
        <w:rPr>
          <w:rFonts w:eastAsia="Times New Roman"/>
        </w:rPr>
        <w:t xml:space="preserve">ajutus, toitlustamine, vajadusel varustamine </w:t>
      </w:r>
      <w:r w:rsidRPr="009A1D0E">
        <w:t>esmavajalike riietus- ja tarbeesemete ning isikliku hügieeni vahenditega ning alaealistele taotlejatel on tagatud juurdepääs haridusele vastavalt käesolevas seaduses sätestatule.</w:t>
      </w:r>
      <w:r w:rsidR="00FA2674" w:rsidRPr="009A1D0E">
        <w:t xml:space="preserve"> Regulatsioon</w:t>
      </w:r>
      <w:r w:rsidRPr="009A1D0E">
        <w:t xml:space="preserve"> on </w:t>
      </w:r>
      <w:r w:rsidRPr="009A1D0E">
        <w:rPr>
          <w:rFonts w:eastAsia="Times New Roman"/>
        </w:rPr>
        <w:t xml:space="preserve">kooskõlas põhimõttega, et taotlejale on tagatud vajaduspõhised baasvajadused ning miinimumtingimused. Sõltuvalt majutuskeskuse infrastruktuurist on vastavalt seadusele sätestatule vastuvõtutingimuse korraldajal õigus teatud teenused asendada rahalise toega või kombineeritud lahendusega. Ajutise kaitse alusel elamisloa taotlejate majutuskeskuses kehtivad seaduses sätestatud sisekorrad ning põhimõtted seoses kulude hüvitamise nõudega kui isikul on piisavad rahalised vahendid. </w:t>
      </w:r>
    </w:p>
    <w:p w14:paraId="597A49BD" w14:textId="77777777" w:rsidR="00CC27B8" w:rsidRDefault="00CC27B8" w:rsidP="009802BE">
      <w:pPr>
        <w:rPr>
          <w:b/>
          <w:bCs/>
        </w:rPr>
      </w:pPr>
    </w:p>
    <w:p w14:paraId="48CD5D6C" w14:textId="1A1835A1" w:rsidR="00666855" w:rsidRDefault="674D8515" w:rsidP="009802BE">
      <w:pPr>
        <w:rPr>
          <w:b/>
          <w:bCs/>
        </w:rPr>
      </w:pPr>
      <w:commentRangeStart w:id="124"/>
      <w:r w:rsidRPr="09135AC4">
        <w:rPr>
          <w:b/>
          <w:bCs/>
        </w:rPr>
        <w:t>§ 7</w:t>
      </w:r>
      <w:r w:rsidR="14FDCAED" w:rsidRPr="09135AC4">
        <w:rPr>
          <w:b/>
          <w:bCs/>
        </w:rPr>
        <w:t>0</w:t>
      </w:r>
      <w:r w:rsidRPr="09135AC4">
        <w:rPr>
          <w:b/>
          <w:bCs/>
        </w:rPr>
        <w:t>. Ajutise kaitse alusel elamisloa taotleja viibimine kindlaks määratud kohas</w:t>
      </w:r>
      <w:commentRangeEnd w:id="124"/>
      <w:r w:rsidR="00666855">
        <w:commentReference w:id="124"/>
      </w:r>
    </w:p>
    <w:p w14:paraId="5E301484" w14:textId="77777777" w:rsidR="005134B4" w:rsidRPr="001E23F0" w:rsidRDefault="005134B4" w:rsidP="005134B4">
      <w:pPr>
        <w:jc w:val="both"/>
      </w:pPr>
    </w:p>
    <w:p w14:paraId="16556B47" w14:textId="3987FA28" w:rsidR="000E754B" w:rsidRDefault="005B1E01" w:rsidP="005134B4">
      <w:pPr>
        <w:jc w:val="both"/>
      </w:pPr>
      <w:r>
        <w:rPr>
          <w:b/>
          <w:bCs/>
          <w:color w:val="4472C4" w:themeColor="accent1"/>
        </w:rPr>
        <w:t>L</w:t>
      </w:r>
      <w:r w:rsidR="000E754B" w:rsidRPr="00537B46">
        <w:rPr>
          <w:b/>
          <w:bCs/>
          <w:color w:val="4472C4" w:themeColor="accent1"/>
        </w:rPr>
        <w:t>õike</w:t>
      </w:r>
      <w:r w:rsidR="000E754B" w:rsidRPr="00FA12CF">
        <w:rPr>
          <w:b/>
          <w:bCs/>
          <w:color w:val="4472C4" w:themeColor="accent1"/>
        </w:rPr>
        <w:t xml:space="preserve"> 1</w:t>
      </w:r>
      <w:r w:rsidR="000E754B">
        <w:rPr>
          <w:b/>
          <w:bCs/>
        </w:rPr>
        <w:t xml:space="preserve"> </w:t>
      </w:r>
      <w:r w:rsidR="000E754B" w:rsidRPr="00A06D2A">
        <w:t>kohaselt</w:t>
      </w:r>
      <w:r w:rsidR="000E754B">
        <w:t xml:space="preserve"> on ajutise </w:t>
      </w:r>
      <w:r w:rsidR="000E754B" w:rsidRPr="001E23F0">
        <w:t>kaitse alusel elamisloa taotleja kohustatud elamisloa menetlemise ajal elama rahvusvahelise kaitse taotlejate majutuskeskuses või muus temale määratud majutuskohas.</w:t>
      </w:r>
    </w:p>
    <w:p w14:paraId="2BE574A1" w14:textId="77777777" w:rsidR="005134B4" w:rsidRPr="001E23F0" w:rsidRDefault="005134B4" w:rsidP="005134B4">
      <w:pPr>
        <w:jc w:val="both"/>
      </w:pPr>
    </w:p>
    <w:p w14:paraId="075857F3" w14:textId="5798970D" w:rsidR="000E754B" w:rsidRDefault="000E754B" w:rsidP="005134B4">
      <w:pPr>
        <w:jc w:val="both"/>
      </w:pPr>
      <w:r w:rsidRPr="000E754B">
        <w:rPr>
          <w:b/>
          <w:bCs/>
          <w:color w:val="4472C4" w:themeColor="accent1"/>
        </w:rPr>
        <w:t>Lõike 2</w:t>
      </w:r>
      <w:r>
        <w:t xml:space="preserve"> kohaselt võib väljaspool </w:t>
      </w:r>
      <w:r w:rsidRPr="001E23F0">
        <w:t xml:space="preserve">majutuskohta </w:t>
      </w:r>
      <w:r>
        <w:t>ajutise kaitse alusel elamisloa taotleja</w:t>
      </w:r>
      <w:r w:rsidRPr="001E23F0">
        <w:t xml:space="preserve"> elada </w:t>
      </w:r>
      <w:r w:rsidR="00150D8E">
        <w:t>PPA</w:t>
      </w:r>
      <w:r w:rsidRPr="001E23F0">
        <w:t xml:space="preserve"> kirjalikul loal, kui taotleja majutamise ja ülalpidamise tagab Eestis seaduslikult elav isik või tal on piisavalt rahalisi vahendeid enda majutamise ja ülalpidamise tagamiseks.</w:t>
      </w:r>
      <w:r>
        <w:t xml:space="preserve"> </w:t>
      </w:r>
      <w:r w:rsidR="00457A1A">
        <w:t>PPA</w:t>
      </w:r>
      <w:r>
        <w:t xml:space="preserve"> hindab loa andmisel käesolevas seaduses sätestatud </w:t>
      </w:r>
      <w:r w:rsidRPr="001E23F0">
        <w:t>järelevalvemeetme</w:t>
      </w:r>
      <w:r>
        <w:t>te kohaldamise vajalikkust ja teavitab loa andmisest materiaalsete vastuvõtutingimuste osutajat.</w:t>
      </w:r>
    </w:p>
    <w:p w14:paraId="598B0693" w14:textId="77777777" w:rsidR="005134B4" w:rsidRPr="001E23F0" w:rsidRDefault="005134B4" w:rsidP="005134B4">
      <w:pPr>
        <w:jc w:val="both"/>
      </w:pPr>
    </w:p>
    <w:p w14:paraId="36FF7E08" w14:textId="07C5EB45" w:rsidR="000E754B" w:rsidRDefault="000E754B" w:rsidP="005134B4">
      <w:pPr>
        <w:jc w:val="both"/>
      </w:pPr>
      <w:r w:rsidRPr="000E754B">
        <w:rPr>
          <w:b/>
          <w:bCs/>
          <w:color w:val="4472C4" w:themeColor="accent1"/>
        </w:rPr>
        <w:t>Lõike 3</w:t>
      </w:r>
      <w:r>
        <w:t xml:space="preserve"> kohaselt võtab </w:t>
      </w:r>
      <w:r w:rsidR="00457A1A">
        <w:t>PPA</w:t>
      </w:r>
      <w:r w:rsidRPr="001E23F0">
        <w:t xml:space="preserve"> elamisloa taotlejalt väljaspool majutuskohta elamise loa ära, kui loa andmise aluseks olevad asjaolud on ära langenud.</w:t>
      </w:r>
    </w:p>
    <w:p w14:paraId="0EBADAD7" w14:textId="77777777" w:rsidR="005134B4" w:rsidRPr="001E23F0" w:rsidRDefault="005134B4" w:rsidP="005134B4">
      <w:pPr>
        <w:jc w:val="both"/>
      </w:pPr>
    </w:p>
    <w:p w14:paraId="1BD3F0F1" w14:textId="52A5614A" w:rsidR="000E754B" w:rsidRDefault="000E754B" w:rsidP="005134B4">
      <w:pPr>
        <w:jc w:val="both"/>
      </w:pPr>
      <w:r w:rsidRPr="000E754B">
        <w:rPr>
          <w:b/>
          <w:bCs/>
          <w:color w:val="4472C4" w:themeColor="accent1"/>
        </w:rPr>
        <w:t>Lõike</w:t>
      </w:r>
      <w:r>
        <w:rPr>
          <w:b/>
          <w:bCs/>
          <w:color w:val="4472C4" w:themeColor="accent1"/>
        </w:rPr>
        <w:t xml:space="preserve"> </w:t>
      </w:r>
      <w:r w:rsidRPr="000E754B">
        <w:rPr>
          <w:b/>
          <w:bCs/>
          <w:color w:val="4472C4" w:themeColor="accent1"/>
        </w:rPr>
        <w:t>4</w:t>
      </w:r>
      <w:r>
        <w:t xml:space="preserve"> kohaselt on m</w:t>
      </w:r>
      <w:r w:rsidRPr="001E23F0">
        <w:t>ajutuskohas elamisel ajutise kaitse saaja kohustatud järgima rahvusvahelise kaitse taotlejate majutuskeskuse sisekorda.</w:t>
      </w:r>
    </w:p>
    <w:p w14:paraId="5DDF4DA2" w14:textId="77777777" w:rsidR="000E754B" w:rsidRDefault="000E754B" w:rsidP="005134B4">
      <w:pPr>
        <w:jc w:val="both"/>
      </w:pPr>
    </w:p>
    <w:p w14:paraId="09396A88" w14:textId="08DD8B81" w:rsidR="000E754B" w:rsidRPr="001E23F0" w:rsidRDefault="000E754B" w:rsidP="000E754B">
      <w:pPr>
        <w:jc w:val="both"/>
      </w:pPr>
      <w:r w:rsidRPr="000E754B">
        <w:rPr>
          <w:b/>
          <w:bCs/>
          <w:color w:val="4472C4" w:themeColor="accent1"/>
        </w:rPr>
        <w:t>Lõike 5</w:t>
      </w:r>
      <w:r>
        <w:t xml:space="preserve"> kohaselt võib ajutise </w:t>
      </w:r>
      <w:r w:rsidRPr="001E23F0">
        <w:t xml:space="preserve">kaitse alusel elamisloa taotlejat halduskohtu loal kinni pidada </w:t>
      </w:r>
      <w:r>
        <w:t>kui</w:t>
      </w:r>
    </w:p>
    <w:p w14:paraId="00818B18" w14:textId="1076157D" w:rsidR="000E754B" w:rsidRPr="001E23F0" w:rsidRDefault="000E754B" w:rsidP="005134B4">
      <w:pPr>
        <w:jc w:val="both"/>
      </w:pPr>
      <w:r w:rsidRPr="001E23F0">
        <w:t>ta on korduvalt või tõsiselt rikkunud rahvusvahelise kaitse taotlejate majutuskeskuse sisekorda</w:t>
      </w:r>
      <w:r>
        <w:t xml:space="preserve"> või kui </w:t>
      </w:r>
      <w:r w:rsidRPr="001E23F0">
        <w:t>tema viibimine kinnipidamiskeskuses on vajalik riigi julgeoleku või avaliku korra kaitsmise huvides.</w:t>
      </w:r>
    </w:p>
    <w:p w14:paraId="64006B29" w14:textId="77777777" w:rsidR="002D1D88" w:rsidRDefault="002D1D88" w:rsidP="009802BE">
      <w:pPr>
        <w:rPr>
          <w:b/>
          <w:bCs/>
        </w:rPr>
      </w:pPr>
    </w:p>
    <w:p w14:paraId="567D0A5F" w14:textId="3CF3CA91" w:rsidR="002D1D88" w:rsidRDefault="002D1D88" w:rsidP="002D1D88">
      <w:pPr>
        <w:rPr>
          <w:b/>
          <w:bCs/>
        </w:rPr>
      </w:pPr>
      <w:r w:rsidRPr="002D1D88">
        <w:rPr>
          <w:b/>
          <w:bCs/>
        </w:rPr>
        <w:t>4. jagu</w:t>
      </w:r>
      <w:r>
        <w:rPr>
          <w:b/>
          <w:bCs/>
        </w:rPr>
        <w:t xml:space="preserve"> </w:t>
      </w:r>
      <w:r w:rsidR="001C2861">
        <w:rPr>
          <w:b/>
          <w:bCs/>
        </w:rPr>
        <w:t>„</w:t>
      </w:r>
      <w:r w:rsidRPr="002D1D88">
        <w:rPr>
          <w:b/>
          <w:bCs/>
        </w:rPr>
        <w:t>Perekondade taasühendamine, üleviimine teise riiki, reisiluba ning tagasivõtmine</w:t>
      </w:r>
      <w:r w:rsidR="001C2861">
        <w:rPr>
          <w:b/>
          <w:bCs/>
        </w:rPr>
        <w:t>“</w:t>
      </w:r>
    </w:p>
    <w:p w14:paraId="785A2C7A" w14:textId="77777777" w:rsidR="002D1D88" w:rsidRDefault="002D1D88" w:rsidP="002D1D88">
      <w:pPr>
        <w:rPr>
          <w:b/>
          <w:bCs/>
        </w:rPr>
      </w:pPr>
    </w:p>
    <w:p w14:paraId="56063D1F" w14:textId="6FE593A0" w:rsidR="00666855" w:rsidRDefault="00666855" w:rsidP="009802BE">
      <w:pPr>
        <w:rPr>
          <w:b/>
          <w:bCs/>
        </w:rPr>
      </w:pPr>
      <w:r w:rsidRPr="00666855">
        <w:rPr>
          <w:b/>
          <w:bCs/>
        </w:rPr>
        <w:t>§ 7</w:t>
      </w:r>
      <w:r w:rsidR="001C2861">
        <w:rPr>
          <w:b/>
          <w:bCs/>
        </w:rPr>
        <w:t>1</w:t>
      </w:r>
      <w:r w:rsidRPr="00666855">
        <w:rPr>
          <w:b/>
          <w:bCs/>
        </w:rPr>
        <w:t>. Perekondade taasühendamine</w:t>
      </w:r>
    </w:p>
    <w:p w14:paraId="145E36A2" w14:textId="587750DE" w:rsidR="002D1D88" w:rsidRDefault="002D1D88" w:rsidP="002D1D88">
      <w:pPr>
        <w:jc w:val="both"/>
      </w:pPr>
    </w:p>
    <w:p w14:paraId="1CC27D88" w14:textId="625B6AE6" w:rsidR="002D1D88" w:rsidRPr="001E23F0" w:rsidRDefault="00E7442F" w:rsidP="002D1D88">
      <w:pPr>
        <w:jc w:val="both"/>
      </w:pPr>
      <w:r>
        <w:t>T</w:t>
      </w:r>
      <w:r w:rsidR="004D0362">
        <w:t xml:space="preserve">ulenevalt </w:t>
      </w:r>
      <w:r w:rsidR="004D0362" w:rsidRPr="00095A23">
        <w:t>direktiivi 2001/55/EÜ</w:t>
      </w:r>
      <w:r w:rsidR="004D0362">
        <w:t xml:space="preserve"> </w:t>
      </w:r>
      <w:r w:rsidR="004D0362" w:rsidRPr="00E7442F">
        <w:t xml:space="preserve">artikli 15 lõikest </w:t>
      </w:r>
      <w:r w:rsidR="002D1D88" w:rsidRPr="001E23F0">
        <w:t>1</w:t>
      </w:r>
      <w:r>
        <w:t>,</w:t>
      </w:r>
      <w:r w:rsidR="004D0362">
        <w:t xml:space="preserve"> loetakse </w:t>
      </w:r>
      <w:r w:rsidRPr="00E7442F">
        <w:rPr>
          <w:b/>
          <w:bCs/>
          <w:color w:val="4472C4" w:themeColor="accent1"/>
        </w:rPr>
        <w:t xml:space="preserve">lõikes 1 </w:t>
      </w:r>
      <w:r>
        <w:t>sätestatuna ajutise</w:t>
      </w:r>
      <w:r w:rsidR="002D1D88" w:rsidRPr="001E23F0">
        <w:t xml:space="preserve"> kaitse saaja perekonnaliikmeks tema abikaasa või registreeritud elukaaslane</w:t>
      </w:r>
      <w:r>
        <w:t>,</w:t>
      </w:r>
      <w:r w:rsidR="002D1D88" w:rsidRPr="001E23F0">
        <w:t xml:space="preserve"> tema või tema abikaasa või registreeritud elukaaslase vallaline ja alaealine laps</w:t>
      </w:r>
      <w:r>
        <w:t xml:space="preserve"> ning</w:t>
      </w:r>
      <w:r w:rsidR="002D1D88" w:rsidRPr="001E23F0">
        <w:t xml:space="preserve"> </w:t>
      </w:r>
      <w:r>
        <w:t>eelnevalt</w:t>
      </w:r>
      <w:r w:rsidR="002D1D88" w:rsidRPr="001E23F0">
        <w:t xml:space="preserve"> nimetamata lähisugulane, kes elas päritoluriigis temaga koos ja oli temast sõltuv.</w:t>
      </w:r>
      <w:r w:rsidR="00A53F9A">
        <w:t xml:space="preserve"> </w:t>
      </w:r>
      <w:r w:rsidRPr="00E7442F">
        <w:rPr>
          <w:b/>
          <w:bCs/>
          <w:color w:val="4472C4" w:themeColor="accent1"/>
        </w:rPr>
        <w:t xml:space="preserve">Lõike </w:t>
      </w:r>
      <w:r w:rsidR="002D1D88" w:rsidRPr="00E7442F">
        <w:rPr>
          <w:b/>
          <w:color w:val="4472C4" w:themeColor="accent1"/>
        </w:rPr>
        <w:t>2</w:t>
      </w:r>
      <w:r>
        <w:t xml:space="preserve"> kohaselt ei käsitle </w:t>
      </w:r>
      <w:r w:rsidR="00457A1A">
        <w:t>PPA</w:t>
      </w:r>
      <w:r w:rsidR="002D1D88" w:rsidRPr="001E23F0">
        <w:t xml:space="preserve"> alaealise ajutise kaitse saaja abikaasat perekonnaliikmena, kui abielu on ilmselgelt vastuolus avaliku korraga ja Eesti õiguse oluliste põhimõtetega.</w:t>
      </w:r>
      <w:r w:rsidR="00A53F9A">
        <w:t xml:space="preserve"> </w:t>
      </w:r>
      <w:r w:rsidR="00A53F9A" w:rsidRPr="00A53F9A">
        <w:rPr>
          <w:b/>
          <w:bCs/>
          <w:color w:val="4472C4" w:themeColor="accent1"/>
        </w:rPr>
        <w:t xml:space="preserve">Lõike </w:t>
      </w:r>
      <w:r w:rsidR="002D1D88" w:rsidRPr="00A53F9A">
        <w:rPr>
          <w:b/>
          <w:color w:val="4472C4" w:themeColor="accent1"/>
        </w:rPr>
        <w:t>3</w:t>
      </w:r>
      <w:r w:rsidR="00A53F9A">
        <w:t xml:space="preserve"> kohaselt p</w:t>
      </w:r>
      <w:r w:rsidR="002D1D88" w:rsidRPr="001E23F0">
        <w:t>erekonnaliikmeid käsitatakse perekonnana juhul, kui perekond oli olemas enne Eestisse saabumist.</w:t>
      </w:r>
    </w:p>
    <w:p w14:paraId="6C5693AF" w14:textId="77777777" w:rsidR="002D1D88" w:rsidRPr="001E23F0" w:rsidRDefault="002D1D88" w:rsidP="002D1D88">
      <w:pPr>
        <w:jc w:val="both"/>
      </w:pPr>
    </w:p>
    <w:p w14:paraId="506C9324" w14:textId="164BADB1" w:rsidR="002D1D88" w:rsidRPr="001E23F0" w:rsidRDefault="00A53F9A" w:rsidP="002D1D88">
      <w:pPr>
        <w:jc w:val="both"/>
      </w:pPr>
      <w:r>
        <w:t xml:space="preserve">Tulenevalt </w:t>
      </w:r>
      <w:r w:rsidRPr="00095A23">
        <w:t xml:space="preserve">direktiivi 2001/55/EÜ </w:t>
      </w:r>
      <w:r w:rsidRPr="00E7442F">
        <w:t xml:space="preserve">artikli 15 lõikest </w:t>
      </w:r>
      <w:r>
        <w:t>2 otsustab</w:t>
      </w:r>
      <w:r w:rsidR="002D1D88" w:rsidRPr="001E23F0">
        <w:t xml:space="preserve"> </w:t>
      </w:r>
      <w:r w:rsidR="00457A1A">
        <w:t>PPA</w:t>
      </w:r>
      <w:r w:rsidR="002D1D88" w:rsidRPr="001E23F0">
        <w:t xml:space="preserve"> </w:t>
      </w:r>
      <w:r w:rsidRPr="00E7442F">
        <w:rPr>
          <w:b/>
          <w:bCs/>
          <w:color w:val="4472C4" w:themeColor="accent1"/>
        </w:rPr>
        <w:t xml:space="preserve">lõikes </w:t>
      </w:r>
      <w:r>
        <w:rPr>
          <w:b/>
          <w:bCs/>
          <w:color w:val="4472C4" w:themeColor="accent1"/>
        </w:rPr>
        <w:t xml:space="preserve">4 </w:t>
      </w:r>
      <w:r w:rsidRPr="00A53F9A">
        <w:t>kohaselt</w:t>
      </w:r>
      <w:r w:rsidR="002D1D88" w:rsidRPr="001E23F0">
        <w:t xml:space="preserve"> perekondade, kes lahutati massilise sisserände asjaoludel, taasühendamise, lähtudes järgmistest asjaoludest:</w:t>
      </w:r>
    </w:p>
    <w:p w14:paraId="70559B93" w14:textId="36FA5EE4" w:rsidR="002D1D88" w:rsidRPr="001E23F0" w:rsidRDefault="002D1D88" w:rsidP="002D1D88">
      <w:pPr>
        <w:jc w:val="both"/>
      </w:pPr>
      <w:r w:rsidRPr="001E23F0">
        <w:t xml:space="preserve">1) kui perekonnaliikmed saavad ajutist kaitset erinevates </w:t>
      </w:r>
      <w:r w:rsidR="00D5479E">
        <w:t>EL-i</w:t>
      </w:r>
      <w:r w:rsidRPr="001E23F0">
        <w:t xml:space="preserve"> liikmesriikides, arvestatakse käesoleva paragrahvi lõike 1 punktides 1 ja 2 nimetatud perekonnaliikmete taasühendamisel nende perekonnaliikmete tahtega;</w:t>
      </w:r>
    </w:p>
    <w:p w14:paraId="1F3E4BE4" w14:textId="5DB7FC7C" w:rsidR="002D1D88" w:rsidRPr="001E23F0" w:rsidRDefault="002D1D88" w:rsidP="002D1D88">
      <w:pPr>
        <w:jc w:val="both"/>
      </w:pPr>
      <w:r w:rsidRPr="001E23F0">
        <w:t xml:space="preserve">2) kui perekonnaliikmed saavad ajutist kaitset erinevates </w:t>
      </w:r>
      <w:r w:rsidR="00D5479E">
        <w:t>EL-i</w:t>
      </w:r>
      <w:r w:rsidRPr="001E23F0">
        <w:t xml:space="preserve"> liikmesriikides, võidakse käesoleva </w:t>
      </w:r>
      <w:r w:rsidR="00B97E8A">
        <w:t>paragrahvi</w:t>
      </w:r>
      <w:r w:rsidRPr="001E23F0">
        <w:t xml:space="preserve"> lõike 1 punktis 3 nimetatud perekonnaliikmed taasühendada, võttes iga üksikjuhtumi puhul arvesse konkreetseid asjaolusid;</w:t>
      </w:r>
    </w:p>
    <w:p w14:paraId="33F23C7A" w14:textId="65476A5B" w:rsidR="002D1D88" w:rsidRPr="001E23F0" w:rsidRDefault="002D1D88" w:rsidP="002D1D88">
      <w:pPr>
        <w:jc w:val="both"/>
      </w:pPr>
      <w:r w:rsidRPr="001E23F0">
        <w:t>3) kui välismaalane saab ajutist kaitset Eestis ning käesoleva paragrahvi lõike 1 punktis 1 või 2 nimetatud perekonnaliige ei viibi Eestis, võimaldatakse nendel ühineda Eestis;</w:t>
      </w:r>
    </w:p>
    <w:p w14:paraId="7CD85AEB" w14:textId="0C694F8E" w:rsidR="009A1D0E" w:rsidRDefault="002D1D88" w:rsidP="002D1D88">
      <w:pPr>
        <w:jc w:val="both"/>
      </w:pPr>
      <w:r w:rsidRPr="001E23F0">
        <w:t>4) kui välismaalane saab ajutist kaitset Eestis ning käesoleva paragrahvi lõike 1 punktis 3 nimetatud perekonnaliige ei viibi Eestis, võidakse nad taasühendada Eestis, võttes arvesse iga üksikjuhtumi puhul konkreetseid asjaolusid.</w:t>
      </w:r>
      <w:r w:rsidR="00A53F9A">
        <w:t xml:space="preserve"> </w:t>
      </w:r>
    </w:p>
    <w:p w14:paraId="3A36FA8F" w14:textId="77777777" w:rsidR="009A1D0E" w:rsidRDefault="009A1D0E" w:rsidP="002D1D88">
      <w:pPr>
        <w:jc w:val="both"/>
      </w:pPr>
    </w:p>
    <w:p w14:paraId="0F80610F" w14:textId="6C9E8A68" w:rsidR="002D1D88" w:rsidRPr="001E23F0" w:rsidRDefault="00A53F9A" w:rsidP="002D1D88">
      <w:pPr>
        <w:jc w:val="both"/>
      </w:pPr>
      <w:r w:rsidRPr="00A53F9A">
        <w:rPr>
          <w:b/>
          <w:bCs/>
          <w:color w:val="4472C4" w:themeColor="accent1"/>
        </w:rPr>
        <w:t xml:space="preserve">Lõike 5 </w:t>
      </w:r>
      <w:r>
        <w:t>kohaselt arvestatakse p</w:t>
      </w:r>
      <w:r w:rsidR="002D1D88" w:rsidRPr="001E23F0">
        <w:t>erekondade taasühendamisel eelkõige alaealise õiguste ja huvidega.</w:t>
      </w:r>
      <w:r w:rsidR="009A1D0E">
        <w:t xml:space="preserve"> </w:t>
      </w:r>
      <w:r w:rsidRPr="00E4233B">
        <w:rPr>
          <w:b/>
          <w:bCs/>
          <w:color w:val="4472C4" w:themeColor="accent1"/>
        </w:rPr>
        <w:t>Lõike 6</w:t>
      </w:r>
      <w:r>
        <w:t xml:space="preserve"> kohaselt võib</w:t>
      </w:r>
      <w:r w:rsidR="002D1D88" w:rsidRPr="001E23F0">
        <w:t xml:space="preserve"> </w:t>
      </w:r>
      <w:r w:rsidR="00E4233B">
        <w:t>p</w:t>
      </w:r>
      <w:r w:rsidR="002D1D88" w:rsidRPr="001E23F0">
        <w:t>erekondade taasühendamisest keeldumise otsuse peale 14 päeva jooksul otsuse teatavaks tegemise päevast arvates esitada kaebuse halduskohtule. Nimetatud otsust ei saa vaidlustada vaidemenetluse korras.</w:t>
      </w:r>
      <w:r w:rsidR="00E4233B">
        <w:t xml:space="preserve"> </w:t>
      </w:r>
      <w:r w:rsidR="00E4233B" w:rsidRPr="00361DA2">
        <w:t xml:space="preserve">Nimetatud sättega võetakse üle direktiivi 2001/55/EÜ artikkel 29, mis </w:t>
      </w:r>
      <w:r w:rsidR="00E4233B">
        <w:t xml:space="preserve">näeb ette õiguse </w:t>
      </w:r>
      <w:r w:rsidR="00E4233B" w:rsidRPr="00361DA2">
        <w:t>otsus asjaomases liikmesriigis vaidlustada</w:t>
      </w:r>
      <w:r w:rsidR="00E4233B">
        <w:t xml:space="preserve"> kui </w:t>
      </w:r>
      <w:r w:rsidR="00E4233B" w:rsidRPr="00361DA2">
        <w:t>liikmesriik ei võimalda ajutist kaitset või perekonnaga taasühinemist</w:t>
      </w:r>
      <w:r w:rsidR="00E4233B">
        <w:t>.</w:t>
      </w:r>
    </w:p>
    <w:p w14:paraId="33CB73C0" w14:textId="77777777" w:rsidR="002D1D88" w:rsidRDefault="002D1D88" w:rsidP="009802BE">
      <w:pPr>
        <w:rPr>
          <w:b/>
          <w:bCs/>
        </w:rPr>
      </w:pPr>
    </w:p>
    <w:p w14:paraId="68175608" w14:textId="563598FF" w:rsidR="00666855" w:rsidRDefault="00666855" w:rsidP="009802BE">
      <w:pPr>
        <w:rPr>
          <w:b/>
          <w:bCs/>
        </w:rPr>
      </w:pPr>
      <w:r w:rsidRPr="00666855">
        <w:rPr>
          <w:b/>
          <w:bCs/>
        </w:rPr>
        <w:t>§ 7</w:t>
      </w:r>
      <w:r w:rsidR="001C2861">
        <w:rPr>
          <w:b/>
          <w:bCs/>
        </w:rPr>
        <w:t>2</w:t>
      </w:r>
      <w:r w:rsidRPr="00666855">
        <w:rPr>
          <w:b/>
          <w:bCs/>
        </w:rPr>
        <w:t>. Üleviimine teise riiki</w:t>
      </w:r>
    </w:p>
    <w:p w14:paraId="71D82BEC" w14:textId="77777777" w:rsidR="002D1D88" w:rsidRPr="001E23F0" w:rsidRDefault="002D1D88" w:rsidP="002D1D88">
      <w:pPr>
        <w:jc w:val="both"/>
      </w:pPr>
    </w:p>
    <w:p w14:paraId="0D1A03C2" w14:textId="0E50AEA7" w:rsidR="002D1D88" w:rsidRPr="001E23F0" w:rsidRDefault="008D28CE" w:rsidP="002D1D88">
      <w:pPr>
        <w:jc w:val="both"/>
      </w:pPr>
      <w:r>
        <w:rPr>
          <w:b/>
          <w:color w:val="4472C4" w:themeColor="accent1"/>
        </w:rPr>
        <w:t>L</w:t>
      </w:r>
      <w:r w:rsidR="00C10726" w:rsidRPr="009B5CA4">
        <w:rPr>
          <w:b/>
          <w:color w:val="4472C4" w:themeColor="accent1"/>
        </w:rPr>
        <w:t>õike 1</w:t>
      </w:r>
      <w:r w:rsidR="00C10726" w:rsidRPr="009B5CA4">
        <w:t xml:space="preserve"> kohaselt kui ajutist kaitset saav isik nõustub tema üleviimisega teise </w:t>
      </w:r>
      <w:r w:rsidR="00D5479E">
        <w:t>EL-i</w:t>
      </w:r>
      <w:r w:rsidR="00C10726" w:rsidRPr="009B5CA4">
        <w:t xml:space="preserve"> liikmesriiki perekonna taasühendamise eesmärgil, tehakse tema üleviimiseks selle liikmesriigiga koostööd.</w:t>
      </w:r>
    </w:p>
    <w:p w14:paraId="40645A6E" w14:textId="77777777" w:rsidR="00DA46B6" w:rsidRDefault="00DA46B6" w:rsidP="002D1D88">
      <w:pPr>
        <w:jc w:val="both"/>
      </w:pPr>
    </w:p>
    <w:p w14:paraId="0B72B7A3" w14:textId="514119E5" w:rsidR="00DA46B6" w:rsidRPr="009B5CA4" w:rsidRDefault="00DA46B6" w:rsidP="002D1D88">
      <w:pPr>
        <w:jc w:val="both"/>
      </w:pPr>
      <w:r w:rsidRPr="009B5CA4">
        <w:rPr>
          <w:b/>
          <w:color w:val="4472C4" w:themeColor="accent1"/>
        </w:rPr>
        <w:t>Lõige 2</w:t>
      </w:r>
      <w:r w:rsidRPr="009B5CA4">
        <w:t xml:space="preserve"> sätestab, et taotlus viia ajutist kaitset saav isik üle teise </w:t>
      </w:r>
      <w:r w:rsidR="00D5479E">
        <w:t>EL-i</w:t>
      </w:r>
      <w:r w:rsidRPr="009B5CA4">
        <w:t xml:space="preserve"> liikmesriiki edastatakse teisele liikmesriigile ning sellest teavitatakse </w:t>
      </w:r>
      <w:proofErr w:type="spellStart"/>
      <w:r w:rsidR="00F42309">
        <w:t>EK</w:t>
      </w:r>
      <w:r w:rsidR="00397E7A">
        <w:t>-i</w:t>
      </w:r>
      <w:proofErr w:type="spellEnd"/>
      <w:r w:rsidRPr="009B5CA4">
        <w:t xml:space="preserve"> ja </w:t>
      </w:r>
      <w:r w:rsidR="00397E7A">
        <w:t>UNHCR-i</w:t>
      </w:r>
      <w:r w:rsidRPr="009B5CA4">
        <w:t xml:space="preserve">. Kui teine liikmesriik edastab Eestile vastava taotluse, teavitab Eesti taotluse esitanud liikmesriiki oma võimalustest </w:t>
      </w:r>
      <w:proofErr w:type="spellStart"/>
      <w:r w:rsidRPr="009B5CA4">
        <w:t>üleviidav</w:t>
      </w:r>
      <w:proofErr w:type="spellEnd"/>
      <w:r w:rsidRPr="009B5CA4">
        <w:t xml:space="preserve"> vastu võtta.</w:t>
      </w:r>
    </w:p>
    <w:p w14:paraId="621966A4" w14:textId="77777777" w:rsidR="00CD16F9" w:rsidRPr="009B5CA4" w:rsidRDefault="00CD16F9" w:rsidP="002D1D88">
      <w:pPr>
        <w:jc w:val="both"/>
      </w:pPr>
    </w:p>
    <w:p w14:paraId="43DE5939" w14:textId="495EDF9E" w:rsidR="00CD16F9" w:rsidRPr="009B5CA4" w:rsidRDefault="00CD16F9" w:rsidP="002D1D88">
      <w:pPr>
        <w:jc w:val="both"/>
      </w:pPr>
      <w:r w:rsidRPr="009B5CA4">
        <w:t xml:space="preserve">Lõigetega 1 ja 2 võetakse üle direktiivi </w:t>
      </w:r>
      <w:r w:rsidR="00225906" w:rsidRPr="009B5CA4">
        <w:t xml:space="preserve">2001/55/EÜ </w:t>
      </w:r>
      <w:r w:rsidR="00F35734">
        <w:t>artikli</w:t>
      </w:r>
      <w:r w:rsidRPr="009B5CA4">
        <w:t xml:space="preserve"> 15 lõige 5, mille kohaselt asjaomased liikmesriigid otsustavad direktiivi artikleid 25 ja 26 arvesse võttes, millises liikmesriigis taasühendamine aset leiab.</w:t>
      </w:r>
    </w:p>
    <w:p w14:paraId="07BA469C" w14:textId="77777777" w:rsidR="00A00D2D" w:rsidRDefault="00A00D2D" w:rsidP="002D1D88">
      <w:pPr>
        <w:jc w:val="both"/>
      </w:pPr>
    </w:p>
    <w:p w14:paraId="24FD677E" w14:textId="6D56975E" w:rsidR="00A00D2D" w:rsidRPr="009B5CA4" w:rsidRDefault="00A00D2D" w:rsidP="002D1D88">
      <w:pPr>
        <w:jc w:val="both"/>
      </w:pPr>
      <w:r w:rsidRPr="009B5CA4">
        <w:rPr>
          <w:b/>
          <w:color w:val="4472C4" w:themeColor="accent1"/>
        </w:rPr>
        <w:t xml:space="preserve">Lõige </w:t>
      </w:r>
      <w:r w:rsidR="00AB652C">
        <w:rPr>
          <w:b/>
          <w:color w:val="4472C4" w:themeColor="accent1"/>
        </w:rPr>
        <w:t>3</w:t>
      </w:r>
      <w:r w:rsidRPr="009B5CA4">
        <w:t xml:space="preserve"> kohaselt ajutist kaitset saava isiku üleviimisel teise riiki tunnistatakse tema Eesti elamisluba kehtetuks juhul, kui teine liikmesriik on talle andnud ajutise kaitse. Sättega võetakse üle direktiivi 2001/55/EÜ) </w:t>
      </w:r>
      <w:r w:rsidR="00F35734">
        <w:t>artikli</w:t>
      </w:r>
      <w:r w:rsidRPr="009B5CA4">
        <w:t xml:space="preserve"> 26 lõige 4, mis sätestab, et ühest liikmesriigist teise üleviimisel lõpeb lähteliikmesriigi elamisluba ning lõppevad lähteliikmesriigi ajutise kaitsega seotud kohustused asjaomaste isikute suhtes. Uus vastuvõttev liikmesriik annab kõnealustele isikutele ajutise kaitse.</w:t>
      </w:r>
    </w:p>
    <w:p w14:paraId="00561EAB" w14:textId="77777777" w:rsidR="006D2E40" w:rsidRDefault="006D2E40" w:rsidP="002D1D88">
      <w:pPr>
        <w:jc w:val="both"/>
      </w:pPr>
    </w:p>
    <w:p w14:paraId="5958B7A6" w14:textId="50AB54FE" w:rsidR="004C3CC1" w:rsidRPr="009B5CA4" w:rsidRDefault="006D2E40" w:rsidP="002D1D88">
      <w:pPr>
        <w:jc w:val="both"/>
      </w:pPr>
      <w:r w:rsidRPr="009B5CA4">
        <w:rPr>
          <w:b/>
          <w:color w:val="4472C4" w:themeColor="accent1"/>
        </w:rPr>
        <w:lastRenderedPageBreak/>
        <w:t xml:space="preserve">Lõige </w:t>
      </w:r>
      <w:r w:rsidR="00AB652C">
        <w:rPr>
          <w:b/>
          <w:color w:val="4472C4" w:themeColor="accent1"/>
        </w:rPr>
        <w:t>4</w:t>
      </w:r>
      <w:r w:rsidRPr="009B5CA4">
        <w:t xml:space="preserve"> kohaselt annab </w:t>
      </w:r>
      <w:r w:rsidR="00457A1A">
        <w:t>PPA</w:t>
      </w:r>
      <w:r w:rsidRPr="009B5CA4">
        <w:t xml:space="preserve"> ajutise kaitse saajale, kes viiakse Eestist teise </w:t>
      </w:r>
      <w:r w:rsidR="00D5479E">
        <w:t>EL-i</w:t>
      </w:r>
      <w:r w:rsidRPr="009B5CA4">
        <w:t xml:space="preserve"> liikmesriiki, reisiloa.</w:t>
      </w:r>
      <w:r w:rsidR="004C3CC1" w:rsidRPr="009B5CA4">
        <w:t xml:space="preserve"> Sellega on üle võetud direktiivi 2001/55/EÜ </w:t>
      </w:r>
      <w:r w:rsidR="00F35734">
        <w:t>artikli</w:t>
      </w:r>
      <w:r w:rsidR="004C3CC1" w:rsidRPr="009B5CA4">
        <w:t xml:space="preserve"> 8 lõige 3, mis sätestab, et vajaduse korral teevad liikmesriigid ajutise kaitse eesmärgil nende territooriumile vastu võetavatele isikutele kättesaadavaks kõik abinõud vajalike viisade, sh transiidiviisade saamiseks. Olukorra kiireloomulisuse tõttu tuleb vorminõudeid vähendada miinimumini. Viisad peaksid olema tasuta või minimaalse hinnaga.</w:t>
      </w:r>
      <w:r w:rsidR="004710CD" w:rsidRPr="009B5CA4">
        <w:t xml:space="preserve"> Samuti direktiivi </w:t>
      </w:r>
      <w:r w:rsidR="00F35734">
        <w:t>artikli</w:t>
      </w:r>
      <w:r w:rsidR="004710CD" w:rsidRPr="009B5CA4">
        <w:t xml:space="preserve"> 26 lõige 5 täiendab, et ajutist kaitset saavate isikute üleviimisel ühest liikmesriigist teise kasutavad liikmesriigid direktiivi I lisas esitatud näidisele vastavat reisiluba.</w:t>
      </w:r>
    </w:p>
    <w:p w14:paraId="1B657DF4" w14:textId="77777777" w:rsidR="002D1D88" w:rsidRDefault="002D1D88" w:rsidP="009802BE">
      <w:pPr>
        <w:rPr>
          <w:b/>
          <w:bCs/>
        </w:rPr>
      </w:pPr>
    </w:p>
    <w:p w14:paraId="343DC6D4" w14:textId="1DE1443C" w:rsidR="00666855" w:rsidRDefault="00666855" w:rsidP="009802BE">
      <w:pPr>
        <w:rPr>
          <w:b/>
          <w:bCs/>
        </w:rPr>
      </w:pPr>
      <w:r w:rsidRPr="00666855">
        <w:rPr>
          <w:b/>
          <w:bCs/>
        </w:rPr>
        <w:t>§ 7</w:t>
      </w:r>
      <w:r w:rsidR="001C2861">
        <w:rPr>
          <w:b/>
          <w:bCs/>
        </w:rPr>
        <w:t>3</w:t>
      </w:r>
      <w:r w:rsidRPr="00666855">
        <w:rPr>
          <w:b/>
          <w:bCs/>
        </w:rPr>
        <w:t>. Tagasivõtmine</w:t>
      </w:r>
    </w:p>
    <w:p w14:paraId="3B4583C2" w14:textId="77777777" w:rsidR="005134B4" w:rsidRDefault="005134B4" w:rsidP="009802BE">
      <w:pPr>
        <w:rPr>
          <w:b/>
          <w:bCs/>
        </w:rPr>
      </w:pPr>
    </w:p>
    <w:p w14:paraId="0AAC6AF0" w14:textId="1614DDF7" w:rsidR="00E93D13" w:rsidRPr="001E23F0" w:rsidRDefault="009B5CA4" w:rsidP="002D1D88">
      <w:pPr>
        <w:jc w:val="both"/>
      </w:pPr>
      <w:r w:rsidRPr="009B5CA4">
        <w:rPr>
          <w:b/>
          <w:bCs/>
          <w:color w:val="4472C4" w:themeColor="accent1"/>
        </w:rPr>
        <w:t>Paragrahv 73</w:t>
      </w:r>
      <w:r>
        <w:t xml:space="preserve"> ütleb, et k</w:t>
      </w:r>
      <w:r w:rsidR="002D1D88" w:rsidRPr="001E23F0">
        <w:t xml:space="preserve">ui </w:t>
      </w:r>
      <w:proofErr w:type="spellStart"/>
      <w:r w:rsidR="002D1D88" w:rsidRPr="001E23F0">
        <w:t>välislepingus</w:t>
      </w:r>
      <w:proofErr w:type="spellEnd"/>
      <w:r w:rsidR="002D1D88" w:rsidRPr="001E23F0">
        <w:t xml:space="preserve"> ei ole sätestatud teisiti, on Eesti kohustatud tagasi võtma ajutise kaitse saaja, kellel on kehtiv Eesti väljaantud elamisluba ja kes viibib ebaseaduslikult teises </w:t>
      </w:r>
      <w:r w:rsidR="00D5479E">
        <w:t>EL-i</w:t>
      </w:r>
      <w:r w:rsidR="002D1D88" w:rsidRPr="001E23F0">
        <w:t xml:space="preserve"> liikmesriigis või kes on ebaseaduslikult sisenenud teise </w:t>
      </w:r>
      <w:r w:rsidR="00D5479E">
        <w:t>EL-i</w:t>
      </w:r>
      <w:r w:rsidR="002D1D88" w:rsidRPr="001E23F0">
        <w:t xml:space="preserve"> liikmesriiki.</w:t>
      </w:r>
      <w:r>
        <w:t xml:space="preserve"> </w:t>
      </w:r>
      <w:r w:rsidR="00E93D13" w:rsidRPr="009B5CA4">
        <w:t>Sättega on üle võetud direktiivi 2001/55/EÜ artikkel 11, mille kohaselt liikmesriik võtab tema territooriumil ajutist kaitset saava isiku tagasi, kui nimetatud isik jääb artiklis 5 viidatud nõukogu otsusega hõlmatud ajavahemiku jooksul teise liikmesriigi territooriumile või üritab sinna loata siseneda. Liikmesriigid võivad kahepoolse kokkuleppega otsustada seda artiklit mitte kohaldada.</w:t>
      </w:r>
    </w:p>
    <w:p w14:paraId="0109B26D" w14:textId="77777777" w:rsidR="002D1D88" w:rsidRDefault="002D1D88" w:rsidP="009802BE">
      <w:pPr>
        <w:rPr>
          <w:b/>
          <w:bCs/>
        </w:rPr>
      </w:pPr>
    </w:p>
    <w:p w14:paraId="1EEAA40C" w14:textId="17D1D755" w:rsidR="002D1D88" w:rsidRDefault="002D1D88" w:rsidP="002D1D88">
      <w:pPr>
        <w:rPr>
          <w:b/>
          <w:bCs/>
        </w:rPr>
      </w:pPr>
      <w:r w:rsidRPr="001E23F0">
        <w:rPr>
          <w:b/>
          <w:bCs/>
        </w:rPr>
        <w:t>5. jagu</w:t>
      </w:r>
      <w:r>
        <w:rPr>
          <w:b/>
          <w:bCs/>
        </w:rPr>
        <w:t xml:space="preserve"> </w:t>
      </w:r>
      <w:r w:rsidRPr="001E23F0">
        <w:rPr>
          <w:b/>
          <w:bCs/>
        </w:rPr>
        <w:t>Ajutine kaitse ja rahvusvahelise kaitse menetlus</w:t>
      </w:r>
    </w:p>
    <w:p w14:paraId="20CC92E4" w14:textId="77777777" w:rsidR="005134B4" w:rsidRPr="001E23F0" w:rsidRDefault="005134B4" w:rsidP="002D1D88">
      <w:pPr>
        <w:rPr>
          <w:b/>
          <w:bCs/>
        </w:rPr>
      </w:pPr>
    </w:p>
    <w:p w14:paraId="1D8BC4E7" w14:textId="22775732" w:rsidR="00666855" w:rsidRDefault="00666855" w:rsidP="009802BE">
      <w:pPr>
        <w:rPr>
          <w:b/>
          <w:bCs/>
        </w:rPr>
      </w:pPr>
      <w:r w:rsidRPr="00666855">
        <w:rPr>
          <w:b/>
          <w:bCs/>
        </w:rPr>
        <w:t>§ 7</w:t>
      </w:r>
      <w:r w:rsidR="001C2861">
        <w:rPr>
          <w:b/>
          <w:bCs/>
        </w:rPr>
        <w:t>4</w:t>
      </w:r>
      <w:r w:rsidRPr="00666855">
        <w:rPr>
          <w:b/>
          <w:bCs/>
        </w:rPr>
        <w:t>. Ajutine kaitse ja rahvusvahelise kaitse menetlus</w:t>
      </w:r>
    </w:p>
    <w:p w14:paraId="0997217C" w14:textId="77777777" w:rsidR="002D1D88" w:rsidRPr="00C41CC4" w:rsidRDefault="002D1D88" w:rsidP="00C41CC4">
      <w:pPr>
        <w:jc w:val="both"/>
      </w:pPr>
    </w:p>
    <w:p w14:paraId="59801EB8" w14:textId="08DB752D" w:rsidR="00840B05" w:rsidRDefault="00840B05" w:rsidP="00C41CC4">
      <w:pPr>
        <w:jc w:val="both"/>
      </w:pPr>
      <w:r w:rsidRPr="00840B05">
        <w:t>Juurdepääsu varjupaigamenetlusele ajutise kaitse puhul käsitletakse direktiivi</w:t>
      </w:r>
      <w:r w:rsidR="00C41CC4" w:rsidRPr="00C41CC4">
        <w:t xml:space="preserve"> 2001/55/EÜ </w:t>
      </w:r>
      <w:r w:rsidRPr="00840B05">
        <w:t xml:space="preserve">peatükis IV. </w:t>
      </w:r>
      <w:r w:rsidR="00F35734">
        <w:t>Artikli</w:t>
      </w:r>
      <w:r w:rsidRPr="00840B05">
        <w:t xml:space="preserve"> 17 lõike 1 kohaselt peab ajutist kaitset saavatel isikutel olema igal ajal võimalik esitada varjupaigataotlus ning lõike 2 kohaselt viiakse nende varjupaigataotluste läbivaatamine, mille menetlemine ei ole ajutise kaitse tähtaja lõpuks lõppenud, lõpule pärast nimetatud tähtaja lõppu. </w:t>
      </w:r>
      <w:r w:rsidR="00F35734">
        <w:t>Artikli</w:t>
      </w:r>
      <w:r w:rsidRPr="00840B05">
        <w:t xml:space="preserve"> 19 lõike 1 kohaselt võivad liikmesriigid sätestada, et taotluste läbivaatamise ajal ei saa inimene olla samaaegselt ajutise kaitse saaja ja varjupaigataotleja.</w:t>
      </w:r>
      <w:r>
        <w:t xml:space="preserve"> </w:t>
      </w:r>
    </w:p>
    <w:p w14:paraId="3AC92523" w14:textId="77777777" w:rsidR="00840B05" w:rsidRDefault="00840B05" w:rsidP="00C41CC4">
      <w:pPr>
        <w:jc w:val="both"/>
      </w:pPr>
    </w:p>
    <w:p w14:paraId="20FC4861" w14:textId="4848ECFF" w:rsidR="00C41CC4" w:rsidRPr="00C41CC4" w:rsidRDefault="00840B05" w:rsidP="00C41CC4">
      <w:pPr>
        <w:jc w:val="both"/>
      </w:pPr>
      <w:r>
        <w:t xml:space="preserve">Sellest tulenevalt </w:t>
      </w:r>
      <w:r w:rsidR="00C41CC4" w:rsidRPr="00C41CC4">
        <w:t>on</w:t>
      </w:r>
      <w:r w:rsidR="00C41CC4">
        <w:t xml:space="preserve"> </w:t>
      </w:r>
      <w:r w:rsidR="00C41CC4" w:rsidRPr="00C41CC4">
        <w:rPr>
          <w:b/>
          <w:bCs/>
          <w:color w:val="4472C4" w:themeColor="accent1"/>
        </w:rPr>
        <w:t xml:space="preserve">lõike 1 </w:t>
      </w:r>
      <w:r w:rsidR="00C41CC4" w:rsidRPr="00C41CC4">
        <w:t xml:space="preserve">kohaselt ajutise kaitse saajal </w:t>
      </w:r>
      <w:r w:rsidR="00C41CC4">
        <w:t xml:space="preserve">igal ajal </w:t>
      </w:r>
      <w:r w:rsidR="00C41CC4" w:rsidRPr="00C41CC4">
        <w:t xml:space="preserve">õigus esitada </w:t>
      </w:r>
      <w:r w:rsidR="00C41CC4">
        <w:t xml:space="preserve">rahvusvahelise kaitse taotlus </w:t>
      </w:r>
      <w:r w:rsidR="00C41CC4" w:rsidRPr="00C41CC4">
        <w:t xml:space="preserve">ajutise kaitse kehtivusaja jooksul. Samas lubab direktiiv liikmesriikidel siseriiklikult sätestada, et taotluste läbivaatamise ajal ei saa välismaalane olla samaaegselt </w:t>
      </w:r>
      <w:r w:rsidR="00C41CC4">
        <w:t xml:space="preserve">rahvusvahelise kaitse taotleja </w:t>
      </w:r>
      <w:r w:rsidR="00C41CC4" w:rsidRPr="00C41CC4">
        <w:t xml:space="preserve">ja ajutise kaitse saaja. </w:t>
      </w:r>
    </w:p>
    <w:p w14:paraId="346F921E" w14:textId="77777777" w:rsidR="00C41CC4" w:rsidRPr="001E23F0" w:rsidRDefault="00C41CC4" w:rsidP="002D1D88">
      <w:pPr>
        <w:jc w:val="both"/>
      </w:pPr>
    </w:p>
    <w:p w14:paraId="3D676EAC" w14:textId="30B8D28C" w:rsidR="002D1D88" w:rsidRPr="001E23F0" w:rsidRDefault="4DA6DB89" w:rsidP="002D1D88">
      <w:pPr>
        <w:jc w:val="both"/>
      </w:pPr>
      <w:r>
        <w:t xml:space="preserve">Eelnevast lähtudes </w:t>
      </w:r>
      <w:r w:rsidR="7D3A8ACD">
        <w:t>ning et ei tekiks tühimikku ajutise kaitse kehtivusaja lõppemise ja rahvusvahelise kaitse taotluse suhtes otsuse langetamise vahel,</w:t>
      </w:r>
      <w:r w:rsidR="7D3A8ACD" w:rsidRPr="09135AC4">
        <w:rPr>
          <w:color w:val="0070C0"/>
        </w:rPr>
        <w:t xml:space="preserve"> </w:t>
      </w:r>
      <w:r>
        <w:t xml:space="preserve">sätestatakse </w:t>
      </w:r>
      <w:r w:rsidR="4C57875A" w:rsidRPr="09135AC4">
        <w:rPr>
          <w:b/>
          <w:bCs/>
          <w:color w:val="4472C4" w:themeColor="accent1"/>
        </w:rPr>
        <w:t xml:space="preserve">lõikes </w:t>
      </w:r>
      <w:r w:rsidRPr="09135AC4">
        <w:rPr>
          <w:b/>
          <w:bCs/>
          <w:color w:val="4472C4" w:themeColor="accent1"/>
        </w:rPr>
        <w:t>2</w:t>
      </w:r>
      <w:r>
        <w:t>, et</w:t>
      </w:r>
      <w:r w:rsidR="4C57875A">
        <w:t xml:space="preserve"> rahvusvahelise kaitse taotlus võetakse </w:t>
      </w:r>
      <w:r>
        <w:t xml:space="preserve">küll </w:t>
      </w:r>
      <w:r w:rsidR="4C57875A">
        <w:t>menetlusse, kuid selle menetlemine peatatakse. Rahvusvahelise kaitse taotluse menetlust jätkatakse kolm kuud enne ajutise kaitse kehtivusaja lõppemist välismaalase soovi alusel. Kui välismaalane ei soovi rahvusvahelise kaitse taotluse menetlemise jätkamist või kui välismaalane on Eestist lahkunud, siis rahvusvahelise kaitse menetlus lõpetatakse.</w:t>
      </w:r>
      <w:r>
        <w:t xml:space="preserve"> Sättega välditakse</w:t>
      </w:r>
      <w:r w:rsidR="7D3A8ACD">
        <w:t xml:space="preserve"> mh</w:t>
      </w:r>
      <w:r>
        <w:t xml:space="preserve"> olukorda, mil välismaalane on üheaegselt nii rahvusvahelise kaitse taotleja kui ka ajutise kaitse saaja, kellele laienevad mõlemast staatusest tulenevad õigused ja kohustused. Üksnes </w:t>
      </w:r>
      <w:commentRangeStart w:id="125"/>
      <w:r>
        <w:t>mõjuval põhjusel</w:t>
      </w:r>
      <w:commentRangeEnd w:id="125"/>
      <w:r w:rsidR="00C41CC4">
        <w:commentReference w:id="125"/>
      </w:r>
      <w:r>
        <w:t xml:space="preserve"> võidakse rahvusvahelise kaitse taotlust menetleda ka ajutise kaitse kehtivusajal nagu on sätestatud </w:t>
      </w:r>
      <w:r w:rsidRPr="09135AC4">
        <w:rPr>
          <w:b/>
          <w:bCs/>
          <w:color w:val="4472C4" w:themeColor="accent1"/>
        </w:rPr>
        <w:t>lõikega 3</w:t>
      </w:r>
      <w:r>
        <w:t xml:space="preserve">. </w:t>
      </w:r>
      <w:r w:rsidR="4C57875A">
        <w:t xml:space="preserve">Ajutise kaitse kehtivusajal kohaldatakse </w:t>
      </w:r>
      <w:r w:rsidR="7D3A8ACD" w:rsidRPr="09135AC4">
        <w:rPr>
          <w:b/>
          <w:bCs/>
          <w:color w:val="4472C4" w:themeColor="accent1"/>
        </w:rPr>
        <w:t>lõike 4</w:t>
      </w:r>
      <w:r w:rsidR="7D3A8ACD">
        <w:t xml:space="preserve"> kohaselt </w:t>
      </w:r>
      <w:r w:rsidR="4C57875A">
        <w:t xml:space="preserve">üksnes käesolevas peatükis sätestatut, olenemata asjaolust, et ajutise kaitse saaja on esitanud rahvusvahelise kaitse taotluse. Pärast ajutise kaitse lõppemist kohaldatakse rahvusvahelise kaitse taotleja kohta sätestatut, kui välismaalane esitab või on esitanud rahvusvahelise kaitse taotluse. </w:t>
      </w:r>
      <w:r w:rsidR="5586EAFA">
        <w:t>PPA</w:t>
      </w:r>
      <w:r w:rsidR="4C57875A">
        <w:t xml:space="preserve"> võtab </w:t>
      </w:r>
      <w:r w:rsidR="36EFA62E" w:rsidRPr="09135AC4">
        <w:rPr>
          <w:b/>
          <w:bCs/>
          <w:color w:val="4472C4" w:themeColor="accent1"/>
        </w:rPr>
        <w:t>lõike 5</w:t>
      </w:r>
      <w:r w:rsidR="36EFA62E">
        <w:t xml:space="preserve"> kohaselt </w:t>
      </w:r>
      <w:r w:rsidR="4C57875A">
        <w:t>menetlusse ja menetleb rahvusvahelise kaitse taotlust, mille on esitanud Eestis viibiv ajutise kaitse saaja.</w:t>
      </w:r>
    </w:p>
    <w:p w14:paraId="706E4081" w14:textId="77777777" w:rsidR="002D1D88" w:rsidRDefault="002D1D88" w:rsidP="009802BE">
      <w:pPr>
        <w:rPr>
          <w:b/>
          <w:bCs/>
        </w:rPr>
      </w:pPr>
    </w:p>
    <w:p w14:paraId="2F05B5DF" w14:textId="77E1814B" w:rsidR="002D1D88" w:rsidRDefault="002D1D88" w:rsidP="002D1D88">
      <w:pPr>
        <w:rPr>
          <w:b/>
          <w:bCs/>
        </w:rPr>
      </w:pPr>
      <w:r w:rsidRPr="002D1D88">
        <w:rPr>
          <w:b/>
          <w:bCs/>
        </w:rPr>
        <w:lastRenderedPageBreak/>
        <w:t>6. jagu</w:t>
      </w:r>
      <w:r>
        <w:rPr>
          <w:b/>
          <w:bCs/>
        </w:rPr>
        <w:t xml:space="preserve"> </w:t>
      </w:r>
      <w:r w:rsidRPr="002D1D88">
        <w:rPr>
          <w:b/>
          <w:bCs/>
        </w:rPr>
        <w:t>Ajutise kaitse lõppemine ja tagasipöördumine</w:t>
      </w:r>
    </w:p>
    <w:p w14:paraId="7FB92519" w14:textId="77777777" w:rsidR="008D28CE" w:rsidRDefault="008D28CE" w:rsidP="002D1D88">
      <w:pPr>
        <w:rPr>
          <w:b/>
          <w:bCs/>
        </w:rPr>
      </w:pPr>
    </w:p>
    <w:p w14:paraId="7ECE017F" w14:textId="4F8B6920" w:rsidR="00666855" w:rsidRDefault="00666855" w:rsidP="009802BE">
      <w:pPr>
        <w:rPr>
          <w:b/>
          <w:bCs/>
        </w:rPr>
      </w:pPr>
      <w:r w:rsidRPr="00666855">
        <w:rPr>
          <w:b/>
          <w:bCs/>
        </w:rPr>
        <w:t>§ 7</w:t>
      </w:r>
      <w:r w:rsidR="00343602">
        <w:rPr>
          <w:b/>
          <w:bCs/>
        </w:rPr>
        <w:t>5</w:t>
      </w:r>
      <w:r w:rsidRPr="00666855">
        <w:rPr>
          <w:b/>
          <w:bCs/>
        </w:rPr>
        <w:t>. Ajutise kaitse lõppemine</w:t>
      </w:r>
    </w:p>
    <w:p w14:paraId="3FFEDFC2" w14:textId="77777777" w:rsidR="002D1D88" w:rsidRDefault="002D1D88" w:rsidP="002D1D88">
      <w:pPr>
        <w:jc w:val="both"/>
        <w:rPr>
          <w:b/>
          <w:color w:val="4472C4" w:themeColor="accent1"/>
        </w:rPr>
      </w:pPr>
    </w:p>
    <w:p w14:paraId="7E984505" w14:textId="753BEA67" w:rsidR="002D1D88" w:rsidRPr="001E23F0" w:rsidRDefault="008D28CE" w:rsidP="002D1D88">
      <w:pPr>
        <w:jc w:val="both"/>
      </w:pPr>
      <w:r>
        <w:rPr>
          <w:b/>
          <w:bCs/>
          <w:color w:val="4472C4" w:themeColor="accent1"/>
        </w:rPr>
        <w:t>L</w:t>
      </w:r>
      <w:r w:rsidR="00082DAF" w:rsidRPr="00082DAF">
        <w:rPr>
          <w:b/>
          <w:bCs/>
          <w:color w:val="4472C4" w:themeColor="accent1"/>
        </w:rPr>
        <w:t xml:space="preserve">õike </w:t>
      </w:r>
      <w:r w:rsidR="002D1D88" w:rsidRPr="00082DAF">
        <w:rPr>
          <w:b/>
          <w:color w:val="4472C4" w:themeColor="accent1"/>
        </w:rPr>
        <w:t>1</w:t>
      </w:r>
      <w:r w:rsidR="00082DAF">
        <w:t xml:space="preserve"> kohaselt lõppeb ajutine</w:t>
      </w:r>
      <w:r w:rsidR="002D1D88" w:rsidRPr="001E23F0">
        <w:t xml:space="preserve"> kaitse maksimaalse kaitsetähtaja lõppemisel või mis tahes ajal vastavalt </w:t>
      </w:r>
      <w:r w:rsidR="00D5479E">
        <w:t>EL-i</w:t>
      </w:r>
      <w:r w:rsidR="002D1D88" w:rsidRPr="001E23F0">
        <w:t xml:space="preserve"> Nõukogu otsusele.</w:t>
      </w:r>
      <w:r w:rsidR="00082DAF">
        <w:t xml:space="preserve"> Juhul k</w:t>
      </w:r>
      <w:r w:rsidR="002D1D88" w:rsidRPr="001E23F0">
        <w:t xml:space="preserve">ui ajutise kaitse saaja viiakse üle teise </w:t>
      </w:r>
      <w:r w:rsidR="00D5479E">
        <w:t>EL-i</w:t>
      </w:r>
      <w:r w:rsidR="002D1D88" w:rsidRPr="001E23F0">
        <w:t xml:space="preserve"> liikmesriiki, lõpevad </w:t>
      </w:r>
      <w:r w:rsidR="00082DAF" w:rsidRPr="00073AF9">
        <w:rPr>
          <w:b/>
          <w:bCs/>
          <w:color w:val="4472C4" w:themeColor="accent1"/>
        </w:rPr>
        <w:t>lõike 2</w:t>
      </w:r>
      <w:r w:rsidR="00082DAF">
        <w:t xml:space="preserve"> kohaselt </w:t>
      </w:r>
      <w:r w:rsidR="002D1D88" w:rsidRPr="001E23F0">
        <w:t>ajutise kaitsega seotud Eesti kohustused nimetatud välismaalase suhtes</w:t>
      </w:r>
      <w:r w:rsidR="00082DAF">
        <w:t xml:space="preserve"> ning </w:t>
      </w:r>
      <w:r w:rsidR="00457A1A">
        <w:t>PPA</w:t>
      </w:r>
      <w:r w:rsidR="002D1D88" w:rsidRPr="001E23F0">
        <w:t xml:space="preserve"> </w:t>
      </w:r>
      <w:r w:rsidR="00082DAF">
        <w:t xml:space="preserve">tunnistab ajutise kaitse lõppedes </w:t>
      </w:r>
      <w:r w:rsidR="00082DAF" w:rsidRPr="00073AF9">
        <w:rPr>
          <w:b/>
          <w:bCs/>
          <w:color w:val="4472C4" w:themeColor="accent1"/>
        </w:rPr>
        <w:t>lõike 3</w:t>
      </w:r>
      <w:r w:rsidR="00082DAF">
        <w:t xml:space="preserve"> kohaselt välismaalase </w:t>
      </w:r>
      <w:r w:rsidR="002D1D88" w:rsidRPr="001E23F0">
        <w:t>elamisloa kehtetuks.</w:t>
      </w:r>
    </w:p>
    <w:p w14:paraId="0B613D51" w14:textId="77777777" w:rsidR="000D3797" w:rsidRDefault="000D3797" w:rsidP="002D1D88">
      <w:pPr>
        <w:jc w:val="both"/>
      </w:pPr>
    </w:p>
    <w:p w14:paraId="5ECE38ED" w14:textId="75A15A19" w:rsidR="000D3797" w:rsidRPr="001E23F0" w:rsidRDefault="000D3797" w:rsidP="002D1D88">
      <w:pPr>
        <w:jc w:val="both"/>
      </w:pPr>
      <w:r>
        <w:t xml:space="preserve">Sättega on üle võetud </w:t>
      </w:r>
      <w:r w:rsidRPr="00095A23">
        <w:t>direktiivi 2001/55/EÜ (ajutise kaitse kohta)</w:t>
      </w:r>
      <w:r>
        <w:t xml:space="preserve"> </w:t>
      </w:r>
      <w:r w:rsidR="00191CE2">
        <w:t>artikli</w:t>
      </w:r>
      <w:r>
        <w:t xml:space="preserve"> 6 lõige 1, mille kohaselt ajutine kaitse lõppeb </w:t>
      </w:r>
      <w:r w:rsidRPr="000D3797">
        <w:t>maksimaalse kaitsetähtaja lõppemisel või mis tahes ajal vastavalt nõukogu otsusele, mille ta teeb kvalifitseeritud häälteenamusega komisjoni ettepanekul, kes vaatab läbi ka iga liikmesriigi taotluse nõukogule ettepaneku tegemise kohta.</w:t>
      </w:r>
    </w:p>
    <w:p w14:paraId="571995FC" w14:textId="77777777" w:rsidR="002D1D88" w:rsidRDefault="002D1D88" w:rsidP="009802BE">
      <w:pPr>
        <w:rPr>
          <w:b/>
          <w:bCs/>
        </w:rPr>
      </w:pPr>
    </w:p>
    <w:p w14:paraId="41F45314" w14:textId="324CDF98" w:rsidR="00666855" w:rsidRDefault="00666855" w:rsidP="009802BE">
      <w:pPr>
        <w:rPr>
          <w:b/>
          <w:bCs/>
        </w:rPr>
      </w:pPr>
      <w:r w:rsidRPr="00666855">
        <w:rPr>
          <w:b/>
          <w:bCs/>
        </w:rPr>
        <w:t>§ 7</w:t>
      </w:r>
      <w:r w:rsidR="00C2568E">
        <w:rPr>
          <w:b/>
          <w:bCs/>
        </w:rPr>
        <w:t>6</w:t>
      </w:r>
      <w:r w:rsidRPr="00666855">
        <w:rPr>
          <w:b/>
          <w:bCs/>
        </w:rPr>
        <w:t>. Välismaalase Eestis viibimine pärast ajutise kaitse lõppemist</w:t>
      </w:r>
    </w:p>
    <w:p w14:paraId="266FE5AE" w14:textId="77777777" w:rsidR="002D1D88" w:rsidRDefault="002D1D88" w:rsidP="009802BE">
      <w:pPr>
        <w:rPr>
          <w:b/>
          <w:bCs/>
        </w:rPr>
      </w:pPr>
    </w:p>
    <w:p w14:paraId="40FCE012" w14:textId="1841F977" w:rsidR="0018096D" w:rsidRDefault="007A051A" w:rsidP="002D1D88">
      <w:pPr>
        <w:jc w:val="both"/>
      </w:pPr>
      <w:r>
        <w:t>Direktiivi</w:t>
      </w:r>
      <w:r w:rsidR="0018096D" w:rsidRPr="00095A23">
        <w:t xml:space="preserve"> 2001/55/EÜ artik</w:t>
      </w:r>
      <w:r w:rsidR="00871B74">
        <w:t>kel</w:t>
      </w:r>
      <w:r w:rsidR="0018096D" w:rsidRPr="00095A23">
        <w:t xml:space="preserve"> </w:t>
      </w:r>
      <w:r w:rsidR="0018096D">
        <w:t>20 sätestab, et p</w:t>
      </w:r>
      <w:r w:rsidR="0018096D" w:rsidRPr="0018096D">
        <w:t xml:space="preserve">ärast ajutise kaitse lõppemist kohaldatakse liikmesriikides kaitse ja välismaalastega seotud õigust, ilma et see piiraks </w:t>
      </w:r>
      <w:r w:rsidR="0018096D">
        <w:t xml:space="preserve">direktiivi </w:t>
      </w:r>
      <w:r w:rsidR="0018096D" w:rsidRPr="0018096D">
        <w:t>artiklite 21, 22 ja 23 kohaldamist.</w:t>
      </w:r>
      <w:r w:rsidR="0018096D">
        <w:t xml:space="preserve"> Sellest tulenevalt sätestatakse </w:t>
      </w:r>
      <w:r w:rsidR="0018096D" w:rsidRPr="0018096D">
        <w:rPr>
          <w:b/>
          <w:bCs/>
          <w:color w:val="4472C4" w:themeColor="accent1"/>
        </w:rPr>
        <w:t>lõikes 1,</w:t>
      </w:r>
      <w:r w:rsidR="0018096D">
        <w:t xml:space="preserve"> et a</w:t>
      </w:r>
      <w:r w:rsidR="002D1D88" w:rsidRPr="001E23F0">
        <w:t xml:space="preserve">jutise kaitse lõppedes on ajutise kaitse saaja ja tema perekonnaliikme Eestis viibimine seaduslik rahvusvahelise kaitse taotluse või </w:t>
      </w:r>
      <w:r w:rsidR="004D2F63">
        <w:t>VMS-</w:t>
      </w:r>
      <w:proofErr w:type="spellStart"/>
      <w:r w:rsidR="004D2F63">
        <w:t>is</w:t>
      </w:r>
      <w:proofErr w:type="spellEnd"/>
      <w:r w:rsidR="002D1D88" w:rsidRPr="001E23F0">
        <w:t xml:space="preserve"> sätestatud korras esitatud elamisloa taotluse läbivaatamise ajal</w:t>
      </w:r>
      <w:r w:rsidR="0018096D">
        <w:t xml:space="preserve"> ning </w:t>
      </w:r>
      <w:r w:rsidR="0018096D" w:rsidRPr="0018096D">
        <w:rPr>
          <w:b/>
          <w:bCs/>
          <w:color w:val="4472C4" w:themeColor="accent1"/>
        </w:rPr>
        <w:t>lõikes 2</w:t>
      </w:r>
      <w:r w:rsidR="0018096D">
        <w:t xml:space="preserve">, et </w:t>
      </w:r>
      <w:r w:rsidR="002D1D88" w:rsidRPr="001E23F0">
        <w:t>nimetatud elamisloa taotlus tuleb esitada hiljemalt kolm kuud enne käesoleva seaduse ajutise kaitse alusel antud elamisloa kehtivusaja lõppemist.</w:t>
      </w:r>
      <w:r w:rsidR="00FA2E89">
        <w:t xml:space="preserve"> </w:t>
      </w:r>
      <w:r w:rsidR="00FA2E89" w:rsidRPr="00FA2E89">
        <w:rPr>
          <w:b/>
          <w:bCs/>
          <w:color w:val="4472C4" w:themeColor="accent1"/>
        </w:rPr>
        <w:t>Lõike 3</w:t>
      </w:r>
      <w:r w:rsidR="00FA2E89">
        <w:t xml:space="preserve"> kohaselt on p</w:t>
      </w:r>
      <w:r w:rsidR="002D1D88" w:rsidRPr="001E23F0">
        <w:t>ärast ajutise kaitse lõppemist ja elamisloa kehtetuks tunnistamist välismaalane kohustatud Eestist lahkuma, kui välismaalane ei ole esitanud käesoleva paragrahvi lõikes 1 nimetatud elamisloa taotlust või rahvusvahelise kaitse taotlust või ei esine käesolevas seaduses sätestatud tagasisaatmise edasilükkamise asjaolu.</w:t>
      </w:r>
    </w:p>
    <w:p w14:paraId="72761B87" w14:textId="77777777" w:rsidR="002D1D88" w:rsidRDefault="002D1D88" w:rsidP="009802BE">
      <w:pPr>
        <w:rPr>
          <w:b/>
          <w:bCs/>
        </w:rPr>
      </w:pPr>
    </w:p>
    <w:p w14:paraId="4C5632FE" w14:textId="009C55E9" w:rsidR="00666855" w:rsidRDefault="00666855" w:rsidP="009802BE">
      <w:pPr>
        <w:rPr>
          <w:b/>
          <w:bCs/>
        </w:rPr>
      </w:pPr>
      <w:r w:rsidRPr="00972449">
        <w:rPr>
          <w:b/>
        </w:rPr>
        <w:t>§ 7</w:t>
      </w:r>
      <w:r w:rsidR="00C2568E" w:rsidRPr="00972449">
        <w:rPr>
          <w:b/>
        </w:rPr>
        <w:t>7</w:t>
      </w:r>
      <w:r w:rsidRPr="00972449">
        <w:rPr>
          <w:b/>
        </w:rPr>
        <w:t>. Tagasisaatmise edasilükkamine</w:t>
      </w:r>
    </w:p>
    <w:p w14:paraId="7F15A59E" w14:textId="77777777" w:rsidR="00082DAF" w:rsidRDefault="00082DAF" w:rsidP="002D1D88">
      <w:pPr>
        <w:jc w:val="both"/>
      </w:pPr>
    </w:p>
    <w:p w14:paraId="34D87238" w14:textId="4D4A5F76" w:rsidR="006E4D99" w:rsidRDefault="006E4D99" w:rsidP="006E4D99">
      <w:pPr>
        <w:jc w:val="both"/>
      </w:pPr>
      <w:r w:rsidRPr="006E4D99">
        <w:t xml:space="preserve">Direktiivi artikli 6 lõike 2 kohaselt põhineb Nõukogu otsus ajutise kaitse lõppemise kohta kindlakstehtud asjaolul, et olukord päritoluriigis võimaldab ajutise kaitse saajate turvalist ja </w:t>
      </w:r>
      <w:proofErr w:type="spellStart"/>
      <w:r w:rsidRPr="006E4D99">
        <w:t>püsivattagasipöördumist</w:t>
      </w:r>
      <w:proofErr w:type="spellEnd"/>
      <w:r w:rsidRPr="006E4D99">
        <w:t xml:space="preserve">, võttes nõuetekohaselt arvesse inimõigusi ja põhivabadusi ning liikmesriikide kohustusi seoses tagasisaatmise keeluga. </w:t>
      </w:r>
    </w:p>
    <w:p w14:paraId="55C32921" w14:textId="77777777" w:rsidR="006E4D99" w:rsidRDefault="006E4D99" w:rsidP="006E4D99">
      <w:pPr>
        <w:jc w:val="both"/>
      </w:pPr>
    </w:p>
    <w:p w14:paraId="44B8296B" w14:textId="05E37BBF" w:rsidR="002D1D88" w:rsidRPr="001E23F0" w:rsidRDefault="4CC6BAF1" w:rsidP="002D1D88">
      <w:pPr>
        <w:jc w:val="both"/>
      </w:pPr>
      <w:r>
        <w:t xml:space="preserve">Välismaalane ei ole kohustatud ajutise kaitse lõppedes Eestist lahkuma üksnes humaansetel põhjustel või kui välismaalase terviseseisund ei võimalda tal reisida ning tagasisaatmine põhjustaks tõsiseid tagajärgi välismaalase tervisele. Sel juhul lükatakse välismaalase tagasisaatmine edasi seniks, kui välismaalasel on võimalik lahkuda. </w:t>
      </w:r>
      <w:r w:rsidR="62F74D9A">
        <w:t>Seepärast on</w:t>
      </w:r>
      <w:r w:rsidR="62F74D9A" w:rsidRPr="09135AC4">
        <w:rPr>
          <w:b/>
          <w:bCs/>
          <w:color w:val="4472C4" w:themeColor="accent1"/>
        </w:rPr>
        <w:t xml:space="preserve"> lõikega </w:t>
      </w:r>
      <w:r w:rsidR="4C57875A" w:rsidRPr="09135AC4">
        <w:rPr>
          <w:b/>
          <w:bCs/>
          <w:color w:val="4472C4" w:themeColor="accent1"/>
        </w:rPr>
        <w:t>1</w:t>
      </w:r>
      <w:r w:rsidR="62F74D9A">
        <w:t xml:space="preserve"> sätestatud, et p</w:t>
      </w:r>
      <w:r w:rsidR="4C57875A">
        <w:t xml:space="preserve">ärast ajutise kaitse lõppemist lükatakse välismaalase tagasisaatmine edasi, kui selleks on </w:t>
      </w:r>
      <w:commentRangeStart w:id="126"/>
      <w:r w:rsidR="4C57875A">
        <w:t>humaansed põhjused</w:t>
      </w:r>
      <w:r w:rsidR="62F74D9A">
        <w:t xml:space="preserve"> </w:t>
      </w:r>
      <w:commentRangeEnd w:id="126"/>
      <w:r w:rsidR="00082DAF">
        <w:commentReference w:id="126"/>
      </w:r>
      <w:r w:rsidR="62F74D9A">
        <w:t>või kui</w:t>
      </w:r>
      <w:r w:rsidR="4C57875A">
        <w:t xml:space="preserve"> välismaalase terviseseisund ei võimalda tal reisida ning tagasisaatmine põhjustaks tõsiseid tagajärgi tema tervisele.</w:t>
      </w:r>
      <w:r w:rsidR="62F74D9A">
        <w:t xml:space="preserve"> Lisaks võidakse </w:t>
      </w:r>
      <w:r w:rsidR="62F74D9A" w:rsidRPr="09135AC4">
        <w:rPr>
          <w:b/>
          <w:bCs/>
          <w:color w:val="4472C4" w:themeColor="accent1"/>
        </w:rPr>
        <w:t xml:space="preserve">lõike </w:t>
      </w:r>
      <w:r w:rsidR="4C57875A" w:rsidRPr="09135AC4">
        <w:rPr>
          <w:b/>
          <w:bCs/>
          <w:color w:val="4472C4" w:themeColor="accent1"/>
        </w:rPr>
        <w:t>2</w:t>
      </w:r>
      <w:r w:rsidR="62F74D9A">
        <w:t xml:space="preserve"> kohaselt p</w:t>
      </w:r>
      <w:r w:rsidR="4C57875A">
        <w:t>ärast ajutise kaitse lõppemist välismaalase tagasisaatmine edasi lükata kuni välismaalase, tema abikaasa või registreeritud elukaaslase alaealise lapse kooliaasta lõppemiseni.</w:t>
      </w:r>
    </w:p>
    <w:p w14:paraId="7DB99B2B" w14:textId="77777777" w:rsidR="00FA2E89" w:rsidRDefault="00FA2E89" w:rsidP="006E4D99">
      <w:pPr>
        <w:jc w:val="both"/>
      </w:pPr>
    </w:p>
    <w:p w14:paraId="7ACE3BB9" w14:textId="3FACDFC5" w:rsidR="00FA2E89" w:rsidRPr="001E23F0" w:rsidRDefault="00FA2E89" w:rsidP="00FA2E89">
      <w:pPr>
        <w:jc w:val="both"/>
      </w:pPr>
      <w:r>
        <w:t xml:space="preserve">Paragrahviga 77 ja sellele eelnenud </w:t>
      </w:r>
      <w:r w:rsidR="00871B74">
        <w:t>§</w:t>
      </w:r>
      <w:r>
        <w:t xml:space="preserve"> 76 lõikega 3 on seega üle võetud </w:t>
      </w:r>
      <w:r w:rsidRPr="00095A23">
        <w:t>direktiivi 2001/55/EÜ a</w:t>
      </w:r>
      <w:r>
        <w:t>rtik</w:t>
      </w:r>
      <w:r w:rsidR="00871B74">
        <w:t>li</w:t>
      </w:r>
      <w:r>
        <w:t xml:space="preserve"> 21 lõige 1, mis ütleb, et l</w:t>
      </w:r>
      <w:r w:rsidRPr="0018096D">
        <w:t xml:space="preserve">iikmesriigid võtavad vajalikke meetmeid vabatahtliku tagasipöördumise võimaldamiseks ajutist kaitset saavatele isikutele või isikutele, kelle osas ajutine kaitse on lõppenud. Liikmesriigid tagavad, et ajutist kaitset saavate isikute vabatahtlikku tagasipöördumist reguleerivad sätted soodustaksid nende </w:t>
      </w:r>
      <w:proofErr w:type="spellStart"/>
      <w:r w:rsidRPr="0018096D">
        <w:t>inimväärikust</w:t>
      </w:r>
      <w:proofErr w:type="spellEnd"/>
      <w:r w:rsidRPr="0018096D">
        <w:t xml:space="preserve"> austavat </w:t>
      </w:r>
      <w:r w:rsidRPr="0018096D">
        <w:lastRenderedPageBreak/>
        <w:t xml:space="preserve">tagasipöördumist. Liikmesriigid tagavad, et nimetatud isikute tagasipöördumise otsus tehakse kõiki asjaolusid teades. Liikmesriigid võivad ette näha </w:t>
      </w:r>
      <w:r w:rsidR="00626085">
        <w:t xml:space="preserve">ka </w:t>
      </w:r>
      <w:r w:rsidRPr="0018096D">
        <w:t>tutvumisvisiite.</w:t>
      </w:r>
    </w:p>
    <w:p w14:paraId="642B00C5" w14:textId="77777777" w:rsidR="00666855" w:rsidRDefault="00666855" w:rsidP="009802BE">
      <w:pPr>
        <w:rPr>
          <w:b/>
          <w:bCs/>
        </w:rPr>
      </w:pPr>
    </w:p>
    <w:p w14:paraId="5ABB3BA3" w14:textId="04EC69EA" w:rsidR="00666855" w:rsidRDefault="002D1D88" w:rsidP="002D1D88">
      <w:pPr>
        <w:jc w:val="both"/>
        <w:rPr>
          <w:b/>
          <w:bCs/>
        </w:rPr>
      </w:pPr>
      <w:r w:rsidRPr="002D1D88">
        <w:rPr>
          <w:b/>
          <w:bCs/>
        </w:rPr>
        <w:t>6. peatükk</w:t>
      </w:r>
      <w:r>
        <w:rPr>
          <w:b/>
          <w:bCs/>
        </w:rPr>
        <w:t xml:space="preserve"> </w:t>
      </w:r>
      <w:r w:rsidR="00C2568E">
        <w:rPr>
          <w:b/>
          <w:bCs/>
        </w:rPr>
        <w:t>„</w:t>
      </w:r>
      <w:r w:rsidRPr="002D1D88">
        <w:rPr>
          <w:b/>
          <w:bCs/>
        </w:rPr>
        <w:t>RAHVUSVAHELISE KAITSE SAAJA JA AJUTISE KAITSE ALUSEL ELAMISLOA SAANUD VÄLISMAALASE SOTSIAALSED ÕIGUSED JA KOHUSTUSED</w:t>
      </w:r>
      <w:r w:rsidR="00C2568E">
        <w:rPr>
          <w:b/>
          <w:bCs/>
        </w:rPr>
        <w:t>“</w:t>
      </w:r>
    </w:p>
    <w:p w14:paraId="4FEF6CDA" w14:textId="77777777" w:rsidR="00183966" w:rsidRDefault="00183966" w:rsidP="002D1D88">
      <w:pPr>
        <w:jc w:val="both"/>
        <w:rPr>
          <w:b/>
          <w:bCs/>
        </w:rPr>
      </w:pPr>
    </w:p>
    <w:p w14:paraId="013A74A5" w14:textId="4DF7FD46" w:rsidR="00666855" w:rsidRDefault="00666855" w:rsidP="009802BE">
      <w:pPr>
        <w:rPr>
          <w:b/>
          <w:bCs/>
        </w:rPr>
      </w:pPr>
      <w:r w:rsidRPr="00000D49">
        <w:rPr>
          <w:b/>
        </w:rPr>
        <w:t>§ 7</w:t>
      </w:r>
      <w:r w:rsidR="00C2568E" w:rsidRPr="00000D49">
        <w:rPr>
          <w:b/>
        </w:rPr>
        <w:t>8</w:t>
      </w:r>
      <w:r w:rsidRPr="00000D49">
        <w:rPr>
          <w:b/>
        </w:rPr>
        <w:t>. Vastuvõtmise korraldamine</w:t>
      </w:r>
    </w:p>
    <w:p w14:paraId="40FE9980" w14:textId="77777777" w:rsidR="00FB0676" w:rsidRDefault="00FB0676" w:rsidP="009802BE">
      <w:pPr>
        <w:rPr>
          <w:b/>
          <w:bCs/>
        </w:rPr>
      </w:pPr>
    </w:p>
    <w:p w14:paraId="7315DBD8" w14:textId="4974BA29" w:rsidR="00000D49" w:rsidRPr="00B76A28" w:rsidRDefault="00000D49" w:rsidP="00B76A28">
      <w:pPr>
        <w:jc w:val="both"/>
        <w:rPr>
          <w:rFonts w:eastAsia="Times New Roman"/>
        </w:rPr>
      </w:pPr>
      <w:r w:rsidRPr="00B76A28">
        <w:rPr>
          <w:rFonts w:eastAsia="Times New Roman"/>
          <w:b/>
          <w:color w:val="4472C4" w:themeColor="accent1"/>
        </w:rPr>
        <w:t xml:space="preserve">Paragrahviga 78 </w:t>
      </w:r>
      <w:r w:rsidRPr="00B76A28">
        <w:rPr>
          <w:rFonts w:eastAsia="Times New Roman"/>
        </w:rPr>
        <w:t xml:space="preserve">luuakse </w:t>
      </w:r>
      <w:r w:rsidR="00B76A28">
        <w:rPr>
          <w:rFonts w:eastAsia="Times New Roman"/>
        </w:rPr>
        <w:t xml:space="preserve">vastuvõtu </w:t>
      </w:r>
      <w:r w:rsidRPr="00B76A28">
        <w:rPr>
          <w:rFonts w:eastAsia="Times New Roman"/>
        </w:rPr>
        <w:t xml:space="preserve">kord </w:t>
      </w:r>
      <w:r w:rsidR="00B76A28">
        <w:rPr>
          <w:rFonts w:eastAsia="Times New Roman"/>
        </w:rPr>
        <w:t xml:space="preserve">rahvusvahelise kaitse </w:t>
      </w:r>
      <w:r w:rsidR="00F57BFF">
        <w:rPr>
          <w:rFonts w:eastAsia="Times New Roman"/>
        </w:rPr>
        <w:t xml:space="preserve">ja ajutise kaitse </w:t>
      </w:r>
      <w:r w:rsidR="00B76A28">
        <w:rPr>
          <w:rFonts w:eastAsia="Times New Roman"/>
        </w:rPr>
        <w:t xml:space="preserve">menetluse ajal </w:t>
      </w:r>
      <w:r w:rsidRPr="00B76A28">
        <w:rPr>
          <w:rFonts w:eastAsia="Times New Roman"/>
        </w:rPr>
        <w:t xml:space="preserve">majutuskeskuses või </w:t>
      </w:r>
      <w:r w:rsidR="00B76A28">
        <w:rPr>
          <w:rFonts w:eastAsia="Times New Roman"/>
        </w:rPr>
        <w:t>muus majutus</w:t>
      </w:r>
      <w:r w:rsidRPr="00B76A28">
        <w:rPr>
          <w:rFonts w:eastAsia="Times New Roman"/>
        </w:rPr>
        <w:t xml:space="preserve">kohas viibinud </w:t>
      </w:r>
      <w:r w:rsidR="00B76A28">
        <w:rPr>
          <w:rFonts w:eastAsia="Times New Roman"/>
        </w:rPr>
        <w:t>välismaalasele</w:t>
      </w:r>
      <w:r w:rsidRPr="00B76A28">
        <w:rPr>
          <w:rFonts w:eastAsia="Times New Roman"/>
        </w:rPr>
        <w:t xml:space="preserve">, kes on saanud </w:t>
      </w:r>
      <w:r w:rsidR="00F57BFF">
        <w:rPr>
          <w:rFonts w:eastAsia="Times New Roman"/>
        </w:rPr>
        <w:t>Eestis elamisloa</w:t>
      </w:r>
      <w:r w:rsidRPr="00B76A28">
        <w:rPr>
          <w:rFonts w:eastAsia="Times New Roman"/>
        </w:rPr>
        <w:t xml:space="preserve"> ning kes vajab tuge majutuskeskusest välja kolimiseks</w:t>
      </w:r>
      <w:r w:rsidR="00F57BFF">
        <w:rPr>
          <w:rFonts w:eastAsia="Times New Roman"/>
        </w:rPr>
        <w:t xml:space="preserve"> ja iseseisva elu alustamisel</w:t>
      </w:r>
      <w:r w:rsidRPr="00B76A28">
        <w:rPr>
          <w:rFonts w:eastAsia="Times New Roman"/>
        </w:rPr>
        <w:t xml:space="preserve">. Samuti sätestatakse </w:t>
      </w:r>
      <w:r w:rsidR="00F57BFF">
        <w:rPr>
          <w:rFonts w:eastAsia="Times New Roman"/>
        </w:rPr>
        <w:t xml:space="preserve">rahvusvahelise </w:t>
      </w:r>
      <w:r w:rsidRPr="00B76A28">
        <w:rPr>
          <w:rFonts w:eastAsia="Times New Roman"/>
        </w:rPr>
        <w:t>kaitse saa</w:t>
      </w:r>
      <w:r w:rsidR="00F57BFF">
        <w:rPr>
          <w:rFonts w:eastAsia="Times New Roman"/>
        </w:rPr>
        <w:t>jale</w:t>
      </w:r>
      <w:r>
        <w:rPr>
          <w:rFonts w:eastAsia="Times New Roman"/>
        </w:rPr>
        <w:t xml:space="preserve"> </w:t>
      </w:r>
      <w:r w:rsidRPr="00B76A28">
        <w:rPr>
          <w:rFonts w:eastAsia="Times New Roman"/>
        </w:rPr>
        <w:t xml:space="preserve">tõlketeenuse võimaldamine, mis toetab nende kohanemist ja iseseisva elu alustamist </w:t>
      </w:r>
      <w:proofErr w:type="spellStart"/>
      <w:r w:rsidR="004D69B9">
        <w:rPr>
          <w:rFonts w:eastAsia="Times New Roman"/>
        </w:rPr>
        <w:t>KOV-i</w:t>
      </w:r>
      <w:proofErr w:type="spellEnd"/>
      <w:r w:rsidRPr="00537B46">
        <w:rPr>
          <w:rFonts w:eastAsia="Times New Roman"/>
        </w:rPr>
        <w:t xml:space="preserve"> üksuses.</w:t>
      </w:r>
      <w:r w:rsidRPr="00B76A28">
        <w:rPr>
          <w:rFonts w:eastAsia="Times New Roman"/>
        </w:rPr>
        <w:t xml:space="preserve"> </w:t>
      </w:r>
      <w:r w:rsidR="00F57BFF">
        <w:rPr>
          <w:rFonts w:eastAsia="Times New Roman"/>
        </w:rPr>
        <w:t xml:space="preserve">Kuigi ajutine kaitse ei ole rahvusvahelise kaitse vorm, siis nimetatakse 6. peatükis nii ajutise kaitse saajaid kui rahvusvahelise kaitse saajaid teksti loetavuse huvides ühise nimetajaga </w:t>
      </w:r>
      <w:r w:rsidR="00D35C32" w:rsidRPr="00D35C32">
        <w:rPr>
          <w:rFonts w:eastAsia="Times New Roman"/>
          <w:i/>
          <w:iCs/>
        </w:rPr>
        <w:t>kaitse saajateks</w:t>
      </w:r>
      <w:r w:rsidR="00D35C32">
        <w:rPr>
          <w:rFonts w:eastAsia="Times New Roman"/>
        </w:rPr>
        <w:t xml:space="preserve">. </w:t>
      </w:r>
    </w:p>
    <w:p w14:paraId="7CCD26E3" w14:textId="77777777" w:rsidR="00B76A28" w:rsidRPr="00B76A28" w:rsidRDefault="00B76A28" w:rsidP="00000D49">
      <w:pPr>
        <w:spacing w:line="259" w:lineRule="auto"/>
        <w:jc w:val="both"/>
        <w:rPr>
          <w:rFonts w:eastAsia="Times New Roman"/>
        </w:rPr>
      </w:pPr>
    </w:p>
    <w:p w14:paraId="18007C5B" w14:textId="4C4D28C7" w:rsidR="00B76A28" w:rsidRPr="00B76A28" w:rsidRDefault="00B76A28" w:rsidP="00B76A28">
      <w:pPr>
        <w:jc w:val="both"/>
      </w:pPr>
      <w:r w:rsidRPr="00F57BFF">
        <w:rPr>
          <w:b/>
          <w:bCs/>
          <w:color w:val="4472C4" w:themeColor="accent1"/>
        </w:rPr>
        <w:t>Lõikega 1</w:t>
      </w:r>
      <w:r w:rsidRPr="00F57BFF">
        <w:rPr>
          <w:color w:val="4472C4" w:themeColor="accent1"/>
        </w:rPr>
        <w:t xml:space="preserve"> </w:t>
      </w:r>
      <w:r w:rsidRPr="00B76A28">
        <w:t xml:space="preserve">sätestatakse, et </w:t>
      </w:r>
      <w:r w:rsidR="00D35C32">
        <w:t xml:space="preserve">kaitse saajal </w:t>
      </w:r>
      <w:r w:rsidRPr="00B76A28">
        <w:t xml:space="preserve">on õigus </w:t>
      </w:r>
      <w:r w:rsidR="00F57BFF">
        <w:t xml:space="preserve">jätkuvalt </w:t>
      </w:r>
      <w:r w:rsidRPr="00B76A28">
        <w:t xml:space="preserve">viibida </w:t>
      </w:r>
      <w:r w:rsidR="00F57BFF">
        <w:t>maj</w:t>
      </w:r>
      <w:r w:rsidR="00D35C32">
        <w:t>u</w:t>
      </w:r>
      <w:r w:rsidR="00F57BFF">
        <w:t>tuskohas</w:t>
      </w:r>
      <w:r w:rsidRPr="00B76A28">
        <w:t xml:space="preserve"> kuni ta leiab endale </w:t>
      </w:r>
      <w:r w:rsidR="00F57BFF">
        <w:t xml:space="preserve">iseseisva </w:t>
      </w:r>
      <w:r w:rsidRPr="00B76A28">
        <w:t xml:space="preserve">elukoha </w:t>
      </w:r>
      <w:proofErr w:type="spellStart"/>
      <w:r w:rsidR="004D69B9">
        <w:t>KOV-i</w:t>
      </w:r>
      <w:proofErr w:type="spellEnd"/>
      <w:r w:rsidRPr="00B76A28">
        <w:t xml:space="preserve"> üksuses.</w:t>
      </w:r>
    </w:p>
    <w:p w14:paraId="289FD6BF" w14:textId="77777777" w:rsidR="00000D49" w:rsidRDefault="00000D49" w:rsidP="00000D49">
      <w:pPr>
        <w:rPr>
          <w:b/>
          <w:bCs/>
        </w:rPr>
      </w:pPr>
    </w:p>
    <w:p w14:paraId="33793146" w14:textId="061289F8" w:rsidR="00000D49" w:rsidRDefault="00000D49" w:rsidP="00183966">
      <w:pPr>
        <w:jc w:val="both"/>
        <w:rPr>
          <w:rFonts w:eastAsia="Calibri"/>
        </w:rPr>
      </w:pPr>
      <w:r w:rsidRPr="00D35C32">
        <w:rPr>
          <w:b/>
          <w:color w:val="4472C4" w:themeColor="accent1"/>
        </w:rPr>
        <w:t>Lõikega 2</w:t>
      </w:r>
      <w:r w:rsidRPr="00D35C32">
        <w:t xml:space="preserve"> täpsustatakse, et kaitse saaja osaleb elukoha otsimisel ning </w:t>
      </w:r>
      <w:r w:rsidR="00A90D50">
        <w:t>SKA</w:t>
      </w:r>
      <w:r w:rsidRPr="00D35C32">
        <w:t xml:space="preserve"> tagab talle </w:t>
      </w:r>
      <w:r w:rsidR="00D35C32">
        <w:t>elukoha otsimisel</w:t>
      </w:r>
      <w:r w:rsidRPr="00D35C32">
        <w:t xml:space="preserve"> vajaliku toe. Toe </w:t>
      </w:r>
      <w:r w:rsidR="00D35C32">
        <w:t xml:space="preserve">pakkumisel </w:t>
      </w:r>
      <w:r w:rsidRPr="00D35C32">
        <w:t>ja elukoha valikul</w:t>
      </w:r>
      <w:r w:rsidR="00D35C32">
        <w:t xml:space="preserve"> võetakse muuhulgas eelkõige</w:t>
      </w:r>
      <w:r>
        <w:t xml:space="preserve"> arvesse </w:t>
      </w:r>
      <w:r w:rsidRPr="00D35C32">
        <w:t xml:space="preserve">inimese terviseseisundit ja sellest tulenevat tervishoiuteenuste vajadust, sugulaste ja lähedaste elukohta ning töötamise võimalusi. Elukohta otsitakse </w:t>
      </w:r>
      <w:r w:rsidR="00F41603">
        <w:t>eelkõige</w:t>
      </w:r>
      <w:r w:rsidRPr="00D35C32">
        <w:t xml:space="preserve"> vabalt üüriturult, kuna </w:t>
      </w:r>
      <w:proofErr w:type="spellStart"/>
      <w:r w:rsidR="009148C3">
        <w:t>KOV-ide</w:t>
      </w:r>
      <w:proofErr w:type="spellEnd"/>
      <w:r w:rsidRPr="00D35C32">
        <w:t xml:space="preserve"> sotsiaalmajutusüksustes puuduvad piisavad elukohad ning </w:t>
      </w:r>
      <w:r w:rsidR="00F41603">
        <w:t>kaitse taotlejate majutus</w:t>
      </w:r>
      <w:r w:rsidRPr="00D35C32">
        <w:t>keskusest väljumise eesmärgiks on toetada inimese elu alustamist võimalikult tavapärases keskkonnas ning püsiva väljavaatega. Kui inimesel tekivad hilisemates eluetappides raskused</w:t>
      </w:r>
      <w:r>
        <w:t xml:space="preserve">, </w:t>
      </w:r>
      <w:r w:rsidR="00F41603">
        <w:t xml:space="preserve">siis korraldatakse talle tuge vastavalt </w:t>
      </w:r>
      <w:proofErr w:type="spellStart"/>
      <w:r w:rsidR="004D69B9">
        <w:rPr>
          <w:rFonts w:eastAsia="Calibri"/>
        </w:rPr>
        <w:t>KOV-i</w:t>
      </w:r>
      <w:proofErr w:type="spellEnd"/>
      <w:r w:rsidRPr="00D35C32">
        <w:t xml:space="preserve"> </w:t>
      </w:r>
      <w:r w:rsidR="00F41603">
        <w:t xml:space="preserve">hinnangule ja </w:t>
      </w:r>
      <w:r>
        <w:t xml:space="preserve">ulatuses </w:t>
      </w:r>
      <w:r w:rsidRPr="00D35C32">
        <w:rPr>
          <w:rFonts w:eastAsia="Calibri"/>
        </w:rPr>
        <w:t>samadel alustel</w:t>
      </w:r>
      <w:r w:rsidRPr="00D35C32">
        <w:t xml:space="preserve"> nagu </w:t>
      </w:r>
      <w:r w:rsidRPr="00D35C32">
        <w:rPr>
          <w:rFonts w:eastAsia="Calibri"/>
        </w:rPr>
        <w:t xml:space="preserve">teisi </w:t>
      </w:r>
      <w:r w:rsidR="00F41603">
        <w:rPr>
          <w:rFonts w:eastAsia="Calibri"/>
        </w:rPr>
        <w:t xml:space="preserve">sama </w:t>
      </w:r>
      <w:proofErr w:type="spellStart"/>
      <w:r w:rsidR="004D69B9">
        <w:rPr>
          <w:rFonts w:eastAsia="Calibri"/>
        </w:rPr>
        <w:t>KOV-i</w:t>
      </w:r>
      <w:proofErr w:type="spellEnd"/>
      <w:r w:rsidRPr="00D35C32">
        <w:rPr>
          <w:rFonts w:eastAsia="Calibri"/>
        </w:rPr>
        <w:t xml:space="preserve"> elanikke, sh sotsiaalteenuste ja -toetuste kaudu. </w:t>
      </w:r>
      <w:r w:rsidR="00D810A2">
        <w:rPr>
          <w:rFonts w:eastAsia="Calibri"/>
        </w:rPr>
        <w:t>SKA</w:t>
      </w:r>
      <w:r w:rsidRPr="00D35C32">
        <w:rPr>
          <w:rFonts w:eastAsia="Calibri"/>
        </w:rPr>
        <w:t xml:space="preserve"> toetus seisneb </w:t>
      </w:r>
      <w:r w:rsidR="00F41603">
        <w:rPr>
          <w:rFonts w:eastAsia="Calibri"/>
        </w:rPr>
        <w:t>eelkõige</w:t>
      </w:r>
      <w:r>
        <w:rPr>
          <w:rFonts w:eastAsia="Calibri"/>
        </w:rPr>
        <w:t xml:space="preserve"> </w:t>
      </w:r>
      <w:r w:rsidRPr="00D35C32">
        <w:rPr>
          <w:rFonts w:eastAsia="Calibri"/>
        </w:rPr>
        <w:t xml:space="preserve">kaitse saanu nõustamises, </w:t>
      </w:r>
      <w:r w:rsidR="00F41603">
        <w:rPr>
          <w:rFonts w:eastAsia="Calibri"/>
        </w:rPr>
        <w:t>abistamine</w:t>
      </w:r>
      <w:r>
        <w:rPr>
          <w:rFonts w:eastAsia="Calibri"/>
        </w:rPr>
        <w:t xml:space="preserve"> </w:t>
      </w:r>
      <w:r w:rsidRPr="00D35C32">
        <w:rPr>
          <w:rFonts w:eastAsia="Calibri"/>
        </w:rPr>
        <w:t xml:space="preserve">üürikuulutuste leidmisega, kulude arvestamisel, üürileandjaga suhtlemisel jm praktilises abis </w:t>
      </w:r>
      <w:r w:rsidR="00F41603">
        <w:rPr>
          <w:rFonts w:eastAsia="Calibri"/>
        </w:rPr>
        <w:t xml:space="preserve">uue </w:t>
      </w:r>
      <w:r w:rsidRPr="00D35C32">
        <w:rPr>
          <w:rFonts w:eastAsia="Calibri"/>
        </w:rPr>
        <w:t>elukoha leidmisel</w:t>
      </w:r>
      <w:r w:rsidR="00F41603">
        <w:rPr>
          <w:rFonts w:eastAsia="Calibri"/>
        </w:rPr>
        <w:t>. E</w:t>
      </w:r>
      <w:r w:rsidRPr="00D35C32">
        <w:rPr>
          <w:rFonts w:eastAsia="Calibri"/>
        </w:rPr>
        <w:t xml:space="preserve">lukoha </w:t>
      </w:r>
      <w:r w:rsidR="00F41603">
        <w:rPr>
          <w:rFonts w:eastAsia="Calibri"/>
        </w:rPr>
        <w:t xml:space="preserve">lõpliku </w:t>
      </w:r>
      <w:r w:rsidRPr="00D35C32">
        <w:rPr>
          <w:rFonts w:eastAsia="Calibri"/>
        </w:rPr>
        <w:t>valik</w:t>
      </w:r>
      <w:r w:rsidR="00F41603">
        <w:rPr>
          <w:rFonts w:eastAsia="Calibri"/>
        </w:rPr>
        <w:t xml:space="preserve">u teeb kaitse saaja. </w:t>
      </w:r>
    </w:p>
    <w:p w14:paraId="0C0CE0F0" w14:textId="77777777" w:rsidR="00F41603" w:rsidRPr="001E23F0" w:rsidRDefault="00F41603" w:rsidP="00183966">
      <w:pPr>
        <w:jc w:val="both"/>
      </w:pPr>
    </w:p>
    <w:p w14:paraId="42ECED81" w14:textId="7FD6BEF5" w:rsidR="00F41603" w:rsidRDefault="00000D49" w:rsidP="00000D49">
      <w:pPr>
        <w:jc w:val="both"/>
      </w:pPr>
      <w:r w:rsidRPr="00F41603">
        <w:rPr>
          <w:b/>
          <w:bCs/>
          <w:color w:val="4472C4" w:themeColor="accent1"/>
        </w:rPr>
        <w:t>Lõige 3</w:t>
      </w:r>
      <w:r w:rsidRPr="00F41603">
        <w:t xml:space="preserve"> sätestab ajalise </w:t>
      </w:r>
      <w:r w:rsidR="00F41603">
        <w:t>tähtaja, mille jooksul peab</w:t>
      </w:r>
      <w:r w:rsidRPr="00F41603">
        <w:t xml:space="preserve"> </w:t>
      </w:r>
      <w:r w:rsidR="00D810A2">
        <w:t>SKA</w:t>
      </w:r>
      <w:r w:rsidRPr="00F41603">
        <w:t xml:space="preserve"> </w:t>
      </w:r>
      <w:r w:rsidR="00F41603">
        <w:t xml:space="preserve">majutuskeskusest iseseisva elukoha leidmise tuge pakkuma ja majutuskeskuse elanik on kohustatud välja kolima. </w:t>
      </w:r>
    </w:p>
    <w:p w14:paraId="5CDFA6D4" w14:textId="57469753" w:rsidR="00000D49" w:rsidRPr="00F41603" w:rsidRDefault="00F41603" w:rsidP="00000D49">
      <w:pPr>
        <w:jc w:val="both"/>
        <w:rPr>
          <w:rFonts w:eastAsia="Calibri"/>
        </w:rPr>
      </w:pPr>
      <w:r>
        <w:t xml:space="preserve">Selleks tähtajaks on neli kuud arvates </w:t>
      </w:r>
      <w:r w:rsidR="00000D49" w:rsidRPr="00F41603">
        <w:t xml:space="preserve">elamisloa andmise päevast. </w:t>
      </w:r>
      <w:r>
        <w:t>Sellega kehtestatakse</w:t>
      </w:r>
      <w:r w:rsidR="00000D49" w:rsidRPr="00F41603">
        <w:t xml:space="preserve"> maksimaalne ajaline piirang</w:t>
      </w:r>
      <w:r>
        <w:t xml:space="preserve"> peale elamisloa saamist majutuskeskuses elamise jätkamiseks. Täiendavalt on siiski</w:t>
      </w:r>
      <w:r w:rsidR="00000D49">
        <w:t xml:space="preserve"> oluline arvestada, et </w:t>
      </w:r>
      <w:r w:rsidR="00000D49" w:rsidRPr="00F41603">
        <w:t>majutus</w:t>
      </w:r>
      <w:r w:rsidR="00000D49" w:rsidRPr="00F41603">
        <w:rPr>
          <w:rFonts w:eastAsia="Calibri"/>
        </w:rPr>
        <w:t>keskusest lahkumine peab toimuma esimesel objektiivselt mõistlikul võimalusel</w:t>
      </w:r>
      <w:r w:rsidR="00000D49" w:rsidRPr="00F41603">
        <w:t xml:space="preserve">, et tagada kaitse saajale </w:t>
      </w:r>
      <w:r w:rsidR="004140C8">
        <w:t xml:space="preserve">võimalikult </w:t>
      </w:r>
      <w:r w:rsidR="00000D49" w:rsidRPr="00F41603">
        <w:t xml:space="preserve">kiire iseseisva elu alustamine ning tagada </w:t>
      </w:r>
      <w:r w:rsidR="004140C8">
        <w:t xml:space="preserve">vajalikud </w:t>
      </w:r>
      <w:r w:rsidR="00000D49" w:rsidRPr="00F41603">
        <w:t xml:space="preserve">majutuskohad kaitse taotlejatele. Tavapärane praktika näitab, et sobilik eluruum on üldjuhul võimalik </w:t>
      </w:r>
      <w:r w:rsidR="004140C8">
        <w:t xml:space="preserve">nelja kuu jooksul </w:t>
      </w:r>
      <w:r w:rsidR="00000D49">
        <w:t>leida</w:t>
      </w:r>
      <w:r w:rsidR="004140C8">
        <w:t>.</w:t>
      </w:r>
      <w:r w:rsidR="00000D49">
        <w:t xml:space="preserve"> </w:t>
      </w:r>
      <w:r w:rsidR="00000D49" w:rsidRPr="00F41603">
        <w:rPr>
          <w:rFonts w:eastAsia="Calibri"/>
        </w:rPr>
        <w:t>Kaitse saaja kohustuseks on teha koostööd eluaseme leidmisel ja kolimise ettevalmistamisel.</w:t>
      </w:r>
    </w:p>
    <w:p w14:paraId="0F88117A" w14:textId="77777777" w:rsidR="00000D49" w:rsidRDefault="00000D49" w:rsidP="00183966">
      <w:pPr>
        <w:jc w:val="both"/>
      </w:pPr>
    </w:p>
    <w:p w14:paraId="2BA9CC0F" w14:textId="595C4AEA" w:rsidR="0026713B" w:rsidRDefault="00000D49" w:rsidP="00ED445A">
      <w:pPr>
        <w:jc w:val="both"/>
        <w:rPr>
          <w:rFonts w:eastAsia="Calibri"/>
          <w:color w:val="FF0000"/>
        </w:rPr>
      </w:pPr>
      <w:r w:rsidRPr="004140C8">
        <w:rPr>
          <w:b/>
          <w:bCs/>
          <w:color w:val="4472C4" w:themeColor="accent1"/>
        </w:rPr>
        <w:t>Lõike</w:t>
      </w:r>
      <w:r w:rsidR="004140C8" w:rsidRPr="004140C8">
        <w:rPr>
          <w:b/>
          <w:bCs/>
          <w:color w:val="4472C4" w:themeColor="accent1"/>
        </w:rPr>
        <w:t>ga</w:t>
      </w:r>
      <w:r w:rsidRPr="004140C8">
        <w:rPr>
          <w:b/>
          <w:bCs/>
          <w:color w:val="4472C4" w:themeColor="accent1"/>
        </w:rPr>
        <w:t xml:space="preserve"> 4</w:t>
      </w:r>
      <w:r w:rsidRPr="004140C8">
        <w:t xml:space="preserve"> </w:t>
      </w:r>
      <w:r w:rsidR="004140C8" w:rsidRPr="004140C8">
        <w:t xml:space="preserve">kehtestatakse avatud loetelu toimingutest, mida </w:t>
      </w:r>
      <w:r w:rsidR="00D810A2">
        <w:t>SKA</w:t>
      </w:r>
      <w:r w:rsidR="004140C8" w:rsidRPr="004140C8">
        <w:t xml:space="preserve"> kaitse saaja abistamiseks </w:t>
      </w:r>
      <w:r w:rsidR="004A468F">
        <w:t xml:space="preserve">vajaduse korral </w:t>
      </w:r>
      <w:r w:rsidR="004140C8" w:rsidRPr="004140C8">
        <w:t xml:space="preserve">korraldab. </w:t>
      </w:r>
      <w:r w:rsidR="004A468F" w:rsidRPr="004A468F">
        <w:t xml:space="preserve">Abi antakse seega </w:t>
      </w:r>
      <w:r w:rsidRPr="004A468F">
        <w:t>eluaseme leidmisel</w:t>
      </w:r>
      <w:r w:rsidR="004A468F" w:rsidRPr="004A468F">
        <w:t xml:space="preserve">, </w:t>
      </w:r>
      <w:r w:rsidRPr="004A468F">
        <w:t>tõlketeenuse võimaldamisel</w:t>
      </w:r>
      <w:r w:rsidR="004A468F" w:rsidRPr="004A468F">
        <w:t xml:space="preserve">, </w:t>
      </w:r>
      <w:r w:rsidRPr="004A468F">
        <w:t xml:space="preserve">õiguste ja kohustuste osas teabe saamisel </w:t>
      </w:r>
      <w:r w:rsidR="004A468F" w:rsidRPr="004A468F">
        <w:t xml:space="preserve">ja muude </w:t>
      </w:r>
      <w:r w:rsidRPr="004A468F">
        <w:t>eluoluliste küsimuste lahendamisel ning teenustele suunamises</w:t>
      </w:r>
      <w:r w:rsidR="004A468F" w:rsidRPr="004A468F">
        <w:t xml:space="preserve">. Samuti abistatakse, et tagada vajalike teenuste kättesaadavus. </w:t>
      </w:r>
      <w:r w:rsidRPr="004A468F">
        <w:t xml:space="preserve">Enamik tegevusi ja tuge tagatakse kaitse saanule </w:t>
      </w:r>
      <w:r w:rsidR="004A468F">
        <w:t>ajal, mil ta elab veel majutuskeskuses</w:t>
      </w:r>
      <w:r w:rsidR="004A468F" w:rsidRPr="0026713B">
        <w:t xml:space="preserve">. </w:t>
      </w:r>
      <w:r w:rsidRPr="0026713B">
        <w:t>Samas säilib kaitse saa</w:t>
      </w:r>
      <w:r w:rsidR="00BD4507">
        <w:t>jal</w:t>
      </w:r>
      <w:r w:rsidRPr="0026713B">
        <w:t xml:space="preserve"> võimalus </w:t>
      </w:r>
      <w:r w:rsidR="004A468F" w:rsidRPr="0026713B">
        <w:t xml:space="preserve">kuni 6 kuu jooksul alates majutuskeskusest lahkumise ajast saada </w:t>
      </w:r>
      <w:r w:rsidRPr="0026713B">
        <w:t>persona</w:t>
      </w:r>
      <w:r w:rsidR="004A468F" w:rsidRPr="0026713B">
        <w:t xml:space="preserve">alsetest vajadustest lähtuvat </w:t>
      </w:r>
      <w:r w:rsidRPr="0026713B">
        <w:t>tuge</w:t>
      </w:r>
      <w:r w:rsidR="004A468F" w:rsidRPr="0026713B">
        <w:t>. Näiteks nõustatakse vajadusel korral kaitse saajat talle</w:t>
      </w:r>
      <w:r w:rsidRPr="0026713B">
        <w:t xml:space="preserve"> vajalike teenuste </w:t>
      </w:r>
      <w:r w:rsidR="004A468F" w:rsidRPr="0026713B">
        <w:t xml:space="preserve">taotlemisel ja </w:t>
      </w:r>
      <w:r w:rsidRPr="0026713B">
        <w:t>saamisel</w:t>
      </w:r>
      <w:r w:rsidR="004A468F" w:rsidRPr="0026713B">
        <w:t xml:space="preserve"> ning </w:t>
      </w:r>
      <w:r w:rsidRPr="0026713B">
        <w:t xml:space="preserve">ametiasutustega </w:t>
      </w:r>
      <w:r w:rsidR="004A468F" w:rsidRPr="0026713B">
        <w:t xml:space="preserve">suhtlemisel. </w:t>
      </w:r>
      <w:r w:rsidRPr="00537B46">
        <w:rPr>
          <w:rFonts w:eastAsia="Calibri"/>
        </w:rPr>
        <w:t>Kaitse saa</w:t>
      </w:r>
      <w:r w:rsidR="00BD4507" w:rsidRPr="00537B46">
        <w:rPr>
          <w:rFonts w:eastAsia="Calibri"/>
        </w:rPr>
        <w:t>ja</w:t>
      </w:r>
      <w:r w:rsidRPr="00537B46">
        <w:rPr>
          <w:rFonts w:eastAsia="Calibri"/>
        </w:rPr>
        <w:t xml:space="preserve"> </w:t>
      </w:r>
      <w:proofErr w:type="spellStart"/>
      <w:r w:rsidR="004D69B9">
        <w:rPr>
          <w:rFonts w:eastAsia="Calibri"/>
        </w:rPr>
        <w:t>KOV-i</w:t>
      </w:r>
      <w:proofErr w:type="spellEnd"/>
      <w:r w:rsidRPr="0026713B">
        <w:rPr>
          <w:rFonts w:eastAsia="Calibri"/>
        </w:rPr>
        <w:t xml:space="preserve"> </w:t>
      </w:r>
      <w:r w:rsidRPr="0026713B">
        <w:rPr>
          <w:rFonts w:eastAsia="Calibri"/>
        </w:rPr>
        <w:lastRenderedPageBreak/>
        <w:t xml:space="preserve">territooriumile kolimisel teavitatakse </w:t>
      </w:r>
      <w:r w:rsidR="004A468F" w:rsidRPr="0026713B">
        <w:rPr>
          <w:rFonts w:eastAsia="Calibri"/>
        </w:rPr>
        <w:t xml:space="preserve">vajaduse korral </w:t>
      </w:r>
      <w:proofErr w:type="spellStart"/>
      <w:r w:rsidR="004D69B9">
        <w:rPr>
          <w:rFonts w:eastAsia="Calibri"/>
        </w:rPr>
        <w:t>KOV-i</w:t>
      </w:r>
      <w:proofErr w:type="spellEnd"/>
      <w:r w:rsidRPr="0026713B">
        <w:rPr>
          <w:rFonts w:eastAsia="Calibri"/>
        </w:rPr>
        <w:t xml:space="preserve"> üksust</w:t>
      </w:r>
      <w:r w:rsidR="004A468F" w:rsidRPr="0026713B">
        <w:rPr>
          <w:rFonts w:eastAsia="Calibri"/>
        </w:rPr>
        <w:t xml:space="preserve"> kui kaitse saaja sellega nõus on</w:t>
      </w:r>
      <w:r w:rsidR="0026713B" w:rsidRPr="0026713B">
        <w:rPr>
          <w:rFonts w:eastAsia="Calibri"/>
        </w:rPr>
        <w:t>.</w:t>
      </w:r>
    </w:p>
    <w:p w14:paraId="093C8C9A" w14:textId="77777777" w:rsidR="00000D49" w:rsidRPr="004A468F" w:rsidRDefault="00000D49" w:rsidP="00000D49">
      <w:pPr>
        <w:jc w:val="both"/>
      </w:pPr>
    </w:p>
    <w:p w14:paraId="3CDB5672" w14:textId="5E5C2455" w:rsidR="00000D49" w:rsidRPr="004A468F" w:rsidRDefault="00000D49" w:rsidP="00000D49">
      <w:pPr>
        <w:jc w:val="both"/>
        <w:rPr>
          <w:rFonts w:eastAsia="Calibri"/>
        </w:rPr>
      </w:pPr>
      <w:r w:rsidRPr="004A468F">
        <w:rPr>
          <w:rFonts w:eastAsia="Calibri"/>
        </w:rPr>
        <w:t>Tõlketeenus hõlmab nii suulist kui ka kirjalikku tõlget. Kaitse saaja ei saa ise valida tõlki ega tellida teenust omal algatusel</w:t>
      </w:r>
      <w:r w:rsidR="00DD5E89">
        <w:rPr>
          <w:rFonts w:eastAsia="Calibri"/>
        </w:rPr>
        <w:t>. Selleks</w:t>
      </w:r>
      <w:r>
        <w:rPr>
          <w:rFonts w:eastAsia="Calibri"/>
        </w:rPr>
        <w:t xml:space="preserve"> peab </w:t>
      </w:r>
      <w:r w:rsidR="00DD5E89">
        <w:rPr>
          <w:rFonts w:eastAsia="Calibri"/>
        </w:rPr>
        <w:t xml:space="preserve">esitama taotluse </w:t>
      </w:r>
      <w:r w:rsidR="00D810A2">
        <w:rPr>
          <w:rFonts w:eastAsia="Calibri"/>
        </w:rPr>
        <w:t>SKA</w:t>
      </w:r>
      <w:r w:rsidR="008A1A55">
        <w:rPr>
          <w:rFonts w:eastAsia="Calibri"/>
        </w:rPr>
        <w:t>-</w:t>
      </w:r>
      <w:proofErr w:type="spellStart"/>
      <w:r w:rsidR="00D810A2">
        <w:rPr>
          <w:rFonts w:eastAsia="Calibri"/>
        </w:rPr>
        <w:t>le</w:t>
      </w:r>
      <w:proofErr w:type="spellEnd"/>
      <w:r w:rsidRPr="004A468F">
        <w:rPr>
          <w:rFonts w:eastAsia="Calibri"/>
        </w:rPr>
        <w:t xml:space="preserve"> või tema halduslepingu partneri</w:t>
      </w:r>
      <w:r w:rsidR="00DD5E89">
        <w:rPr>
          <w:rFonts w:eastAsia="Calibri"/>
        </w:rPr>
        <w:t>le. T</w:t>
      </w:r>
      <w:r w:rsidRPr="004A468F">
        <w:rPr>
          <w:rFonts w:eastAsia="Calibri"/>
        </w:rPr>
        <w:t xml:space="preserve">aotluse võib kaitse saaja eest </w:t>
      </w:r>
      <w:r w:rsidR="00DD5E89">
        <w:rPr>
          <w:rFonts w:eastAsia="Calibri"/>
        </w:rPr>
        <w:t>esitada</w:t>
      </w:r>
      <w:r w:rsidRPr="004A468F">
        <w:rPr>
          <w:rFonts w:eastAsia="Calibri"/>
        </w:rPr>
        <w:t xml:space="preserve"> ka ametiasutus</w:t>
      </w:r>
      <w:r w:rsidR="00DD5E89">
        <w:rPr>
          <w:rFonts w:eastAsia="Calibri"/>
        </w:rPr>
        <w:t xml:space="preserve">, näiteks </w:t>
      </w:r>
      <w:r w:rsidR="00022A34">
        <w:rPr>
          <w:rFonts w:eastAsia="Calibri"/>
        </w:rPr>
        <w:t>KOV</w:t>
      </w:r>
      <w:r w:rsidRPr="004A468F">
        <w:rPr>
          <w:rFonts w:eastAsia="Calibri"/>
        </w:rPr>
        <w:t>, tervishoiuteenuse</w:t>
      </w:r>
      <w:r w:rsidR="00DD5E89">
        <w:rPr>
          <w:rFonts w:eastAsia="Calibri"/>
        </w:rPr>
        <w:t xml:space="preserve"> </w:t>
      </w:r>
      <w:r w:rsidRPr="004A468F">
        <w:rPr>
          <w:rFonts w:eastAsia="Calibri"/>
        </w:rPr>
        <w:t>osutaja, haridusasutus, hoolekandeasustus</w:t>
      </w:r>
      <w:r w:rsidR="00DD5E89">
        <w:rPr>
          <w:rFonts w:eastAsia="Calibri"/>
        </w:rPr>
        <w:t xml:space="preserve"> vms. </w:t>
      </w:r>
      <w:r w:rsidRPr="004A468F">
        <w:rPr>
          <w:rFonts w:eastAsia="Calibri"/>
        </w:rPr>
        <w:t xml:space="preserve">Tõlketeenus </w:t>
      </w:r>
      <w:r w:rsidR="00DD5E89">
        <w:rPr>
          <w:rFonts w:eastAsia="Calibri"/>
        </w:rPr>
        <w:t xml:space="preserve">saab kasutada seoses </w:t>
      </w:r>
      <w:r w:rsidRPr="004A468F">
        <w:rPr>
          <w:rFonts w:eastAsia="Calibri"/>
        </w:rPr>
        <w:t>kaitse saaja elu alustamise toetamise</w:t>
      </w:r>
      <w:r w:rsidR="00DD5E89">
        <w:rPr>
          <w:rFonts w:eastAsia="Calibri"/>
        </w:rPr>
        <w:t xml:space="preserve">ga. </w:t>
      </w:r>
      <w:r w:rsidRPr="004A468F">
        <w:rPr>
          <w:rFonts w:eastAsia="Calibri"/>
        </w:rPr>
        <w:t>Kulu</w:t>
      </w:r>
      <w:r w:rsidR="00DD5E89">
        <w:rPr>
          <w:rFonts w:eastAsia="Calibri"/>
        </w:rPr>
        <w:t xml:space="preserve"> </w:t>
      </w:r>
      <w:r w:rsidRPr="004A468F">
        <w:rPr>
          <w:rFonts w:eastAsia="Calibri"/>
        </w:rPr>
        <w:t xml:space="preserve">on põhjendatud juhul, kui see on </w:t>
      </w:r>
      <w:r w:rsidR="00DD5E89">
        <w:rPr>
          <w:rFonts w:eastAsia="Calibri"/>
        </w:rPr>
        <w:t>vältimatu tema</w:t>
      </w:r>
      <w:r w:rsidRPr="004A468F">
        <w:rPr>
          <w:rFonts w:eastAsia="Calibri"/>
        </w:rPr>
        <w:t xml:space="preserve"> </w:t>
      </w:r>
      <w:r w:rsidR="00DD5E89">
        <w:rPr>
          <w:rFonts w:eastAsia="Calibri"/>
        </w:rPr>
        <w:t xml:space="preserve">iseseisva </w:t>
      </w:r>
      <w:r w:rsidRPr="004A468F">
        <w:rPr>
          <w:rFonts w:eastAsia="Calibri"/>
        </w:rPr>
        <w:t>el</w:t>
      </w:r>
      <w:r w:rsidR="00DD5E89">
        <w:rPr>
          <w:rFonts w:eastAsia="Calibri"/>
        </w:rPr>
        <w:t xml:space="preserve">u alustamiseks ja </w:t>
      </w:r>
      <w:r w:rsidRPr="004A468F">
        <w:rPr>
          <w:rFonts w:eastAsia="Calibri"/>
        </w:rPr>
        <w:t>kohanemise</w:t>
      </w:r>
      <w:r w:rsidR="00DD5E89">
        <w:rPr>
          <w:rFonts w:eastAsia="Calibri"/>
        </w:rPr>
        <w:t xml:space="preserve">ks. </w:t>
      </w:r>
      <w:r w:rsidR="00DD5E89" w:rsidRPr="00537B46">
        <w:rPr>
          <w:rFonts w:eastAsia="Calibri"/>
        </w:rPr>
        <w:t>S</w:t>
      </w:r>
      <w:r w:rsidR="00D810A2">
        <w:rPr>
          <w:rFonts w:eastAsia="Calibri"/>
        </w:rPr>
        <w:t>KA</w:t>
      </w:r>
      <w:r w:rsidR="00DD5E89">
        <w:rPr>
          <w:rFonts w:eastAsia="Calibri"/>
        </w:rPr>
        <w:t xml:space="preserve"> hindab tõlketeenuse taotluse põhjendatust individuaalselt. </w:t>
      </w:r>
      <w:r w:rsidRPr="004A468F">
        <w:rPr>
          <w:rFonts w:eastAsia="Calibri"/>
        </w:rPr>
        <w:t xml:space="preserve">Kirjalike dokumentide tõlkimise </w:t>
      </w:r>
      <w:r w:rsidR="00DD5E89">
        <w:rPr>
          <w:rFonts w:eastAsia="Calibri"/>
        </w:rPr>
        <w:t xml:space="preserve">osas näitab senine praktika, </w:t>
      </w:r>
      <w:r w:rsidRPr="004A468F">
        <w:rPr>
          <w:rFonts w:eastAsia="Calibri"/>
        </w:rPr>
        <w:t>et Eestis elu alustamiseks võib kaitse saanutel olla vajalik abi järgmiste dokumentide tõlkimisel: tervise</w:t>
      </w:r>
      <w:r w:rsidR="00343B23">
        <w:rPr>
          <w:rFonts w:eastAsia="Calibri"/>
        </w:rPr>
        <w:t xml:space="preserve">seisundi </w:t>
      </w:r>
      <w:r w:rsidR="00343B23" w:rsidRPr="004A468F">
        <w:rPr>
          <w:rFonts w:eastAsia="Calibri"/>
        </w:rPr>
        <w:t>dokumendid</w:t>
      </w:r>
      <w:r w:rsidR="00343B23">
        <w:rPr>
          <w:rFonts w:eastAsia="Calibri"/>
        </w:rPr>
        <w:t xml:space="preserve"> näiteks</w:t>
      </w:r>
      <w:r>
        <w:rPr>
          <w:rFonts w:eastAsia="Calibri"/>
        </w:rPr>
        <w:t xml:space="preserve"> v</w:t>
      </w:r>
      <w:r w:rsidRPr="004A468F">
        <w:rPr>
          <w:rFonts w:eastAsia="Calibri"/>
        </w:rPr>
        <w:t>aktsineerimispassid</w:t>
      </w:r>
      <w:r w:rsidR="00343B23">
        <w:rPr>
          <w:rFonts w:eastAsia="Calibri"/>
        </w:rPr>
        <w:t xml:space="preserve"> ja tervisetõendid;</w:t>
      </w:r>
      <w:r>
        <w:rPr>
          <w:rFonts w:eastAsia="Calibri"/>
        </w:rPr>
        <w:t xml:space="preserve"> a</w:t>
      </w:r>
      <w:r w:rsidRPr="004A468F">
        <w:rPr>
          <w:rFonts w:eastAsia="Calibri"/>
        </w:rPr>
        <w:t>uto juhtimisõigusega seotud dokumendid</w:t>
      </w:r>
      <w:r w:rsidR="00343B23">
        <w:rPr>
          <w:rFonts w:eastAsia="Calibri"/>
        </w:rPr>
        <w:t xml:space="preserve"> ning</w:t>
      </w:r>
      <w:r w:rsidRPr="004A468F">
        <w:rPr>
          <w:rFonts w:eastAsia="Calibri"/>
        </w:rPr>
        <w:t xml:space="preserve"> laste haridu</w:t>
      </w:r>
      <w:r w:rsidR="00343B23">
        <w:rPr>
          <w:rFonts w:eastAsia="Calibri"/>
        </w:rPr>
        <w:t xml:space="preserve">sega seotud või </w:t>
      </w:r>
      <w:r w:rsidRPr="004A468F">
        <w:rPr>
          <w:rFonts w:eastAsia="Calibri"/>
        </w:rPr>
        <w:t>kutseharidus</w:t>
      </w:r>
      <w:r w:rsidR="00343B23">
        <w:rPr>
          <w:rFonts w:eastAsia="Calibri"/>
        </w:rPr>
        <w:t xml:space="preserve">e </w:t>
      </w:r>
      <w:r w:rsidRPr="004A468F">
        <w:rPr>
          <w:rFonts w:eastAsia="Calibri"/>
        </w:rPr>
        <w:t>dokumendid</w:t>
      </w:r>
      <w:r w:rsidR="00343B23">
        <w:rPr>
          <w:rFonts w:eastAsia="Calibri"/>
        </w:rPr>
        <w:t xml:space="preserve"> ning diplomid</w:t>
      </w:r>
      <w:r w:rsidRPr="004A468F">
        <w:rPr>
          <w:rFonts w:eastAsia="Calibri"/>
        </w:rPr>
        <w:t xml:space="preserve">. Kirjalike tõlgete puhul tuleb arvestada, et teatud asutused tagavad tõlketeenuse </w:t>
      </w:r>
      <w:r w:rsidR="00343B23">
        <w:rPr>
          <w:rFonts w:eastAsia="Calibri"/>
        </w:rPr>
        <w:t>korraldatava</w:t>
      </w:r>
      <w:r w:rsidRPr="004A468F">
        <w:rPr>
          <w:rFonts w:eastAsia="Calibri"/>
        </w:rPr>
        <w:t xml:space="preserve"> menetluste raames</w:t>
      </w:r>
      <w:r w:rsidR="00343B23">
        <w:rPr>
          <w:rFonts w:eastAsia="Calibri"/>
        </w:rPr>
        <w:t>. Näiteks</w:t>
      </w:r>
      <w:r>
        <w:rPr>
          <w:rFonts w:eastAsia="Calibri"/>
        </w:rPr>
        <w:t xml:space="preserve"> </w:t>
      </w:r>
      <w:r w:rsidRPr="004A468F">
        <w:rPr>
          <w:rFonts w:eastAsia="Calibri"/>
        </w:rPr>
        <w:t>kohtud, P</w:t>
      </w:r>
      <w:r w:rsidR="00343B23">
        <w:rPr>
          <w:rFonts w:eastAsia="Calibri"/>
        </w:rPr>
        <w:t>PA</w:t>
      </w:r>
      <w:r>
        <w:rPr>
          <w:rFonts w:eastAsia="Calibri"/>
        </w:rPr>
        <w:t xml:space="preserve">, </w:t>
      </w:r>
      <w:r w:rsidRPr="004A468F">
        <w:rPr>
          <w:rFonts w:eastAsia="Calibri"/>
        </w:rPr>
        <w:t xml:space="preserve">Töötukassa, ENIC/NARIC keskus ja teised. Samuti tuleb arvestada riikidevaheliste õigusabilepingutega, mis võivad sisaldada tingimusi ja piiranguid teatud dokumentide tõlkimise või kasutamise osas. </w:t>
      </w:r>
      <w:r w:rsidR="00343B23">
        <w:rPr>
          <w:rFonts w:eastAsia="Calibri"/>
        </w:rPr>
        <w:t xml:space="preserve">Seega tuleb muuhulgas hinnata, </w:t>
      </w:r>
      <w:r w:rsidRPr="004A468F">
        <w:rPr>
          <w:rFonts w:eastAsia="Calibri"/>
        </w:rPr>
        <w:t xml:space="preserve">kas dokumentide tõlkimine kuulub </w:t>
      </w:r>
      <w:r w:rsidR="00343B23">
        <w:rPr>
          <w:rFonts w:eastAsia="Calibri"/>
        </w:rPr>
        <w:t xml:space="preserve">kaitse saajale pakutava </w:t>
      </w:r>
      <w:r w:rsidRPr="004A468F">
        <w:rPr>
          <w:rFonts w:eastAsia="Calibri"/>
        </w:rPr>
        <w:t xml:space="preserve">tõlketeenuse </w:t>
      </w:r>
      <w:r w:rsidR="00343B23">
        <w:rPr>
          <w:rFonts w:eastAsia="Calibri"/>
        </w:rPr>
        <w:t xml:space="preserve">ulatusse või kuulub teenus </w:t>
      </w:r>
      <w:r w:rsidRPr="004A468F">
        <w:rPr>
          <w:rFonts w:eastAsia="Calibri"/>
        </w:rPr>
        <w:t xml:space="preserve">muu meetme </w:t>
      </w:r>
      <w:r w:rsidR="00343B23">
        <w:rPr>
          <w:rFonts w:eastAsia="Calibri"/>
        </w:rPr>
        <w:t>alla</w:t>
      </w:r>
      <w:r w:rsidRPr="004A468F">
        <w:rPr>
          <w:rFonts w:eastAsia="Calibri"/>
        </w:rPr>
        <w:t xml:space="preserve">. </w:t>
      </w:r>
    </w:p>
    <w:p w14:paraId="36F0DC36" w14:textId="77777777" w:rsidR="00000D49" w:rsidRPr="001E23F0" w:rsidRDefault="00000D49" w:rsidP="000A0562">
      <w:pPr>
        <w:jc w:val="both"/>
      </w:pPr>
    </w:p>
    <w:p w14:paraId="08AEC1E9" w14:textId="3F478C22" w:rsidR="000A0562" w:rsidRPr="001E23F0" w:rsidRDefault="00BA1954" w:rsidP="000A0562">
      <w:pPr>
        <w:jc w:val="both"/>
      </w:pPr>
      <w:r w:rsidRPr="00BA1954">
        <w:rPr>
          <w:b/>
          <w:bCs/>
          <w:color w:val="4472C4" w:themeColor="accent1"/>
        </w:rPr>
        <w:t xml:space="preserve">Lõikega </w:t>
      </w:r>
      <w:r w:rsidR="000A0562" w:rsidRPr="00BA1954">
        <w:rPr>
          <w:b/>
          <w:color w:val="4472C4" w:themeColor="accent1"/>
        </w:rPr>
        <w:t>5</w:t>
      </w:r>
      <w:r>
        <w:t xml:space="preserve"> sätestatakse, et</w:t>
      </w:r>
      <w:r w:rsidR="000A0562" w:rsidRPr="001E23F0">
        <w:t xml:space="preserve"> </w:t>
      </w:r>
      <w:r w:rsidR="00D810A2">
        <w:t>SKA</w:t>
      </w:r>
      <w:r w:rsidR="000A0562" w:rsidRPr="001E23F0">
        <w:t xml:space="preserve"> sõlmib </w:t>
      </w:r>
      <w:proofErr w:type="spellStart"/>
      <w:r w:rsidR="004D69B9">
        <w:t>KOV-i</w:t>
      </w:r>
      <w:proofErr w:type="spellEnd"/>
      <w:r w:rsidR="000A0562" w:rsidRPr="001E23F0">
        <w:t xml:space="preserve"> üksusega või eraõigusliku juriidilise isikuga halduslepingu kaitse saaja vastuvõtmiseks ja talle lõikes 4 loetletud teenuste osutamiseks.</w:t>
      </w:r>
    </w:p>
    <w:p w14:paraId="3351C5D6" w14:textId="77777777" w:rsidR="000A0562" w:rsidRPr="001E23F0" w:rsidRDefault="000A0562" w:rsidP="000A0562">
      <w:pPr>
        <w:jc w:val="both"/>
      </w:pPr>
    </w:p>
    <w:p w14:paraId="1FCF6B34" w14:textId="78DD9D66" w:rsidR="00000D49" w:rsidRPr="00197566" w:rsidRDefault="00BA1954" w:rsidP="005778BE">
      <w:pPr>
        <w:jc w:val="both"/>
        <w:rPr>
          <w:rFonts w:eastAsia="Calibri"/>
        </w:rPr>
      </w:pPr>
      <w:r w:rsidRPr="00BA1954">
        <w:rPr>
          <w:b/>
          <w:bCs/>
          <w:color w:val="4472C4" w:themeColor="accent1"/>
        </w:rPr>
        <w:t>Lõikega 6</w:t>
      </w:r>
      <w:r>
        <w:t xml:space="preserve"> täpsustatakse lõiget 4</w:t>
      </w:r>
      <w:r w:rsidR="00CD3467">
        <w:t xml:space="preserve"> ja</w:t>
      </w:r>
      <w:r w:rsidR="00000D49">
        <w:t xml:space="preserve"> 5 </w:t>
      </w:r>
      <w:r>
        <w:t>ning kehtestatakse</w:t>
      </w:r>
      <w:r w:rsidR="00000D49">
        <w:t xml:space="preserve">, et </w:t>
      </w:r>
      <w:r>
        <w:t>kulud</w:t>
      </w:r>
      <w:r w:rsidR="000A0562" w:rsidRPr="001E23F0">
        <w:t xml:space="preserve"> </w:t>
      </w:r>
      <w:proofErr w:type="spellStart"/>
      <w:r w:rsidR="004D69B9">
        <w:t>KOV-i</w:t>
      </w:r>
      <w:proofErr w:type="spellEnd"/>
      <w:r w:rsidR="000A0562" w:rsidRPr="001E23F0">
        <w:t xml:space="preserve"> üksusele või eraõiguslikule juriidilisele isikule </w:t>
      </w:r>
      <w:r>
        <w:t>on tekkinud, siis</w:t>
      </w:r>
      <w:r w:rsidR="000A0562" w:rsidRPr="001E23F0">
        <w:t xml:space="preserve"> kaetakse </w:t>
      </w:r>
      <w:r>
        <w:t xml:space="preserve">need </w:t>
      </w:r>
      <w:r w:rsidR="000A0562" w:rsidRPr="001E23F0">
        <w:t>riigieelarvest</w:t>
      </w:r>
      <w:r>
        <w:t>. Sellisteks kuludeks saavad olla</w:t>
      </w:r>
      <w:r w:rsidR="000A0562" w:rsidRPr="001E23F0">
        <w:t xml:space="preserve"> kaitse saaja kasutusse antava eluruumi ühekordselt sõlmitava üürilepingu sõlmimisega seotud kulud</w:t>
      </w:r>
      <w:r w:rsidR="000A0562">
        <w:t xml:space="preserve"> esimese nelja kuu jooksul pärast kaitse saamist</w:t>
      </w:r>
      <w:r w:rsidR="00CD3467">
        <w:t xml:space="preserve"> ja</w:t>
      </w:r>
      <w:r w:rsidR="000A0562" w:rsidRPr="001E23F0">
        <w:t xml:space="preserve"> kaitse saajale võimaldatava tõlketeenuse kulu kuni kahe aasta vältel.</w:t>
      </w:r>
      <w:r w:rsidR="005778BE">
        <w:t xml:space="preserve"> Kulude hüvitamisel arvestatakse </w:t>
      </w:r>
      <w:r w:rsidR="00C03994" w:rsidRPr="003B7C53">
        <w:t>§-</w:t>
      </w:r>
      <w:proofErr w:type="spellStart"/>
      <w:r w:rsidR="00C03994" w:rsidRPr="003B7C53">
        <w:t>i</w:t>
      </w:r>
      <w:r w:rsidR="00C03994">
        <w:t>s</w:t>
      </w:r>
      <w:proofErr w:type="spellEnd"/>
      <w:r w:rsidR="005778BE">
        <w:t xml:space="preserve"> </w:t>
      </w:r>
      <w:r w:rsidR="00000D49">
        <w:t xml:space="preserve">79 </w:t>
      </w:r>
      <w:r w:rsidR="005778BE">
        <w:t>kehtestatud piirmääradega</w:t>
      </w:r>
      <w:r w:rsidR="005778BE" w:rsidRPr="00197566">
        <w:t>.</w:t>
      </w:r>
      <w:r w:rsidR="00000D49" w:rsidRPr="00197566">
        <w:t xml:space="preserve"> Kulude hüvitamisele on sätestatud ajaline piirang, mis</w:t>
      </w:r>
      <w:r w:rsidR="005778BE" w:rsidRPr="00197566">
        <w:t>tõttu</w:t>
      </w:r>
      <w:r w:rsidR="00000D49" w:rsidRPr="00197566">
        <w:t xml:space="preserve"> kaetakse </w:t>
      </w:r>
      <w:r w:rsidR="005778BE" w:rsidRPr="00197566">
        <w:t xml:space="preserve">kulud </w:t>
      </w:r>
      <w:r w:rsidR="00000D49" w:rsidRPr="00197566">
        <w:t>ainult sellisel juhul</w:t>
      </w:r>
      <w:r w:rsidR="005778BE" w:rsidRPr="00197566">
        <w:t>,</w:t>
      </w:r>
      <w:r w:rsidR="00000D49" w:rsidRPr="00197566">
        <w:t xml:space="preserve"> kui kaitse saanu on üürilepingu sõlminud esimese nelja kuu jooksul pärast elamisloa saamist. Tõlketeenuse puhul on aeg piiratud kahe aastaga, arvestusega</w:t>
      </w:r>
      <w:r w:rsidR="005778BE" w:rsidRPr="00197566">
        <w:t>,</w:t>
      </w:r>
      <w:r w:rsidR="00000D49" w:rsidRPr="00197566">
        <w:t xml:space="preserve"> et </w:t>
      </w:r>
      <w:r w:rsidR="001C139E" w:rsidRPr="00197566">
        <w:t>kaitse saajal on kohustus õppida eesti keelt ning</w:t>
      </w:r>
      <w:r w:rsidR="00000D49" w:rsidRPr="00197566">
        <w:t xml:space="preserve"> hinnanguliselt omandatakse </w:t>
      </w:r>
      <w:r w:rsidR="005778BE" w:rsidRPr="00197566">
        <w:t xml:space="preserve">selle aja jooksul </w:t>
      </w:r>
      <w:r w:rsidR="00000D49" w:rsidRPr="00197566">
        <w:t>keeletase A2</w:t>
      </w:r>
      <w:r w:rsidR="005778BE" w:rsidRPr="00197566">
        <w:t xml:space="preserve"> </w:t>
      </w:r>
      <w:r w:rsidR="00000D49" w:rsidRPr="00197566">
        <w:t>.</w:t>
      </w:r>
      <w:r w:rsidR="00000D49" w:rsidRPr="00197566">
        <w:rPr>
          <w:rFonts w:eastAsia="Calibri"/>
        </w:rPr>
        <w:t xml:space="preserve"> </w:t>
      </w:r>
    </w:p>
    <w:p w14:paraId="13EA2A25" w14:textId="77777777" w:rsidR="00000D49" w:rsidRPr="001E23F0" w:rsidRDefault="00000D49" w:rsidP="000A0562">
      <w:pPr>
        <w:jc w:val="both"/>
      </w:pPr>
    </w:p>
    <w:p w14:paraId="5ABB57AA" w14:textId="0FEAABEC" w:rsidR="00000D49" w:rsidRPr="00B0050D" w:rsidRDefault="00C5441D" w:rsidP="00000D49">
      <w:pPr>
        <w:jc w:val="both"/>
        <w:rPr>
          <w:rFonts w:eastAsia="Calibri"/>
          <w:u w:val="single"/>
        </w:rPr>
      </w:pPr>
      <w:r w:rsidRPr="0021580B">
        <w:rPr>
          <w:b/>
          <w:bCs/>
          <w:color w:val="4472C4" w:themeColor="accent1"/>
        </w:rPr>
        <w:t>L</w:t>
      </w:r>
      <w:r w:rsidR="00000D49" w:rsidRPr="0021580B">
        <w:rPr>
          <w:b/>
          <w:bCs/>
          <w:color w:val="4472C4" w:themeColor="accent1"/>
        </w:rPr>
        <w:t>õi</w:t>
      </w:r>
      <w:r w:rsidR="0021580B" w:rsidRPr="0021580B">
        <w:rPr>
          <w:b/>
          <w:bCs/>
          <w:color w:val="4472C4" w:themeColor="accent1"/>
        </w:rPr>
        <w:t>kega</w:t>
      </w:r>
      <w:r w:rsidR="00000D49" w:rsidRPr="0021580B">
        <w:rPr>
          <w:b/>
          <w:color w:val="4472C4" w:themeColor="accent1"/>
        </w:rPr>
        <w:t xml:space="preserve"> 7</w:t>
      </w:r>
      <w:r w:rsidR="00000D49" w:rsidRPr="0021580B">
        <w:t xml:space="preserve"> </w:t>
      </w:r>
      <w:r w:rsidR="0021580B">
        <w:t xml:space="preserve">antakse </w:t>
      </w:r>
      <w:proofErr w:type="spellStart"/>
      <w:r w:rsidR="004D69B9">
        <w:t>KOV-i</w:t>
      </w:r>
      <w:proofErr w:type="spellEnd"/>
      <w:r w:rsidR="004D69B9">
        <w:t xml:space="preserve"> </w:t>
      </w:r>
      <w:r w:rsidR="0021580B" w:rsidRPr="00537B46">
        <w:t>üksusele</w:t>
      </w:r>
      <w:r w:rsidR="0021580B">
        <w:t xml:space="preserve"> </w:t>
      </w:r>
      <w:r w:rsidR="00000D49" w:rsidRPr="0021580B">
        <w:t xml:space="preserve">võimalus lõikes 6 määratletud ajalise raami muutmiseks. </w:t>
      </w:r>
      <w:proofErr w:type="spellStart"/>
      <w:r w:rsidR="00D810A2">
        <w:t>SKA</w:t>
      </w:r>
      <w:r w:rsidR="008A1A55">
        <w:t>-</w:t>
      </w:r>
      <w:r w:rsidR="00D810A2">
        <w:t>l</w:t>
      </w:r>
      <w:proofErr w:type="spellEnd"/>
      <w:r w:rsidR="00000D49" w:rsidRPr="0021580B">
        <w:t xml:space="preserve"> on võimalik pikendada perioodi halduslepingut partneri poolt põhjendatud taotluse esitamisel, nt olukorras kus kaitse saanu on näidanud üles igakülgset aktiivsust elukoha leidmiseks, kuid takistuseks võivad osutuda nt üürileandjate valmisolek minna lepingulisse suhtesse jms asjaolud, mis ei ole kaitse saanu enda poolt põhjustatud. Tõlketeenuse pakkumise pikendamise puhul on oluline arvestada, et kaitse saaja on osalenud keeleõppes või tal on mitteosalemiseks mõjuv põhjus, nt terviseprobleemid. Sellisel juhul on tõlketeenuse kasutajaks </w:t>
      </w:r>
      <w:r w:rsidR="00022A34">
        <w:t>KOV</w:t>
      </w:r>
      <w:r w:rsidR="00000D49" w:rsidRPr="0021580B">
        <w:t xml:space="preserve">, kes saab tõlketeenust tellida </w:t>
      </w:r>
      <w:r w:rsidR="00D810A2">
        <w:t>SKA</w:t>
      </w:r>
      <w:r w:rsidR="00000D49" w:rsidRPr="00537B46">
        <w:t xml:space="preserve"> vahendusel.</w:t>
      </w:r>
      <w:r w:rsidR="00000D49" w:rsidRPr="00B0050D">
        <w:t xml:space="preserve"> Põhjendatud taotlus </w:t>
      </w:r>
      <w:r w:rsidR="00B0050D" w:rsidRPr="00B0050D">
        <w:t>tuleb esitada</w:t>
      </w:r>
      <w:r w:rsidR="00000D49" w:rsidRPr="00B0050D">
        <w:t xml:space="preserve"> kulude katmise perioodi kehtivuse ajal. </w:t>
      </w:r>
      <w:r w:rsidR="00000D49" w:rsidRPr="00B0050D">
        <w:rPr>
          <w:rFonts w:eastAsia="Calibri"/>
        </w:rPr>
        <w:t xml:space="preserve">Kahe aasta pikkust tõlketeenuse kasutamise perioodi tuleb käsitleda piisava ajavahemikuna, mille jooksul kaitse saaja jõuab üldjuhul </w:t>
      </w:r>
      <w:proofErr w:type="spellStart"/>
      <w:r w:rsidR="004D69B9">
        <w:rPr>
          <w:rFonts w:eastAsia="Calibri"/>
        </w:rPr>
        <w:t>KOV-i</w:t>
      </w:r>
      <w:proofErr w:type="spellEnd"/>
      <w:r w:rsidR="00000D49" w:rsidRPr="00B0050D">
        <w:rPr>
          <w:rFonts w:eastAsia="Calibri"/>
        </w:rPr>
        <w:t xml:space="preserve"> vaatevälja ning mille jooksul saab tuvastada tema vajadus tõlketeenuse osutamise jätkamiseks. </w:t>
      </w:r>
      <w:r w:rsidR="00000D49" w:rsidRPr="00B0050D">
        <w:t>Kulude perioodi p</w:t>
      </w:r>
      <w:r w:rsidR="00000D49" w:rsidRPr="00B0050D">
        <w:rPr>
          <w:rFonts w:eastAsia="Calibri"/>
        </w:rPr>
        <w:t xml:space="preserve">ikendamise vajadus peab olema põhjendatud. Pikendamistaotlusi, mis esitatakse pärast õigustatuse perioodi lõppu, ei menetleta ega rahuldata, kui tegemist ei ole kaitse saanutega, kes pärast kaitse saamist on pikemaajaliselt Eestist eemal viibinud ning keele mitte oskamine raskendab avalike teenuste tagamist. </w:t>
      </w:r>
    </w:p>
    <w:p w14:paraId="5E572110" w14:textId="77777777" w:rsidR="00000D49" w:rsidRPr="001E23F0" w:rsidRDefault="00000D49" w:rsidP="000A0562">
      <w:pPr>
        <w:jc w:val="both"/>
      </w:pPr>
    </w:p>
    <w:p w14:paraId="3266C0FA" w14:textId="422B1E4E" w:rsidR="00000D49" w:rsidRPr="006D2F7E" w:rsidRDefault="002B6178" w:rsidP="00000D49">
      <w:pPr>
        <w:jc w:val="both"/>
        <w:rPr>
          <w:rFonts w:eastAsia="Calibri"/>
        </w:rPr>
      </w:pPr>
      <w:r w:rsidRPr="002B6178">
        <w:rPr>
          <w:b/>
          <w:bCs/>
          <w:color w:val="4472C4" w:themeColor="accent1"/>
        </w:rPr>
        <w:t>Lõikega 8</w:t>
      </w:r>
      <w:r>
        <w:rPr>
          <w:color w:val="00B050"/>
        </w:rPr>
        <w:t xml:space="preserve"> </w:t>
      </w:r>
      <w:r w:rsidR="006D2F7E" w:rsidRPr="006D2F7E">
        <w:t xml:space="preserve">sätestatakse, et kaitse saaja, kes keeldub elama asumisest majutuskeskuse leitud uude elukohta, ning tal puuduvad selleks mõjuvad põhjused, siis on inimene kohustatud ise </w:t>
      </w:r>
      <w:r w:rsidR="006D2F7E" w:rsidRPr="006D2F7E">
        <w:lastRenderedPageBreak/>
        <w:t>endale uue elukoha leidma ning kandma sellega seonduvad kulud. Mõjuvateks põhjusteks võivad olla näiteks pikk vahemaa</w:t>
      </w:r>
      <w:r w:rsidR="00000D49" w:rsidRPr="006D2F7E">
        <w:t xml:space="preserve"> lähedastest</w:t>
      </w:r>
      <w:r w:rsidR="006D2F7E" w:rsidRPr="006D2F7E">
        <w:t xml:space="preserve"> ja</w:t>
      </w:r>
      <w:r w:rsidR="00000D49" w:rsidRPr="006D2F7E">
        <w:t xml:space="preserve"> pakutavate teenuste kaugus asukohast</w:t>
      </w:r>
      <w:r w:rsidR="006D2F7E" w:rsidRPr="006D2F7E">
        <w:t>.</w:t>
      </w:r>
      <w:r w:rsidR="00000D49" w:rsidRPr="006D2F7E">
        <w:t xml:space="preserve"> </w:t>
      </w:r>
      <w:r w:rsidR="00000D49" w:rsidRPr="006D2F7E">
        <w:rPr>
          <w:rFonts w:eastAsia="Calibri"/>
        </w:rPr>
        <w:t>Isikule võimaldatakse siiski kuni kahekuuline viibimine majutuskeskuses alates keeldumise kirjaliku fikseerimise päevast</w:t>
      </w:r>
      <w:r w:rsidR="006D2F7E" w:rsidRPr="006D2F7E">
        <w:rPr>
          <w:rFonts w:eastAsia="Calibri"/>
        </w:rPr>
        <w:t xml:space="preserve"> kuid</w:t>
      </w:r>
      <w:r w:rsidR="00000D49" w:rsidRPr="006D2F7E">
        <w:rPr>
          <w:rFonts w:eastAsia="Calibri"/>
        </w:rPr>
        <w:t xml:space="preserve"> eeldusel, et ta tegeleb aktiivselt endale sobiva elukoha otsimisega.</w:t>
      </w:r>
      <w:r w:rsidR="006D2F7E" w:rsidRPr="006D2F7E">
        <w:rPr>
          <w:rFonts w:eastAsia="Calibri"/>
        </w:rPr>
        <w:t xml:space="preserve"> </w:t>
      </w:r>
      <w:r w:rsidR="00000D49" w:rsidRPr="006D2F7E">
        <w:t xml:space="preserve">Kui kaitse saanu ei leia endale kahe kuu jooksul elukohta, </w:t>
      </w:r>
      <w:r w:rsidR="00000D49" w:rsidRPr="006D2F7E">
        <w:rPr>
          <w:rFonts w:eastAsia="Calibri"/>
        </w:rPr>
        <w:t>siis on majutuskeskuse teenuseosutajal õigus lugeda teenuse pakkumine lõppenuks ning isik on kohustatud majutuskeskusest lahkuma.</w:t>
      </w:r>
    </w:p>
    <w:p w14:paraId="45F4455A" w14:textId="77777777" w:rsidR="00000D49" w:rsidRDefault="00000D49" w:rsidP="000A0562">
      <w:pPr>
        <w:jc w:val="both"/>
      </w:pPr>
    </w:p>
    <w:p w14:paraId="732514AC" w14:textId="680330AD" w:rsidR="00000D49" w:rsidRPr="00A33AAA" w:rsidRDefault="00000D49" w:rsidP="00000D49">
      <w:pPr>
        <w:jc w:val="both"/>
        <w:rPr>
          <w:rFonts w:eastAsia="Calibri"/>
        </w:rPr>
      </w:pPr>
      <w:r w:rsidRPr="00A33AAA">
        <w:rPr>
          <w:b/>
          <w:bCs/>
          <w:color w:val="4472C4" w:themeColor="accent1"/>
        </w:rPr>
        <w:t>Lõi</w:t>
      </w:r>
      <w:r w:rsidR="00A33AAA" w:rsidRPr="00A33AAA">
        <w:rPr>
          <w:b/>
          <w:bCs/>
          <w:color w:val="4472C4" w:themeColor="accent1"/>
        </w:rPr>
        <w:t>k</w:t>
      </w:r>
      <w:r w:rsidRPr="00A33AAA">
        <w:rPr>
          <w:b/>
          <w:bCs/>
          <w:color w:val="4472C4" w:themeColor="accent1"/>
        </w:rPr>
        <w:t>e</w:t>
      </w:r>
      <w:r w:rsidR="00A33AAA" w:rsidRPr="00A33AAA">
        <w:rPr>
          <w:b/>
          <w:bCs/>
          <w:color w:val="4472C4" w:themeColor="accent1"/>
        </w:rPr>
        <w:t>ga</w:t>
      </w:r>
      <w:r w:rsidRPr="00A33AAA">
        <w:rPr>
          <w:b/>
          <w:bCs/>
          <w:color w:val="4472C4" w:themeColor="accent1"/>
        </w:rPr>
        <w:t xml:space="preserve"> </w:t>
      </w:r>
      <w:r w:rsidR="000A0562" w:rsidRPr="00A33AAA">
        <w:rPr>
          <w:b/>
          <w:color w:val="4472C4" w:themeColor="accent1"/>
        </w:rPr>
        <w:t>9</w:t>
      </w:r>
      <w:r w:rsidRPr="00A33AAA">
        <w:t xml:space="preserve"> sätesta</w:t>
      </w:r>
      <w:r w:rsidR="00A33AAA" w:rsidRPr="00A33AAA">
        <w:t>takse</w:t>
      </w:r>
      <w:r w:rsidRPr="00A33AAA">
        <w:t>, et piisava sissetuleku</w:t>
      </w:r>
      <w:r w:rsidR="00A33AAA" w:rsidRPr="00A33AAA">
        <w:t>, see tähendab</w:t>
      </w:r>
      <w:r w:rsidRPr="00A33AAA">
        <w:t xml:space="preserve"> rahaliste vahendite olemasolul on kaitse saanul kohustus </w:t>
      </w:r>
      <w:r w:rsidR="00A33AAA" w:rsidRPr="00A33AAA">
        <w:t>eelnõu</w:t>
      </w:r>
      <w:r w:rsidRPr="00A33AAA">
        <w:t xml:space="preserve"> §</w:t>
      </w:r>
      <w:r w:rsidR="00A33AAA" w:rsidRPr="00A33AAA">
        <w:t xml:space="preserve"> </w:t>
      </w:r>
      <w:r w:rsidRPr="00A33AAA">
        <w:t xml:space="preserve">78 </w:t>
      </w:r>
      <w:r w:rsidR="00A33AAA" w:rsidRPr="00A33AAA">
        <w:t xml:space="preserve">alusel </w:t>
      </w:r>
      <w:r w:rsidRPr="00A33AAA">
        <w:t>saadud toetused hüvitada</w:t>
      </w:r>
      <w:r w:rsidR="00A33AAA" w:rsidRPr="00A33AAA">
        <w:t>,</w:t>
      </w:r>
      <w:r w:rsidRPr="00A33AAA">
        <w:t xml:space="preserve"> kas täies ulatuses või proportsionaalselt. </w:t>
      </w:r>
      <w:r w:rsidRPr="00A33AAA">
        <w:rPr>
          <w:rFonts w:eastAsia="Calibri"/>
        </w:rPr>
        <w:t>Piisavate</w:t>
      </w:r>
      <w:r w:rsidR="00E97626">
        <w:rPr>
          <w:rFonts w:eastAsia="Calibri"/>
        </w:rPr>
        <w:t>ks</w:t>
      </w:r>
      <w:r w:rsidRPr="00A33AAA">
        <w:rPr>
          <w:rFonts w:eastAsia="Calibri"/>
        </w:rPr>
        <w:t xml:space="preserve"> rahaliste</w:t>
      </w:r>
      <w:r w:rsidR="00E97626">
        <w:rPr>
          <w:rFonts w:eastAsia="Calibri"/>
        </w:rPr>
        <w:t>ks</w:t>
      </w:r>
      <w:r w:rsidRPr="00A33AAA">
        <w:rPr>
          <w:rFonts w:eastAsia="Calibri"/>
        </w:rPr>
        <w:t xml:space="preserve"> vahendite</w:t>
      </w:r>
      <w:r w:rsidR="00E97626">
        <w:rPr>
          <w:rFonts w:eastAsia="Calibri"/>
        </w:rPr>
        <w:t xml:space="preserve">ks tuleb lugeda </w:t>
      </w:r>
      <w:r w:rsidRPr="00A33AAA">
        <w:rPr>
          <w:rFonts w:eastAsia="Calibri"/>
        </w:rPr>
        <w:t>eelkõige töötasu, ettevõtlustulu, rahalisi hüvitisi, pensioni, välisriigist saadavat ülalpidamist, pereliikmete regulaarseid rahalisi ülekandeid ning isiku käsutuses olevaid rahalisi sääste, mis ületavad lühiajalise toimetuleku tagamiseks vajaliku määra.</w:t>
      </w:r>
    </w:p>
    <w:p w14:paraId="766F708B" w14:textId="77777777" w:rsidR="00000D49" w:rsidRDefault="00000D49" w:rsidP="009802BE">
      <w:pPr>
        <w:rPr>
          <w:b/>
          <w:bCs/>
        </w:rPr>
      </w:pPr>
    </w:p>
    <w:p w14:paraId="6B54426E" w14:textId="77149952" w:rsidR="00665792" w:rsidRDefault="00665792" w:rsidP="009802BE">
      <w:pPr>
        <w:rPr>
          <w:b/>
          <w:bCs/>
        </w:rPr>
      </w:pPr>
      <w:r w:rsidRPr="00000D49">
        <w:rPr>
          <w:b/>
        </w:rPr>
        <w:t xml:space="preserve">§ </w:t>
      </w:r>
      <w:r w:rsidR="00C2568E" w:rsidRPr="00000D49">
        <w:rPr>
          <w:b/>
        </w:rPr>
        <w:t>79</w:t>
      </w:r>
      <w:r w:rsidRPr="00000D49">
        <w:rPr>
          <w:b/>
        </w:rPr>
        <w:t xml:space="preserve">. Kaitse saaja </w:t>
      </w:r>
      <w:proofErr w:type="spellStart"/>
      <w:r w:rsidR="004D69B9">
        <w:rPr>
          <w:b/>
        </w:rPr>
        <w:t>KOV-i</w:t>
      </w:r>
      <w:proofErr w:type="spellEnd"/>
      <w:r w:rsidRPr="00000D49">
        <w:rPr>
          <w:b/>
        </w:rPr>
        <w:t xml:space="preserve"> üksusesse elama asumisel tekkinud kulude katmise määrad</w:t>
      </w:r>
    </w:p>
    <w:p w14:paraId="5C51EADD" w14:textId="77777777" w:rsidR="000A0562" w:rsidRDefault="000A0562" w:rsidP="009802BE">
      <w:pPr>
        <w:rPr>
          <w:b/>
          <w:bCs/>
        </w:rPr>
      </w:pPr>
    </w:p>
    <w:p w14:paraId="7DEB759B" w14:textId="3E2F7FAB" w:rsidR="003B3122" w:rsidRPr="006F0DF2" w:rsidRDefault="59180C8D" w:rsidP="003B3122">
      <w:pPr>
        <w:jc w:val="both"/>
      </w:pPr>
      <w:r w:rsidRPr="09135AC4">
        <w:rPr>
          <w:b/>
          <w:bCs/>
          <w:color w:val="4472C4" w:themeColor="accent1"/>
        </w:rPr>
        <w:t xml:space="preserve">Paragrahviga </w:t>
      </w:r>
      <w:r w:rsidR="2F18BA4D" w:rsidRPr="09135AC4">
        <w:rPr>
          <w:b/>
          <w:bCs/>
          <w:color w:val="4472C4" w:themeColor="accent1"/>
        </w:rPr>
        <w:t>79</w:t>
      </w:r>
      <w:r w:rsidR="2F18BA4D">
        <w:t xml:space="preserve"> täpsustatakse </w:t>
      </w:r>
      <w:proofErr w:type="spellStart"/>
      <w:r w:rsidR="1CE6240A">
        <w:t>KOV-i</w:t>
      </w:r>
      <w:proofErr w:type="spellEnd"/>
      <w:r w:rsidR="2F18BA4D">
        <w:t xml:space="preserve"> üksus</w:t>
      </w:r>
      <w:r w:rsidR="1CE6240A">
        <w:t>esse</w:t>
      </w:r>
      <w:r w:rsidR="2F18BA4D">
        <w:t xml:space="preserve"> elama asumisel tekkinud kulude määrasid. </w:t>
      </w:r>
      <w:commentRangeStart w:id="127"/>
      <w:r w:rsidR="2F18BA4D">
        <w:t xml:space="preserve">Punktis 1 ja 2 toodud määrad toetuvad senisele </w:t>
      </w:r>
      <w:r>
        <w:t xml:space="preserve">kehtivale </w:t>
      </w:r>
      <w:r w:rsidR="2F18BA4D">
        <w:t>praktikale</w:t>
      </w:r>
      <w:r>
        <w:t xml:space="preserve">, mistõttu </w:t>
      </w:r>
    </w:p>
    <w:p w14:paraId="194C56DC" w14:textId="5B494B80" w:rsidR="00BA3BF8" w:rsidRDefault="66B3CD7E" w:rsidP="00C353D0">
      <w:pPr>
        <w:jc w:val="both"/>
        <w:rPr>
          <w:color w:val="00B050"/>
        </w:rPr>
      </w:pPr>
      <w:r>
        <w:t xml:space="preserve">teenuste kulude katmisel </w:t>
      </w:r>
      <w:proofErr w:type="spellStart"/>
      <w:r w:rsidR="7A7B8710">
        <w:t>KOV-i</w:t>
      </w:r>
      <w:proofErr w:type="spellEnd"/>
      <w:r>
        <w:t xml:space="preserve"> üksusele või eraõiguslikule juriidilisele isikule lähtutakse eluruumi ühekordselt sõlmitava üürilepingu sõlmimisega seotud kulu </w:t>
      </w:r>
      <w:r w:rsidR="59180C8D">
        <w:t>korral</w:t>
      </w:r>
      <w:r>
        <w:t xml:space="preserve"> kuni 6 toimetulekupiiri määra leibkonna kohta</w:t>
      </w:r>
      <w:r w:rsidR="59180C8D">
        <w:t xml:space="preserve"> ja</w:t>
      </w:r>
      <w:r>
        <w:t xml:space="preserve"> tõlketeenuse kulu </w:t>
      </w:r>
      <w:r w:rsidR="59180C8D">
        <w:t>korral</w:t>
      </w:r>
      <w:r>
        <w:t xml:space="preserve"> kuni 8 toimetulekupiiri määra inimese kohta või kuni 16 toimetulekupiiri määra leibkonna kohta.</w:t>
      </w:r>
      <w:r w:rsidR="6F2FBAB2" w:rsidRPr="09135AC4">
        <w:rPr>
          <w:color w:val="00B050"/>
        </w:rPr>
        <w:t xml:space="preserve"> </w:t>
      </w:r>
      <w:commentRangeEnd w:id="127"/>
      <w:r w:rsidR="00C353D0">
        <w:commentReference w:id="127"/>
      </w:r>
    </w:p>
    <w:p w14:paraId="195D977C" w14:textId="77777777" w:rsidR="00183966" w:rsidRDefault="00183966" w:rsidP="009802BE">
      <w:pPr>
        <w:rPr>
          <w:b/>
          <w:bCs/>
        </w:rPr>
      </w:pPr>
    </w:p>
    <w:p w14:paraId="26493CCE" w14:textId="429ED723" w:rsidR="00665792" w:rsidRDefault="00665792" w:rsidP="009802BE">
      <w:pPr>
        <w:rPr>
          <w:b/>
          <w:bCs/>
        </w:rPr>
      </w:pPr>
      <w:r w:rsidRPr="00665792">
        <w:rPr>
          <w:b/>
          <w:bCs/>
        </w:rPr>
        <w:t>§ 8</w:t>
      </w:r>
      <w:r w:rsidR="00C2568E">
        <w:rPr>
          <w:b/>
          <w:bCs/>
        </w:rPr>
        <w:t>0</w:t>
      </w:r>
      <w:r w:rsidRPr="00665792">
        <w:rPr>
          <w:b/>
          <w:bCs/>
        </w:rPr>
        <w:t>. Kaitse saaja kohustused</w:t>
      </w:r>
    </w:p>
    <w:p w14:paraId="6650F13F" w14:textId="77777777" w:rsidR="000A561A" w:rsidRDefault="000A561A" w:rsidP="009802BE">
      <w:pPr>
        <w:rPr>
          <w:b/>
          <w:bCs/>
        </w:rPr>
      </w:pPr>
    </w:p>
    <w:p w14:paraId="47C10410" w14:textId="40BCBF88" w:rsidR="00183966" w:rsidRPr="001E23F0" w:rsidRDefault="007F72AA" w:rsidP="00183966">
      <w:pPr>
        <w:jc w:val="both"/>
      </w:pPr>
      <w:r w:rsidRPr="007F72AA">
        <w:rPr>
          <w:b/>
          <w:bCs/>
          <w:color w:val="4472C4" w:themeColor="accent1"/>
        </w:rPr>
        <w:t>Paragrahviga 80</w:t>
      </w:r>
      <w:r w:rsidRPr="007F72AA">
        <w:rPr>
          <w:color w:val="4472C4" w:themeColor="accent1"/>
        </w:rPr>
        <w:t xml:space="preserve"> </w:t>
      </w:r>
      <w:r>
        <w:t xml:space="preserve">säilitatakse </w:t>
      </w:r>
      <w:r w:rsidR="00353AD2">
        <w:t xml:space="preserve">terviklikkuse huvides </w:t>
      </w:r>
      <w:r>
        <w:t xml:space="preserve">praegu kehtiv </w:t>
      </w:r>
      <w:r w:rsidR="00353AD2">
        <w:t xml:space="preserve">üldine </w:t>
      </w:r>
      <w:r>
        <w:t>väärtusnorm, mille kohaselt on k</w:t>
      </w:r>
      <w:r w:rsidR="00183966" w:rsidRPr="001E23F0">
        <w:t>aitse saaja kohustatud järgima Eesti põhiseaduslikku korda ja Eesti õigusakte, austama põhiseaduslikke väärtusi ja printsiipe, vabadusel, õiglusel ja õigusel tuginevat riiki ning Eesti ühiskonna korraldust, eesti keelt ja kultuuri.</w:t>
      </w:r>
    </w:p>
    <w:p w14:paraId="065C8B5F" w14:textId="77777777" w:rsidR="00D76621" w:rsidRDefault="00D76621" w:rsidP="009802BE">
      <w:pPr>
        <w:rPr>
          <w:b/>
          <w:bCs/>
        </w:rPr>
      </w:pPr>
    </w:p>
    <w:p w14:paraId="113C9F30" w14:textId="240C885E" w:rsidR="005564DE" w:rsidRPr="00353AD2" w:rsidRDefault="005564DE" w:rsidP="005564DE">
      <w:pPr>
        <w:pStyle w:val="paragraph"/>
        <w:spacing w:before="0" w:beforeAutospacing="0" w:after="0" w:afterAutospacing="0"/>
        <w:jc w:val="both"/>
        <w:textAlignment w:val="baseline"/>
        <w:rPr>
          <w:rStyle w:val="eop"/>
          <w:rFonts w:eastAsiaTheme="majorEastAsia"/>
        </w:rPr>
      </w:pPr>
      <w:bookmarkStart w:id="128" w:name="_Hlk199945784"/>
      <w:r w:rsidRPr="00353AD2">
        <w:rPr>
          <w:rStyle w:val="normaltextrun"/>
          <w:rFonts w:eastAsiaTheme="majorEastAsia"/>
          <w:b/>
        </w:rPr>
        <w:t>§ 81. Kaitse saaja sotsiaalsed õigused</w:t>
      </w:r>
      <w:r w:rsidRPr="00353AD2">
        <w:rPr>
          <w:rStyle w:val="eop"/>
        </w:rPr>
        <w:t> </w:t>
      </w:r>
    </w:p>
    <w:bookmarkEnd w:id="128"/>
    <w:p w14:paraId="075D4700" w14:textId="77777777" w:rsidR="007A03CF" w:rsidRDefault="00353AD2" w:rsidP="007425E2">
      <w:pPr>
        <w:pStyle w:val="paragraph"/>
        <w:jc w:val="both"/>
        <w:textAlignment w:val="baseline"/>
        <w:rPr>
          <w:rStyle w:val="eop"/>
          <w:rFonts w:eastAsiaTheme="majorEastAsia"/>
        </w:rPr>
      </w:pPr>
      <w:r w:rsidRPr="007A03CF">
        <w:rPr>
          <w:rStyle w:val="eop"/>
          <w:rFonts w:eastAsiaTheme="majorEastAsia"/>
        </w:rPr>
        <w:t xml:space="preserve">Sarnaselt </w:t>
      </w:r>
      <w:r w:rsidR="007A03CF" w:rsidRPr="007A03CF">
        <w:rPr>
          <w:rStyle w:val="eop"/>
          <w:rFonts w:eastAsiaTheme="majorEastAsia"/>
        </w:rPr>
        <w:t>§-ga 80</w:t>
      </w:r>
      <w:r w:rsidR="005564DE" w:rsidRPr="00DA13D0">
        <w:rPr>
          <w:rStyle w:val="eop"/>
          <w:rFonts w:eastAsiaTheme="majorEastAsia"/>
        </w:rPr>
        <w:t xml:space="preserve"> sätestatakse </w:t>
      </w:r>
      <w:r w:rsidR="007A03CF" w:rsidRPr="007A03CF">
        <w:rPr>
          <w:rStyle w:val="eop"/>
          <w:rFonts w:eastAsiaTheme="majorEastAsia"/>
        </w:rPr>
        <w:t>terviklikkuse huvides eelnõu</w:t>
      </w:r>
      <w:r w:rsidR="007A03CF" w:rsidRPr="007A03CF">
        <w:rPr>
          <w:rStyle w:val="eop"/>
          <w:rFonts w:eastAsiaTheme="majorEastAsia"/>
          <w:b/>
          <w:bCs/>
        </w:rPr>
        <w:t xml:space="preserve"> </w:t>
      </w:r>
      <w:r w:rsidR="007A03CF">
        <w:rPr>
          <w:rStyle w:val="eop"/>
          <w:rFonts w:eastAsiaTheme="majorEastAsia"/>
          <w:b/>
          <w:bCs/>
          <w:color w:val="4472C4" w:themeColor="accent1"/>
        </w:rPr>
        <w:t xml:space="preserve">§-ga </w:t>
      </w:r>
      <w:r w:rsidR="005564DE" w:rsidRPr="00353AD2">
        <w:rPr>
          <w:rStyle w:val="eop"/>
          <w:rFonts w:eastAsiaTheme="majorEastAsia"/>
          <w:b/>
          <w:bCs/>
          <w:color w:val="4472C4" w:themeColor="accent1"/>
        </w:rPr>
        <w:t>81</w:t>
      </w:r>
      <w:r w:rsidR="005564DE" w:rsidRPr="00353AD2">
        <w:rPr>
          <w:rStyle w:val="eop"/>
          <w:rFonts w:eastAsiaTheme="majorEastAsia"/>
          <w:color w:val="4472C4" w:themeColor="accent1"/>
        </w:rPr>
        <w:t xml:space="preserve"> </w:t>
      </w:r>
      <w:r w:rsidR="005564DE" w:rsidRPr="00DA13D0">
        <w:rPr>
          <w:rStyle w:val="eop"/>
          <w:rFonts w:eastAsiaTheme="majorEastAsia"/>
        </w:rPr>
        <w:t xml:space="preserve">üldine võrdse kohtlemise kohustus sotsiaalsete põhiõiguste tagamisel. </w:t>
      </w:r>
    </w:p>
    <w:p w14:paraId="0E43A6DA" w14:textId="1E226568" w:rsidR="008C4AAF" w:rsidRPr="007425E2" w:rsidRDefault="005564DE" w:rsidP="007425E2">
      <w:pPr>
        <w:pStyle w:val="paragraph"/>
        <w:jc w:val="both"/>
        <w:textAlignment w:val="baseline"/>
        <w:rPr>
          <w:rStyle w:val="eop"/>
          <w:rFonts w:eastAsiaTheme="majorEastAsia"/>
        </w:rPr>
      </w:pPr>
      <w:r w:rsidRPr="00DA13D0">
        <w:rPr>
          <w:rStyle w:val="eop"/>
          <w:rFonts w:eastAsiaTheme="majorEastAsia"/>
        </w:rPr>
        <w:t xml:space="preserve">Võrdse kohtlemise kohustus tuleneb </w:t>
      </w:r>
      <w:r w:rsidR="00F73A51" w:rsidRPr="00DA13D0">
        <w:rPr>
          <w:rStyle w:val="eop"/>
          <w:rFonts w:eastAsiaTheme="majorEastAsia"/>
        </w:rPr>
        <w:t>määruse</w:t>
      </w:r>
      <w:r w:rsidR="00030C07">
        <w:rPr>
          <w:rStyle w:val="eop"/>
          <w:rFonts w:eastAsiaTheme="majorEastAsia"/>
        </w:rPr>
        <w:t>st</w:t>
      </w:r>
      <w:r w:rsidR="00F73A51" w:rsidRPr="00DA13D0">
        <w:rPr>
          <w:rStyle w:val="eop"/>
          <w:rFonts w:eastAsiaTheme="majorEastAsia"/>
        </w:rPr>
        <w:t xml:space="preserve"> 2024/1347</w:t>
      </w:r>
      <w:r w:rsidR="00DF358E">
        <w:rPr>
          <w:rStyle w:val="eop"/>
          <w:rFonts w:eastAsiaTheme="majorEastAsia"/>
        </w:rPr>
        <w:t>/EL</w:t>
      </w:r>
      <w:r w:rsidR="00F73A51" w:rsidRPr="00DA13D0">
        <w:rPr>
          <w:rStyle w:val="eop"/>
          <w:rFonts w:eastAsiaTheme="majorEastAsia"/>
        </w:rPr>
        <w:t xml:space="preserve"> (kvalifikatsioonitingimuste kohta)</w:t>
      </w:r>
      <w:r w:rsidR="00924E5C" w:rsidRPr="00DA13D0">
        <w:rPr>
          <w:rStyle w:val="eop"/>
          <w:rFonts w:eastAsiaTheme="majorEastAsia"/>
        </w:rPr>
        <w:t xml:space="preserve">, millega soovitakse eelkõige tagada </w:t>
      </w:r>
      <w:r w:rsidR="00B41978" w:rsidRPr="007425E2">
        <w:rPr>
          <w:rStyle w:val="eop"/>
          <w:rFonts w:eastAsiaTheme="majorEastAsia"/>
          <w:bCs/>
        </w:rPr>
        <w:t>rahvusvahelise kaitse saajate</w:t>
      </w:r>
      <w:r w:rsidR="00924E5C" w:rsidRPr="00DA13D0">
        <w:rPr>
          <w:rStyle w:val="eop"/>
          <w:rFonts w:eastAsiaTheme="majorEastAsia"/>
        </w:rPr>
        <w:t xml:space="preserve"> ja nendega kaasas olevate pereliikmete </w:t>
      </w:r>
      <w:proofErr w:type="spellStart"/>
      <w:r w:rsidR="00924E5C" w:rsidRPr="00DA13D0">
        <w:rPr>
          <w:rStyle w:val="eop"/>
          <w:rFonts w:eastAsiaTheme="majorEastAsia"/>
        </w:rPr>
        <w:t>inimväärikuse</w:t>
      </w:r>
      <w:proofErr w:type="spellEnd"/>
      <w:r w:rsidR="00924E5C" w:rsidRPr="00DA13D0">
        <w:rPr>
          <w:rStyle w:val="eop"/>
          <w:rFonts w:eastAsiaTheme="majorEastAsia"/>
        </w:rPr>
        <w:t xml:space="preserve"> ja varjupaigaõiguse täielik austamine ning edendada </w:t>
      </w:r>
      <w:proofErr w:type="spellStart"/>
      <w:r w:rsidR="00924E5C" w:rsidRPr="00DA13D0">
        <w:rPr>
          <w:rStyle w:val="eop"/>
          <w:rFonts w:eastAsiaTheme="majorEastAsia"/>
        </w:rPr>
        <w:t>inimväärikust</w:t>
      </w:r>
      <w:proofErr w:type="spellEnd"/>
      <w:r w:rsidR="00924E5C" w:rsidRPr="00DA13D0">
        <w:rPr>
          <w:rStyle w:val="eop"/>
          <w:rFonts w:eastAsiaTheme="majorEastAsia"/>
        </w:rPr>
        <w:t>, era- ja perekonnaelu austamist, väljendus- ja teabevabadust, õigust haridusele, kutsevabadust ja õigust teha tööd, ettevõtlusvabadust, varjupaigaõigust, kaitset tagasisaatmise, väljasaatmise või väljaandmise korral, võrdsust seaduse ees, diskrimineerimiskeeldu, lapse õigusi ning sotsiaalkindlustuse, sotsiaalabi ja tervishoiuga seotud õigusi käsitlevate põhiõiguste harta sätete kohaldamist. Seepärast tuleks neid sätteid vastavalt rakendada. Muuhulgas on nimetatud määruse rakendamisel Eesti seotud kohaldamisalasse kuuluvate isikute kohtlemisel kohustustega, mis tulenevad rahvusvahelise õiguse aktidest, millega Eesti on ühinenud, sealhulgas eeskätt nendest, millega keelustatakse diskrimineerimine. Sealhulgas sätestab sama määruse artikkel 28, et rahvusvahelise kaitse saajaid koheldakse juurdepääsul tööturule võrdväärselt Eesti kodanikega</w:t>
      </w:r>
      <w:r w:rsidR="00F9742F" w:rsidRPr="00DA13D0">
        <w:rPr>
          <w:rStyle w:val="eop"/>
          <w:rFonts w:eastAsiaTheme="majorEastAsia"/>
        </w:rPr>
        <w:t xml:space="preserve">. Sama on sätestatud </w:t>
      </w:r>
      <w:r w:rsidR="00C81A1D">
        <w:t>artikli</w:t>
      </w:r>
      <w:r w:rsidR="00F9742F" w:rsidRPr="00DA13D0">
        <w:rPr>
          <w:rStyle w:val="eop"/>
          <w:rFonts w:eastAsiaTheme="majorEastAsia"/>
        </w:rPr>
        <w:t xml:space="preserve"> 29 alusel haridusele ligipääsul, </w:t>
      </w:r>
      <w:r w:rsidR="00C81A1D">
        <w:t>artikli</w:t>
      </w:r>
      <w:r w:rsidR="00F9742F" w:rsidRPr="00DA13D0">
        <w:rPr>
          <w:rStyle w:val="eop"/>
          <w:rFonts w:eastAsiaTheme="majorEastAsia"/>
        </w:rPr>
        <w:t xml:space="preserve"> 30 alusel kutsekvalifikatsiooni tunnustamise osas ning </w:t>
      </w:r>
      <w:r w:rsidR="00C81A1D">
        <w:t>artikli</w:t>
      </w:r>
      <w:r w:rsidR="00F9742F" w:rsidRPr="00DA13D0">
        <w:rPr>
          <w:rStyle w:val="eop"/>
          <w:rFonts w:eastAsiaTheme="majorEastAsia"/>
        </w:rPr>
        <w:t xml:space="preserve"> 31 alusel sotsiaalkindlustuse ja sotsiaalabi valdkonnas. </w:t>
      </w:r>
    </w:p>
    <w:p w14:paraId="3AB1F11B" w14:textId="5ACF8A1F" w:rsidR="005564DE" w:rsidRPr="007A03CF" w:rsidRDefault="007A03CF" w:rsidP="007A03CF">
      <w:pPr>
        <w:pStyle w:val="paragraph"/>
        <w:spacing w:before="0" w:beforeAutospacing="0" w:after="0" w:afterAutospacing="0"/>
        <w:jc w:val="both"/>
      </w:pPr>
      <w:r>
        <w:rPr>
          <w:rStyle w:val="eop"/>
          <w:rFonts w:eastAsiaTheme="majorEastAsia"/>
        </w:rPr>
        <w:lastRenderedPageBreak/>
        <w:t>Seega</w:t>
      </w:r>
      <w:r w:rsidR="005564DE">
        <w:rPr>
          <w:rStyle w:val="eop"/>
          <w:rFonts w:eastAsiaTheme="majorEastAsia"/>
        </w:rPr>
        <w:t xml:space="preserve"> on </w:t>
      </w:r>
      <w:r>
        <w:rPr>
          <w:rStyle w:val="eop"/>
          <w:rFonts w:eastAsiaTheme="majorEastAsia"/>
        </w:rPr>
        <w:t>§-</w:t>
      </w:r>
      <w:proofErr w:type="spellStart"/>
      <w:r>
        <w:rPr>
          <w:rStyle w:val="eop"/>
          <w:rFonts w:eastAsiaTheme="majorEastAsia"/>
        </w:rPr>
        <w:t>is</w:t>
      </w:r>
      <w:proofErr w:type="spellEnd"/>
      <w:r>
        <w:rPr>
          <w:rStyle w:val="eop"/>
          <w:rFonts w:eastAsiaTheme="majorEastAsia"/>
        </w:rPr>
        <w:t xml:space="preserve"> </w:t>
      </w:r>
      <w:r w:rsidR="007425E2" w:rsidRPr="007A03CF">
        <w:rPr>
          <w:rStyle w:val="eop"/>
          <w:rFonts w:eastAsiaTheme="majorEastAsia"/>
        </w:rPr>
        <w:t>81</w:t>
      </w:r>
      <w:r w:rsidR="005564DE" w:rsidRPr="007A03CF">
        <w:rPr>
          <w:rStyle w:val="eop"/>
          <w:rFonts w:eastAsiaTheme="majorEastAsia"/>
        </w:rPr>
        <w:t xml:space="preserve"> loetletud sotsiaalsed õigused, mille andmisel tuleb kaitse saajaid kohelda võrdselt Eesti kodanikega. Sotsiaalsed õigused hõlmavad sotsiaalkindlustushüvitisi, toimetulekut tagavat sotsiaalabi ehk toimetulekutoetust, tervishoidu, haridust ja tööturgu. </w:t>
      </w:r>
      <w:r w:rsidR="005564DE" w:rsidRPr="007A03CF">
        <w:t xml:space="preserve">Kaitse saajatele on väljastatud Eestis tähtajaline elamisluba ja nad on kantud Eesti rahvastikuregistrisse. Ligipääs sotsiaalsetele õigustele on eriseadustes tagatud Eesti elanikele ega sõltu sellest, mis alustel on inimesele elamisluba väljastatud. </w:t>
      </w:r>
    </w:p>
    <w:p w14:paraId="577B769E" w14:textId="77777777" w:rsidR="005564DE" w:rsidRPr="007A03CF" w:rsidRDefault="005564DE" w:rsidP="005564DE">
      <w:pPr>
        <w:jc w:val="both"/>
      </w:pPr>
    </w:p>
    <w:p w14:paraId="36827520" w14:textId="445263B7" w:rsidR="005564DE" w:rsidRPr="007A03CF" w:rsidRDefault="005564DE" w:rsidP="005564DE">
      <w:pPr>
        <w:jc w:val="both"/>
      </w:pPr>
      <w:r w:rsidRPr="007A03CF">
        <w:t xml:space="preserve">Sotsiaalkindlustushüvitiste andmisel hõlmab võrdse kohtlemise kohustus neid hüvitiste skeeme, mis on </w:t>
      </w:r>
      <w:r w:rsidR="000262A7">
        <w:t>määruse</w:t>
      </w:r>
      <w:r>
        <w:t xml:space="preserve"> 883/2004</w:t>
      </w:r>
      <w:r w:rsidR="000262A7">
        <w:t>/EÜ</w:t>
      </w:r>
      <w:r w:rsidR="000262A7">
        <w:rPr>
          <w:rStyle w:val="Allmrkuseviide"/>
        </w:rPr>
        <w:footnoteReference w:id="88"/>
      </w:r>
      <w:r w:rsidRPr="007A03CF">
        <w:t xml:space="preserve"> kohaldamisalas. Eesti kontekstis tähendab see hüvitisi, mis on reguleeritud järgnevate seadustega: </w:t>
      </w:r>
      <w:r w:rsidRPr="000262A7">
        <w:t>ravikindlustusseadus</w:t>
      </w:r>
      <w:r w:rsidR="000262A7" w:rsidRPr="000262A7">
        <w:t>,</w:t>
      </w:r>
      <w:r w:rsidRPr="000262A7">
        <w:t xml:space="preserve"> puuetega inimeste sotsiaaltoetusele seadus</w:t>
      </w:r>
      <w:r w:rsidR="000262A7" w:rsidRPr="000262A7">
        <w:t>,</w:t>
      </w:r>
      <w:r w:rsidRPr="000262A7">
        <w:t>, perehüvitiste seadus, töövõimetoetuse seadus, riikliku pensionikindlustuse seadus ja töötuskindlustusseadus.</w:t>
      </w:r>
      <w:r w:rsidRPr="007A03CF">
        <w:t xml:space="preserve"> </w:t>
      </w:r>
    </w:p>
    <w:p w14:paraId="136C9662" w14:textId="368B364E" w:rsidR="009F4964" w:rsidRDefault="009F4964" w:rsidP="009F4964">
      <w:pPr>
        <w:rPr>
          <w:b/>
          <w:bCs/>
        </w:rPr>
      </w:pPr>
    </w:p>
    <w:p w14:paraId="04621CB8" w14:textId="368B364E" w:rsidR="00665792" w:rsidRPr="003A7128" w:rsidRDefault="009F4964" w:rsidP="009F4964">
      <w:pPr>
        <w:rPr>
          <w:b/>
          <w:bCs/>
        </w:rPr>
      </w:pPr>
      <w:bookmarkStart w:id="129" w:name="_Hlk198223734"/>
      <w:r w:rsidRPr="003A7128">
        <w:rPr>
          <w:b/>
          <w:bCs/>
        </w:rPr>
        <w:t>7. peatükk „KOHANEMISPROGRAMM“</w:t>
      </w:r>
    </w:p>
    <w:p w14:paraId="48732CF6" w14:textId="368B364E" w:rsidR="009F4964" w:rsidRDefault="009F4964" w:rsidP="009F4964">
      <w:pPr>
        <w:rPr>
          <w:b/>
          <w:bCs/>
        </w:rPr>
      </w:pPr>
    </w:p>
    <w:p w14:paraId="7FBCF0B4" w14:textId="461A3955" w:rsidR="00644F9C" w:rsidRPr="002079D2" w:rsidRDefault="00644F9C" w:rsidP="004A5C17">
      <w:pPr>
        <w:jc w:val="both"/>
      </w:pPr>
      <w:r w:rsidRPr="001624E5">
        <w:rPr>
          <w:b/>
          <w:color w:val="4472C4" w:themeColor="accent1"/>
        </w:rPr>
        <w:t>Peatükiga 7</w:t>
      </w:r>
      <w:r w:rsidRPr="002079D2">
        <w:t xml:space="preserve"> ning </w:t>
      </w:r>
      <w:r w:rsidR="008E4F73" w:rsidRPr="00935866">
        <w:rPr>
          <w:b/>
          <w:color w:val="4472C4" w:themeColor="accent1"/>
        </w:rPr>
        <w:t>§-iga</w:t>
      </w:r>
      <w:r w:rsidRPr="00935866">
        <w:rPr>
          <w:b/>
          <w:color w:val="4472C4" w:themeColor="accent1"/>
        </w:rPr>
        <w:t xml:space="preserve"> </w:t>
      </w:r>
      <w:r w:rsidRPr="001624E5">
        <w:rPr>
          <w:b/>
          <w:color w:val="4472C4" w:themeColor="accent1"/>
        </w:rPr>
        <w:t>82</w:t>
      </w:r>
      <w:r w:rsidRPr="001624E5">
        <w:rPr>
          <w:color w:val="4472C4" w:themeColor="accent1"/>
        </w:rPr>
        <w:t xml:space="preserve"> </w:t>
      </w:r>
      <w:r w:rsidRPr="002079D2">
        <w:t>võetakse üle direktiiv 2024/1346</w:t>
      </w:r>
      <w:r w:rsidR="00254B9A">
        <w:t>/EL</w:t>
      </w:r>
      <w:r w:rsidRPr="002079D2">
        <w:t xml:space="preserve"> (vastuvõtutingimuste kohta) </w:t>
      </w:r>
      <w:r w:rsidR="00191CE2">
        <w:t>artikli</w:t>
      </w:r>
      <w:r w:rsidRPr="002079D2">
        <w:t xml:space="preserve"> 18 esimene lõik.</w:t>
      </w:r>
    </w:p>
    <w:p w14:paraId="74546BA9" w14:textId="77777777" w:rsidR="00644F9C" w:rsidRDefault="00644F9C" w:rsidP="009F4964">
      <w:pPr>
        <w:rPr>
          <w:b/>
          <w:bCs/>
        </w:rPr>
      </w:pPr>
    </w:p>
    <w:p w14:paraId="0BDB32EF" w14:textId="676E4391" w:rsidR="00992F81" w:rsidRPr="00C353D0" w:rsidRDefault="00636BFE" w:rsidP="00992F81">
      <w:pPr>
        <w:jc w:val="both"/>
      </w:pPr>
      <w:r>
        <w:t>M</w:t>
      </w:r>
      <w:r w:rsidR="003A7128" w:rsidRPr="00537B46">
        <w:t>ääruse</w:t>
      </w:r>
      <w:r w:rsidR="003A7128" w:rsidRPr="00C353D0">
        <w:t xml:space="preserve"> 2024/1347</w:t>
      </w:r>
      <w:r w:rsidR="00DF358E">
        <w:t>/EL</w:t>
      </w:r>
      <w:r w:rsidR="003A7128" w:rsidRPr="00C353D0">
        <w:t xml:space="preserve"> (kvalifikatsioonitingimuste kohta)</w:t>
      </w:r>
      <w:r w:rsidR="00992F81" w:rsidRPr="00C353D0">
        <w:t xml:space="preserve">, sh </w:t>
      </w:r>
      <w:r w:rsidR="00C81A1D">
        <w:t>artikli</w:t>
      </w:r>
      <w:r w:rsidR="00992F81" w:rsidRPr="00C353D0">
        <w:t xml:space="preserve"> 35 </w:t>
      </w:r>
      <w:r w:rsidR="003A7128" w:rsidRPr="00C353D0">
        <w:t xml:space="preserve">kohaselt on </w:t>
      </w:r>
      <w:r w:rsidR="009F4964" w:rsidRPr="00C353D0">
        <w:t>oluline, et vastuvõetud i</w:t>
      </w:r>
      <w:r w:rsidR="00E20AFB" w:rsidRPr="00C353D0">
        <w:t>nimesed</w:t>
      </w:r>
      <w:r w:rsidR="009F4964" w:rsidRPr="00C353D0">
        <w:t xml:space="preserve"> integreeruvad vastuvõtvasse ühiskonda. </w:t>
      </w:r>
      <w:r w:rsidR="00E20AFB" w:rsidRPr="00C353D0">
        <w:t>Muuhulgas peab ka ümberasustatud ja humanitaarsetel põhjustel v</w:t>
      </w:r>
      <w:r w:rsidR="009F4964" w:rsidRPr="00C353D0">
        <w:t>astuvõetud i</w:t>
      </w:r>
      <w:r w:rsidR="00E20AFB" w:rsidRPr="00C353D0">
        <w:t>nimestel olema</w:t>
      </w:r>
      <w:r w:rsidR="009F4964" w:rsidRPr="00C353D0">
        <w:t xml:space="preserve"> samasugune ligipääs integratsioonimeetmetele nagu rahvusvahelise kaitse saajatel</w:t>
      </w:r>
      <w:r w:rsidR="00992F81" w:rsidRPr="00C353D0">
        <w:t xml:space="preserve">. Selleks, et rahvusvahelise kaitse saajad saaksid samas määruses sätestatud õigusi ja hüvesid tulemuslikult kasutada tuleb muuhulgas arvestada ka neile omaste integratsioonivajaduste ja </w:t>
      </w:r>
      <w:r w:rsidR="006B2558">
        <w:t>-</w:t>
      </w:r>
      <w:r w:rsidR="00992F81" w:rsidRPr="00C353D0">
        <w:t>probleemidega ning lihtsustada nende juurdepääsu integratsiooniga seotud õigustele, eeskätt tööhõivega seotud koolitusvõimalustele ja kutsekoolitusele. Rahvusvahelise kaitse saajate ühiskonda integreerimise hõlbustamiseks peab neil olema riiklikul, piirkondlikul ja kohalikul tasandil liikmesriigi määratud tingimustel juurdepääs integratsioonimeetmetele. Liikmesriigid peavad kaaluma võimalust säilitada rahvusvahelise kaitse saajatele juurdepääs keelekursustele, kui neil oli taotlejatena selline võimalus. Pädevad asutused ei kohalda rahvusvahelise kaitse saaja suhtes karistusi, kui ta ei saa osaleda integratsioonimeetmetes temast sõltumatute asjaolude tõttu.</w:t>
      </w:r>
    </w:p>
    <w:p w14:paraId="126AF996" w14:textId="77777777" w:rsidR="001624E5" w:rsidRDefault="001624E5" w:rsidP="00E20AFB">
      <w:pPr>
        <w:jc w:val="both"/>
      </w:pPr>
    </w:p>
    <w:p w14:paraId="1D850F6B" w14:textId="0E44EFB4" w:rsidR="009F4964" w:rsidRPr="00C353D0" w:rsidRDefault="009F4964" w:rsidP="00E20AFB">
      <w:pPr>
        <w:jc w:val="both"/>
      </w:pPr>
      <w:r w:rsidRPr="00C353D0">
        <w:t xml:space="preserve">Liikmesriigid </w:t>
      </w:r>
      <w:r w:rsidR="00E20AFB" w:rsidRPr="00C353D0">
        <w:t>saavad</w:t>
      </w:r>
      <w:r w:rsidRPr="00C353D0">
        <w:t xml:space="preserve"> nõuda integratsioonimeetmetes osalemist, kui need meetmed on kergesti ligipääsetavad, kättesaadavad ja tasuta. </w:t>
      </w:r>
      <w:r w:rsidR="009E0974">
        <w:t>D</w:t>
      </w:r>
      <w:r w:rsidR="00E20AFB" w:rsidRPr="00537B46">
        <w:t>irektiiv</w:t>
      </w:r>
      <w:r w:rsidR="00E20AFB" w:rsidRPr="00C353D0">
        <w:t xml:space="preserve"> 2024/1346</w:t>
      </w:r>
      <w:r w:rsidR="00254B9A">
        <w:t>/EL</w:t>
      </w:r>
      <w:r w:rsidR="00E20AFB" w:rsidRPr="00C353D0">
        <w:t xml:space="preserve"> (vastuvõtutingimuste kohta) </w:t>
      </w:r>
      <w:r w:rsidR="00C81A1D">
        <w:t>artikli</w:t>
      </w:r>
      <w:r w:rsidR="00E20AFB" w:rsidRPr="00C353D0">
        <w:t xml:space="preserve"> 18 kohaselt tagavad liikmesriigid taotlejatele juurdepääsu keelekursustele, kodanikuõpetuse kursustele või kutsekoolitusele, mida need liikmesriigid peavad asjakohaseks, et suurendada taotlejate võimet iseseisvalt toime tulla, pädevate asutustega suhelda või tööd leida, või, sõltuvalt oma riiklikust süsteemist, hõlbustavad liikmesriigid juurdepääsu sellistele kursustele sõltumata sellest, kas taotlejatel on artikli 17 kohane pääs tööturule. Liikmesriigid võivad piisavaid vahendeid omavatelt taotlejatelt nõuda ka osutatud koolituse kulude osalist või täielikku katmist.</w:t>
      </w:r>
    </w:p>
    <w:p w14:paraId="6854206D" w14:textId="77777777" w:rsidR="001624E5" w:rsidRDefault="001624E5" w:rsidP="00E20AFB">
      <w:pPr>
        <w:jc w:val="both"/>
      </w:pPr>
    </w:p>
    <w:p w14:paraId="448DC36C" w14:textId="670C5D11" w:rsidR="00E20AFB" w:rsidRPr="00C353D0" w:rsidRDefault="00E20AFB" w:rsidP="00E20AFB">
      <w:pPr>
        <w:jc w:val="both"/>
      </w:pPr>
      <w:r w:rsidRPr="00C353D0">
        <w:t>Sama direktiivi kohaselt on muuhulgas sätestatud, et kui taotleja viibib mõnes muus liikmesriigis kui selles, kus ta on määruse 2024/1351</w:t>
      </w:r>
      <w:r w:rsidR="00254B9A">
        <w:t>/EL</w:t>
      </w:r>
      <w:r w:rsidRPr="00C353D0">
        <w:t xml:space="preserve"> (rändehalduse kohta) kohaselt kohustatud viibima, ei pea taotlejal olema õigust materiaalsetele vastuvõtutingimustele, õigust pääseda tööturule, käia keelekursustel ega saada kutseõpet alates</w:t>
      </w:r>
      <w:r w:rsidR="000262A7">
        <w:t xml:space="preserve"> </w:t>
      </w:r>
      <w:r w:rsidRPr="00C353D0">
        <w:t>hetkest, kui taotlejale on teada antud otsusest anda ta vastutavale liikmesriigile üle. Välja arvatud juhul, kui selle kohta on tehtud eraldi otsus, tuleks üleandmisotsuses sätestada, et asjaomased vastuvõtutingimused on tunnistatud kehtetuks.</w:t>
      </w:r>
    </w:p>
    <w:p w14:paraId="33D31915" w14:textId="368B364E" w:rsidR="009F4964" w:rsidRDefault="009F4964" w:rsidP="009802BE">
      <w:pPr>
        <w:rPr>
          <w:b/>
          <w:bCs/>
        </w:rPr>
      </w:pPr>
    </w:p>
    <w:p w14:paraId="5FD228F1" w14:textId="77777777" w:rsidR="00BC332A" w:rsidRPr="00BC332A" w:rsidRDefault="00BC332A" w:rsidP="00BC332A">
      <w:pPr>
        <w:rPr>
          <w:b/>
          <w:bCs/>
        </w:rPr>
      </w:pPr>
      <w:r w:rsidRPr="00BC332A">
        <w:rPr>
          <w:b/>
          <w:bCs/>
        </w:rPr>
        <w:lastRenderedPageBreak/>
        <w:t>§ 82. Välismaalase osalemine kohanemisprogrammis</w:t>
      </w:r>
    </w:p>
    <w:p w14:paraId="1C798E27" w14:textId="77777777" w:rsidR="00BC332A" w:rsidRPr="00BC332A" w:rsidRDefault="00BC332A" w:rsidP="00BC332A"/>
    <w:p w14:paraId="20D8F22C" w14:textId="43C1F57F" w:rsidR="00FF0388" w:rsidRPr="00C353D0" w:rsidRDefault="00C353D0" w:rsidP="00FF0388">
      <w:pPr>
        <w:jc w:val="both"/>
      </w:pPr>
      <w:r w:rsidRPr="00C353D0">
        <w:t>Kohanemisprogrammi r</w:t>
      </w:r>
      <w:r w:rsidR="00FF0388" w:rsidRPr="00C353D0">
        <w:t xml:space="preserve">egulatsiooni eesmärk on rakendada </w:t>
      </w:r>
      <w:r w:rsidR="00EB67D8" w:rsidRPr="00C353D0">
        <w:t xml:space="preserve">eespool kajastatud </w:t>
      </w:r>
      <w:r w:rsidR="00FF0388" w:rsidRPr="00C353D0">
        <w:t>Euroopa ühise varjupaigasüsteemi õigusakte ja laiendada kohanemisprogrammi sihtrühma rahvusvahelise kaitse taotlejatele. Paragrahviga 82 täpsustatakse kohanemisprogrammi sihtrühmi ja kohanemisprogrammis osalemise tingimusi. Samuti koondatakse õigusselguse ja süsteemsuse huvides kohanemisprogrammi käsitlev regulatsioon ühte peatükki.</w:t>
      </w:r>
    </w:p>
    <w:p w14:paraId="1BB71016" w14:textId="77777777" w:rsidR="00FF0388" w:rsidRPr="00BC332A" w:rsidRDefault="00FF0388" w:rsidP="00BC332A"/>
    <w:p w14:paraId="43B125D8" w14:textId="77777777" w:rsidR="001C7F86" w:rsidRDefault="00305342" w:rsidP="00BC332A">
      <w:pPr>
        <w:jc w:val="both"/>
      </w:pPr>
      <w:r w:rsidRPr="00ED31B7">
        <w:rPr>
          <w:b/>
          <w:color w:val="4472C4" w:themeColor="accent1"/>
        </w:rPr>
        <w:t>Lõikega 1</w:t>
      </w:r>
      <w:r w:rsidRPr="00ED31B7">
        <w:rPr>
          <w:color w:val="4472C4" w:themeColor="accent1"/>
        </w:rPr>
        <w:t xml:space="preserve"> </w:t>
      </w:r>
      <w:r>
        <w:t xml:space="preserve">sätestatakse, et </w:t>
      </w:r>
      <w:r w:rsidR="00457A1A">
        <w:t>PPA</w:t>
      </w:r>
      <w:r w:rsidR="00BC332A" w:rsidRPr="00BC332A">
        <w:t xml:space="preserve"> suunab rahvusvahelise kaitse taotleja osalema kohanemisprogrammis, välja arvatud juhul, kui tema taotlust vaadatakse läbi piirimenetluses.</w:t>
      </w:r>
      <w:r w:rsidR="00C353D0">
        <w:t xml:space="preserve"> </w:t>
      </w:r>
    </w:p>
    <w:p w14:paraId="3A17AF0E" w14:textId="77777777" w:rsidR="001C7F86" w:rsidRDefault="001C7F86" w:rsidP="00BC332A">
      <w:pPr>
        <w:jc w:val="both"/>
      </w:pPr>
    </w:p>
    <w:p w14:paraId="009AA4F0" w14:textId="7E05A855" w:rsidR="00BC332A" w:rsidRPr="00BC332A" w:rsidRDefault="00305342" w:rsidP="00BC332A">
      <w:pPr>
        <w:jc w:val="both"/>
      </w:pPr>
      <w:r w:rsidRPr="00ED31B7">
        <w:rPr>
          <w:b/>
          <w:color w:val="4472C4" w:themeColor="accent1"/>
        </w:rPr>
        <w:t>Lõikega 2</w:t>
      </w:r>
      <w:r w:rsidRPr="00305342">
        <w:rPr>
          <w:b/>
          <w:bCs/>
        </w:rPr>
        <w:t xml:space="preserve"> </w:t>
      </w:r>
      <w:r>
        <w:t xml:space="preserve">sätestatakse, et </w:t>
      </w:r>
      <w:r w:rsidR="00457A1A">
        <w:t>PPA</w:t>
      </w:r>
      <w:r w:rsidR="00BC332A" w:rsidRPr="00BC332A">
        <w:t xml:space="preserve"> suunab välismaalase, kellele on antud rahvusvaheline kaitse või ajutine kaitse, osalema kohanemisprogrammis.</w:t>
      </w:r>
    </w:p>
    <w:p w14:paraId="60C07667" w14:textId="77777777" w:rsidR="00ED31B7" w:rsidRDefault="00ED31B7" w:rsidP="00305342">
      <w:pPr>
        <w:jc w:val="both"/>
      </w:pPr>
    </w:p>
    <w:p w14:paraId="1D18CAAC" w14:textId="6FC7D843" w:rsidR="00305342" w:rsidRPr="00C353D0" w:rsidRDefault="00305342" w:rsidP="00305342">
      <w:pPr>
        <w:jc w:val="both"/>
      </w:pPr>
      <w:r w:rsidRPr="00C353D0">
        <w:t xml:space="preserve">Piirimenetluses olevad rahvusvahelise kaitse taotlejad ei kuulu kohanemisprogrammi sihtrühma, kuna nende taotluste menetlemine toimub kiirendatud korras ja lühikese aja jooksul, mis ei saa koos kohtuliku kontrolliga kesta kauem kui 12 nädalat. Piirimenetlusse suunatakse selliste </w:t>
      </w:r>
      <w:r w:rsidR="00C11D0D" w:rsidRPr="00C353D0">
        <w:t xml:space="preserve">välismaalaste </w:t>
      </w:r>
      <w:r w:rsidRPr="00C353D0">
        <w:t xml:space="preserve">rahvusvahelise kaitse taotluste menetlus, kes suure tõenäosusega rahvusvahelist kaitset ei vaja ning peavad </w:t>
      </w:r>
      <w:r w:rsidR="00C11D0D" w:rsidRPr="00C353D0">
        <w:t xml:space="preserve">piirilt </w:t>
      </w:r>
      <w:r w:rsidRPr="00C353D0">
        <w:t xml:space="preserve">tagasi pöörduma ja kellele </w:t>
      </w:r>
      <w:r w:rsidR="00C11D0D" w:rsidRPr="00C353D0">
        <w:t xml:space="preserve">rahvusvahelise kaitse menetluse ajaks </w:t>
      </w:r>
      <w:r w:rsidRPr="00C353D0">
        <w:t>riiki sis</w:t>
      </w:r>
      <w:r w:rsidR="00C11D0D" w:rsidRPr="00C353D0">
        <w:t>enemise luba ei anna</w:t>
      </w:r>
      <w:r w:rsidRPr="00C353D0">
        <w:t xml:space="preserve">. Sellest tulenevalt on </w:t>
      </w:r>
      <w:r w:rsidR="00C11D0D" w:rsidRPr="00C353D0">
        <w:t>piirimenetlusse suunatud välismaalaste</w:t>
      </w:r>
      <w:r w:rsidRPr="00C353D0">
        <w:t xml:space="preserve"> viibimine Eesti territooriumil ajutine ja lühiajaline</w:t>
      </w:r>
      <w:r w:rsidR="00C11D0D" w:rsidRPr="00C353D0">
        <w:t xml:space="preserve"> ning lõpeb eelduslikult kiire tagasipöördumisega</w:t>
      </w:r>
      <w:r w:rsidRPr="00C353D0">
        <w:t xml:space="preserve">. </w:t>
      </w:r>
      <w:r w:rsidR="00C11D0D" w:rsidRPr="00C353D0">
        <w:t xml:space="preserve">Kuna esineb tugev eeldus, et nimetatud kategooriasse kuuluvate inimeste puhul ei lõpe menetlus elamisloa saamisega, siis </w:t>
      </w:r>
      <w:r w:rsidRPr="00C353D0">
        <w:t xml:space="preserve">puudub vajadus ja otstarbekus nende suunamiseks kohanemisprogrammi, mille eesmärk on toetada Eestisse </w:t>
      </w:r>
      <w:r w:rsidR="00C11D0D" w:rsidRPr="00C353D0">
        <w:t xml:space="preserve">tähtajaliselt või </w:t>
      </w:r>
      <w:r w:rsidRPr="00C353D0">
        <w:t>püsivalt elama jäävate i</w:t>
      </w:r>
      <w:r w:rsidR="00C11D0D" w:rsidRPr="00C353D0">
        <w:t>nimeste</w:t>
      </w:r>
      <w:r w:rsidRPr="00C353D0">
        <w:t xml:space="preserve"> kohanemist ja lõimumist. </w:t>
      </w:r>
    </w:p>
    <w:p w14:paraId="41848898" w14:textId="77777777" w:rsidR="00ED31B7" w:rsidRDefault="00ED31B7" w:rsidP="00305342">
      <w:pPr>
        <w:jc w:val="both"/>
      </w:pPr>
    </w:p>
    <w:p w14:paraId="24311DC4" w14:textId="4D2A7CEA" w:rsidR="006C675C" w:rsidRPr="00ED31B7" w:rsidRDefault="00305342" w:rsidP="00305342">
      <w:pPr>
        <w:jc w:val="both"/>
      </w:pPr>
      <w:r w:rsidRPr="00ED31B7">
        <w:rPr>
          <w:b/>
          <w:color w:val="4472C4" w:themeColor="accent1"/>
        </w:rPr>
        <w:t>Lõikega 1</w:t>
      </w:r>
      <w:r w:rsidRPr="00C353D0">
        <w:t xml:space="preserve"> laiendatakse kohanemisprogrammi sihtrühma, hõlmates lisaks rahvusvahelise ja ajutise kaitse saajatele ka rahvusvahelise kaitse taotlejad, kelle suhtes ei kohaldata piirimenetlust. Rahvusvahelise kaitse taotlejate suunamine kohanemisprogrammi juba taotluse läbivaatamise ajal omab olulist ja positiivset mõju </w:t>
      </w:r>
      <w:r w:rsidR="00CD7075" w:rsidRPr="00C353D0">
        <w:t>eelkõige</w:t>
      </w:r>
      <w:r w:rsidRPr="00C353D0">
        <w:t xml:space="preserve"> Eesti riigi julgeolekule </w:t>
      </w:r>
      <w:r w:rsidR="00CD7075" w:rsidRPr="00C353D0">
        <w:t xml:space="preserve">ja avalikule korrale </w:t>
      </w:r>
      <w:r w:rsidRPr="00C353D0">
        <w:t>kui ka taotlejate sujuvale kohanemisele</w:t>
      </w:r>
      <w:r w:rsidR="00CD7075" w:rsidRPr="00C353D0">
        <w:t xml:space="preserve"> ja elamisloa saamise korral edasisele lõimumisele</w:t>
      </w:r>
      <w:r w:rsidRPr="00C353D0">
        <w:t xml:space="preserve">. </w:t>
      </w:r>
      <w:r w:rsidR="00CD7075" w:rsidRPr="00C353D0">
        <w:t xml:space="preserve">Just võimalikult varane kohanemine on </w:t>
      </w:r>
      <w:r w:rsidR="004A4D10" w:rsidRPr="00C353D0">
        <w:t>olulise</w:t>
      </w:r>
      <w:r w:rsidR="00CD7075" w:rsidRPr="00C353D0">
        <w:t xml:space="preserve"> tähtsusega</w:t>
      </w:r>
      <w:r w:rsidR="004A4D10" w:rsidRPr="00C353D0">
        <w:t xml:space="preserve">. </w:t>
      </w:r>
      <w:r w:rsidR="004A4D10" w:rsidRPr="00ED31B7">
        <w:t>Seda on järeldatud mitmetes UNHCR</w:t>
      </w:r>
      <w:r w:rsidR="000B37E9" w:rsidRPr="00ED31B7">
        <w:rPr>
          <w:rStyle w:val="Allmrkuseviide"/>
        </w:rPr>
        <w:footnoteReference w:id="89"/>
      </w:r>
      <w:r w:rsidR="006C675C" w:rsidRPr="00ED31B7">
        <w:t>, EUAA ja teistes vastavates analüüsides ja juhistes. UNHCR rõhutab, et</w:t>
      </w:r>
      <w:r w:rsidR="00CD7075" w:rsidRPr="00ED31B7">
        <w:t xml:space="preserve"> </w:t>
      </w:r>
      <w:r w:rsidR="006C675C" w:rsidRPr="00ED31B7">
        <w:t xml:space="preserve">selline vastuvõtu korraldus, mis toetab võimalikult varast iseseisvust on kasulik nii vastu võtvale riigile kui ka välismaalasele. Varane kohanemise toetamine </w:t>
      </w:r>
      <w:proofErr w:type="spellStart"/>
      <w:r w:rsidR="006C675C" w:rsidRPr="00ED31B7">
        <w:t>võimestab</w:t>
      </w:r>
      <w:proofErr w:type="spellEnd"/>
      <w:r w:rsidR="006C675C" w:rsidRPr="00ED31B7">
        <w:t xml:space="preserve"> inimesi oma elu seadusekuulekal viisil ülesse ehitamist, säilitab </w:t>
      </w:r>
      <w:proofErr w:type="spellStart"/>
      <w:r w:rsidR="006C675C" w:rsidRPr="00ED31B7">
        <w:t>inimväärikuse</w:t>
      </w:r>
      <w:proofErr w:type="spellEnd"/>
      <w:r w:rsidR="006C675C" w:rsidRPr="00ED31B7">
        <w:t xml:space="preserve"> ja vähendab nii majanduslikku kui </w:t>
      </w:r>
      <w:proofErr w:type="spellStart"/>
      <w:r w:rsidR="006C675C" w:rsidRPr="00ED31B7">
        <w:t>psühhosotsiaalset</w:t>
      </w:r>
      <w:proofErr w:type="spellEnd"/>
      <w:r w:rsidR="006C675C" w:rsidRPr="00ED31B7">
        <w:t xml:space="preserve"> haavatavust. Vastuvõtt peab olema korraldatud viisil, mis toetab kaitse saajate puhul edasist lõimumist. </w:t>
      </w:r>
      <w:r w:rsidR="00E62A03" w:rsidRPr="00ED31B7">
        <w:t>EUAA juhis</w:t>
      </w:r>
      <w:r w:rsidR="00E62A03" w:rsidRPr="00ED31B7">
        <w:rPr>
          <w:rStyle w:val="Allmrkuseviide"/>
        </w:rPr>
        <w:footnoteReference w:id="90"/>
      </w:r>
      <w:r w:rsidR="00E62A03" w:rsidRPr="00ED31B7">
        <w:t xml:space="preserve"> loetleb meetmed, mida tuleks võtta taotleja integreerimisel ja tagasi saatmisel. EUAA selgitab juhises, et taotlejate elamine vastuvõtukeskuses on ajutine lahendus ning üks sotsiaaltöö eesmärke sellises asutuses on inimest ette valmistada vastuvõtukeskusest lahkumiseks ja iseseisvalt elama asumiseks samal ajal arvestades välismaalase </w:t>
      </w:r>
      <w:proofErr w:type="spellStart"/>
      <w:r w:rsidR="00E62A03" w:rsidRPr="00ED31B7">
        <w:t>inimväärikuse</w:t>
      </w:r>
      <w:proofErr w:type="spellEnd"/>
      <w:r w:rsidR="00E62A03" w:rsidRPr="00ED31B7">
        <w:t xml:space="preserve"> ja õigustega. </w:t>
      </w:r>
      <w:r w:rsidR="000B37E9" w:rsidRPr="00ED31B7">
        <w:t>Lõimumise eelsed meetmed võivad olla erinevad ja hõlmata keelekoolitusi, kodanikuõpetus, tööturu</w:t>
      </w:r>
      <w:r w:rsidR="000B5DC3" w:rsidRPr="00ED31B7">
        <w:t xml:space="preserve">le pääsemise koolitusi näiteks teemadel kuidas pidada kinni tähtaegadest, millised on tööle saamise menetluse reeglid, kohalik </w:t>
      </w:r>
      <w:r w:rsidR="000B5DC3" w:rsidRPr="00ED31B7">
        <w:lastRenderedPageBreak/>
        <w:t>kultuur ja väärtushinnangud jms. Varase kohanemise osas on liikmesriikides ka häid praktilisi näiteid.</w:t>
      </w:r>
      <w:r w:rsidR="000B5DC3" w:rsidRPr="00ED31B7">
        <w:rPr>
          <w:rStyle w:val="Allmrkuseviide"/>
        </w:rPr>
        <w:footnoteReference w:id="91"/>
      </w:r>
    </w:p>
    <w:p w14:paraId="149AD33B" w14:textId="77777777" w:rsidR="00ED31B7" w:rsidRDefault="00ED31B7" w:rsidP="00305342">
      <w:pPr>
        <w:jc w:val="both"/>
      </w:pPr>
    </w:p>
    <w:p w14:paraId="5B23E27A" w14:textId="49D53D3B" w:rsidR="00305342" w:rsidRPr="00C353D0" w:rsidRDefault="00305342" w:rsidP="00305342">
      <w:pPr>
        <w:jc w:val="both"/>
      </w:pPr>
      <w:r w:rsidRPr="00C353D0">
        <w:t xml:space="preserve">Esimese kuue kuu jooksul pärast taotluse esitamise menetluse algust puudub taotlejatel töötamise õigus. Seetõttu on see periood </w:t>
      </w:r>
      <w:r w:rsidR="004A4D10" w:rsidRPr="00C353D0">
        <w:t xml:space="preserve">eriti </w:t>
      </w:r>
      <w:r w:rsidRPr="00C353D0">
        <w:t>sobiv keeleõppe ja kohanemisprogrammi tegevustega sisustamiseks, tugevdades taotlejate teadmisi Eesti ühiskonnast, väärtustest ja õiguskorrast.</w:t>
      </w:r>
    </w:p>
    <w:p w14:paraId="76C39FC5" w14:textId="77777777" w:rsidR="00ED31B7" w:rsidRDefault="00ED31B7" w:rsidP="00305342">
      <w:pPr>
        <w:jc w:val="both"/>
      </w:pPr>
    </w:p>
    <w:p w14:paraId="17FF39DB" w14:textId="0A1EC69D" w:rsidR="00305342" w:rsidRDefault="00305342" w:rsidP="00305342">
      <w:pPr>
        <w:jc w:val="both"/>
      </w:pPr>
      <w:r w:rsidRPr="00C353D0">
        <w:t xml:space="preserve">Rahvusvahelise kaitse saajate puhul on kohanemisprogrammis osalemine juba </w:t>
      </w:r>
      <w:r w:rsidR="004F7995" w:rsidRPr="00C353D0">
        <w:t xml:space="preserve">kohustusena </w:t>
      </w:r>
      <w:r w:rsidRPr="00C353D0">
        <w:t xml:space="preserve">kehtestatud ja toimiv. Taotlejate kaasamine võimaldab </w:t>
      </w:r>
      <w:proofErr w:type="spellStart"/>
      <w:r w:rsidR="006E6796">
        <w:t>KUM</w:t>
      </w:r>
      <w:r w:rsidR="00687BAB">
        <w:t>-</w:t>
      </w:r>
      <w:r w:rsidR="006E6796">
        <w:t>il</w:t>
      </w:r>
      <w:proofErr w:type="spellEnd"/>
      <w:r w:rsidRPr="00C353D0">
        <w:t xml:space="preserve"> pakkuda sujuvat ja järjepidevat üleminekut taotleja staatusest rahvusvahelise kaitse saaja staatusele, tagades nii parema integreerumise.</w:t>
      </w:r>
      <w:r w:rsidR="004F7995" w:rsidRPr="00C353D0">
        <w:t xml:space="preserve"> Varane kohanemine Eesti õigus</w:t>
      </w:r>
      <w:r w:rsidR="006B2558">
        <w:t>-</w:t>
      </w:r>
      <w:r w:rsidR="004F7995" w:rsidRPr="00C353D0">
        <w:t xml:space="preserve"> ja kultuuriruumiga on mõistlik ja vajalik ka juhul kui taotleja elamisluba ei saa. Kuus kuud ja erandjuhtudel 21 kuud on piisavalt pikka aeg Eestis viibimiseks sh ilma töötamise õiguseta, mille kestel on avaliku korra ja julgeoleku tagamiseks vajalik välismaalaste õiguskuuleka käitumise toetamine. </w:t>
      </w:r>
      <w:r w:rsidRPr="00C353D0">
        <w:t>Kuigi taotlejate</w:t>
      </w:r>
      <w:r w:rsidR="004F7995" w:rsidRPr="00C353D0">
        <w:t xml:space="preserve">, nii nagu ka kaitse saajate </w:t>
      </w:r>
      <w:r w:rsidRPr="00C353D0">
        <w:t xml:space="preserve">suhtes ei kohaldata </w:t>
      </w:r>
      <w:r w:rsidR="004F7995" w:rsidRPr="00C353D0">
        <w:t xml:space="preserve">kohanemisprogrammi </w:t>
      </w:r>
      <w:r w:rsidRPr="00C353D0">
        <w:t xml:space="preserve">kohustusliku osalemise rikkumise korral otseseid sanktsioone, võimaldab </w:t>
      </w:r>
      <w:r w:rsidR="004F7995" w:rsidRPr="00C353D0">
        <w:t>selline käitumine järeldada, et tegemist on koostöö puudumisega, millel võivad koosmõjus teiste kaalukate asjaoludega olla ka tagajärjed taotluse suhtes otsuse tegemisel. Samuti on võimalik teatud piiratud</w:t>
      </w:r>
      <w:r w:rsidRPr="00C353D0">
        <w:t xml:space="preserve"> määral </w:t>
      </w:r>
      <w:r w:rsidR="004F7995" w:rsidRPr="00C353D0">
        <w:t xml:space="preserve">taotlejat </w:t>
      </w:r>
      <w:r w:rsidRPr="00C353D0">
        <w:t>rahaliselt mõjuta</w:t>
      </w:r>
      <w:r w:rsidR="004F7995" w:rsidRPr="00C353D0">
        <w:t xml:space="preserve">des koostööle suunata näiteks </w:t>
      </w:r>
      <w:r w:rsidRPr="00C353D0">
        <w:t xml:space="preserve">toetuste ja teenuste </w:t>
      </w:r>
      <w:r w:rsidR="004F7995" w:rsidRPr="00C353D0">
        <w:t xml:space="preserve">vähendamise </w:t>
      </w:r>
      <w:r w:rsidRPr="00C353D0">
        <w:t>kaudu. Programmi varajane rakendamine võimaldab riigil varases staadiumis selgitada taotlejatele, millised väärtused, käitumisnormid ja kohustused on Eesti ühiskonnas olulised</w:t>
      </w:r>
      <w:r w:rsidR="004F7995" w:rsidRPr="00C353D0">
        <w:t xml:space="preserve"> ning millised on tagajärjed nende eiramisel. </w:t>
      </w:r>
      <w:r w:rsidRPr="00C353D0">
        <w:t>Selline lähenemine aitab kujundada vastutustundlikku ja lõimumisvalmidusega suhtumist juba taotluse menetlemise etapis, toetades seeläbi Eesti riigi sotsiaalset sidusust ja julgeolekut.</w:t>
      </w:r>
    </w:p>
    <w:p w14:paraId="31D61C94" w14:textId="77777777" w:rsidR="0087767C" w:rsidRDefault="0087767C" w:rsidP="00305342">
      <w:pPr>
        <w:jc w:val="both"/>
      </w:pPr>
    </w:p>
    <w:p w14:paraId="672EACEF" w14:textId="59B62344" w:rsidR="00B94CE2" w:rsidRPr="00C353D0" w:rsidRDefault="0087767C" w:rsidP="00B94CE2">
      <w:pPr>
        <w:jc w:val="both"/>
      </w:pPr>
      <w:r w:rsidRPr="00ED31B7">
        <w:rPr>
          <w:b/>
          <w:color w:val="4472C4" w:themeColor="accent1"/>
        </w:rPr>
        <w:t>Lõike 3</w:t>
      </w:r>
      <w:r w:rsidRPr="0087767C">
        <w:rPr>
          <w:b/>
          <w:bCs/>
        </w:rPr>
        <w:t xml:space="preserve"> </w:t>
      </w:r>
      <w:r>
        <w:t xml:space="preserve">kohaselt on </w:t>
      </w:r>
      <w:proofErr w:type="spellStart"/>
      <w:r w:rsidR="006E6796">
        <w:t>KUM</w:t>
      </w:r>
      <w:r w:rsidR="000262A7">
        <w:t>-</w:t>
      </w:r>
      <w:r w:rsidR="006E6796">
        <w:t>il</w:t>
      </w:r>
      <w:proofErr w:type="spellEnd"/>
      <w:r w:rsidRPr="0087767C">
        <w:t xml:space="preserve"> täiendavalt õigus kohanemisprogrammi</w:t>
      </w:r>
      <w:r w:rsidR="001C7F86">
        <w:t xml:space="preserve">s osalemise kohustusest </w:t>
      </w:r>
      <w:r w:rsidRPr="0087767C">
        <w:t>isikut teavitada.</w:t>
      </w:r>
      <w:r w:rsidR="00ED31B7">
        <w:t xml:space="preserve"> </w:t>
      </w:r>
      <w:r w:rsidR="00B94CE2" w:rsidRPr="00C353D0">
        <w:t xml:space="preserve">Sätte eesmärk on luua õiguslik alus </w:t>
      </w:r>
      <w:proofErr w:type="spellStart"/>
      <w:r w:rsidR="006E6796">
        <w:t>KUM</w:t>
      </w:r>
      <w:r w:rsidR="00687BAB">
        <w:t>-</w:t>
      </w:r>
      <w:r w:rsidR="006E6796">
        <w:t>ile</w:t>
      </w:r>
      <w:proofErr w:type="spellEnd"/>
      <w:r w:rsidR="00B94CE2" w:rsidRPr="00C353D0">
        <w:t xml:space="preserve"> ja selle rakendusasutusele teavitada välismaalasi kohanemisprogrammi</w:t>
      </w:r>
      <w:r w:rsidR="001C7F86">
        <w:t xml:space="preserve">s osalemisest </w:t>
      </w:r>
      <w:r w:rsidR="00B94CE2" w:rsidRPr="00C353D0">
        <w:t xml:space="preserve">lisaks </w:t>
      </w:r>
      <w:r w:rsidR="00150D8E">
        <w:t>PPA</w:t>
      </w:r>
      <w:r w:rsidR="00B94CE2" w:rsidRPr="00C353D0">
        <w:t xml:space="preserve"> esmasuunamisele. Praegu see võimalus puudub.</w:t>
      </w:r>
    </w:p>
    <w:p w14:paraId="139EAD4C" w14:textId="77777777" w:rsidR="00ED31B7" w:rsidRDefault="00ED31B7" w:rsidP="00B94CE2">
      <w:pPr>
        <w:jc w:val="both"/>
      </w:pPr>
    </w:p>
    <w:p w14:paraId="04AD2EC2" w14:textId="75AEFCE0" w:rsidR="00B94CE2" w:rsidRPr="00C353D0" w:rsidRDefault="00B94CE2" w:rsidP="00B94CE2">
      <w:pPr>
        <w:jc w:val="both"/>
      </w:pPr>
      <w:r w:rsidRPr="00C353D0">
        <w:t xml:space="preserve">Kohanemisprogramm kuulub </w:t>
      </w:r>
      <w:proofErr w:type="spellStart"/>
      <w:r w:rsidR="006E6796">
        <w:t>KUM</w:t>
      </w:r>
      <w:r w:rsidR="000262A7">
        <w:t>-</w:t>
      </w:r>
      <w:r w:rsidR="006E6796">
        <w:t>i</w:t>
      </w:r>
      <w:proofErr w:type="spellEnd"/>
      <w:r w:rsidRPr="00C353D0">
        <w:t xml:space="preserve"> vastutusalasse. Õigeaegne ja kasutajasõbralik teavitamine toetab uussisserändajate osalusaktiivsust ja soodustab programmis osalemist. Kohanemisprogrammi erinevad moodulid, sealhulgas eesti keele kursused, ei ole aastaringselt kättesaadavad. Registreerimine avatakse „</w:t>
      </w:r>
      <w:proofErr w:type="spellStart"/>
      <w:r w:rsidRPr="00C353D0">
        <w:rPr>
          <w:i/>
          <w:iCs/>
        </w:rPr>
        <w:t>Settle</w:t>
      </w:r>
      <w:proofErr w:type="spellEnd"/>
      <w:r w:rsidRPr="00C353D0">
        <w:rPr>
          <w:i/>
          <w:iCs/>
        </w:rPr>
        <w:t xml:space="preserve"> in Estonia“</w:t>
      </w:r>
      <w:r w:rsidRPr="00C353D0">
        <w:t xml:space="preserve"> portaalis ainult teatud perioodidel, sõltuvalt partneri hankelepingu sõlmimisest ja teenusepakkuja valmisolekust kursuste pakkumiseks. Eesti keele kursused algavad tavaliselt sügisel ja kevadel, mis ei pruugi kattuda automaatteavituste saatmise ajaga. Selle tulemusena saavad uussisserändajad teavitusi kursustest, mis ei ole suunamise hetkel avatud, mis tekitab segadust, vähendab teenuste kasutamist ning nõrgendab välismaalase motivatsiooni.</w:t>
      </w:r>
    </w:p>
    <w:p w14:paraId="27A0211F" w14:textId="77777777" w:rsidR="00ED31B7" w:rsidRDefault="00ED31B7" w:rsidP="00B94CE2">
      <w:pPr>
        <w:jc w:val="both"/>
      </w:pPr>
    </w:p>
    <w:p w14:paraId="02E78B77" w14:textId="0B8DB66F" w:rsidR="00B94CE2" w:rsidRPr="00C353D0" w:rsidRDefault="006E6796" w:rsidP="00B94CE2">
      <w:pPr>
        <w:jc w:val="both"/>
      </w:pPr>
      <w:proofErr w:type="spellStart"/>
      <w:r>
        <w:t>KUM</w:t>
      </w:r>
      <w:r w:rsidR="000262A7">
        <w:t>-</w:t>
      </w:r>
      <w:r>
        <w:t>i</w:t>
      </w:r>
      <w:r w:rsidR="00B94CE2" w:rsidRPr="00537B46">
        <w:t>l</w:t>
      </w:r>
      <w:proofErr w:type="spellEnd"/>
      <w:r w:rsidR="00B94CE2" w:rsidRPr="00C353D0">
        <w:t xml:space="preserve"> ja selle rakendusasutusel Integratsiooni Sihtasutus</w:t>
      </w:r>
      <w:r w:rsidR="005651EE">
        <w:t>el</w:t>
      </w:r>
      <w:r w:rsidR="00B94CE2" w:rsidRPr="00C353D0">
        <w:t xml:space="preserve"> </w:t>
      </w:r>
      <w:r w:rsidR="005651EE">
        <w:t>(edaspidi</w:t>
      </w:r>
      <w:r w:rsidR="00B94CE2" w:rsidRPr="00C353D0">
        <w:t xml:space="preserve"> </w:t>
      </w:r>
      <w:r w:rsidR="00B94CE2" w:rsidRPr="005651EE">
        <w:rPr>
          <w:i/>
        </w:rPr>
        <w:t>INSA</w:t>
      </w:r>
      <w:r w:rsidR="00B94CE2" w:rsidRPr="00C353D0">
        <w:t>) on muudatuse kohaselt õigus saata sihtrühmale täiendavaid e-kirju või automaatseid teavitusi „</w:t>
      </w:r>
      <w:proofErr w:type="spellStart"/>
      <w:r w:rsidR="00B94CE2" w:rsidRPr="00C353D0">
        <w:rPr>
          <w:i/>
          <w:iCs/>
        </w:rPr>
        <w:t>Settle</w:t>
      </w:r>
      <w:proofErr w:type="spellEnd"/>
      <w:r w:rsidR="00B94CE2" w:rsidRPr="00C353D0">
        <w:rPr>
          <w:i/>
          <w:iCs/>
        </w:rPr>
        <w:t xml:space="preserve"> in Estonia“</w:t>
      </w:r>
      <w:r w:rsidR="00B94CE2" w:rsidRPr="00C353D0">
        <w:t xml:space="preserve"> portaalist, teavitamaks kursuste registreerimise avamisest. Teavitamine toimub </w:t>
      </w:r>
      <w:r w:rsidR="00B94CE2" w:rsidRPr="00C353D0">
        <w:lastRenderedPageBreak/>
        <w:t>automaatselt ajal, mil kursused on registreerimiseks avatud, võimaldades sihtrühmal õigeaegselt ja teadlikult registreeruda just neile sobivatele koolitustele. Selline korraldus suurendab koolitusgruppide täituvust, parandab eelarveliste vahendite kasutamise tõhusust ning toetab uussisserändajate rahulolu ja sujuvat kohanemist.</w:t>
      </w:r>
    </w:p>
    <w:p w14:paraId="2F648B45" w14:textId="77777777" w:rsidR="00305342" w:rsidRDefault="00305342" w:rsidP="00BC332A">
      <w:pPr>
        <w:jc w:val="both"/>
      </w:pPr>
    </w:p>
    <w:p w14:paraId="0FFDA9C4" w14:textId="14C45AF2" w:rsidR="00BC332A" w:rsidRPr="00BC332A" w:rsidRDefault="7F542FB7" w:rsidP="00BC332A">
      <w:pPr>
        <w:jc w:val="both"/>
      </w:pPr>
      <w:r w:rsidRPr="09135AC4">
        <w:rPr>
          <w:b/>
          <w:bCs/>
          <w:color w:val="4472C4" w:themeColor="accent1"/>
        </w:rPr>
        <w:t xml:space="preserve">Lõike </w:t>
      </w:r>
      <w:r w:rsidR="1FB2E1FA" w:rsidRPr="09135AC4">
        <w:rPr>
          <w:b/>
          <w:bCs/>
          <w:color w:val="4472C4" w:themeColor="accent1"/>
        </w:rPr>
        <w:t>4</w:t>
      </w:r>
      <w:r w:rsidRPr="09135AC4">
        <w:rPr>
          <w:color w:val="4472C4" w:themeColor="accent1"/>
        </w:rPr>
        <w:t xml:space="preserve"> </w:t>
      </w:r>
      <w:r>
        <w:t>kohaselt võib</w:t>
      </w:r>
      <w:commentRangeStart w:id="130"/>
      <w:r>
        <w:t xml:space="preserve"> v</w:t>
      </w:r>
      <w:r w:rsidR="544AB8C9">
        <w:t xml:space="preserve">aldkonna eest vastutav minister </w:t>
      </w:r>
      <w:commentRangeEnd w:id="130"/>
      <w:r w:rsidR="00D674EA">
        <w:commentReference w:id="130"/>
      </w:r>
      <w:r w:rsidR="544AB8C9">
        <w:t>kohanemisprogrammis sätestatud ülesande täitmiseks sõlmida olenevalt ülesande olemusest tsiviilõigusliku või halduslepingu halduskoostöö seaduses sätestatud korras.</w:t>
      </w:r>
    </w:p>
    <w:p w14:paraId="7AE17FB2" w14:textId="77777777" w:rsidR="00ED31B7" w:rsidRDefault="00ED31B7" w:rsidP="00EB67D8">
      <w:pPr>
        <w:jc w:val="both"/>
      </w:pPr>
    </w:p>
    <w:p w14:paraId="02426057" w14:textId="7A1A5EAD" w:rsidR="00EB67D8" w:rsidRPr="00B94CE2" w:rsidRDefault="00B94CE2" w:rsidP="00EB67D8">
      <w:pPr>
        <w:jc w:val="both"/>
      </w:pPr>
      <w:r w:rsidRPr="00B94CE2">
        <w:t xml:space="preserve">Praegu </w:t>
      </w:r>
      <w:r w:rsidR="00EB67D8" w:rsidRPr="00B94CE2">
        <w:t>on rakendusasutuse (INSA) ülesanded määratletud kultuuriministri käskkirjaga tulenevalt perioodi 2021</w:t>
      </w:r>
      <w:r w:rsidR="001D1AEA">
        <w:t>–</w:t>
      </w:r>
      <w:r w:rsidR="00EB67D8" w:rsidRPr="00B94CE2">
        <w:t xml:space="preserve">2027 </w:t>
      </w:r>
      <w:r w:rsidR="00D5479E">
        <w:t>EL-i</w:t>
      </w:r>
      <w:r w:rsidR="00EB67D8" w:rsidRPr="00B94CE2">
        <w:t xml:space="preserve"> ühtekuuluvus- ja siseturvalisuspoliitika fondide rakendamise seaduse § 10 lõikest 4.</w:t>
      </w:r>
      <w:r w:rsidRPr="00B94CE2">
        <w:t xml:space="preserve"> </w:t>
      </w:r>
      <w:r w:rsidR="00EB67D8" w:rsidRPr="00B94CE2">
        <w:t>Kohanemisprogrammi rakendamine eeldab erinevate teenuste</w:t>
      </w:r>
      <w:r w:rsidR="00046083">
        <w:t>,</w:t>
      </w:r>
      <w:r w:rsidR="00EB67D8" w:rsidRPr="00B94CE2">
        <w:t xml:space="preserve"> sealhulgas keeleõppe, teemamoodulite läbiviimise ja tugiteenuste</w:t>
      </w:r>
      <w:r w:rsidR="00046083">
        <w:t>,</w:t>
      </w:r>
      <w:r w:rsidR="00EB67D8" w:rsidRPr="00B94CE2">
        <w:t xml:space="preserve"> operatiivset ja paindlikku korraldamist. Võimalus kasutada tsiviilõiguslikke või halduslepinguid võimaldab vastutaval ministeeriumil kiiresti ja vajaduspõhiselt kaasata sobivaid partnereid, tagades programmi sujuva toimimise ja kvaliteetse teenuse pakkumise.</w:t>
      </w:r>
      <w:r w:rsidRPr="00B94CE2">
        <w:t xml:space="preserve"> </w:t>
      </w:r>
      <w:r w:rsidR="00EB67D8" w:rsidRPr="00B94CE2">
        <w:t>Kõik kohanemisprogrammi teenuste osutamine on rakendusasutuse ülesanne, kellele valdkonna eest vastutav ministeerium saab delegeerida vastavad ülesanded. Samuti võimaldatakse rakendusasutusele ligipääs vajalikele andmetele, mis on vajalikud teenuste osutamiseks ja programmi haldamiseks.</w:t>
      </w:r>
      <w:r w:rsidRPr="00B94CE2">
        <w:t xml:space="preserve"> </w:t>
      </w:r>
      <w:r w:rsidR="00EB67D8" w:rsidRPr="00B94CE2">
        <w:t>Sellise korralduse eesmärk on tagada kohanemisprogrammi tõhus ja kuluefektiivne toimimine ning võimaldada paindlikku reageerimist sihtrühma vajaduste ja koolitusmahtude muutustele.</w:t>
      </w:r>
    </w:p>
    <w:p w14:paraId="518079B6" w14:textId="77777777" w:rsidR="00EB67D8" w:rsidRDefault="00EB67D8" w:rsidP="00BC332A">
      <w:pPr>
        <w:jc w:val="both"/>
      </w:pPr>
    </w:p>
    <w:p w14:paraId="0C1C2786" w14:textId="61BD2EC0" w:rsidR="00EB67D8" w:rsidRPr="00B94CE2" w:rsidRDefault="004C2206" w:rsidP="00EB67D8">
      <w:pPr>
        <w:jc w:val="both"/>
      </w:pPr>
      <w:r w:rsidRPr="00ED31B7">
        <w:rPr>
          <w:b/>
          <w:color w:val="4472C4" w:themeColor="accent1"/>
        </w:rPr>
        <w:t xml:space="preserve">Lõikega </w:t>
      </w:r>
      <w:r w:rsidR="000B21EC" w:rsidRPr="00ED31B7">
        <w:rPr>
          <w:b/>
          <w:color w:val="4472C4" w:themeColor="accent1"/>
        </w:rPr>
        <w:t>5</w:t>
      </w:r>
      <w:r w:rsidRPr="00B94CE2">
        <w:t xml:space="preserve"> sätestatakse</w:t>
      </w:r>
      <w:r>
        <w:t xml:space="preserve">, et sama </w:t>
      </w:r>
      <w:r w:rsidR="00B94CE2">
        <w:t xml:space="preserve">rahvusvahelise kaitse taotlejale, rahvusvahelise kaitse saajale ja ajutise kaitse saajale </w:t>
      </w:r>
      <w:r w:rsidR="00BC332A" w:rsidRPr="00BC332A">
        <w:t>ei korraldata kohanemisprogrammi tegevusi</w:t>
      </w:r>
      <w:r w:rsidR="00B94CE2">
        <w:t xml:space="preserve"> juhul</w:t>
      </w:r>
      <w:r w:rsidR="00BC332A" w:rsidRPr="00BC332A">
        <w:t>, kui see ei ole massilisest sisserändest põhjustatud hädaolukorras objektiivse takistuse tõttu võimalik.</w:t>
      </w:r>
      <w:r w:rsidR="00ED31B7">
        <w:t xml:space="preserve"> </w:t>
      </w:r>
      <w:r w:rsidR="00B94CE2" w:rsidRPr="00B94CE2">
        <w:t>R</w:t>
      </w:r>
      <w:r w:rsidR="00EB67D8" w:rsidRPr="00B94CE2">
        <w:t>egulatsiooni eesmärk on tagada paindlikkus olukorras, kus riik seisab silmitsi massilise sisserändega, mis ületab olemasoleva haldusvõimekuse ja ressursside piiri. Objektiivne takistus tähendab olukorda, kus pole võimalik tagada koolituste ja teenuste pakkumist piisaval tasemel, mahus või kvaliteedis, näiteks teenusepakkujate vähesuse või muu hädaolukorrast tuleneva piirangu tõttu.</w:t>
      </w:r>
      <w:r w:rsidR="00B94CE2" w:rsidRPr="00B94CE2">
        <w:t xml:space="preserve"> </w:t>
      </w:r>
      <w:r w:rsidR="00EB67D8" w:rsidRPr="00B94CE2">
        <w:t>Säte võimaldab vältida olukorda, kus riik oleks õiguslikult kohustatud pakkuma teenust, mille pakkumine on tegelikkuses ajutiselt võimatu, ning tagab seeläbi õigusselguse ja realistliku lähenemise kriisiolukordades.</w:t>
      </w:r>
    </w:p>
    <w:p w14:paraId="21E4B36A" w14:textId="77777777" w:rsidR="0011277F" w:rsidRPr="00BC332A" w:rsidRDefault="0011277F" w:rsidP="00BC332A">
      <w:pPr>
        <w:jc w:val="both"/>
      </w:pPr>
    </w:p>
    <w:p w14:paraId="0592DEFB" w14:textId="1DA3D8AA" w:rsidR="000B21EC" w:rsidRPr="00194112" w:rsidRDefault="004C4F52" w:rsidP="000B21EC">
      <w:pPr>
        <w:jc w:val="both"/>
      </w:pPr>
      <w:r w:rsidRPr="00ED31B7">
        <w:rPr>
          <w:b/>
          <w:color w:val="4472C4" w:themeColor="accent1"/>
        </w:rPr>
        <w:t xml:space="preserve">Lõike </w:t>
      </w:r>
      <w:r w:rsidR="000B21EC" w:rsidRPr="00ED31B7">
        <w:rPr>
          <w:b/>
          <w:color w:val="4472C4" w:themeColor="accent1"/>
        </w:rPr>
        <w:t>6</w:t>
      </w:r>
      <w:r w:rsidRPr="00ED31B7">
        <w:rPr>
          <w:color w:val="4472C4" w:themeColor="accent1"/>
        </w:rPr>
        <w:t xml:space="preserve"> </w:t>
      </w:r>
      <w:r w:rsidRPr="000B21EC">
        <w:t xml:space="preserve">kohaselt </w:t>
      </w:r>
      <w:r w:rsidR="000B21EC">
        <w:t>sätestatakse, et k</w:t>
      </w:r>
      <w:r w:rsidR="000B21EC" w:rsidRPr="000B21EC">
        <w:t>ohanemisprogramm rahvusvahelise kaitse taotlejale koosneb sisseelamise teemamoodulist ning eesti keele A1-taseme õppest.</w:t>
      </w:r>
      <w:r w:rsidR="000B21EC">
        <w:t xml:space="preserve"> </w:t>
      </w:r>
      <w:r w:rsidR="000B21EC" w:rsidRPr="00ED31B7">
        <w:rPr>
          <w:b/>
          <w:color w:val="4472C4" w:themeColor="accent1"/>
        </w:rPr>
        <w:t>Lõikega 7</w:t>
      </w:r>
      <w:r w:rsidR="000B21EC" w:rsidRPr="00ED31B7">
        <w:rPr>
          <w:color w:val="4472C4" w:themeColor="accent1"/>
        </w:rPr>
        <w:t xml:space="preserve"> </w:t>
      </w:r>
      <w:r w:rsidR="000B21EC">
        <w:t xml:space="preserve">sätestatakse, et kaitse saajate programm koosneb </w:t>
      </w:r>
      <w:r w:rsidR="000B21EC" w:rsidRPr="000B21EC">
        <w:t>kaitse saajatele koosneb rahvusvahelise kaitse teemamoodulist ning eesti keele A1-, A2, ja B1-taseme õppest.</w:t>
      </w:r>
      <w:r w:rsidR="000B21EC">
        <w:t xml:space="preserve"> Ning </w:t>
      </w:r>
      <w:r w:rsidR="000B21EC" w:rsidRPr="00ED31B7">
        <w:rPr>
          <w:b/>
          <w:color w:val="4472C4" w:themeColor="accent1"/>
        </w:rPr>
        <w:t>lõikega 8</w:t>
      </w:r>
      <w:r w:rsidR="000B21EC" w:rsidRPr="000B21EC">
        <w:rPr>
          <w:b/>
          <w:bCs/>
        </w:rPr>
        <w:t xml:space="preserve"> </w:t>
      </w:r>
      <w:r w:rsidR="000B21EC">
        <w:t xml:space="preserve">sätestatakse, et </w:t>
      </w:r>
      <w:r w:rsidR="000B21EC" w:rsidRPr="000B21EC">
        <w:t xml:space="preserve">kohanemisprogramm ajutise kaitse saajatele koosneb ajutise kaitse teemamoodulist ning eesti keele A1-taseme õppest. Seega sätestatakse </w:t>
      </w:r>
      <w:r w:rsidR="000B21EC" w:rsidRPr="00ED31B7">
        <w:rPr>
          <w:b/>
          <w:color w:val="4472C4" w:themeColor="accent1"/>
        </w:rPr>
        <w:t>lõigetega 6</w:t>
      </w:r>
      <w:r w:rsidR="00046083">
        <w:rPr>
          <w:b/>
          <w:color w:val="4472C4" w:themeColor="accent1"/>
        </w:rPr>
        <w:t>–</w:t>
      </w:r>
      <w:r w:rsidR="000B21EC" w:rsidRPr="00ED31B7">
        <w:rPr>
          <w:b/>
          <w:color w:val="4472C4" w:themeColor="accent1"/>
        </w:rPr>
        <w:t>8</w:t>
      </w:r>
      <w:r w:rsidR="000B21EC" w:rsidRPr="000B21EC">
        <w:t xml:space="preserve"> </w:t>
      </w:r>
      <w:r w:rsidR="008075D1" w:rsidRPr="000B21EC">
        <w:t>kohanemisprogrammi struktuur ja sisu erinevatele sihtrühmadele, arvestades nende õigus</w:t>
      </w:r>
      <w:r w:rsidR="000B21EC" w:rsidRPr="000B21EC">
        <w:t xml:space="preserve">likku </w:t>
      </w:r>
      <w:r w:rsidR="008075D1" w:rsidRPr="000B21EC">
        <w:t>staatust ja Eestis viibimise eeldatavat kestust.</w:t>
      </w:r>
      <w:r w:rsidR="000B21EC" w:rsidRPr="000B21EC">
        <w:t xml:space="preserve"> </w:t>
      </w:r>
      <w:r w:rsidR="008075D1" w:rsidRPr="000B21EC">
        <w:t>Lõike</w:t>
      </w:r>
      <w:r w:rsidR="000B21EC" w:rsidRPr="000B21EC">
        <w:t>s</w:t>
      </w:r>
      <w:r w:rsidR="008075D1" w:rsidRPr="000B21EC">
        <w:t xml:space="preserve"> 6 </w:t>
      </w:r>
      <w:r w:rsidR="000B21EC" w:rsidRPr="000B21EC">
        <w:t xml:space="preserve">märgitu </w:t>
      </w:r>
      <w:r w:rsidR="008075D1" w:rsidRPr="000B21EC">
        <w:t xml:space="preserve">kohaselt koosneb rahvusvahelise kaitse taotlejale pakutav kohanemisprogramm sisseelamise teemamoodulist ning eesti keele A1-taseme õppest. Rahvusvahelise kaitse taotlejate puhul on programm üles ehitatud toetama kiiret kohanemist Eestis viibimise esimestel kuudel. Kuna taotluse menetlemise aeg on suhteliselt lühike, keskendub programm esmaste teadmiste andmisele vastuvõtva riigi toimimise, õiguste ja </w:t>
      </w:r>
      <w:r w:rsidR="008075D1" w:rsidRPr="00194112">
        <w:t>kohustuste kohta ning algtasemel keeleõppe võimaldamisele. See aitab kaasa esialgsele toimetulekule ja ühiskonda sisenemisele, sõltumata lõplikust otsusest rahvusvahelise kaitse kohta.</w:t>
      </w:r>
      <w:r w:rsidR="000B21EC" w:rsidRPr="00194112">
        <w:t xml:space="preserve"> Lõike 7 kohaselt pakutav kohanemisprogramm </w:t>
      </w:r>
      <w:r w:rsidR="00194112" w:rsidRPr="00194112">
        <w:t>r</w:t>
      </w:r>
      <w:r w:rsidR="000B21EC" w:rsidRPr="00194112">
        <w:t>ahvusvahelise kaitse saajatele on ulatuslikum, toetades nende pikaajalist lõimumist ja iseseisvat toimetulekut Eestis.</w:t>
      </w:r>
      <w:r w:rsidR="00194112" w:rsidRPr="00194112">
        <w:t xml:space="preserve"> </w:t>
      </w:r>
      <w:r w:rsidR="000B21EC" w:rsidRPr="00194112">
        <w:t>Lõike 8 kohaselt ajutise kaitse saajale pakutav kohanemisprogramm</w:t>
      </w:r>
      <w:r w:rsidR="00194112" w:rsidRPr="00194112">
        <w:t xml:space="preserve">i puhul on arvestatud, et </w:t>
      </w:r>
      <w:r w:rsidR="000B21EC" w:rsidRPr="00194112">
        <w:t>ajutise kaitse saajate viibimi</w:t>
      </w:r>
      <w:r w:rsidR="00194112" w:rsidRPr="00194112">
        <w:t xml:space="preserve">ne on ajutise iseloomuga ning kaitse saajate arv on korraga suurem ning seetõttu on </w:t>
      </w:r>
      <w:r w:rsidR="000B21EC" w:rsidRPr="00194112">
        <w:t>programm piiratud esmast keeleoskust võimaldava õppega.</w:t>
      </w:r>
      <w:r w:rsidR="00194112" w:rsidRPr="00194112">
        <w:t xml:space="preserve"> </w:t>
      </w:r>
      <w:r w:rsidR="000B21EC" w:rsidRPr="00194112">
        <w:t xml:space="preserve">Sihtrühmadele </w:t>
      </w:r>
      <w:r w:rsidR="000B21EC" w:rsidRPr="00194112">
        <w:lastRenderedPageBreak/>
        <w:t>kohandatud lähenemine tagab, et kohanemisprogramm vastab nende erinevatele vajadustele ja toetab tõhusalt nende kohanemist vastuvõtvas ühiskonnas.</w:t>
      </w:r>
    </w:p>
    <w:p w14:paraId="4F5835AE" w14:textId="77777777" w:rsidR="0011277F" w:rsidRDefault="0011277F" w:rsidP="00BC332A">
      <w:pPr>
        <w:jc w:val="both"/>
      </w:pPr>
    </w:p>
    <w:p w14:paraId="33BA3499" w14:textId="50602999" w:rsidR="000F51A8" w:rsidRPr="00C923AA" w:rsidRDefault="4A8892A6" w:rsidP="000F51A8">
      <w:pPr>
        <w:jc w:val="both"/>
      </w:pPr>
      <w:r w:rsidRPr="09135AC4">
        <w:rPr>
          <w:b/>
          <w:bCs/>
          <w:color w:val="4472C4" w:themeColor="accent1"/>
        </w:rPr>
        <w:t>Lõi</w:t>
      </w:r>
      <w:r w:rsidR="2A7D36CA" w:rsidRPr="09135AC4">
        <w:rPr>
          <w:b/>
          <w:bCs/>
          <w:color w:val="4472C4" w:themeColor="accent1"/>
        </w:rPr>
        <w:t>kega 9</w:t>
      </w:r>
      <w:r>
        <w:t xml:space="preserve"> sätestatakse, et töövõimelisel 18-aastasel kuni vanaduspensioniealisel sama </w:t>
      </w:r>
      <w:r w:rsidR="36F6AEF5">
        <w:t>§-i</w:t>
      </w:r>
      <w:r>
        <w:t xml:space="preserve"> lõigetes 1 ja 2 nimetatud välismaalasel on kohustus osaleda kohanemisprogrammis käesoleva seaduse alusel valdkonna eest v</w:t>
      </w:r>
      <w:commentRangeStart w:id="131"/>
      <w:r>
        <w:t>astutava ministri määrusega kehtestatud ulatuses ja korras.</w:t>
      </w:r>
      <w:commentRangeEnd w:id="131"/>
      <w:r w:rsidR="00194112">
        <w:commentReference w:id="131"/>
      </w:r>
      <w:r w:rsidR="21BF5FE4">
        <w:t xml:space="preserve"> </w:t>
      </w:r>
      <w:r>
        <w:t>Seega on kõikidel määratletud sihtrühma kuuluvatel inimestel Eestis kohustuslik läbida kohanemisprogramm, kuhu nad on suunatud. Alla 18-aastased inimesed ei kuulu kohanemisprogrammi sihtrühma. Neid ei suunata kohanemisprogrammi ega võimaldata neile programmis osalemist, kuna alaealiste kohanemis- ja lõimumisvajadusi juba toetatakse muude haridus- ja tugiteenuste kaudu. Vanaduspensioniealistel inimestel ei ole kohustust kohanemisprogrammis osaleda, kuid neil on võimalus vabatahtlikult osaleda enda määratud mahus. Selline lähenemine arvestab inimeste vanusest ja elukorraldusest tulenevaid erivajadusi ning tagab proportsionaalse ja mõistliku kohustuste jaotuse. Säte võimaldab suunata kohanemisprogrammi jõupingutused peamiselt töövõimeliste isikute lõimimisse, kellelt oodatakse aktiivset panust Eesti ühiskonda ja tööturule.</w:t>
      </w:r>
      <w:r w:rsidR="7168AD05">
        <w:t xml:space="preserve"> </w:t>
      </w:r>
    </w:p>
    <w:p w14:paraId="62DD9DFE" w14:textId="77777777" w:rsidR="00ED31B7" w:rsidRDefault="00ED31B7" w:rsidP="00C923AA">
      <w:pPr>
        <w:jc w:val="both"/>
      </w:pPr>
    </w:p>
    <w:p w14:paraId="267E9E10" w14:textId="2601E510" w:rsidR="00194112" w:rsidRDefault="006D6014" w:rsidP="00C923AA">
      <w:pPr>
        <w:jc w:val="both"/>
      </w:pPr>
      <w:r w:rsidRPr="00C923AA">
        <w:t xml:space="preserve">Täiendavalt on oluline, et </w:t>
      </w:r>
      <w:r w:rsidR="000F51A8" w:rsidRPr="00C923AA">
        <w:t>määruse 2024/1348</w:t>
      </w:r>
      <w:r w:rsidR="00DF358E">
        <w:t>/EL</w:t>
      </w:r>
      <w:r w:rsidR="000F51A8" w:rsidRPr="00C923AA">
        <w:t xml:space="preserve"> (menetluse kohta), määruse 2024/1351</w:t>
      </w:r>
      <w:r w:rsidR="00254B9A">
        <w:t>/EL</w:t>
      </w:r>
      <w:r w:rsidR="000F51A8" w:rsidRPr="00C923AA">
        <w:t xml:space="preserve"> (rändehalduse kohta) ja direktiivi 2024/1346</w:t>
      </w:r>
      <w:r w:rsidR="00254B9A">
        <w:t>/EL</w:t>
      </w:r>
      <w:r w:rsidR="000F51A8" w:rsidRPr="00C923AA">
        <w:t xml:space="preserve"> (vastuvõtutingimuste kohta) alusel tuleb taotlejat asjakohasel viisil kirjalikult ja vajaduse korral suuliselt teavitada tema õigustest ja kohustustest ning nende täitmata jätmise tagajärgedest, õigeaegselt ja keeles, millest taotleja aru saab. </w:t>
      </w:r>
      <w:r w:rsidR="00A169EC">
        <w:t>D</w:t>
      </w:r>
      <w:r w:rsidR="002B7EE1" w:rsidRPr="00537B46">
        <w:t>irektiivi</w:t>
      </w:r>
      <w:r w:rsidR="002B7EE1" w:rsidRPr="00C923AA">
        <w:t xml:space="preserve"> 2024/1346</w:t>
      </w:r>
      <w:r w:rsidR="00254B9A">
        <w:t>/EL</w:t>
      </w:r>
      <w:r w:rsidR="002B7EE1" w:rsidRPr="00C923AA">
        <w:t xml:space="preserve"> (vastuvõtutingimuste kohta) </w:t>
      </w:r>
      <w:r w:rsidR="000459A8">
        <w:t>artikli</w:t>
      </w:r>
      <w:r w:rsidR="002B7EE1" w:rsidRPr="00C923AA">
        <w:t xml:space="preserve"> 23 lõike 2 punkt f kohaselt võib liikmesriik materiaalseid vastuvõtutingimusi vähendada või tühistada kui see on põhjendatud ja proportsionaalne, muuhulgas juhul kui </w:t>
      </w:r>
      <w:r w:rsidR="00C923AA" w:rsidRPr="00C923AA">
        <w:t>välismaalane ei osale kohustuslikes integratsioonimeetmetes, mida liikmesriik pakub või hõlbustab, välja arvatud asjaolude korral, mis jäävad taotleja kontrolli alt välja.</w:t>
      </w:r>
    </w:p>
    <w:p w14:paraId="676B47F5" w14:textId="77777777" w:rsidR="00B96257" w:rsidRDefault="00B96257" w:rsidP="00C923AA">
      <w:pPr>
        <w:jc w:val="both"/>
      </w:pPr>
    </w:p>
    <w:p w14:paraId="6C1E3789" w14:textId="6B230996" w:rsidR="00B96257" w:rsidRPr="00B96257" w:rsidRDefault="00B96257" w:rsidP="00C923AA">
      <w:pPr>
        <w:jc w:val="both"/>
        <w:rPr>
          <w:bCs/>
        </w:rPr>
      </w:pPr>
      <w:r w:rsidRPr="006318BD">
        <w:rPr>
          <w:b/>
          <w:color w:val="4472C4" w:themeColor="accent1"/>
        </w:rPr>
        <w:t>Lõi</w:t>
      </w:r>
      <w:r>
        <w:rPr>
          <w:b/>
          <w:color w:val="4472C4" w:themeColor="accent1"/>
        </w:rPr>
        <w:t xml:space="preserve">kega 10 </w:t>
      </w:r>
      <w:r>
        <w:rPr>
          <w:bCs/>
        </w:rPr>
        <w:t xml:space="preserve">sätestatakse, et kohanemisprogrammi korraldaja arvestab kohanemisprogrammi suunatud välismaalase terviseseisundit ja loob võimalused kohanemisprogrammis osalemiseks nendele välismaalastele, kelle terviseseisund ei võimalda läbida kõiki kohanemisprogrammi tegevusi täies mahus. Näiteks välismaalasele, kelle liikumine on terviseseisundi tõttu takistatud, tuleks leida võimalus osaleda kohanemisprogrammis </w:t>
      </w:r>
      <w:proofErr w:type="spellStart"/>
      <w:r>
        <w:rPr>
          <w:bCs/>
        </w:rPr>
        <w:t>kaugteel</w:t>
      </w:r>
      <w:proofErr w:type="spellEnd"/>
      <w:r>
        <w:rPr>
          <w:bCs/>
        </w:rPr>
        <w:t>. Arvestades, et regulatsioon kohustab välismaalast osalema kohanemisprogrammis ulatuses ja viisil, mis on tema terviseseisundi tõttu võimalik, on võimalik välismaalane kohanemisprogrammis osalemise kohustusest ka vabastada kui see on terviseseisundi tõttu põhjendatud.</w:t>
      </w:r>
    </w:p>
    <w:p w14:paraId="47F4CDE7" w14:textId="6AAC1E94" w:rsidR="00BC332A" w:rsidRDefault="00BC332A" w:rsidP="00BC332A">
      <w:pPr>
        <w:jc w:val="both"/>
      </w:pPr>
    </w:p>
    <w:p w14:paraId="13B093CB" w14:textId="00A1E12D" w:rsidR="00C923AA" w:rsidRPr="00C923AA" w:rsidRDefault="00C923AA" w:rsidP="00C923AA">
      <w:pPr>
        <w:jc w:val="both"/>
      </w:pPr>
      <w:r w:rsidRPr="006318BD">
        <w:rPr>
          <w:b/>
          <w:color w:val="4472C4" w:themeColor="accent1"/>
        </w:rPr>
        <w:t>Lõiked 1</w:t>
      </w:r>
      <w:r w:rsidR="0009432C">
        <w:rPr>
          <w:b/>
          <w:color w:val="4472C4" w:themeColor="accent1"/>
        </w:rPr>
        <w:t>1</w:t>
      </w:r>
      <w:r w:rsidRPr="006318BD">
        <w:rPr>
          <w:b/>
          <w:color w:val="4472C4" w:themeColor="accent1"/>
        </w:rPr>
        <w:t xml:space="preserve"> ja 1</w:t>
      </w:r>
      <w:r w:rsidR="0009432C">
        <w:rPr>
          <w:b/>
          <w:color w:val="4472C4" w:themeColor="accent1"/>
        </w:rPr>
        <w:t>2</w:t>
      </w:r>
      <w:r w:rsidRPr="006318BD">
        <w:rPr>
          <w:color w:val="4472C4" w:themeColor="accent1"/>
        </w:rPr>
        <w:t xml:space="preserve"> </w:t>
      </w:r>
      <w:r w:rsidRPr="00C923AA">
        <w:t>reguleerivad juhtumeid, mil välismaalast ei suunata kohanemisprogrammi eesti keele õppesse või mil tema osalemine keeleõppes ei ole vajalik.</w:t>
      </w:r>
      <w:r w:rsidR="00A65DFF">
        <w:t xml:space="preserve"> </w:t>
      </w:r>
      <w:r w:rsidRPr="006318BD">
        <w:rPr>
          <w:b/>
          <w:color w:val="4472C4" w:themeColor="accent1"/>
        </w:rPr>
        <w:t>Lõike 1</w:t>
      </w:r>
      <w:r w:rsidR="0009432C">
        <w:rPr>
          <w:b/>
          <w:color w:val="4472C4" w:themeColor="accent1"/>
        </w:rPr>
        <w:t>1</w:t>
      </w:r>
      <w:r w:rsidRPr="006318BD">
        <w:rPr>
          <w:color w:val="4472C4" w:themeColor="accent1"/>
        </w:rPr>
        <w:t xml:space="preserve"> </w:t>
      </w:r>
      <w:r w:rsidRPr="00C923AA">
        <w:t>kohaselt ei pea kohanemisprogrammi keeleõppes osalema välismaalane, kes omandab Eestis eesti keeles põhiharidust, keskharidust või kõrgharidust. Selline isik arendab oma keeleoskust loomuliku õppeprotsessi kaudu ning eraldi keeleõppe pakkumine kohanemisprogrammi raames ei ole põhjendatud.</w:t>
      </w:r>
      <w:r w:rsidR="00A65DFF">
        <w:t xml:space="preserve"> </w:t>
      </w:r>
      <w:r w:rsidRPr="006318BD">
        <w:rPr>
          <w:b/>
          <w:color w:val="4472C4" w:themeColor="accent1"/>
        </w:rPr>
        <w:t>Lõike 1</w:t>
      </w:r>
      <w:r w:rsidR="0009432C">
        <w:rPr>
          <w:b/>
          <w:color w:val="4472C4" w:themeColor="accent1"/>
        </w:rPr>
        <w:t>2</w:t>
      </w:r>
      <w:r w:rsidRPr="006318BD">
        <w:rPr>
          <w:color w:val="4472C4" w:themeColor="accent1"/>
        </w:rPr>
        <w:t xml:space="preserve"> </w:t>
      </w:r>
      <w:r w:rsidRPr="00C923AA">
        <w:t xml:space="preserve">kohaselt puudub õigus osaleda samal tasemel kohanemisprogrammi keeleõppes välismaalasel, kes on juba läbinud riigieelarvest või </w:t>
      </w:r>
      <w:proofErr w:type="spellStart"/>
      <w:r w:rsidRPr="00C923AA">
        <w:t>välisvahenditest</w:t>
      </w:r>
      <w:proofErr w:type="spellEnd"/>
      <w:r w:rsidRPr="00C923AA">
        <w:t xml:space="preserve"> rahastatud kohustusliku taseme keeleõppe viimase viie aasta jooksul. Eesmärk on optimeerida kohanemisprogrammi ressursside kasutust ja vältida keeleõppe korduvat läbimist isikute poolt, kes on juba saanud riigieelarvest või </w:t>
      </w:r>
      <w:proofErr w:type="spellStart"/>
      <w:r w:rsidRPr="00C923AA">
        <w:t>välisvahenditest</w:t>
      </w:r>
      <w:proofErr w:type="spellEnd"/>
      <w:r w:rsidRPr="00C923AA">
        <w:t xml:space="preserve"> rahastatud keeleõppe. Kui näiteks isik on läbinud tasuta keeleõppe Töötukassa kaudu, siis muudatuse kohaselt ei oleks isikul õigust osaleda keelekursusel uuesti </w:t>
      </w:r>
      <w:proofErr w:type="spellStart"/>
      <w:r w:rsidRPr="00C923AA">
        <w:t>Settle</w:t>
      </w:r>
      <w:proofErr w:type="spellEnd"/>
      <w:r w:rsidRPr="00C923AA">
        <w:t xml:space="preserve"> in Estonia programmi raames. See säte tagab, et keeleõppe ressursid on suunatud neile, kes neid kõige rohkem vajavad. Eesmärk on vältida dubleerimist ja tagada avalike vahendite sihipärane ning tõhus kasutamine.</w:t>
      </w:r>
      <w:r w:rsidR="00A65DFF">
        <w:t xml:space="preserve"> </w:t>
      </w:r>
      <w:r w:rsidRPr="00C923AA">
        <w:t xml:space="preserve">Selle põhimõtte rakendamine eeldab, et keeleõppe läbimist ja tasemete omandamist kajastavad andmed on kättesaadavad ning nende põhjal on võimalik teha kontrollitavaid otsuseid. Seetõttu on oluline, et erinevate </w:t>
      </w:r>
      <w:r w:rsidRPr="00C923AA">
        <w:lastRenderedPageBreak/>
        <w:t xml:space="preserve">riiklike andmekogude (nt Eesti Hariduse Infosüsteem, Töötukassa jt), mis käsitlevad uussisserändajate keeleõpet, ja </w:t>
      </w:r>
      <w:proofErr w:type="spellStart"/>
      <w:r w:rsidRPr="00A858E9">
        <w:rPr>
          <w:i/>
        </w:rPr>
        <w:t>Settle</w:t>
      </w:r>
      <w:proofErr w:type="spellEnd"/>
      <w:r w:rsidRPr="00A858E9">
        <w:rPr>
          <w:i/>
        </w:rPr>
        <w:t xml:space="preserve"> in Estonia</w:t>
      </w:r>
      <w:r w:rsidRPr="00C923AA">
        <w:t xml:space="preserve"> portaali vahel toimib turvaline andmevahetus.</w:t>
      </w:r>
    </w:p>
    <w:p w14:paraId="5538AD7E" w14:textId="7CA84D49" w:rsidR="00847D52" w:rsidRPr="00C923AA" w:rsidRDefault="00C923AA" w:rsidP="00C923AA">
      <w:pPr>
        <w:jc w:val="both"/>
      </w:pPr>
      <w:r w:rsidRPr="00C923AA">
        <w:t>See lähenemine toetab ka avaliku halduse põhimõtet „üks kord andmete esitamine“, vähendades uussisserändajate halduskoormust ja lihtsustades nende kohanemist Eestis.</w:t>
      </w:r>
      <w:r w:rsidR="00A65DFF">
        <w:t xml:space="preserve"> </w:t>
      </w:r>
      <w:r w:rsidRPr="00C923AA">
        <w:t>I</w:t>
      </w:r>
      <w:r w:rsidR="00A65DFF">
        <w:t>nimesel</w:t>
      </w:r>
      <w:r w:rsidRPr="00C923AA">
        <w:t xml:space="preserve"> ei ole vaja esitada juba mõnes teises süsteemis olemasolevat infot, mis suurendab kasutajakogemuse usaldusväärsust ja tõhusust.</w:t>
      </w:r>
      <w:r w:rsidR="00A65DFF">
        <w:t xml:space="preserve"> Nimetatud s</w:t>
      </w:r>
      <w:r w:rsidRPr="00C923AA">
        <w:t>ätted loovad selge ja läbipaistva aluse keeleõppest vabastamiseks või varasema keeleõppe arvestamiseks, toetades kohanemisprogrammi ressursside optimeeritud kasutamist ja sihtrühma vajadustele vastavat teenuse pakkumist.</w:t>
      </w:r>
    </w:p>
    <w:p w14:paraId="5542BD2D" w14:textId="77777777" w:rsidR="00C74588" w:rsidRDefault="00C74588" w:rsidP="0011277F">
      <w:pPr>
        <w:jc w:val="both"/>
        <w:rPr>
          <w:color w:val="70AD47" w:themeColor="accent6"/>
        </w:rPr>
      </w:pPr>
    </w:p>
    <w:p w14:paraId="2FCCC857" w14:textId="21E40830" w:rsidR="00C1057D" w:rsidRPr="006A6B28" w:rsidRDefault="00C1057D" w:rsidP="0011277F">
      <w:pPr>
        <w:jc w:val="both"/>
      </w:pPr>
      <w:r w:rsidRPr="00C1057D">
        <w:t>Arvestades, et</w:t>
      </w:r>
      <w:r>
        <w:rPr>
          <w:b/>
          <w:bCs/>
        </w:rPr>
        <w:t xml:space="preserve"> </w:t>
      </w:r>
      <w:r w:rsidRPr="00C1057D">
        <w:t>avalik-õiguslik kohustus peab olema seadusega kehtestatud</w:t>
      </w:r>
      <w:r>
        <w:t xml:space="preserve">, sätestab </w:t>
      </w:r>
      <w:r w:rsidRPr="00ED31B7">
        <w:rPr>
          <w:b/>
          <w:color w:val="4472C4" w:themeColor="accent1"/>
        </w:rPr>
        <w:t>l</w:t>
      </w:r>
      <w:r w:rsidR="0011277F" w:rsidRPr="00ED31B7">
        <w:rPr>
          <w:b/>
          <w:color w:val="4472C4" w:themeColor="accent1"/>
        </w:rPr>
        <w:t>õige 1</w:t>
      </w:r>
      <w:r w:rsidR="0009432C">
        <w:rPr>
          <w:b/>
          <w:color w:val="4472C4" w:themeColor="accent1"/>
        </w:rPr>
        <w:t>3</w:t>
      </w:r>
      <w:r w:rsidR="0011277F" w:rsidRPr="00ED31B7">
        <w:rPr>
          <w:color w:val="4472C4" w:themeColor="accent1"/>
        </w:rPr>
        <w:t xml:space="preserve"> </w:t>
      </w:r>
      <w:r w:rsidR="0011277F" w:rsidRPr="00A65DFF">
        <w:t>alused, mille kohaselt võib Eestis elavalt ajutise kaitse saajalt või rahvusvahelise kaitse saajalt nõuda tagasi keeleõppe osutamiseks tehtud kulutused.</w:t>
      </w:r>
      <w:r w:rsidR="00A65DFF" w:rsidRPr="00A65DFF">
        <w:t xml:space="preserve"> </w:t>
      </w:r>
      <w:r w:rsidR="0011277F" w:rsidRPr="00A65DFF">
        <w:t xml:space="preserve">Tagasinõudmise õigus tekib juhul, kui </w:t>
      </w:r>
      <w:r w:rsidR="00A65DFF" w:rsidRPr="00A65DFF">
        <w:t>inimene</w:t>
      </w:r>
      <w:r w:rsidR="0011277F" w:rsidRPr="00A65DFF">
        <w:t xml:space="preserve"> ei täida keeleõppega seotud tulemuseesmärke ettenähtud aja jooksul</w:t>
      </w:r>
      <w:r w:rsidR="00A65DFF" w:rsidRPr="00A65DFF">
        <w:t>. See tähendab juhul kui a</w:t>
      </w:r>
      <w:r w:rsidR="0011277F" w:rsidRPr="00A65DFF">
        <w:t>jutise kaitse saaja ei saavuta ühe aasta jooksul pärast ajutise kaitse alusel elamisloa andmist keeleseaduses sätestatud A1-tasemel keeleoskust.</w:t>
      </w:r>
      <w:r w:rsidR="00A65DFF" w:rsidRPr="00A65DFF">
        <w:t xml:space="preserve"> Samuti juhul kui r</w:t>
      </w:r>
      <w:r w:rsidR="0011277F" w:rsidRPr="00A65DFF">
        <w:t>ahvusvahelise kaitse saaja ei saavuta kahe aasta jooksul A2-tasemel ja viie aasta jooksul B1-tasemel keeleoskust.</w:t>
      </w:r>
      <w:r w:rsidR="00A65DFF" w:rsidRPr="00A65DFF">
        <w:t xml:space="preserve"> </w:t>
      </w:r>
      <w:r w:rsidR="0011277F" w:rsidRPr="00A65DFF">
        <w:t>Säte on suunatud keeleõppe tulemuslikkuse tagamisele ja isikute motiveerimisele aktiivselt keeleõppes osalema. Samuti aitab see tagada riigi rahaliste vahendite tõhusa kasutamise, vältides olukordi, kus keeleõppesse tehtud investeering ei too kaasa oodatud lõimumisalaseid tulemusi.</w:t>
      </w:r>
      <w:r>
        <w:t xml:space="preserve"> </w:t>
      </w:r>
      <w:r w:rsidRPr="00C1057D">
        <w:t>Ühe välis</w:t>
      </w:r>
      <w:r w:rsidRPr="00C1057D">
        <w:softHyphen/>
        <w:t xml:space="preserve">maalase </w:t>
      </w:r>
      <w:r>
        <w:t>keele</w:t>
      </w:r>
      <w:r w:rsidRPr="00C1057D">
        <w:t>õppekulude täpset suurust ei ole võimalik õigusaktiga kindlaks määrata</w:t>
      </w:r>
      <w:r w:rsidR="00046083">
        <w:t>,</w:t>
      </w:r>
      <w:r w:rsidRPr="00C1057D">
        <w:t xml:space="preserve"> see kujuneb riigihanke käigus.</w:t>
      </w:r>
      <w:r>
        <w:t xml:space="preserve"> Küll aga on norm piisavalt täpne (</w:t>
      </w:r>
      <w:r w:rsidR="006A6B28" w:rsidRPr="006A6B28">
        <w:rPr>
          <w:u w:val="single"/>
        </w:rPr>
        <w:t>temale</w:t>
      </w:r>
      <w:r w:rsidR="006A6B28">
        <w:t xml:space="preserve"> keeleõppe osutamiseks kulunud summad), et arvestamise aluseks saavad olla vaid konkreetsele välismaalasele keeleõppe osutamiseks tehtud kulutused.</w:t>
      </w:r>
    </w:p>
    <w:p w14:paraId="3A32A264" w14:textId="77777777" w:rsidR="00C1057D" w:rsidRDefault="00C1057D" w:rsidP="0011277F">
      <w:pPr>
        <w:jc w:val="both"/>
      </w:pPr>
    </w:p>
    <w:p w14:paraId="26A7B923" w14:textId="143A4886" w:rsidR="00C1057D" w:rsidRPr="00C23651" w:rsidRDefault="195C6179" w:rsidP="00487839">
      <w:pPr>
        <w:jc w:val="both"/>
      </w:pPr>
      <w:commentRangeStart w:id="132"/>
      <w:r>
        <w:t>Tagasinõudmise regulatsioon kehtestatakse valdkonna eest vastutava ministri ehk kultuuriministri määrusega.</w:t>
      </w:r>
      <w:commentRangeEnd w:id="132"/>
      <w:r w:rsidR="0011277F">
        <w:commentReference w:id="132"/>
      </w:r>
      <w:r>
        <w:t xml:space="preserve"> </w:t>
      </w:r>
      <w:bookmarkEnd w:id="129"/>
      <w:commentRangeStart w:id="133"/>
      <w:r w:rsidR="31518214" w:rsidRPr="09135AC4">
        <w:rPr>
          <w:b/>
          <w:bCs/>
          <w:color w:val="4472C4" w:themeColor="accent1"/>
        </w:rPr>
        <w:t>Lõikega 1</w:t>
      </w:r>
      <w:r w:rsidR="0DA5B776" w:rsidRPr="09135AC4">
        <w:rPr>
          <w:b/>
          <w:bCs/>
          <w:color w:val="4472C4" w:themeColor="accent1"/>
        </w:rPr>
        <w:t>4</w:t>
      </w:r>
      <w:r w:rsidR="31518214" w:rsidRPr="09135AC4">
        <w:rPr>
          <w:color w:val="4472C4" w:themeColor="accent1"/>
        </w:rPr>
        <w:t xml:space="preserve"> </w:t>
      </w:r>
      <w:r w:rsidR="31518214">
        <w:t>sätestatakse, et keeleõppekulusid tagasi maksma kohustatud välismaalasele väljastatakse õppekulude teatis, mida käsitatakse täitedokumendina.</w:t>
      </w:r>
      <w:commentRangeEnd w:id="133"/>
      <w:r w:rsidR="0011277F">
        <w:commentReference w:id="133"/>
      </w:r>
    </w:p>
    <w:p w14:paraId="3CADBBDF" w14:textId="77777777" w:rsidR="00487839" w:rsidRDefault="00487839" w:rsidP="0011277F">
      <w:pPr>
        <w:jc w:val="both"/>
        <w:rPr>
          <w:color w:val="70AD47" w:themeColor="accent6"/>
        </w:rPr>
      </w:pPr>
    </w:p>
    <w:p w14:paraId="394DC8E1" w14:textId="12939A92" w:rsidR="00665792" w:rsidRDefault="004E2D11" w:rsidP="00C5782B">
      <w:pPr>
        <w:jc w:val="both"/>
        <w:rPr>
          <w:b/>
          <w:bCs/>
        </w:rPr>
      </w:pPr>
      <w:r>
        <w:rPr>
          <w:b/>
          <w:bCs/>
        </w:rPr>
        <w:t>8</w:t>
      </w:r>
      <w:r w:rsidR="00C5782B" w:rsidRPr="00C5782B">
        <w:rPr>
          <w:b/>
          <w:bCs/>
        </w:rPr>
        <w:t>. peatükk</w:t>
      </w:r>
      <w:r w:rsidR="00C5782B">
        <w:rPr>
          <w:b/>
          <w:bCs/>
        </w:rPr>
        <w:t xml:space="preserve"> </w:t>
      </w:r>
      <w:r w:rsidR="00777650" w:rsidRPr="0058628E">
        <w:rPr>
          <w:b/>
          <w:bCs/>
        </w:rPr>
        <w:t>„</w:t>
      </w:r>
      <w:r w:rsidR="00C5782B" w:rsidRPr="0058628E">
        <w:rPr>
          <w:b/>
          <w:bCs/>
        </w:rPr>
        <w:t>RAHVUSVAHELISE KAITSE JA AJUTISE KAITSE ASJADE KORRALDAMINE</w:t>
      </w:r>
      <w:r w:rsidR="00777650" w:rsidRPr="0058628E">
        <w:rPr>
          <w:b/>
          <w:bCs/>
        </w:rPr>
        <w:t>“</w:t>
      </w:r>
    </w:p>
    <w:p w14:paraId="3616907A" w14:textId="77777777" w:rsidR="00777650" w:rsidRDefault="00777650" w:rsidP="00C5782B">
      <w:pPr>
        <w:jc w:val="both"/>
        <w:rPr>
          <w:b/>
          <w:bCs/>
        </w:rPr>
      </w:pPr>
    </w:p>
    <w:p w14:paraId="08BAC404" w14:textId="737EC582" w:rsidR="00665792" w:rsidRDefault="00665792" w:rsidP="009802BE">
      <w:pPr>
        <w:rPr>
          <w:b/>
          <w:bCs/>
        </w:rPr>
      </w:pPr>
      <w:r w:rsidRPr="00972449">
        <w:rPr>
          <w:b/>
        </w:rPr>
        <w:t>§ 83. Rahvusvahelise kaitse ja ajutise kaitse menetluste korraldamine</w:t>
      </w:r>
    </w:p>
    <w:p w14:paraId="06514A4D" w14:textId="77777777" w:rsidR="00665792" w:rsidRDefault="00665792" w:rsidP="009802BE">
      <w:pPr>
        <w:rPr>
          <w:b/>
          <w:bCs/>
        </w:rPr>
      </w:pPr>
    </w:p>
    <w:p w14:paraId="5354A84F" w14:textId="14EBD5E6" w:rsidR="00FA541F" w:rsidRDefault="003D72FA" w:rsidP="00C5782B">
      <w:pPr>
        <w:jc w:val="both"/>
      </w:pPr>
      <w:bookmarkStart w:id="134" w:name="_Hlk198111725"/>
      <w:r>
        <w:t xml:space="preserve">Arvestades, et valdkonna regulatsioon on edaspidi samaaegselt Euroopa varjupaigasüsteemi </w:t>
      </w:r>
      <w:r w:rsidR="00C827BB">
        <w:t xml:space="preserve">otsekohalduvates </w:t>
      </w:r>
      <w:r>
        <w:t>õigusaktides ja VRKS-</w:t>
      </w:r>
      <w:proofErr w:type="spellStart"/>
      <w:r>
        <w:t>is</w:t>
      </w:r>
      <w:proofErr w:type="spellEnd"/>
      <w:r>
        <w:t>, on eelnõu volitusnormid koondatud ühte loetelusse.</w:t>
      </w:r>
    </w:p>
    <w:p w14:paraId="77B6DBDC" w14:textId="4CE9C4EE" w:rsidR="00C5782B" w:rsidRPr="001E23F0" w:rsidRDefault="004C2F19" w:rsidP="00C5782B">
      <w:pPr>
        <w:jc w:val="both"/>
      </w:pPr>
      <w:r>
        <w:t xml:space="preserve">Seega sätestatakse </w:t>
      </w:r>
      <w:r w:rsidR="00CA6DAF" w:rsidRPr="00CA6DAF">
        <w:rPr>
          <w:b/>
          <w:bCs/>
          <w:color w:val="0070C0"/>
        </w:rPr>
        <w:t>§-ig</w:t>
      </w:r>
      <w:r w:rsidRPr="00CA6DAF">
        <w:rPr>
          <w:b/>
          <w:bCs/>
          <w:color w:val="0070C0"/>
        </w:rPr>
        <w:t>a</w:t>
      </w:r>
      <w:r w:rsidRPr="00CA6DAF">
        <w:rPr>
          <w:b/>
          <w:color w:val="0070C0"/>
        </w:rPr>
        <w:t xml:space="preserve"> </w:t>
      </w:r>
      <w:r w:rsidRPr="005745D6">
        <w:rPr>
          <w:b/>
          <w:bCs/>
          <w:color w:val="4472C4" w:themeColor="accent1"/>
        </w:rPr>
        <w:t>83</w:t>
      </w:r>
      <w:r>
        <w:t>, et v</w:t>
      </w:r>
      <w:r w:rsidR="00C5782B" w:rsidRPr="001E23F0">
        <w:t>aldkonna eest vastutav minister kehtestab määrusega:</w:t>
      </w:r>
    </w:p>
    <w:bookmarkEnd w:id="134"/>
    <w:p w14:paraId="42FE63E0" w14:textId="77777777" w:rsidR="00FA541F" w:rsidRPr="001E23F0" w:rsidRDefault="00FA541F" w:rsidP="00FA541F">
      <w:pPr>
        <w:jc w:val="both"/>
      </w:pPr>
      <w:r>
        <w:t>1</w:t>
      </w:r>
      <w:r w:rsidRPr="001E23F0">
        <w:t xml:space="preserve">) </w:t>
      </w:r>
      <w:bookmarkStart w:id="135" w:name="_Hlk194568841"/>
      <w:r w:rsidRPr="001E23F0">
        <w:t xml:space="preserve">rahvusvahelise kaitse saaja ja tema perekonnaliikme elamisloa taotlemise, andmise ja pikendamise ning kehtetuks tunnistamise korra, elamisloa taotlemisel esitatavate tõendite ja andmete loetelu ning </w:t>
      </w:r>
      <w:bookmarkEnd w:id="135"/>
      <w:r w:rsidRPr="001E23F0">
        <w:t xml:space="preserve">elamisloakaardile </w:t>
      </w:r>
      <w:r>
        <w:t>kantavate andmete loetelu</w:t>
      </w:r>
      <w:r w:rsidRPr="001E23F0">
        <w:t>;</w:t>
      </w:r>
    </w:p>
    <w:p w14:paraId="4AE7EAB6" w14:textId="74F48D57" w:rsidR="00FA541F" w:rsidRPr="001E23F0" w:rsidRDefault="00FA541F" w:rsidP="00FA541F">
      <w:pPr>
        <w:jc w:val="both"/>
      </w:pPr>
      <w:r>
        <w:t>2</w:t>
      </w:r>
      <w:r w:rsidRPr="001E23F0">
        <w:t xml:space="preserve">) </w:t>
      </w:r>
      <w:bookmarkStart w:id="136" w:name="_Hlk194658592"/>
      <w:r w:rsidRPr="001E23F0">
        <w:t>ajutise kaitse saaja ja tema perekonnaliikme elamisloa taotlemise, andmise ja pikendamise ning kehtetuks tunnistamise korra, elamisloa taotlemisel esitatavate tõendite ja andmete loetelu</w:t>
      </w:r>
      <w:r>
        <w:t xml:space="preserve">, </w:t>
      </w:r>
      <w:r w:rsidRPr="001E23F0">
        <w:t xml:space="preserve">elamisloakaardile </w:t>
      </w:r>
      <w:r>
        <w:t xml:space="preserve">kantavate andmete loetelu </w:t>
      </w:r>
      <w:bookmarkStart w:id="137" w:name="_Hlk198552904"/>
      <w:r>
        <w:t xml:space="preserve">ning teise </w:t>
      </w:r>
      <w:r w:rsidRPr="001E23F0">
        <w:t>liikmesriiki üleviimisel</w:t>
      </w:r>
      <w:r>
        <w:t xml:space="preserve"> esitatavate andmete loetelu</w:t>
      </w:r>
      <w:bookmarkEnd w:id="136"/>
      <w:bookmarkEnd w:id="137"/>
      <w:r>
        <w:t>;</w:t>
      </w:r>
      <w:r w:rsidRPr="001E23F0">
        <w:t xml:space="preserve"> </w:t>
      </w:r>
    </w:p>
    <w:p w14:paraId="3E2416DE" w14:textId="64DF28E1" w:rsidR="00FA541F" w:rsidRPr="001E23F0" w:rsidRDefault="00FA541F" w:rsidP="00FA541F">
      <w:pPr>
        <w:jc w:val="both"/>
      </w:pPr>
      <w:r>
        <w:t>3</w:t>
      </w:r>
      <w:r w:rsidRPr="001E23F0">
        <w:t>) kohanemisprogrammi rahvusvahelise kaitse taotlejatele ja välismaalastele, kellele on antud elamisluba või kelle elamisluba on pikendatud käesoleva seaduse alusel</w:t>
      </w:r>
      <w:r>
        <w:t xml:space="preserve"> ning keeleõppekulude tagasinõudmise korra </w:t>
      </w:r>
      <w:r w:rsidRPr="001E23F0">
        <w:t>;</w:t>
      </w:r>
    </w:p>
    <w:p w14:paraId="098E18D2" w14:textId="5C34FC7A" w:rsidR="00FA541F" w:rsidRPr="001E23F0" w:rsidRDefault="00FA541F" w:rsidP="00FA541F">
      <w:pPr>
        <w:jc w:val="both"/>
      </w:pPr>
      <w:r>
        <w:t>4</w:t>
      </w:r>
      <w:r w:rsidRPr="001E23F0">
        <w:t>) rahvusvahelise kaitse taotleja tunnistuse vormi ja sellele kantavate andmete loetelu;</w:t>
      </w:r>
    </w:p>
    <w:p w14:paraId="2B5ADF6C" w14:textId="1D92A7EF" w:rsidR="00FA541F" w:rsidRPr="001E23F0" w:rsidRDefault="00FA541F" w:rsidP="00FA541F">
      <w:pPr>
        <w:jc w:val="both"/>
      </w:pPr>
      <w:r>
        <w:t>5</w:t>
      </w:r>
      <w:r w:rsidRPr="001E23F0">
        <w:t>) ajutise kaitse saaja reisiloa vormi ja sellele kantavate andmete loetelu;</w:t>
      </w:r>
    </w:p>
    <w:p w14:paraId="5839EF60" w14:textId="6F79C5E0" w:rsidR="00FA541F" w:rsidRPr="001E23F0" w:rsidRDefault="00FA541F" w:rsidP="00FA541F">
      <w:pPr>
        <w:jc w:val="both"/>
      </w:pPr>
      <w:r>
        <w:t>6</w:t>
      </w:r>
      <w:r w:rsidRPr="001E23F0">
        <w:t>) kinnipidamiseks loa saamise taotluses esitatavate andmete ja tõendite loetelu;</w:t>
      </w:r>
    </w:p>
    <w:p w14:paraId="41A1181B" w14:textId="2F47DA30" w:rsidR="00FA541F" w:rsidRPr="001E23F0" w:rsidRDefault="00FA541F" w:rsidP="00FA541F">
      <w:pPr>
        <w:jc w:val="both"/>
      </w:pPr>
      <w:r>
        <w:t>7</w:t>
      </w:r>
      <w:r w:rsidRPr="001E23F0">
        <w:t>) rahvusvahelise kaitse andmise registri põhimääruse;</w:t>
      </w:r>
    </w:p>
    <w:p w14:paraId="513B5250" w14:textId="2EBE5FBB" w:rsidR="00FA541F" w:rsidRPr="001E23F0" w:rsidRDefault="00FA541F" w:rsidP="00FA541F">
      <w:pPr>
        <w:jc w:val="both"/>
      </w:pPr>
      <w:r>
        <w:t>8</w:t>
      </w:r>
      <w:r w:rsidRPr="001E23F0">
        <w:t>) rahvusvahelise kaitse taotlejate majutuskeskuse sisekorra;</w:t>
      </w:r>
    </w:p>
    <w:p w14:paraId="2EC19145" w14:textId="77777777" w:rsidR="00FA541F" w:rsidRDefault="00FA541F" w:rsidP="00FA541F">
      <w:pPr>
        <w:jc w:val="both"/>
      </w:pPr>
      <w:r>
        <w:lastRenderedPageBreak/>
        <w:t>9</w:t>
      </w:r>
      <w:r w:rsidRPr="001E23F0">
        <w:t>) rahvusvahelise kaitse taotleja tervisekontrolli ja talle osutatavate vajalike tervishoiuteenuste riigieelarvest rahastamise ulatuse ja korra.</w:t>
      </w:r>
    </w:p>
    <w:p w14:paraId="54C6F15B" w14:textId="77777777" w:rsidR="003D72FA" w:rsidRDefault="003D72FA" w:rsidP="00FA541F">
      <w:pPr>
        <w:jc w:val="both"/>
      </w:pPr>
    </w:p>
    <w:p w14:paraId="238FB49F" w14:textId="11B2B1FC" w:rsidR="003D72FA" w:rsidRPr="001E23F0" w:rsidRDefault="003D72FA" w:rsidP="00FA541F">
      <w:pPr>
        <w:jc w:val="both"/>
      </w:pPr>
      <w:r>
        <w:t>Punktide 1, 2 ja 4</w:t>
      </w:r>
      <w:r w:rsidR="00815D05">
        <w:t>–</w:t>
      </w:r>
      <w:r>
        <w:t>7 alusel kehtestab Euroopa varjupaigasüsteemi õigusaktide ja VRKS-i rakendamiseks</w:t>
      </w:r>
      <w:r w:rsidR="005C2E3E">
        <w:t xml:space="preserve"> asjaomase</w:t>
      </w:r>
      <w:r>
        <w:t xml:space="preserve"> määruse siseminister, punkti 3 alusel kultuuriminister ning punktide 8 ja 9 alusel sotsiaalminister. </w:t>
      </w:r>
    </w:p>
    <w:p w14:paraId="5E7AC79A" w14:textId="77777777" w:rsidR="00C5782B" w:rsidRDefault="00C5782B" w:rsidP="009802BE">
      <w:pPr>
        <w:rPr>
          <w:b/>
          <w:bCs/>
        </w:rPr>
      </w:pPr>
    </w:p>
    <w:p w14:paraId="3E1691C2" w14:textId="1B419F76" w:rsidR="00665792" w:rsidRDefault="00665792" w:rsidP="009802BE">
      <w:pPr>
        <w:rPr>
          <w:b/>
          <w:bCs/>
        </w:rPr>
      </w:pPr>
      <w:bookmarkStart w:id="138" w:name="_Hlk199514236"/>
      <w:r w:rsidRPr="00D17C3B">
        <w:rPr>
          <w:b/>
        </w:rPr>
        <w:t>§ 84. Rahvusvahelise kaitse andmise register</w:t>
      </w:r>
    </w:p>
    <w:p w14:paraId="48CDBC9C" w14:textId="77777777" w:rsidR="008A19BD" w:rsidRDefault="008A19BD" w:rsidP="009802BE">
      <w:pPr>
        <w:rPr>
          <w:b/>
          <w:bCs/>
        </w:rPr>
      </w:pPr>
    </w:p>
    <w:p w14:paraId="02363A60" w14:textId="1A29D663" w:rsidR="009868A2" w:rsidRPr="002805C5" w:rsidRDefault="009868A2" w:rsidP="009868A2">
      <w:pPr>
        <w:jc w:val="both"/>
        <w:rPr>
          <w:color w:val="FF0000"/>
        </w:rPr>
      </w:pPr>
      <w:r w:rsidRPr="00827D8C">
        <w:rPr>
          <w:b/>
          <w:color w:val="4472C4" w:themeColor="accent1"/>
        </w:rPr>
        <w:t>Paragrahviga 84</w:t>
      </w:r>
      <w:r w:rsidRPr="00827D8C">
        <w:rPr>
          <w:color w:val="4472C4" w:themeColor="accent1"/>
        </w:rPr>
        <w:t xml:space="preserve"> </w:t>
      </w:r>
      <w:r w:rsidRPr="00402D15">
        <w:t>ei looda uut andmekogu vaid korrastatakse ning täiendatakse</w:t>
      </w:r>
      <w:r w:rsidR="00F9167B">
        <w:t xml:space="preserve"> </w:t>
      </w:r>
      <w:r w:rsidR="00016D03">
        <w:t xml:space="preserve">olemasoleva </w:t>
      </w:r>
      <w:r w:rsidR="00827D8C">
        <w:t xml:space="preserve">andmekogu </w:t>
      </w:r>
      <w:r w:rsidR="00F9167B">
        <w:t>RAKS</w:t>
      </w:r>
      <w:r w:rsidRPr="00402D15">
        <w:t xml:space="preserve"> regulatsiooni tulenevalt Euroopa ühise varjupaigasüsteemi õigusaktidest. Eelkõige</w:t>
      </w:r>
      <w:r w:rsidR="00F9167B">
        <w:t xml:space="preserve"> </w:t>
      </w:r>
      <w:r w:rsidRPr="00402D15">
        <w:t>lähtudes</w:t>
      </w:r>
      <w:r w:rsidR="004A6BC6" w:rsidRPr="00402D15">
        <w:t xml:space="preserve"> </w:t>
      </w:r>
      <w:r w:rsidRPr="00402D15">
        <w:t>muudatustest, mis on sätestatud määrusega 2024/1356</w:t>
      </w:r>
      <w:r w:rsidR="00254B9A">
        <w:t>/EL</w:t>
      </w:r>
      <w:r w:rsidRPr="00402D15">
        <w:t xml:space="preserve"> (taustakontrolli kohta) ning määrus</w:t>
      </w:r>
      <w:r w:rsidR="003065BF" w:rsidRPr="00402D15">
        <w:t>e</w:t>
      </w:r>
      <w:r w:rsidRPr="00402D15">
        <w:t>ga 2024/1358</w:t>
      </w:r>
      <w:r w:rsidR="00254B9A">
        <w:t>/EL</w:t>
      </w:r>
      <w:r w:rsidRPr="00402D15">
        <w:t xml:space="preserve"> (</w:t>
      </w:r>
      <w:proofErr w:type="spellStart"/>
      <w:r w:rsidRPr="00402D15">
        <w:t>Eurodac</w:t>
      </w:r>
      <w:proofErr w:type="spellEnd"/>
      <w:r w:rsidRPr="00402D15">
        <w:t>-süsteemi koht</w:t>
      </w:r>
      <w:r w:rsidRPr="00D30C73">
        <w:t>a).</w:t>
      </w:r>
      <w:r w:rsidR="002805C5" w:rsidRPr="00D30C73">
        <w:t xml:space="preserve"> </w:t>
      </w:r>
      <w:r w:rsidR="00F9167B" w:rsidRPr="00D30C73">
        <w:t xml:space="preserve">Lähtuvalt </w:t>
      </w:r>
      <w:proofErr w:type="spellStart"/>
      <w:r w:rsidR="00F9167B" w:rsidRPr="00D30C73">
        <w:t>PS-ist</w:t>
      </w:r>
      <w:proofErr w:type="spellEnd"/>
      <w:r w:rsidR="00F9167B" w:rsidRPr="00D30C73">
        <w:t xml:space="preserve"> ja </w:t>
      </w:r>
      <w:r w:rsidR="00F9167B" w:rsidRPr="00D30C73">
        <w:rPr>
          <w:rFonts w:eastAsia="Calibri"/>
          <w:kern w:val="0"/>
          <w:szCs w:val="22"/>
          <w14:ligatures w14:val="none"/>
        </w:rPr>
        <w:t xml:space="preserve">isikuandmete kaitse </w:t>
      </w:r>
      <w:proofErr w:type="spellStart"/>
      <w:r w:rsidR="00F9167B" w:rsidRPr="00D30C73">
        <w:rPr>
          <w:rFonts w:eastAsia="Calibri"/>
          <w:kern w:val="0"/>
          <w:szCs w:val="22"/>
          <w14:ligatures w14:val="none"/>
        </w:rPr>
        <w:t>üldmäärusest</w:t>
      </w:r>
      <w:proofErr w:type="spellEnd"/>
      <w:r w:rsidR="00F9167B" w:rsidRPr="00D30C73">
        <w:rPr>
          <w:rFonts w:eastAsia="Calibri"/>
          <w:kern w:val="0"/>
          <w:szCs w:val="22"/>
          <w14:ligatures w14:val="none"/>
        </w:rPr>
        <w:t xml:space="preserve"> tehakse eelnõus vajalikud muudatused, et RAKS andmetöötlus oleks läbipaistev ja vastaks seaduslikkuse põhimõttele. Praegu on töödeldavad isikuandmed sätestatud RAKS põhimääruses, edaspidi VRKS-</w:t>
      </w:r>
      <w:proofErr w:type="spellStart"/>
      <w:r w:rsidR="00F9167B" w:rsidRPr="00D30C73">
        <w:rPr>
          <w:rFonts w:eastAsia="Calibri"/>
          <w:kern w:val="0"/>
          <w:szCs w:val="22"/>
          <w14:ligatures w14:val="none"/>
        </w:rPr>
        <w:t>is</w:t>
      </w:r>
      <w:proofErr w:type="spellEnd"/>
      <w:r w:rsidR="00F9167B" w:rsidRPr="00D30C73">
        <w:rPr>
          <w:rFonts w:eastAsia="Calibri"/>
          <w:kern w:val="0"/>
          <w:szCs w:val="22"/>
          <w14:ligatures w14:val="none"/>
        </w:rPr>
        <w:t>.</w:t>
      </w:r>
    </w:p>
    <w:p w14:paraId="05081176" w14:textId="092BE829" w:rsidR="009868A2" w:rsidRDefault="009868A2" w:rsidP="00C5782B">
      <w:pPr>
        <w:jc w:val="both"/>
        <w:rPr>
          <w:b/>
          <w:bCs/>
          <w:color w:val="4472C4" w:themeColor="accent1"/>
        </w:rPr>
      </w:pPr>
    </w:p>
    <w:p w14:paraId="23720BE8" w14:textId="544C4B26" w:rsidR="00C5782B" w:rsidRPr="004E4D6C" w:rsidRDefault="00871774" w:rsidP="00C5782B">
      <w:pPr>
        <w:jc w:val="both"/>
      </w:pPr>
      <w:r w:rsidRPr="003C0A4C">
        <w:rPr>
          <w:b/>
          <w:color w:val="4472C4" w:themeColor="accent1"/>
        </w:rPr>
        <w:t xml:space="preserve">Lõikega </w:t>
      </w:r>
      <w:r w:rsidR="00C01AA5" w:rsidRPr="003C0A4C">
        <w:rPr>
          <w:b/>
          <w:color w:val="4472C4" w:themeColor="accent1"/>
        </w:rPr>
        <w:t>1</w:t>
      </w:r>
      <w:r w:rsidRPr="00C031B0">
        <w:t xml:space="preserve"> </w:t>
      </w:r>
      <w:r w:rsidRPr="00402D15">
        <w:t>kehtestatakse r</w:t>
      </w:r>
      <w:r w:rsidR="00C01AA5" w:rsidRPr="00402D15">
        <w:t xml:space="preserve">ahvusvahelise kaitse andmise registri </w:t>
      </w:r>
      <w:r w:rsidRPr="00402D15">
        <w:t xml:space="preserve">eesmärk praegu kehtival kujul. </w:t>
      </w:r>
      <w:r w:rsidR="00952961">
        <w:t>Registri eesmärgiks</w:t>
      </w:r>
      <w:r w:rsidR="00C5782B" w:rsidRPr="004E4D6C">
        <w:t xml:space="preserve"> on tagada avalik kord ja riigi julgeolek rahvusvahelise kaitse taotlejate, ajutise kaitse alusel elamisloa taotlejate, pagulaste, täiendava kaitse saajate ja ajutise kaitse saajate </w:t>
      </w:r>
      <w:r w:rsidR="00C5782B" w:rsidRPr="00D30C73">
        <w:t xml:space="preserve">ning </w:t>
      </w:r>
      <w:r w:rsidR="00F9167B" w:rsidRPr="00D30C73">
        <w:t>nende ja nende perekonnaliikmete</w:t>
      </w:r>
      <w:r w:rsidRPr="00D30C73">
        <w:t xml:space="preserve"> </w:t>
      </w:r>
      <w:r w:rsidR="00C5782B" w:rsidRPr="00D30C73">
        <w:t xml:space="preserve">esitatud </w:t>
      </w:r>
      <w:r w:rsidR="00C5782B" w:rsidRPr="004E4D6C">
        <w:t>taotluste andmete töötlemise kaudu.</w:t>
      </w:r>
    </w:p>
    <w:p w14:paraId="693F8837" w14:textId="77777777" w:rsidR="00C5782B" w:rsidRPr="001E23F0" w:rsidRDefault="00C5782B" w:rsidP="00C5782B">
      <w:pPr>
        <w:jc w:val="both"/>
      </w:pPr>
    </w:p>
    <w:p w14:paraId="41858DA6" w14:textId="59BF3A98" w:rsidR="00A473DF" w:rsidRPr="00402D15" w:rsidRDefault="00AA1552" w:rsidP="00C5782B">
      <w:pPr>
        <w:jc w:val="both"/>
      </w:pPr>
      <w:r w:rsidRPr="00111DA7">
        <w:rPr>
          <w:b/>
          <w:color w:val="4472C4" w:themeColor="accent1"/>
        </w:rPr>
        <w:t>Lõikega 2</w:t>
      </w:r>
      <w:r w:rsidRPr="00C031B0">
        <w:t xml:space="preserve"> </w:t>
      </w:r>
      <w:r w:rsidRPr="00402D15">
        <w:t>kehtestatakse</w:t>
      </w:r>
      <w:r w:rsidR="00855252" w:rsidRPr="00402D15">
        <w:t xml:space="preserve"> registri eesmärgist lähtudes registris töödeldavate andmete loetelu. </w:t>
      </w:r>
      <w:r w:rsidR="0057274E" w:rsidRPr="00402D15">
        <w:t xml:space="preserve">Järgnevad andmete kategooriad sätestatakse registri pidamise eesmärgi ja Euroopa ühise varjupaiga süsteemi õigusaktis, muus </w:t>
      </w:r>
      <w:r w:rsidR="00D5479E">
        <w:t>EL-i</w:t>
      </w:r>
      <w:r w:rsidR="0057274E" w:rsidRPr="00402D15">
        <w:t xml:space="preserve"> õigusaktis, </w:t>
      </w:r>
      <w:proofErr w:type="spellStart"/>
      <w:r w:rsidR="0057274E" w:rsidRPr="00402D15">
        <w:t>välislepingus</w:t>
      </w:r>
      <w:proofErr w:type="spellEnd"/>
      <w:r w:rsidR="0057274E" w:rsidRPr="00402D15">
        <w:t xml:space="preserve">, seaduses ja määruses sätestatud ülesande täitmiseks. Selleks töödeldakse </w:t>
      </w:r>
      <w:proofErr w:type="spellStart"/>
      <w:r w:rsidR="00F9167B">
        <w:t>RAKS-is</w:t>
      </w:r>
      <w:proofErr w:type="spellEnd"/>
      <w:r w:rsidR="00F9167B">
        <w:t xml:space="preserve"> nende välismaalaste isikuandmeid, kelle osas viiakse läbi VRKS-</w:t>
      </w:r>
      <w:proofErr w:type="spellStart"/>
      <w:r w:rsidR="00F9167B">
        <w:t>is</w:t>
      </w:r>
      <w:proofErr w:type="spellEnd"/>
      <w:r w:rsidR="00F9167B">
        <w:t xml:space="preserve"> sätestatud menetlusi või toiminguid</w:t>
      </w:r>
      <w:r w:rsidR="00F9167B">
        <w:rPr>
          <w:rStyle w:val="Allmrkuseviide"/>
        </w:rPr>
        <w:footnoteReference w:id="92"/>
      </w:r>
      <w:r w:rsidR="00F9167B">
        <w:t>.</w:t>
      </w:r>
    </w:p>
    <w:p w14:paraId="4CD6B7F5" w14:textId="77777777" w:rsidR="00A473DF" w:rsidRDefault="00A473DF" w:rsidP="00C5782B">
      <w:pPr>
        <w:jc w:val="both"/>
        <w:rPr>
          <w:color w:val="4472C4" w:themeColor="accent1"/>
        </w:rPr>
      </w:pPr>
    </w:p>
    <w:p w14:paraId="1C911010" w14:textId="7DB42673" w:rsidR="00412F7C" w:rsidRDefault="00412F7C" w:rsidP="002F2B1C">
      <w:pPr>
        <w:jc w:val="both"/>
        <w:rPr>
          <w:bCs/>
        </w:rPr>
      </w:pPr>
      <w:proofErr w:type="spellStart"/>
      <w:r w:rsidRPr="00412F7C">
        <w:rPr>
          <w:bCs/>
        </w:rPr>
        <w:t>RAKS-i</w:t>
      </w:r>
      <w:proofErr w:type="spellEnd"/>
      <w:r w:rsidR="000F586F" w:rsidRPr="00E96759">
        <w:t xml:space="preserve"> kantakse rahvusvahelise kaitse </w:t>
      </w:r>
      <w:r w:rsidR="00551C80" w:rsidRPr="00E96759">
        <w:t>ja elamisloa taotleja sh perekonna taasühinemise raames kaitse saaja perekonnaliikme elamisloa taotleja, määrus 2024/1351</w:t>
      </w:r>
      <w:r w:rsidR="00254B9A">
        <w:t>/EL</w:t>
      </w:r>
      <w:r w:rsidR="00551C80" w:rsidRPr="00E96759">
        <w:t xml:space="preserve"> (rändehalduse kohta) alusel üleantava ja solidaar</w:t>
      </w:r>
      <w:r w:rsidR="005462A3" w:rsidRPr="00E96759">
        <w:t>s</w:t>
      </w:r>
      <w:r w:rsidR="00551C80" w:rsidRPr="00E96759">
        <w:t>usmehhanismi raames vastu võetava välismaalase, määrus 2024/1350</w:t>
      </w:r>
      <w:r w:rsidR="00254B9A">
        <w:t>/EL</w:t>
      </w:r>
      <w:r w:rsidR="00551C80" w:rsidRPr="00E96759">
        <w:t xml:space="preserve"> (ümberasustamise kohta) alusel vastu võetava välismaalase </w:t>
      </w:r>
      <w:r w:rsidR="00C442FB" w:rsidRPr="00E96759">
        <w:t xml:space="preserve">ja EL Nõukogu direktiivi 2021/55/EÜ (ajutise kaitse kohta) kohaldamisalasse kuuluvate välismaalaste </w:t>
      </w:r>
      <w:r w:rsidR="00551C80" w:rsidRPr="00E96759">
        <w:t>isikuandmed</w:t>
      </w:r>
      <w:r w:rsidR="00C442FB" w:rsidRPr="00E96759">
        <w:t xml:space="preserve"> ja muud allpool loetletud andmekategooriatesse kuuluvad andmed. </w:t>
      </w:r>
    </w:p>
    <w:p w14:paraId="266991C0" w14:textId="77777777" w:rsidR="00412F7C" w:rsidRDefault="00412F7C" w:rsidP="002F2B1C">
      <w:pPr>
        <w:jc w:val="both"/>
        <w:rPr>
          <w:bCs/>
        </w:rPr>
      </w:pPr>
    </w:p>
    <w:p w14:paraId="0C5EE28E" w14:textId="7AABB414" w:rsidR="000F586F" w:rsidRPr="00E96759" w:rsidRDefault="00111DA7" w:rsidP="00C5782B">
      <w:pPr>
        <w:jc w:val="both"/>
      </w:pPr>
      <w:r w:rsidRPr="00111DA7">
        <w:rPr>
          <w:bCs/>
        </w:rPr>
        <w:t>Seega sätestaks</w:t>
      </w:r>
      <w:r w:rsidR="00412F7C">
        <w:rPr>
          <w:bCs/>
        </w:rPr>
        <w:t xml:space="preserve"> eelnõu</w:t>
      </w:r>
      <w:r w:rsidR="00693D4C">
        <w:rPr>
          <w:bCs/>
        </w:rPr>
        <w:t>ga järgnev</w:t>
      </w:r>
      <w:r>
        <w:rPr>
          <w:b/>
        </w:rPr>
        <w:t xml:space="preserve"> </w:t>
      </w:r>
      <w:proofErr w:type="spellStart"/>
      <w:r w:rsidR="00570AE4" w:rsidRPr="00E96759">
        <w:t>RAKS</w:t>
      </w:r>
      <w:r w:rsidR="00F9167B" w:rsidRPr="00E96759">
        <w:t>-i</w:t>
      </w:r>
      <w:r>
        <w:t>s</w:t>
      </w:r>
      <w:proofErr w:type="spellEnd"/>
      <w:r w:rsidR="00F9167B" w:rsidRPr="00E96759">
        <w:t xml:space="preserve"> </w:t>
      </w:r>
      <w:r w:rsidR="00232F1D" w:rsidRPr="00E96759">
        <w:t xml:space="preserve">töödeldav </w:t>
      </w:r>
      <w:r w:rsidR="00232F1D" w:rsidRPr="00111DA7">
        <w:rPr>
          <w:b/>
          <w:bCs/>
          <w:color w:val="4472C4" w:themeColor="accent1"/>
        </w:rPr>
        <w:t>andme</w:t>
      </w:r>
      <w:r w:rsidR="002F2B1C" w:rsidRPr="00111DA7">
        <w:rPr>
          <w:b/>
          <w:bCs/>
          <w:color w:val="4472C4" w:themeColor="accent1"/>
        </w:rPr>
        <w:t>koosseis</w:t>
      </w:r>
      <w:r w:rsidR="002805C5" w:rsidRPr="00E96759">
        <w:t>, mida on</w:t>
      </w:r>
      <w:r w:rsidR="00232F1D" w:rsidRPr="00E96759">
        <w:t xml:space="preserve"> võrreldes kehtiva </w:t>
      </w:r>
      <w:r>
        <w:t xml:space="preserve">regulatsiooniga täiendatud ja </w:t>
      </w:r>
      <w:r w:rsidR="002805C5" w:rsidRPr="00E96759">
        <w:t>ajakohasta</w:t>
      </w:r>
      <w:r w:rsidR="00F75655" w:rsidRPr="00E96759">
        <w:t xml:space="preserve">tud. </w:t>
      </w:r>
      <w:r w:rsidR="00BC27B0" w:rsidRPr="00E96759">
        <w:t>Täpsem töödeldavate andmete koosseis sätestatakse RAKS põhimääruses.</w:t>
      </w:r>
    </w:p>
    <w:p w14:paraId="187E3A7A" w14:textId="77777777" w:rsidR="00C442FB" w:rsidRDefault="00C442FB" w:rsidP="00C5782B">
      <w:pPr>
        <w:jc w:val="both"/>
        <w:rPr>
          <w:color w:val="4472C4" w:themeColor="accent1"/>
        </w:rPr>
      </w:pPr>
    </w:p>
    <w:p w14:paraId="76F89511" w14:textId="43DEE579" w:rsidR="00C442FB" w:rsidRPr="002E1818" w:rsidRDefault="002E1818" w:rsidP="002E1818">
      <w:pPr>
        <w:jc w:val="both"/>
      </w:pPr>
      <w:r w:rsidRPr="002E1818">
        <w:t xml:space="preserve">1) </w:t>
      </w:r>
      <w:r w:rsidR="001D0224" w:rsidRPr="00693D4C">
        <w:rPr>
          <w:b/>
          <w:color w:val="4472C4" w:themeColor="accent1"/>
        </w:rPr>
        <w:t>Isikuandmed</w:t>
      </w:r>
    </w:p>
    <w:p w14:paraId="6B973806" w14:textId="52373FF4" w:rsidR="002E1818" w:rsidRPr="002E1818" w:rsidRDefault="002E1818" w:rsidP="0086799D">
      <w:pPr>
        <w:pStyle w:val="Loendilik"/>
        <w:numPr>
          <w:ilvl w:val="0"/>
          <w:numId w:val="11"/>
        </w:numPr>
        <w:rPr>
          <w:rFonts w:cs="Times New Roman"/>
        </w:rPr>
      </w:pPr>
      <w:r w:rsidRPr="002E1818">
        <w:rPr>
          <w:rFonts w:cs="Times New Roman"/>
        </w:rPr>
        <w:t>üldandmed:</w:t>
      </w:r>
    </w:p>
    <w:p w14:paraId="7D54F8DF" w14:textId="77777777" w:rsidR="00C442FB" w:rsidRPr="00537B46" w:rsidRDefault="00C442FB" w:rsidP="0086799D">
      <w:pPr>
        <w:pStyle w:val="Loendilik"/>
        <w:numPr>
          <w:ilvl w:val="1"/>
          <w:numId w:val="7"/>
        </w:numPr>
        <w:rPr>
          <w:rFonts w:cs="Times New Roman"/>
        </w:rPr>
      </w:pPr>
      <w:bookmarkStart w:id="139" w:name="_Hlk199343521"/>
      <w:r w:rsidRPr="00537B46">
        <w:rPr>
          <w:rFonts w:cs="Times New Roman"/>
        </w:rPr>
        <w:t>ees- ja perekonnanimi ning eelmised nimed;</w:t>
      </w:r>
    </w:p>
    <w:p w14:paraId="3FDC86A9" w14:textId="6B32F241" w:rsidR="00C442FB" w:rsidRPr="00537B46" w:rsidRDefault="00C442FB" w:rsidP="0086799D">
      <w:pPr>
        <w:pStyle w:val="Loendilik"/>
        <w:numPr>
          <w:ilvl w:val="1"/>
          <w:numId w:val="7"/>
        </w:numPr>
        <w:rPr>
          <w:rFonts w:cs="Times New Roman"/>
        </w:rPr>
      </w:pPr>
      <w:r w:rsidRPr="00537B46">
        <w:rPr>
          <w:rFonts w:cs="Times New Roman"/>
        </w:rPr>
        <w:t>sünniaeg</w:t>
      </w:r>
      <w:r w:rsidR="001D0224" w:rsidRPr="00537B46">
        <w:rPr>
          <w:rFonts w:cs="Times New Roman"/>
        </w:rPr>
        <w:t xml:space="preserve"> ja Eesti isikukood, kui see on olemas</w:t>
      </w:r>
      <w:r w:rsidRPr="00537B46">
        <w:rPr>
          <w:rFonts w:cs="Times New Roman"/>
        </w:rPr>
        <w:t>;</w:t>
      </w:r>
    </w:p>
    <w:p w14:paraId="0A26E0C8" w14:textId="77777777" w:rsidR="00C442FB" w:rsidRPr="00537B46" w:rsidRDefault="00C442FB" w:rsidP="0086799D">
      <w:pPr>
        <w:pStyle w:val="Loendilik"/>
        <w:numPr>
          <w:ilvl w:val="1"/>
          <w:numId w:val="7"/>
        </w:numPr>
        <w:rPr>
          <w:rFonts w:cs="Times New Roman"/>
        </w:rPr>
      </w:pPr>
      <w:r w:rsidRPr="00537B46">
        <w:rPr>
          <w:rFonts w:cs="Times New Roman"/>
        </w:rPr>
        <w:t>sugu;</w:t>
      </w:r>
    </w:p>
    <w:p w14:paraId="108A14E7" w14:textId="77777777" w:rsidR="00C442FB" w:rsidRPr="00537B46" w:rsidRDefault="00C442FB" w:rsidP="0086799D">
      <w:pPr>
        <w:pStyle w:val="Loendilik"/>
        <w:numPr>
          <w:ilvl w:val="1"/>
          <w:numId w:val="7"/>
        </w:numPr>
        <w:rPr>
          <w:rFonts w:cs="Times New Roman"/>
        </w:rPr>
      </w:pPr>
      <w:r w:rsidRPr="00537B46">
        <w:rPr>
          <w:rFonts w:cs="Times New Roman"/>
        </w:rPr>
        <w:t>kodakondsus ja eelmised kodakondsused;</w:t>
      </w:r>
    </w:p>
    <w:p w14:paraId="1C5096E5" w14:textId="5782E2A4" w:rsidR="00C442FB" w:rsidRPr="00537B46" w:rsidRDefault="00C442FB" w:rsidP="0086799D">
      <w:pPr>
        <w:pStyle w:val="Loendilik"/>
        <w:numPr>
          <w:ilvl w:val="1"/>
          <w:numId w:val="7"/>
        </w:numPr>
        <w:rPr>
          <w:rFonts w:cs="Times New Roman"/>
        </w:rPr>
      </w:pPr>
      <w:r w:rsidRPr="00537B46">
        <w:rPr>
          <w:rFonts w:cs="Times New Roman"/>
        </w:rPr>
        <w:t>kontaktandmed</w:t>
      </w:r>
      <w:r w:rsidR="002E1818" w:rsidRPr="00537B46">
        <w:rPr>
          <w:rFonts w:cs="Times New Roman"/>
        </w:rPr>
        <w:t xml:space="preserve"> (</w:t>
      </w:r>
      <w:r w:rsidR="002E1818" w:rsidRPr="00537B46">
        <w:rPr>
          <w:rFonts w:eastAsia="Aptos" w:cs="Times New Roman"/>
          <w:szCs w:val="21"/>
        </w:rPr>
        <w:t>aadress Eestis ja päritoluriigis, e-posti aadress, telefoninumber ja sotsiaalmeediakontod)</w:t>
      </w:r>
      <w:r w:rsidR="002E1818" w:rsidRPr="00537B46">
        <w:rPr>
          <w:rFonts w:eastAsia="Calibri" w:cs="Times New Roman"/>
        </w:rPr>
        <w:t>;</w:t>
      </w:r>
    </w:p>
    <w:p w14:paraId="1C40AFFE" w14:textId="2F21DA06" w:rsidR="00C442FB" w:rsidRPr="00537B46" w:rsidRDefault="00C442FB" w:rsidP="0086799D">
      <w:pPr>
        <w:pStyle w:val="Loendilik"/>
        <w:numPr>
          <w:ilvl w:val="1"/>
          <w:numId w:val="7"/>
        </w:numPr>
        <w:rPr>
          <w:rFonts w:cs="Times New Roman"/>
        </w:rPr>
      </w:pPr>
      <w:r w:rsidRPr="00537B46">
        <w:rPr>
          <w:rFonts w:cs="Times New Roman"/>
        </w:rPr>
        <w:t>kontaktaadress välisriigis;</w:t>
      </w:r>
    </w:p>
    <w:p w14:paraId="78AC52A0" w14:textId="77777777" w:rsidR="00C442FB" w:rsidRPr="00537B46" w:rsidRDefault="00C442FB" w:rsidP="0086799D">
      <w:pPr>
        <w:pStyle w:val="Loendilik"/>
        <w:numPr>
          <w:ilvl w:val="1"/>
          <w:numId w:val="7"/>
        </w:numPr>
        <w:rPr>
          <w:rFonts w:cs="Times New Roman"/>
        </w:rPr>
      </w:pPr>
      <w:r w:rsidRPr="00537B46">
        <w:rPr>
          <w:rFonts w:cs="Times New Roman"/>
        </w:rPr>
        <w:lastRenderedPageBreak/>
        <w:t>e-posti aadress;</w:t>
      </w:r>
    </w:p>
    <w:p w14:paraId="05EABC8A" w14:textId="77777777" w:rsidR="00C442FB" w:rsidRPr="00537B46" w:rsidRDefault="00C442FB" w:rsidP="0086799D">
      <w:pPr>
        <w:pStyle w:val="Loendilik"/>
        <w:numPr>
          <w:ilvl w:val="1"/>
          <w:numId w:val="7"/>
        </w:numPr>
        <w:rPr>
          <w:rFonts w:cs="Times New Roman"/>
        </w:rPr>
      </w:pPr>
      <w:r w:rsidRPr="00537B46">
        <w:rPr>
          <w:rFonts w:cs="Times New Roman"/>
        </w:rPr>
        <w:t>telefoninumber;</w:t>
      </w:r>
    </w:p>
    <w:bookmarkEnd w:id="139"/>
    <w:p w14:paraId="3D2B4853" w14:textId="5C1FD1C1" w:rsidR="002E1818" w:rsidRPr="00537B46" w:rsidRDefault="002E1818" w:rsidP="0086799D">
      <w:pPr>
        <w:pStyle w:val="Loendilik"/>
        <w:numPr>
          <w:ilvl w:val="0"/>
          <w:numId w:val="7"/>
        </w:numPr>
        <w:rPr>
          <w:rFonts w:cs="Times New Roman"/>
        </w:rPr>
      </w:pPr>
      <w:r w:rsidRPr="00537B46">
        <w:rPr>
          <w:rFonts w:cs="Times New Roman"/>
        </w:rPr>
        <w:t>isanimi;</w:t>
      </w:r>
    </w:p>
    <w:p w14:paraId="6DECABEC" w14:textId="396E3ACA" w:rsidR="002E1818" w:rsidRPr="00537B46" w:rsidRDefault="002E1818" w:rsidP="0086799D">
      <w:pPr>
        <w:pStyle w:val="Loendilik"/>
        <w:numPr>
          <w:ilvl w:val="0"/>
          <w:numId w:val="7"/>
        </w:numPr>
        <w:rPr>
          <w:rFonts w:cs="Times New Roman"/>
        </w:rPr>
      </w:pPr>
      <w:r w:rsidRPr="00537B46">
        <w:rPr>
          <w:rFonts w:cs="Times New Roman"/>
        </w:rPr>
        <w:t>sünnikoht;</w:t>
      </w:r>
    </w:p>
    <w:p w14:paraId="1ED6C7F5" w14:textId="2F92B10D" w:rsidR="002E1818" w:rsidRPr="00537B46" w:rsidRDefault="002E1818" w:rsidP="0086799D">
      <w:pPr>
        <w:pStyle w:val="Loendilik"/>
        <w:numPr>
          <w:ilvl w:val="0"/>
          <w:numId w:val="7"/>
        </w:numPr>
        <w:rPr>
          <w:rFonts w:cs="Times New Roman"/>
        </w:rPr>
      </w:pPr>
      <w:r w:rsidRPr="00537B46">
        <w:rPr>
          <w:rFonts w:cs="Times New Roman"/>
        </w:rPr>
        <w:t>rahvus;</w:t>
      </w:r>
    </w:p>
    <w:p w14:paraId="539F6948" w14:textId="3783DDAB" w:rsidR="002E1818" w:rsidRPr="00537B46" w:rsidRDefault="002E1818" w:rsidP="0086799D">
      <w:pPr>
        <w:pStyle w:val="Loendilik"/>
        <w:numPr>
          <w:ilvl w:val="0"/>
          <w:numId w:val="7"/>
        </w:numPr>
        <w:rPr>
          <w:rFonts w:cs="Times New Roman"/>
        </w:rPr>
      </w:pPr>
      <w:r w:rsidRPr="00537B46">
        <w:rPr>
          <w:rFonts w:cs="Times New Roman"/>
        </w:rPr>
        <w:t>keeleoskus</w:t>
      </w:r>
      <w:r w:rsidR="006C70B5" w:rsidRPr="00537B46">
        <w:rPr>
          <w:rFonts w:cs="Times New Roman"/>
        </w:rPr>
        <w:t>;</w:t>
      </w:r>
    </w:p>
    <w:p w14:paraId="02C77E0D" w14:textId="24D4EADC" w:rsidR="006C70B5" w:rsidRPr="00537B46" w:rsidRDefault="006C70B5" w:rsidP="0086799D">
      <w:pPr>
        <w:pStyle w:val="Loendilik"/>
        <w:numPr>
          <w:ilvl w:val="0"/>
          <w:numId w:val="7"/>
        </w:numPr>
        <w:rPr>
          <w:rFonts w:cs="Times New Roman"/>
        </w:rPr>
      </w:pPr>
      <w:r w:rsidRPr="00537B46">
        <w:rPr>
          <w:rFonts w:cs="Times New Roman"/>
        </w:rPr>
        <w:t>usuline kuuluvus</w:t>
      </w:r>
      <w:r w:rsidR="00BC27B0" w:rsidRPr="00537B46">
        <w:rPr>
          <w:rFonts w:cs="Times New Roman"/>
        </w:rPr>
        <w:t>;</w:t>
      </w:r>
    </w:p>
    <w:p w14:paraId="755064B9" w14:textId="74785774" w:rsidR="00BC27B0" w:rsidRPr="00537B46" w:rsidRDefault="00BC27B0" w:rsidP="0086799D">
      <w:pPr>
        <w:pStyle w:val="Loendilik"/>
        <w:numPr>
          <w:ilvl w:val="0"/>
          <w:numId w:val="7"/>
        </w:numPr>
        <w:rPr>
          <w:rFonts w:cs="Times New Roman"/>
        </w:rPr>
      </w:pPr>
      <w:r w:rsidRPr="00537B46">
        <w:rPr>
          <w:rFonts w:cs="Times New Roman"/>
        </w:rPr>
        <w:t>välismaalase esindaja üldandmed.</w:t>
      </w:r>
    </w:p>
    <w:p w14:paraId="669300B3" w14:textId="77777777" w:rsidR="002E1818" w:rsidRPr="002A7880" w:rsidRDefault="002E1818" w:rsidP="002E1818">
      <w:pPr>
        <w:ind w:left="360"/>
        <w:jc w:val="both"/>
        <w:rPr>
          <w:b/>
          <w:color w:val="4472C4" w:themeColor="accent1"/>
        </w:rPr>
      </w:pPr>
    </w:p>
    <w:p w14:paraId="5E856408" w14:textId="77777777" w:rsidR="00657C04" w:rsidRDefault="002E1818" w:rsidP="002E1818">
      <w:pPr>
        <w:jc w:val="both"/>
      </w:pPr>
      <w:r w:rsidRPr="002A7880">
        <w:rPr>
          <w:b/>
          <w:color w:val="4472C4" w:themeColor="accent1"/>
        </w:rPr>
        <w:t xml:space="preserve">2) </w:t>
      </w:r>
      <w:r w:rsidRPr="002E1818">
        <w:rPr>
          <w:b/>
          <w:color w:val="4472C4" w:themeColor="accent1"/>
        </w:rPr>
        <w:t>Isikut tõendava dokumendi andmed</w:t>
      </w:r>
    </w:p>
    <w:p w14:paraId="1EF6B969" w14:textId="234A63EC" w:rsidR="002E1818" w:rsidRDefault="00657C04" w:rsidP="002E1818">
      <w:pPr>
        <w:jc w:val="both"/>
      </w:pPr>
      <w:r>
        <w:t>Hõlmatud on</w:t>
      </w:r>
      <w:r w:rsidR="002E1818" w:rsidRPr="002E1818">
        <w:t xml:space="preserve"> </w:t>
      </w:r>
      <w:r w:rsidR="002E1818" w:rsidRPr="00B32D30">
        <w:t xml:space="preserve">andmed välismaalase </w:t>
      </w:r>
      <w:r w:rsidR="002E1818">
        <w:t>isikut tõendava dokumendi</w:t>
      </w:r>
      <w:r w:rsidR="002E1818" w:rsidRPr="00B32D30">
        <w:t xml:space="preserve"> kohta, sealhulgas väljaand</w:t>
      </w:r>
      <w:r w:rsidR="002E1818">
        <w:t>ja</w:t>
      </w:r>
      <w:r w:rsidR="002E1818" w:rsidRPr="00B32D30">
        <w:t xml:space="preserve"> </w:t>
      </w:r>
      <w:r w:rsidR="002E1818">
        <w:t>(</w:t>
      </w:r>
      <w:r w:rsidR="002E1818" w:rsidRPr="00B32D30">
        <w:t>riik</w:t>
      </w:r>
      <w:r w:rsidR="002E1818">
        <w:t xml:space="preserve"> ja</w:t>
      </w:r>
      <w:r w:rsidR="002E1818" w:rsidRPr="00B32D30">
        <w:t xml:space="preserve"> asutus</w:t>
      </w:r>
      <w:r w:rsidR="002E1818">
        <w:t>)</w:t>
      </w:r>
      <w:r w:rsidR="002E1818" w:rsidRPr="00B32D30">
        <w:t xml:space="preserve">, liik, number, väljaandmise </w:t>
      </w:r>
      <w:r w:rsidR="002E1818">
        <w:t xml:space="preserve">kuupäev </w:t>
      </w:r>
      <w:r w:rsidR="002E1818" w:rsidRPr="00B32D30">
        <w:t>ja kehtivuse lõpp</w:t>
      </w:r>
      <w:r w:rsidR="002E1818">
        <w:t>kuupäev</w:t>
      </w:r>
      <w:r w:rsidR="002E1818" w:rsidRPr="00B32D30">
        <w:t>.</w:t>
      </w:r>
    </w:p>
    <w:p w14:paraId="58589E02" w14:textId="77777777" w:rsidR="002E1818" w:rsidRDefault="002E1818" w:rsidP="002E1818">
      <w:pPr>
        <w:jc w:val="both"/>
      </w:pPr>
    </w:p>
    <w:p w14:paraId="20BCF5AC" w14:textId="77777777" w:rsidR="00657C04" w:rsidRDefault="002E1818" w:rsidP="002E1818">
      <w:pPr>
        <w:keepNext/>
        <w:jc w:val="both"/>
        <w:rPr>
          <w:b/>
          <w:bCs/>
          <w:color w:val="4472C4" w:themeColor="accent1"/>
        </w:rPr>
      </w:pPr>
      <w:r w:rsidRPr="00657C04">
        <w:rPr>
          <w:b/>
          <w:color w:val="4472C4" w:themeColor="accent1"/>
        </w:rPr>
        <w:t xml:space="preserve">3) </w:t>
      </w:r>
      <w:r w:rsidRPr="002E1818">
        <w:rPr>
          <w:b/>
          <w:color w:val="4472C4" w:themeColor="accent1"/>
        </w:rPr>
        <w:t>Biomeetrilised andmed</w:t>
      </w:r>
    </w:p>
    <w:p w14:paraId="1E64501B" w14:textId="03341167" w:rsidR="002E1818" w:rsidRDefault="00657C04" w:rsidP="002E1818">
      <w:pPr>
        <w:keepNext/>
        <w:jc w:val="both"/>
      </w:pPr>
      <w:r w:rsidRPr="00657C04">
        <w:t>Hõlmatud on</w:t>
      </w:r>
      <w:r w:rsidRPr="00657C04">
        <w:rPr>
          <w:b/>
          <w:bCs/>
        </w:rPr>
        <w:t xml:space="preserve"> </w:t>
      </w:r>
      <w:r w:rsidR="002E1818" w:rsidRPr="00B32D30">
        <w:t>foto või näokujutis, sõrmejäljekujutised</w:t>
      </w:r>
      <w:r w:rsidR="002E1818">
        <w:t xml:space="preserve"> ja</w:t>
      </w:r>
      <w:r w:rsidR="002E1818" w:rsidRPr="00B32D30">
        <w:t xml:space="preserve"> allkirjanäidis</w:t>
      </w:r>
      <w:r w:rsidR="002E1818">
        <w:t xml:space="preserve"> ning erandjuhtudel DNA-ekspertiisi tulemus</w:t>
      </w:r>
      <w:r w:rsidR="002E1818" w:rsidRPr="00B32D30">
        <w:t>.</w:t>
      </w:r>
    </w:p>
    <w:p w14:paraId="0C3B78F8" w14:textId="77777777" w:rsidR="002E1818" w:rsidRDefault="002E1818" w:rsidP="002E1818">
      <w:pPr>
        <w:keepNext/>
      </w:pPr>
    </w:p>
    <w:p w14:paraId="35B41192" w14:textId="11104ACF" w:rsidR="002E1818" w:rsidRDefault="002E1818" w:rsidP="002E1818">
      <w:pPr>
        <w:jc w:val="both"/>
      </w:pPr>
      <w:r w:rsidRPr="002E1818">
        <w:t>Biomeetrilised andmed on määruse 2024/1356</w:t>
      </w:r>
      <w:r w:rsidR="00254B9A">
        <w:t>/EL</w:t>
      </w:r>
      <w:r w:rsidRPr="002E1818">
        <w:t xml:space="preserve"> (taustakontrolli kohta) artikli 2 punktis s määratletud andmed, määruse (EL) 2019/817 (koostalitusvõime kohta) artikli 4 punktis 11 määratletud biomeetrilised andmed ja </w:t>
      </w:r>
      <w:r w:rsidRPr="00537B46">
        <w:t>määrus</w:t>
      </w:r>
      <w:r w:rsidR="00781FFC">
        <w:t>e</w:t>
      </w:r>
      <w:r w:rsidRPr="002E1818">
        <w:t xml:space="preserve"> 2024/1358</w:t>
      </w:r>
      <w:r w:rsidR="00254B9A">
        <w:t>/EL</w:t>
      </w:r>
      <w:r w:rsidRPr="002E1818">
        <w:t xml:space="preserve"> (</w:t>
      </w:r>
      <w:proofErr w:type="spellStart"/>
      <w:r w:rsidRPr="002E1818">
        <w:t>Eurodac</w:t>
      </w:r>
      <w:proofErr w:type="spellEnd"/>
      <w:r w:rsidRPr="002E1818">
        <w:t>-süsteemi kohta) artiklis 2 punktides q, r ja s sätestatud andmed. Nendeks on sõrmejälgede andmed ja näokujutise andmed. Sõrmejälgede andmed on andmed kõigi kümne sõrme (kui need on olemas) vajutamise ja pööramise teel saadud sõrmejälgede kohta või latentsed sõrmejäljed. Näokujutise andmed on digitaalne kujutis näost piisava lahutusvõime ja kvaliteediga, et seda saab kasutada automaatseks biomeetriliseks võrdlemiseks.</w:t>
      </w:r>
    </w:p>
    <w:p w14:paraId="0532F7FE" w14:textId="77777777" w:rsidR="002E1818" w:rsidRDefault="002E1818" w:rsidP="002E1818">
      <w:pPr>
        <w:jc w:val="both"/>
      </w:pPr>
    </w:p>
    <w:p w14:paraId="01507B6E" w14:textId="5481F43C" w:rsidR="002E1818" w:rsidRDefault="002E1818" w:rsidP="002E1818">
      <w:pPr>
        <w:jc w:val="both"/>
      </w:pPr>
      <w:r>
        <w:t xml:space="preserve">Foto ja allkirjanäidis kantakse rahvusvahelise kaitse taotleja tunnistusele. DNA andmete hõivamine on viimane abinõu ning DNA andmeid </w:t>
      </w:r>
      <w:proofErr w:type="spellStart"/>
      <w:r>
        <w:t>RAKS-i</w:t>
      </w:r>
      <w:proofErr w:type="spellEnd"/>
      <w:r>
        <w:t xml:space="preserve"> ei kanta, küll aga kantakse </w:t>
      </w:r>
      <w:proofErr w:type="spellStart"/>
      <w:r>
        <w:t>RAKS-i</w:t>
      </w:r>
      <w:proofErr w:type="spellEnd"/>
      <w:r>
        <w:t xml:space="preserve"> DNA-ekspertiisi tulemus.</w:t>
      </w:r>
    </w:p>
    <w:p w14:paraId="77450D31" w14:textId="77777777" w:rsidR="002E1818" w:rsidRDefault="002E1818" w:rsidP="002E1818">
      <w:pPr>
        <w:jc w:val="both"/>
      </w:pPr>
    </w:p>
    <w:p w14:paraId="0AA638AE" w14:textId="325FFBE4" w:rsidR="002E1818" w:rsidRPr="002A14CB" w:rsidRDefault="002E1818" w:rsidP="002E1818">
      <w:pPr>
        <w:jc w:val="both"/>
        <w:rPr>
          <w:b/>
          <w:color w:val="4472C4" w:themeColor="accent1"/>
        </w:rPr>
      </w:pPr>
      <w:r w:rsidRPr="002A7880">
        <w:rPr>
          <w:b/>
          <w:color w:val="4472C4" w:themeColor="accent1"/>
        </w:rPr>
        <w:t>4) Perekonnaseis ja eluloolised andmed</w:t>
      </w:r>
    </w:p>
    <w:p w14:paraId="14198785" w14:textId="243B4734" w:rsidR="002E1818" w:rsidRPr="00537B46" w:rsidRDefault="002E1818" w:rsidP="0086799D">
      <w:pPr>
        <w:pStyle w:val="Loendilik"/>
        <w:numPr>
          <w:ilvl w:val="0"/>
          <w:numId w:val="11"/>
        </w:numPr>
        <w:rPr>
          <w:rFonts w:cs="Times New Roman"/>
        </w:rPr>
      </w:pPr>
      <w:r w:rsidRPr="00537B46">
        <w:rPr>
          <w:rFonts w:cs="Times New Roman"/>
        </w:rPr>
        <w:t>perekonnaseis</w:t>
      </w:r>
    </w:p>
    <w:p w14:paraId="1EB19869" w14:textId="0E0CAF29" w:rsidR="002E1818" w:rsidRPr="00537B46" w:rsidRDefault="006C70B5" w:rsidP="0086799D">
      <w:pPr>
        <w:pStyle w:val="Loendilik"/>
        <w:numPr>
          <w:ilvl w:val="0"/>
          <w:numId w:val="11"/>
        </w:numPr>
        <w:rPr>
          <w:rFonts w:cs="Times New Roman"/>
        </w:rPr>
      </w:pPr>
      <w:r w:rsidRPr="00537B46">
        <w:rPr>
          <w:rFonts w:cs="Times New Roman"/>
        </w:rPr>
        <w:t>hariduse ja õppimise andmed;</w:t>
      </w:r>
    </w:p>
    <w:p w14:paraId="325CF67F" w14:textId="61398535" w:rsidR="006C70B5" w:rsidRPr="00537B46" w:rsidRDefault="006C70B5" w:rsidP="0086799D">
      <w:pPr>
        <w:pStyle w:val="Loendilik"/>
        <w:numPr>
          <w:ilvl w:val="0"/>
          <w:numId w:val="11"/>
        </w:numPr>
        <w:rPr>
          <w:rFonts w:cs="Times New Roman"/>
        </w:rPr>
      </w:pPr>
      <w:r w:rsidRPr="00537B46">
        <w:rPr>
          <w:rFonts w:cs="Times New Roman"/>
        </w:rPr>
        <w:t>töötamise ja ettevõtluse andmed;</w:t>
      </w:r>
    </w:p>
    <w:p w14:paraId="0FCA1A04" w14:textId="0305ECA0" w:rsidR="006C70B5" w:rsidRPr="00537B46" w:rsidRDefault="00B45517" w:rsidP="0086799D">
      <w:pPr>
        <w:pStyle w:val="Loendilik"/>
        <w:numPr>
          <w:ilvl w:val="0"/>
          <w:numId w:val="11"/>
        </w:numPr>
        <w:rPr>
          <w:rFonts w:cs="Times New Roman"/>
        </w:rPr>
      </w:pPr>
      <w:r w:rsidRPr="00537B46">
        <w:rPr>
          <w:rFonts w:cs="Times New Roman"/>
        </w:rPr>
        <w:t>organisatsiooni kuulumise andmed;</w:t>
      </w:r>
    </w:p>
    <w:p w14:paraId="3D3D7CA7" w14:textId="66CB359E" w:rsidR="00B45517" w:rsidRPr="00537B46" w:rsidRDefault="00B45517" w:rsidP="0086799D">
      <w:pPr>
        <w:pStyle w:val="Loendilik"/>
        <w:numPr>
          <w:ilvl w:val="0"/>
          <w:numId w:val="11"/>
        </w:numPr>
        <w:rPr>
          <w:rFonts w:cs="Times New Roman"/>
        </w:rPr>
      </w:pPr>
      <w:r w:rsidRPr="00537B46">
        <w:rPr>
          <w:rFonts w:cs="Times New Roman"/>
        </w:rPr>
        <w:t>kriminaalkorras karistamise andmed;</w:t>
      </w:r>
    </w:p>
    <w:p w14:paraId="2BD12786" w14:textId="77777777" w:rsidR="00B45517" w:rsidRPr="00537B46" w:rsidRDefault="00B45517" w:rsidP="0086799D">
      <w:pPr>
        <w:pStyle w:val="Loendilik"/>
        <w:numPr>
          <w:ilvl w:val="0"/>
          <w:numId w:val="11"/>
        </w:numPr>
        <w:spacing w:line="240" w:lineRule="auto"/>
        <w:rPr>
          <w:rFonts w:cs="Times New Roman"/>
        </w:rPr>
      </w:pPr>
      <w:r w:rsidRPr="00537B46">
        <w:rPr>
          <w:rFonts w:cs="Times New Roman"/>
        </w:rPr>
        <w:t>ajateenistuses, relvajõududes, kaadrisõjaväelasena või luure- või julgeolekuteenistuses teenimise ja töötamise andmed, väljaspool Eestit sõjaväelises operatsioonis osalemise andmed ning riiklikus või mitteriiklikus relvastatud organisatsioonis või üksuses teenimise ja töötamise andmed;</w:t>
      </w:r>
    </w:p>
    <w:p w14:paraId="11E60D9C" w14:textId="77777777" w:rsidR="00B45517" w:rsidRPr="00537B46" w:rsidRDefault="00B45517" w:rsidP="0086799D">
      <w:pPr>
        <w:pStyle w:val="Loendilik"/>
        <w:numPr>
          <w:ilvl w:val="0"/>
          <w:numId w:val="11"/>
        </w:numPr>
        <w:spacing w:line="240" w:lineRule="auto"/>
        <w:rPr>
          <w:rFonts w:cs="Times New Roman"/>
        </w:rPr>
      </w:pPr>
      <w:r w:rsidRPr="00537B46">
        <w:rPr>
          <w:rFonts w:cs="Times New Roman"/>
        </w:rPr>
        <w:t xml:space="preserve">kuritegelikku või terroristlikku ühendusse või äärmusrühmitusse kuulumise andmed, terroristliku ühenduse või äärmusrühmituse kontrolli all oleval alal viibimise andmed, tulirelva või </w:t>
      </w:r>
      <w:proofErr w:type="spellStart"/>
      <w:r w:rsidRPr="00537B46">
        <w:rPr>
          <w:rFonts w:cs="Times New Roman"/>
        </w:rPr>
        <w:t>lõhkematerjaliga</w:t>
      </w:r>
      <w:proofErr w:type="spellEnd"/>
      <w:r w:rsidRPr="00537B46">
        <w:rPr>
          <w:rFonts w:cs="Times New Roman"/>
        </w:rPr>
        <w:t xml:space="preserve"> kokku puutumise andmed ning inimsusevastase kuriteo või sõjakuriteo toimepanemise andmed;</w:t>
      </w:r>
    </w:p>
    <w:p w14:paraId="564C42AA" w14:textId="304E2C22" w:rsidR="00B45517" w:rsidRPr="00537B46" w:rsidRDefault="00B45517" w:rsidP="0086799D">
      <w:pPr>
        <w:pStyle w:val="Loendilik"/>
        <w:numPr>
          <w:ilvl w:val="0"/>
          <w:numId w:val="11"/>
        </w:numPr>
        <w:rPr>
          <w:rFonts w:cs="Times New Roman"/>
        </w:rPr>
      </w:pPr>
      <w:r w:rsidRPr="00537B46">
        <w:rPr>
          <w:rFonts w:cs="Times New Roman"/>
        </w:rPr>
        <w:t>muud eluloolised andmed, mida taotleja esitab.</w:t>
      </w:r>
    </w:p>
    <w:p w14:paraId="0DB2F568" w14:textId="77777777" w:rsidR="00B45517" w:rsidRDefault="00B45517" w:rsidP="00B45517">
      <w:pPr>
        <w:rPr>
          <w:highlight w:val="yellow"/>
        </w:rPr>
      </w:pPr>
    </w:p>
    <w:p w14:paraId="772E4430" w14:textId="20657224" w:rsidR="00B45517" w:rsidRPr="00D73A4E" w:rsidRDefault="00B45517" w:rsidP="00B45517">
      <w:pPr>
        <w:jc w:val="both"/>
      </w:pPr>
      <w:r w:rsidRPr="00B45517">
        <w:t>Eluloolisi andmeid küsitakse selleks, et hinnata rahvusvahelise kaitse vajaduse põhjendatust ja elamisloa andmisest või selle pikendamisest keeldumise aluste olemasolu. Elulooliste andmete töötlemine on vajalik, et PPA saaks elamisloa või selle pikendamise taotluse menetlemisel arvesse võtta kõiki tähtsust omavaid asjaolusid ning teha õige ja kaalutlusvigadeta otsuse.</w:t>
      </w:r>
      <w:r>
        <w:t xml:space="preserve"> </w:t>
      </w:r>
      <w:r>
        <w:lastRenderedPageBreak/>
        <w:t xml:space="preserve">Eluloolisi andmeid ei ole võimalik lõpliku täpsusega sätestada, taotleja võib oma taotluse põhistamisel pidada oluliseks ka selliseid eluloolisi andmeid, mida ei ole </w:t>
      </w:r>
      <w:proofErr w:type="spellStart"/>
      <w:r>
        <w:t>RAKS-i</w:t>
      </w:r>
      <w:proofErr w:type="spellEnd"/>
      <w:r>
        <w:t xml:space="preserve"> andmekoosseisuna võimalik ette näha.</w:t>
      </w:r>
      <w:r w:rsidR="00D44EAE">
        <w:t xml:space="preserve"> </w:t>
      </w:r>
      <w:r w:rsidR="00D44EAE" w:rsidRPr="00D73A4E">
        <w:t xml:space="preserve">Näiteks võivad taotlejad esitada olulisi eluloolisi andmeid oma poliitiliste vaadete välja kujunemise kohta, mis võimaldavad </w:t>
      </w:r>
      <w:proofErr w:type="spellStart"/>
      <w:r w:rsidR="00150D8E" w:rsidRPr="00537B46">
        <w:t>PPA</w:t>
      </w:r>
      <w:r w:rsidR="00E94660">
        <w:t>-</w:t>
      </w:r>
      <w:r w:rsidR="00D44EAE" w:rsidRPr="00537B46">
        <w:t>l</w:t>
      </w:r>
      <w:proofErr w:type="spellEnd"/>
      <w:r w:rsidR="00D44EAE" w:rsidRPr="00D73A4E">
        <w:t xml:space="preserve"> hinnata taotleja ütluste usutavust ja poliitiliste vaadete </w:t>
      </w:r>
      <w:r w:rsidR="00C30C95" w:rsidRPr="00D73A4E">
        <w:t xml:space="preserve">olemasolu ja </w:t>
      </w:r>
      <w:r w:rsidR="00D44EAE" w:rsidRPr="00D73A4E">
        <w:t xml:space="preserve">püsivust. </w:t>
      </w:r>
    </w:p>
    <w:p w14:paraId="7F3E4EFA" w14:textId="77777777" w:rsidR="003F1639" w:rsidRDefault="003F1639" w:rsidP="00B45517">
      <w:pPr>
        <w:jc w:val="both"/>
      </w:pPr>
    </w:p>
    <w:p w14:paraId="13ADCF95" w14:textId="0C297D4C" w:rsidR="003F1639" w:rsidRPr="00B3505E" w:rsidRDefault="003F1639" w:rsidP="00B45517">
      <w:pPr>
        <w:jc w:val="both"/>
        <w:rPr>
          <w:b/>
          <w:color w:val="4472C4" w:themeColor="accent1"/>
        </w:rPr>
      </w:pPr>
      <w:r w:rsidRPr="00B3505E">
        <w:rPr>
          <w:b/>
          <w:color w:val="4472C4" w:themeColor="accent1"/>
        </w:rPr>
        <w:t>5) Menetluses otsuse tegemise aluseks olevad</w:t>
      </w:r>
      <w:r w:rsidR="00C761E5" w:rsidRPr="00B3505E">
        <w:rPr>
          <w:b/>
          <w:color w:val="4472C4" w:themeColor="accent1"/>
        </w:rPr>
        <w:t xml:space="preserve"> ja otsuse</w:t>
      </w:r>
      <w:r w:rsidRPr="00B3505E">
        <w:rPr>
          <w:b/>
          <w:color w:val="4472C4" w:themeColor="accent1"/>
        </w:rPr>
        <w:t xml:space="preserve"> andmed</w:t>
      </w:r>
    </w:p>
    <w:p w14:paraId="006472D8" w14:textId="77777777" w:rsidR="003F1639" w:rsidRDefault="003F1639" w:rsidP="00B45517">
      <w:pPr>
        <w:jc w:val="both"/>
        <w:rPr>
          <w:u w:val="single"/>
        </w:rPr>
      </w:pPr>
    </w:p>
    <w:p w14:paraId="1BAF7D2D" w14:textId="77777777" w:rsidR="003F1639" w:rsidRPr="00537B46" w:rsidRDefault="003F1639" w:rsidP="0086799D">
      <w:pPr>
        <w:pStyle w:val="Loendilik"/>
        <w:numPr>
          <w:ilvl w:val="0"/>
          <w:numId w:val="12"/>
        </w:numPr>
        <w:rPr>
          <w:rFonts w:cs="Times New Roman"/>
        </w:rPr>
      </w:pPr>
      <w:r w:rsidRPr="00537B46">
        <w:rPr>
          <w:rFonts w:cs="Times New Roman"/>
        </w:rPr>
        <w:t>andmed välismaalase päritoluriigi, reisiteekonna ning Eestisse saabumise ja Eestis viibimise kohta;</w:t>
      </w:r>
    </w:p>
    <w:p w14:paraId="31D6961E" w14:textId="77777777" w:rsidR="00AC6B8F" w:rsidRPr="00537B46" w:rsidRDefault="00AC6B8F" w:rsidP="0086799D">
      <w:pPr>
        <w:pStyle w:val="Loendilik"/>
        <w:numPr>
          <w:ilvl w:val="0"/>
          <w:numId w:val="12"/>
        </w:numPr>
        <w:rPr>
          <w:rFonts w:cs="Times New Roman"/>
        </w:rPr>
      </w:pPr>
      <w:r w:rsidRPr="001E23F0">
        <w:rPr>
          <w:rFonts w:cs="Times New Roman"/>
          <w:szCs w:val="24"/>
        </w:rPr>
        <w:t>andmed rahvusvahelise kaitse taotlus</w:t>
      </w:r>
      <w:r>
        <w:rPr>
          <w:rFonts w:cs="Times New Roman"/>
          <w:szCs w:val="24"/>
        </w:rPr>
        <w:t xml:space="preserve">e, sealhulgas </w:t>
      </w:r>
      <w:r w:rsidRPr="001E23F0">
        <w:rPr>
          <w:rFonts w:cs="Times New Roman"/>
          <w:szCs w:val="24"/>
        </w:rPr>
        <w:t>varasemate või muude kaitsetaotluste kohta;</w:t>
      </w:r>
    </w:p>
    <w:p w14:paraId="1445C12A" w14:textId="3C555CD1" w:rsidR="003F1639" w:rsidRPr="00537B46" w:rsidRDefault="003F1639" w:rsidP="0086799D">
      <w:pPr>
        <w:pStyle w:val="Loendilik"/>
        <w:numPr>
          <w:ilvl w:val="0"/>
          <w:numId w:val="12"/>
        </w:numPr>
        <w:rPr>
          <w:rFonts w:cs="Times New Roman"/>
        </w:rPr>
      </w:pPr>
      <w:r w:rsidRPr="00537B46">
        <w:rPr>
          <w:rFonts w:cs="Times New Roman"/>
        </w:rPr>
        <w:t>andmed rahvusvahelise kaitse taotlemise põhjuse kohta, sealhulgas isikliku vestluse protokoll, stenogramm ja helisalvestis;</w:t>
      </w:r>
    </w:p>
    <w:p w14:paraId="5310203A" w14:textId="1D9E89A7" w:rsidR="003F1639" w:rsidRPr="00537B46" w:rsidRDefault="003F1639" w:rsidP="0086799D">
      <w:pPr>
        <w:pStyle w:val="Loendilik"/>
        <w:numPr>
          <w:ilvl w:val="0"/>
          <w:numId w:val="12"/>
        </w:numPr>
        <w:rPr>
          <w:rFonts w:cs="Times New Roman"/>
        </w:rPr>
      </w:pPr>
      <w:r w:rsidRPr="00537B46">
        <w:rPr>
          <w:rFonts w:cs="Times New Roman"/>
        </w:rPr>
        <w:t>elamisloa taotlemise põhjus ning välismaalase elamisloa või elamisõiguse andmed teises riigis;</w:t>
      </w:r>
    </w:p>
    <w:p w14:paraId="190BE3DA" w14:textId="0E787D32" w:rsidR="00B828B9" w:rsidRPr="00537B46" w:rsidRDefault="00B828B9" w:rsidP="0086799D">
      <w:pPr>
        <w:pStyle w:val="Loendilik"/>
        <w:numPr>
          <w:ilvl w:val="0"/>
          <w:numId w:val="12"/>
        </w:numPr>
        <w:rPr>
          <w:rFonts w:cs="Times New Roman"/>
        </w:rPr>
      </w:pPr>
      <w:r w:rsidRPr="001E23F0">
        <w:rPr>
          <w:rFonts w:cs="Times New Roman"/>
          <w:szCs w:val="24"/>
        </w:rPr>
        <w:t>muu välismaalasega või tema taotlusega seotud oluline teave, mida välismaalane peab oluliseks esitada</w:t>
      </w:r>
      <w:r w:rsidR="00C761E5">
        <w:rPr>
          <w:rFonts w:cs="Times New Roman"/>
          <w:szCs w:val="24"/>
        </w:rPr>
        <w:t>;</w:t>
      </w:r>
    </w:p>
    <w:p w14:paraId="07BAD3B0" w14:textId="430E5094" w:rsidR="00C761E5" w:rsidRPr="00537B46" w:rsidRDefault="00C761E5" w:rsidP="0086799D">
      <w:pPr>
        <w:pStyle w:val="Loendilik"/>
        <w:numPr>
          <w:ilvl w:val="0"/>
          <w:numId w:val="12"/>
        </w:numPr>
        <w:rPr>
          <w:rFonts w:cs="Times New Roman"/>
        </w:rPr>
      </w:pPr>
      <w:r w:rsidRPr="001E23F0">
        <w:rPr>
          <w:rFonts w:cs="Times New Roman"/>
          <w:szCs w:val="24"/>
        </w:rPr>
        <w:t>menetlustoimingu andmed ning otsuse ja selle vaidlustamise andmed</w:t>
      </w:r>
      <w:r>
        <w:rPr>
          <w:rFonts w:cs="Times New Roman"/>
          <w:szCs w:val="24"/>
        </w:rPr>
        <w:t>.</w:t>
      </w:r>
    </w:p>
    <w:p w14:paraId="2FDE876F" w14:textId="3AC726E5" w:rsidR="003F1639" w:rsidRDefault="003F1639" w:rsidP="003F1639"/>
    <w:p w14:paraId="02E39ABF" w14:textId="48FC7B2D" w:rsidR="003F1639" w:rsidRDefault="003F1639" w:rsidP="001D0120">
      <w:pPr>
        <w:jc w:val="both"/>
      </w:pPr>
      <w:r>
        <w:t>Nimetatud on põhilised andmed, mille alusel tehakse otsus rahvusvahelise kaitse</w:t>
      </w:r>
      <w:r w:rsidR="00395A3C">
        <w:t xml:space="preserve"> </w:t>
      </w:r>
      <w:r w:rsidR="00395A3C" w:rsidRPr="00D73A4E">
        <w:t>taotluse menetluses</w:t>
      </w:r>
      <w:r w:rsidR="001D0120" w:rsidRPr="00D73A4E">
        <w:t>,</w:t>
      </w:r>
      <w:r w:rsidR="001D0120">
        <w:t xml:space="preserve"> ajutise kaitse</w:t>
      </w:r>
      <w:r w:rsidR="00395A3C">
        <w:t xml:space="preserve"> </w:t>
      </w:r>
      <w:r w:rsidR="00395A3C" w:rsidRPr="00D73A4E">
        <w:t>menetluses ja</w:t>
      </w:r>
      <w:r w:rsidR="001D0120" w:rsidRPr="00D73A4E">
        <w:t xml:space="preserve"> </w:t>
      </w:r>
      <w:r w:rsidR="001D0120">
        <w:t xml:space="preserve">teisele EL riigile üleandmise </w:t>
      </w:r>
      <w:r>
        <w:t>menetluses</w:t>
      </w:r>
      <w:r w:rsidR="001D0120">
        <w:t>. Välismaalane esitab kõik olemasolevad andmed</w:t>
      </w:r>
      <w:r w:rsidR="001E43CC">
        <w:t xml:space="preserve">, </w:t>
      </w:r>
      <w:r w:rsidR="001E43CC" w:rsidRPr="00D73A4E">
        <w:t>eelkõige põhjendused</w:t>
      </w:r>
      <w:r w:rsidR="001E43CC">
        <w:t>,</w:t>
      </w:r>
      <w:r w:rsidR="001D0120">
        <w:t xml:space="preserve"> selle kohta, miks ta taotleb Eesti riigilt kaitset</w:t>
      </w:r>
      <w:r w:rsidR="001E43CC">
        <w:t xml:space="preserve"> </w:t>
      </w:r>
      <w:r w:rsidR="001E43CC" w:rsidRPr="00D73A4E">
        <w:t>ja miks tema jaoks ei ole turvaline pöörduda tagasi kodumaale või turvalisse kolmandasse riiki.</w:t>
      </w:r>
      <w:r w:rsidR="001D0120">
        <w:t xml:space="preserve"> Sellega seonduvalt peab PPA </w:t>
      </w:r>
      <w:r w:rsidR="005E066A" w:rsidRPr="00D73A4E">
        <w:t>esmalt</w:t>
      </w:r>
      <w:r w:rsidR="001D0120">
        <w:t xml:space="preserve"> hindama, kas Eesti on </w:t>
      </w:r>
      <w:r w:rsidR="005E066A" w:rsidRPr="00D73A4E">
        <w:t xml:space="preserve">välismaalase esitatud rahvusvahelise kaitse </w:t>
      </w:r>
      <w:r w:rsidR="001D0120">
        <w:t xml:space="preserve">taotluse menetlemise eest vastutav riik. </w:t>
      </w:r>
      <w:r w:rsidR="005E066A" w:rsidRPr="00D73A4E">
        <w:t>Kui Eesti on vastutav, siis tuleb hinnata, kas taotlus tuleb sisuliselt läbi vaadata või läbi vaatamata jätta (mittelubatavad taotlused)</w:t>
      </w:r>
      <w:r w:rsidR="005E066A">
        <w:t xml:space="preserve">. </w:t>
      </w:r>
      <w:r w:rsidR="005E066A" w:rsidRPr="00D73A4E">
        <w:t>Kui taotlus on lubatav, siis alustatakse sisulist taotluse läbi vaatamist ja hinnatakse taotluse põhjendatust</w:t>
      </w:r>
      <w:r w:rsidR="00C36366" w:rsidRPr="00D73A4E">
        <w:t xml:space="preserve"> taotleja esitatud selgituste ning </w:t>
      </w:r>
      <w:r w:rsidR="00457A1A">
        <w:t>PPA</w:t>
      </w:r>
      <w:r w:rsidR="00C36366" w:rsidRPr="00D73A4E">
        <w:t xml:space="preserve"> kogutud andmete põhjal</w:t>
      </w:r>
      <w:r w:rsidR="005E066A">
        <w:t xml:space="preserve">. </w:t>
      </w:r>
      <w:r w:rsidR="00C761E5">
        <w:t xml:space="preserve">Täiendavalt töödeldakse </w:t>
      </w:r>
      <w:proofErr w:type="spellStart"/>
      <w:r w:rsidR="00C761E5">
        <w:t>RAKS-is</w:t>
      </w:r>
      <w:proofErr w:type="spellEnd"/>
      <w:r w:rsidR="00C761E5">
        <w:t xml:space="preserve"> ka menetlustoimingute andmeid</w:t>
      </w:r>
      <w:r w:rsidR="00C36366">
        <w:t>. N</w:t>
      </w:r>
      <w:r w:rsidR="00C761E5">
        <w:t xml:space="preserve">äiteks kutse vestlusele vormistatakse elektrooniliselt </w:t>
      </w:r>
      <w:proofErr w:type="spellStart"/>
      <w:r w:rsidR="00C761E5">
        <w:t>RAKS-i</w:t>
      </w:r>
      <w:proofErr w:type="spellEnd"/>
      <w:r w:rsidR="00C761E5">
        <w:t xml:space="preserve"> kaudu. </w:t>
      </w:r>
      <w:r w:rsidR="00C36366" w:rsidRPr="00D73A4E">
        <w:t>Samuti väljastatakse RAKS kaudu rahvusvahelise kaitse taotleja tunnistus</w:t>
      </w:r>
      <w:r w:rsidR="00C36366">
        <w:t>.</w:t>
      </w:r>
      <w:r w:rsidR="00C761E5">
        <w:t xml:space="preserve"> Samuti töödeldakse </w:t>
      </w:r>
      <w:proofErr w:type="spellStart"/>
      <w:r w:rsidR="00C761E5">
        <w:t>RAKS-is</w:t>
      </w:r>
      <w:proofErr w:type="spellEnd"/>
      <w:r w:rsidR="00C761E5">
        <w:t xml:space="preserve"> menetluses tehtud otsuse ja selle vaidlustamise andmeid.</w:t>
      </w:r>
    </w:p>
    <w:p w14:paraId="3B83D0C2" w14:textId="77777777" w:rsidR="001D0120" w:rsidRDefault="001D0120" w:rsidP="001D0120">
      <w:pPr>
        <w:jc w:val="both"/>
      </w:pPr>
    </w:p>
    <w:p w14:paraId="6DAEFDFE" w14:textId="77EE20DC" w:rsidR="001D0120" w:rsidRPr="00B3505E" w:rsidRDefault="001D0120" w:rsidP="001D0120">
      <w:pPr>
        <w:jc w:val="both"/>
        <w:rPr>
          <w:b/>
          <w:color w:val="4472C4" w:themeColor="accent1"/>
        </w:rPr>
      </w:pPr>
      <w:r w:rsidRPr="00B3505E">
        <w:rPr>
          <w:b/>
          <w:color w:val="4472C4" w:themeColor="accent1"/>
        </w:rPr>
        <w:t>6) Perekonnaliikmete andmed</w:t>
      </w:r>
    </w:p>
    <w:p w14:paraId="236B698C" w14:textId="77777777" w:rsidR="001D0120" w:rsidRDefault="001D0120" w:rsidP="001D0120">
      <w:pPr>
        <w:jc w:val="both"/>
        <w:rPr>
          <w:u w:val="single"/>
        </w:rPr>
      </w:pPr>
    </w:p>
    <w:p w14:paraId="6E59BE7B" w14:textId="0126B1FE" w:rsidR="001D0120" w:rsidRPr="00537B46" w:rsidRDefault="001D0120" w:rsidP="0086799D">
      <w:pPr>
        <w:pStyle w:val="Loendilik"/>
        <w:numPr>
          <w:ilvl w:val="0"/>
          <w:numId w:val="13"/>
        </w:numPr>
        <w:rPr>
          <w:rFonts w:cs="Times New Roman"/>
          <w:u w:val="single"/>
        </w:rPr>
      </w:pPr>
      <w:r w:rsidRPr="001E23F0">
        <w:rPr>
          <w:rFonts w:cs="Times New Roman"/>
          <w:szCs w:val="24"/>
        </w:rPr>
        <w:t xml:space="preserve">välismaalase Eestis elavate perekonnaliikmete, muude sugulaste ja tuttavate </w:t>
      </w:r>
      <w:r w:rsidRPr="00663719">
        <w:rPr>
          <w:rFonts w:cs="Times New Roman"/>
          <w:szCs w:val="24"/>
        </w:rPr>
        <w:t>üldandmed, sünnikoht ja perekonnaseisuandmed</w:t>
      </w:r>
      <w:r>
        <w:rPr>
          <w:rFonts w:cs="Times New Roman"/>
          <w:szCs w:val="24"/>
        </w:rPr>
        <w:t xml:space="preserve">, </w:t>
      </w:r>
      <w:r w:rsidRPr="00663719">
        <w:rPr>
          <w:rFonts w:cs="Times New Roman"/>
          <w:szCs w:val="24"/>
        </w:rPr>
        <w:t>seos välismaalasega</w:t>
      </w:r>
      <w:r>
        <w:rPr>
          <w:rFonts w:cs="Times New Roman"/>
          <w:szCs w:val="24"/>
        </w:rPr>
        <w:t xml:space="preserve"> ning legaalse sissetuleku andmed, kui välismaalane on taotlenud luba tema juures menetluse ajal elada</w:t>
      </w:r>
      <w:r w:rsidRPr="001E23F0">
        <w:rPr>
          <w:rFonts w:cs="Times New Roman"/>
          <w:szCs w:val="24"/>
        </w:rPr>
        <w:t>;</w:t>
      </w:r>
    </w:p>
    <w:p w14:paraId="4644A7C0" w14:textId="57CC985E" w:rsidR="001D0120" w:rsidRPr="00537B46" w:rsidRDefault="001D0120" w:rsidP="0086799D">
      <w:pPr>
        <w:pStyle w:val="Loendilik"/>
        <w:numPr>
          <w:ilvl w:val="0"/>
          <w:numId w:val="13"/>
        </w:numPr>
        <w:rPr>
          <w:rFonts w:cs="Times New Roman"/>
          <w:u w:val="single"/>
        </w:rPr>
      </w:pPr>
      <w:r w:rsidRPr="001E23F0">
        <w:rPr>
          <w:rFonts w:cs="Times New Roman"/>
          <w:szCs w:val="24"/>
        </w:rPr>
        <w:t xml:space="preserve">välismaalase teises </w:t>
      </w:r>
      <w:r w:rsidR="00D5479E">
        <w:rPr>
          <w:rFonts w:cs="Times New Roman"/>
          <w:szCs w:val="24"/>
        </w:rPr>
        <w:t>EL-i</w:t>
      </w:r>
      <w:r w:rsidRPr="001E23F0">
        <w:rPr>
          <w:rFonts w:cs="Times New Roman"/>
          <w:szCs w:val="24"/>
        </w:rPr>
        <w:t xml:space="preserve"> liikmesriigis elavate perekonnaliikmete </w:t>
      </w:r>
      <w:r w:rsidRPr="00663719">
        <w:rPr>
          <w:rFonts w:cs="Times New Roman"/>
          <w:szCs w:val="24"/>
        </w:rPr>
        <w:t>üldandmed, sünnikoht ja perekonnaseisuandmed</w:t>
      </w:r>
      <w:r>
        <w:rPr>
          <w:rFonts w:cs="Times New Roman"/>
          <w:szCs w:val="24"/>
        </w:rPr>
        <w:t xml:space="preserve"> ning </w:t>
      </w:r>
      <w:r w:rsidRPr="00663719">
        <w:rPr>
          <w:rFonts w:cs="Times New Roman"/>
          <w:szCs w:val="24"/>
        </w:rPr>
        <w:t>seos välismaalasega</w:t>
      </w:r>
      <w:r w:rsidR="00B828B9">
        <w:rPr>
          <w:rFonts w:cs="Times New Roman"/>
          <w:szCs w:val="24"/>
        </w:rPr>
        <w:t>.</w:t>
      </w:r>
    </w:p>
    <w:p w14:paraId="2FF78FA4" w14:textId="77777777" w:rsidR="001D0120" w:rsidRDefault="001D0120" w:rsidP="001D0120">
      <w:pPr>
        <w:ind w:left="360"/>
        <w:rPr>
          <w:u w:val="single"/>
        </w:rPr>
      </w:pPr>
    </w:p>
    <w:p w14:paraId="3EE7F0CF" w14:textId="6E25F135" w:rsidR="001D0120" w:rsidRDefault="001D0120" w:rsidP="001D0120">
      <w:pPr>
        <w:jc w:val="both"/>
      </w:pPr>
      <w:r>
        <w:t xml:space="preserve">Perekonnaliikmete andmed on vajalikud </w:t>
      </w:r>
      <w:r w:rsidRPr="00D73A4E">
        <w:t xml:space="preserve">perekonna </w:t>
      </w:r>
      <w:r w:rsidR="008F33E2" w:rsidRPr="00D73A4E">
        <w:t xml:space="preserve">ühtsuse tagamiseks ja laste õiguste kaitsmiseks </w:t>
      </w:r>
      <w:r w:rsidR="008F33E2">
        <w:t xml:space="preserve">st eelkõige </w:t>
      </w:r>
      <w:r>
        <w:t>perekonna taasühinemise menetluse läbiviimiseks</w:t>
      </w:r>
      <w:r w:rsidR="008F33E2">
        <w:t>. Samuti</w:t>
      </w:r>
      <w:r>
        <w:t xml:space="preserve"> on </w:t>
      </w:r>
      <w:proofErr w:type="spellStart"/>
      <w:r>
        <w:t>PPA-l</w:t>
      </w:r>
      <w:proofErr w:type="spellEnd"/>
      <w:r>
        <w:t xml:space="preserve"> kohustus võimalikult vara alustada saatjata alaealise perekonnaliikmete otsimist</w:t>
      </w:r>
      <w:r w:rsidR="008F33E2">
        <w:t xml:space="preserve">, </w:t>
      </w:r>
      <w:r w:rsidR="008F33E2" w:rsidRPr="00D73A4E">
        <w:t>et laps saaks kasvada oma perekonnas</w:t>
      </w:r>
      <w:r w:rsidR="008F33E2">
        <w:t>.</w:t>
      </w:r>
      <w:r>
        <w:t xml:space="preserve"> Perekonnaliikme legaalse sissetuleku andmed on vajalikud, et PPA saaks hinnata, kas perekonnaliikmel on taotleja ülalpidamiseks </w:t>
      </w:r>
      <w:r w:rsidR="008F33E2" w:rsidRPr="00D73A4E">
        <w:t>Eestis või teises liikmesriigis elades</w:t>
      </w:r>
      <w:r w:rsidR="008F33E2">
        <w:t xml:space="preserve">, </w:t>
      </w:r>
      <w:r>
        <w:t xml:space="preserve">piisav sissetulek või mitte. </w:t>
      </w:r>
    </w:p>
    <w:p w14:paraId="0C7E89BF" w14:textId="77777777" w:rsidR="001A0B0E" w:rsidRDefault="001A0B0E" w:rsidP="001D0120">
      <w:pPr>
        <w:jc w:val="both"/>
      </w:pPr>
    </w:p>
    <w:p w14:paraId="0E177CBC" w14:textId="71909057" w:rsidR="001A0B0E" w:rsidRPr="001A0B0E" w:rsidRDefault="001A0B0E" w:rsidP="001D0120">
      <w:pPr>
        <w:jc w:val="both"/>
        <w:rPr>
          <w:b/>
          <w:color w:val="4472C4" w:themeColor="accent1"/>
        </w:rPr>
      </w:pPr>
      <w:r w:rsidRPr="00B3505E">
        <w:rPr>
          <w:b/>
          <w:color w:val="4472C4" w:themeColor="accent1"/>
        </w:rPr>
        <w:lastRenderedPageBreak/>
        <w:t>7) Terviseseisundi andmed</w:t>
      </w:r>
    </w:p>
    <w:p w14:paraId="2F0EE46A" w14:textId="77777777" w:rsidR="00B45517" w:rsidRDefault="00B45517" w:rsidP="001A0B0E"/>
    <w:p w14:paraId="24BBB764" w14:textId="77777777" w:rsidR="001A0B0E" w:rsidRPr="00537B46" w:rsidRDefault="001A0B0E" w:rsidP="0086799D">
      <w:pPr>
        <w:pStyle w:val="Loendilik"/>
        <w:numPr>
          <w:ilvl w:val="0"/>
          <w:numId w:val="14"/>
        </w:numPr>
        <w:rPr>
          <w:rFonts w:cs="Times New Roman"/>
        </w:rPr>
      </w:pPr>
      <w:r w:rsidRPr="00537B46">
        <w:rPr>
          <w:rFonts w:cs="Times New Roman"/>
        </w:rPr>
        <w:t>välismaalase terviseseisundi andmed;</w:t>
      </w:r>
    </w:p>
    <w:p w14:paraId="5077506B" w14:textId="61FFE280" w:rsidR="001A0B0E" w:rsidRPr="00537B46" w:rsidRDefault="001A0B0E" w:rsidP="0086799D">
      <w:pPr>
        <w:pStyle w:val="Loendilik"/>
        <w:numPr>
          <w:ilvl w:val="0"/>
          <w:numId w:val="14"/>
        </w:numPr>
        <w:rPr>
          <w:rFonts w:cs="Times New Roman"/>
        </w:rPr>
      </w:pPr>
      <w:r w:rsidRPr="00537B46">
        <w:rPr>
          <w:rFonts w:cs="Times New Roman"/>
        </w:rPr>
        <w:t>välismaalase menetlusliku eritagatise ja vastuvõtu erivajaduse andmed;</w:t>
      </w:r>
    </w:p>
    <w:p w14:paraId="72F1AF96" w14:textId="77777777" w:rsidR="001A0B0E" w:rsidRDefault="001A0B0E" w:rsidP="001A0B0E"/>
    <w:p w14:paraId="75668885" w14:textId="4DCF25BB" w:rsidR="001A0B0E" w:rsidRDefault="001A0B0E" w:rsidP="001A0B0E">
      <w:pPr>
        <w:jc w:val="both"/>
      </w:pPr>
      <w:r>
        <w:t xml:space="preserve">Eespool on kirjeldatud pädevate asutuste kohustust </w:t>
      </w:r>
      <w:r w:rsidR="000550EC" w:rsidRPr="00D73A4E">
        <w:t>hinnata</w:t>
      </w:r>
      <w:r w:rsidR="000550EC">
        <w:t xml:space="preserve"> </w:t>
      </w:r>
      <w:r w:rsidR="000550EC" w:rsidRPr="00D73A4E">
        <w:t>välismaalase vajadust menetluslike eritagatisteks, et inimene saaks tulemuslikult menetluses osaleda ning kohustust hinnata vastuvõtu erivajadusi ning</w:t>
      </w:r>
      <w:r w:rsidR="000550EC">
        <w:t xml:space="preserve"> </w:t>
      </w:r>
      <w:r>
        <w:t xml:space="preserve">tagada taotlejale tema erivajadust arvestav tugi. </w:t>
      </w:r>
      <w:r w:rsidR="000550EC" w:rsidRPr="00D73A4E">
        <w:t xml:space="preserve">Näiteks võib rase naine vajada rahvusvahelise kaitse vajaduse menetluse käigus toimuva põhjaliku vestluse käigus rohkem pause ja liikumispuudega inimene võib vajada täiendavat abi majutuskeskuses enda teenindamiseks. Samuti võib inimese tervislik seisund, näiteks stressi järgse trauma sündroom või tuberkuloos, tingida olukorra, et menetlustoimingud tuleb ajutiselt peatada ning nendega saab jätkata alles siis kui inimese tervislik seisund on paranenud. </w:t>
      </w:r>
      <w:r w:rsidR="003C2789" w:rsidRPr="00D73A4E">
        <w:t xml:space="preserve">Tulenevalt rahvusvahelise kaitse menetluse spetsiifikast, on tegemist välismaalastega, kes on olnud sunnitud põgenema kodumaalt ning on üle elanud traumeerivaid olukordi ja keda on väärkoheldud. Seetõttu on vajadus korraldada ka kohtuarstlikke ekspertiise, et tuvastada väärkohtlemise asjaolusid või hinnata lapse vanust. </w:t>
      </w:r>
      <w:r>
        <w:t xml:space="preserve">Selleks tuleb töödelda välismaalase terviseseisundi andmeid ning sellest tulenevalt pakkuda talle vajalikku tuge. Samuti on terviseseisundi andmete töötlemine vajalik juhul kui välismaalasest lähtub oht rahva tervisele. </w:t>
      </w:r>
    </w:p>
    <w:p w14:paraId="56E5CE1A" w14:textId="77777777" w:rsidR="00B828B9" w:rsidRDefault="00B828B9" w:rsidP="001A0B0E">
      <w:pPr>
        <w:jc w:val="both"/>
      </w:pPr>
    </w:p>
    <w:p w14:paraId="05339EDB" w14:textId="16216DD6" w:rsidR="00B828B9" w:rsidRPr="00B3505E" w:rsidRDefault="00B828B9" w:rsidP="001A0B0E">
      <w:pPr>
        <w:jc w:val="both"/>
        <w:rPr>
          <w:b/>
        </w:rPr>
      </w:pPr>
      <w:r w:rsidRPr="00B3505E">
        <w:rPr>
          <w:b/>
          <w:bCs/>
          <w:color w:val="4472C4" w:themeColor="accent1"/>
        </w:rPr>
        <w:t>8) Majutami</w:t>
      </w:r>
      <w:r w:rsidR="008F4BC5">
        <w:rPr>
          <w:b/>
          <w:bCs/>
          <w:color w:val="4472C4" w:themeColor="accent1"/>
        </w:rPr>
        <w:t>s</w:t>
      </w:r>
      <w:r w:rsidRPr="00B3505E">
        <w:rPr>
          <w:b/>
          <w:bCs/>
          <w:color w:val="4472C4" w:themeColor="accent1"/>
        </w:rPr>
        <w:t>e</w:t>
      </w:r>
      <w:r w:rsidR="00D065F4" w:rsidRPr="00B3505E">
        <w:rPr>
          <w:b/>
          <w:bCs/>
          <w:color w:val="4472C4" w:themeColor="accent1"/>
        </w:rPr>
        <w:t>,</w:t>
      </w:r>
      <w:r w:rsidRPr="00B3505E">
        <w:rPr>
          <w:b/>
          <w:bCs/>
          <w:color w:val="4472C4" w:themeColor="accent1"/>
        </w:rPr>
        <w:t xml:space="preserve"> järelevalvemeetme</w:t>
      </w:r>
      <w:r w:rsidR="008F4BC5">
        <w:rPr>
          <w:b/>
          <w:bCs/>
          <w:color w:val="4472C4" w:themeColor="accent1"/>
        </w:rPr>
        <w:t>te</w:t>
      </w:r>
      <w:r w:rsidR="0039707A">
        <w:rPr>
          <w:b/>
          <w:bCs/>
          <w:color w:val="4472C4" w:themeColor="accent1"/>
        </w:rPr>
        <w:t>, kinnipidamise</w:t>
      </w:r>
      <w:r w:rsidR="00D065F4" w:rsidRPr="00B3505E">
        <w:rPr>
          <w:b/>
          <w:bCs/>
          <w:color w:val="4472C4" w:themeColor="accent1"/>
        </w:rPr>
        <w:t xml:space="preserve"> ja </w:t>
      </w:r>
      <w:r w:rsidR="00050555" w:rsidRPr="00B3505E">
        <w:rPr>
          <w:b/>
          <w:bCs/>
          <w:color w:val="4472C4" w:themeColor="accent1"/>
        </w:rPr>
        <w:t>sissetuleku andmed</w:t>
      </w:r>
    </w:p>
    <w:p w14:paraId="3CED8D1D" w14:textId="77777777" w:rsidR="00B828B9" w:rsidRDefault="00B828B9" w:rsidP="001A0B0E">
      <w:pPr>
        <w:jc w:val="both"/>
        <w:rPr>
          <w:u w:val="single"/>
        </w:rPr>
      </w:pPr>
    </w:p>
    <w:p w14:paraId="52D905F5" w14:textId="11362F78" w:rsidR="00B828B9" w:rsidRPr="00537B46" w:rsidRDefault="00B828B9" w:rsidP="0086799D">
      <w:pPr>
        <w:pStyle w:val="Loendilik"/>
        <w:numPr>
          <w:ilvl w:val="0"/>
          <w:numId w:val="15"/>
        </w:numPr>
        <w:rPr>
          <w:rFonts w:cs="Times New Roman"/>
        </w:rPr>
      </w:pPr>
      <w:r w:rsidRPr="00537B46">
        <w:rPr>
          <w:rFonts w:cs="Times New Roman"/>
        </w:rPr>
        <w:t>andmed välismaalase majutamise kohta;</w:t>
      </w:r>
    </w:p>
    <w:p w14:paraId="53C4D5AC" w14:textId="4BF4008B" w:rsidR="00D065F4" w:rsidRPr="00537B46" w:rsidRDefault="00D065F4" w:rsidP="0086799D">
      <w:pPr>
        <w:pStyle w:val="Loendilik"/>
        <w:numPr>
          <w:ilvl w:val="0"/>
          <w:numId w:val="15"/>
        </w:numPr>
        <w:rPr>
          <w:rFonts w:cs="Times New Roman"/>
        </w:rPr>
      </w:pPr>
      <w:r w:rsidRPr="00537B46">
        <w:rPr>
          <w:rFonts w:cs="Times New Roman"/>
        </w:rPr>
        <w:t>andmed välismaalase ülalpidamise ja legaalse sissetuleku kohta;</w:t>
      </w:r>
    </w:p>
    <w:p w14:paraId="6AC66E6E" w14:textId="217D8220" w:rsidR="00B828B9" w:rsidRPr="00537B46" w:rsidRDefault="00B828B9" w:rsidP="0086799D">
      <w:pPr>
        <w:pStyle w:val="Loendilik"/>
        <w:numPr>
          <w:ilvl w:val="0"/>
          <w:numId w:val="15"/>
        </w:numPr>
        <w:rPr>
          <w:rFonts w:cs="Times New Roman"/>
        </w:rPr>
      </w:pPr>
      <w:r w:rsidRPr="00537B46">
        <w:rPr>
          <w:rFonts w:cs="Times New Roman"/>
        </w:rPr>
        <w:t>andmed järelevalvemeetme kohaldamise</w:t>
      </w:r>
      <w:r w:rsidR="00C761E5" w:rsidRPr="00537B46">
        <w:rPr>
          <w:rFonts w:cs="Times New Roman"/>
        </w:rPr>
        <w:t xml:space="preserve"> ja selle vaidlustamise</w:t>
      </w:r>
      <w:r w:rsidRPr="00537B46">
        <w:rPr>
          <w:rFonts w:cs="Times New Roman"/>
        </w:rPr>
        <w:t xml:space="preserve"> kohta;</w:t>
      </w:r>
    </w:p>
    <w:p w14:paraId="7BE9AF2B" w14:textId="0227595F" w:rsidR="00C761E5" w:rsidRPr="00537B46" w:rsidRDefault="00B828B9" w:rsidP="0086799D">
      <w:pPr>
        <w:pStyle w:val="Loendilik"/>
        <w:numPr>
          <w:ilvl w:val="0"/>
          <w:numId w:val="15"/>
        </w:numPr>
        <w:rPr>
          <w:rFonts w:cs="Times New Roman"/>
        </w:rPr>
      </w:pPr>
      <w:r w:rsidRPr="001E23F0">
        <w:rPr>
          <w:rFonts w:cs="Times New Roman"/>
          <w:szCs w:val="24"/>
        </w:rPr>
        <w:t>välismaalase kinnipidamisega seotud andmed, sealhulgas kinnipidamise koht, õiguslik ja faktiline alus, aeg, kinnipidamiseks loa andnud kohtu nimetus ja kohtulahendi kuupäev ning andmed kinnipidamise vaidlustamise kohta</w:t>
      </w:r>
      <w:r w:rsidR="00C761E5">
        <w:rPr>
          <w:rFonts w:cs="Times New Roman"/>
          <w:szCs w:val="24"/>
        </w:rPr>
        <w:t>.</w:t>
      </w:r>
    </w:p>
    <w:p w14:paraId="18DB8668" w14:textId="77777777" w:rsidR="00C761E5" w:rsidRDefault="00C761E5" w:rsidP="00C761E5"/>
    <w:p w14:paraId="14C3515C" w14:textId="477CC357" w:rsidR="00C761E5" w:rsidRDefault="00C761E5" w:rsidP="00C761E5">
      <w:pPr>
        <w:jc w:val="both"/>
      </w:pPr>
      <w:r>
        <w:t xml:space="preserve">VRKS-i kohaselt on võimalik välismaalase suhtes rakendada järelevalvemeetmeid, viimase abinõuna ka kinnipidamist. Seetõttu on </w:t>
      </w:r>
      <w:proofErr w:type="spellStart"/>
      <w:r>
        <w:t>RAKS-is</w:t>
      </w:r>
      <w:proofErr w:type="spellEnd"/>
      <w:r>
        <w:t xml:space="preserve"> vajalik </w:t>
      </w:r>
      <w:r w:rsidRPr="00D73A4E">
        <w:t xml:space="preserve">nende </w:t>
      </w:r>
      <w:r w:rsidR="00D6460E" w:rsidRPr="00D73A4E">
        <w:t xml:space="preserve">toimingute ja otsustega seotud </w:t>
      </w:r>
      <w:r>
        <w:t xml:space="preserve">andmete töötlemine. Samuti on tulemusliku </w:t>
      </w:r>
      <w:r w:rsidR="00D6460E" w:rsidRPr="00D73A4E">
        <w:t>rahvusvahelise kaitse ja vastutava liikmesriigi määramise</w:t>
      </w:r>
      <w:r w:rsidRPr="00D73A4E">
        <w:t xml:space="preserve"> </w:t>
      </w:r>
      <w:r>
        <w:t xml:space="preserve">menetluse läbiviimiseks vajalik, et </w:t>
      </w:r>
      <w:proofErr w:type="spellStart"/>
      <w:r>
        <w:t>RAKS-is</w:t>
      </w:r>
      <w:proofErr w:type="spellEnd"/>
      <w:r>
        <w:t xml:space="preserve"> on andmed välismaalase majutamise kohta.</w:t>
      </w:r>
      <w:r w:rsidR="00050555">
        <w:t xml:space="preserve"> Andmed välismaalase ülalpidamise või legaalse sissetuleku kohta on ühelt poolt olulised majutamisel</w:t>
      </w:r>
      <w:r w:rsidR="00815D05">
        <w:t>,</w:t>
      </w:r>
      <w:r w:rsidR="00050555">
        <w:t xml:space="preserve"> taotleja võib elada väljaspool riigi poolt määratud majutuskohta, kui tal on endal piisavalt vahendeid enda majutamise ja ülalpidamise tagamiseks. Teisalt on legaalse sissetuleku andmed olulised välismaalasele vastuvõtutingimustega seotud abi või teenuste pakkumise ulatuse otsustamisel. Samuti, kui selgub, et välismaalasel oli piisavalt vahendeid ajal, mil talle osutati vastuvõtutingimustega seotud abi või teenuseid (riigi õigusabi), on välismaalane kohustatud riigi tehtud kulutused hüvitama.</w:t>
      </w:r>
    </w:p>
    <w:p w14:paraId="5ABA8203" w14:textId="77777777" w:rsidR="006167E3" w:rsidRDefault="006167E3" w:rsidP="00C761E5">
      <w:pPr>
        <w:jc w:val="both"/>
      </w:pPr>
    </w:p>
    <w:p w14:paraId="24DAAD6F" w14:textId="77777777" w:rsidR="00B3505E" w:rsidRPr="00B3505E" w:rsidRDefault="006167E3" w:rsidP="00C761E5">
      <w:pPr>
        <w:jc w:val="both"/>
        <w:rPr>
          <w:b/>
          <w:bCs/>
          <w:color w:val="4472C4" w:themeColor="accent1"/>
        </w:rPr>
      </w:pPr>
      <w:r w:rsidRPr="00B3505E">
        <w:rPr>
          <w:b/>
          <w:bCs/>
          <w:color w:val="4472C4" w:themeColor="accent1"/>
        </w:rPr>
        <w:t>9) Taustakontroll</w:t>
      </w:r>
      <w:r w:rsidR="00B3505E" w:rsidRPr="00B3505E">
        <w:rPr>
          <w:b/>
          <w:bCs/>
          <w:color w:val="4472C4" w:themeColor="accent1"/>
        </w:rPr>
        <w:t>i andmed</w:t>
      </w:r>
    </w:p>
    <w:p w14:paraId="69779F0D" w14:textId="77777777" w:rsidR="00B3505E" w:rsidRDefault="00B3505E" w:rsidP="00C761E5">
      <w:pPr>
        <w:jc w:val="both"/>
      </w:pPr>
    </w:p>
    <w:p w14:paraId="4859BAE7" w14:textId="190E4551" w:rsidR="002975A8" w:rsidRDefault="002975A8" w:rsidP="00C761E5">
      <w:pPr>
        <w:jc w:val="both"/>
      </w:pPr>
      <w:proofErr w:type="spellStart"/>
      <w:r>
        <w:t>RAKS-is</w:t>
      </w:r>
      <w:proofErr w:type="spellEnd"/>
      <w:r>
        <w:t xml:space="preserve"> töödeldakse </w:t>
      </w:r>
      <w:r w:rsidRPr="002975A8">
        <w:t>määruse 2024/1356</w:t>
      </w:r>
      <w:r w:rsidR="00254B9A">
        <w:t>/EL</w:t>
      </w:r>
      <w:r w:rsidRPr="002975A8">
        <w:t xml:space="preserve"> (taustakontrolli kohta) artiklites 12 ja 14–18 nimetatud andme</w:t>
      </w:r>
      <w:r>
        <w:t>id</w:t>
      </w:r>
      <w:r w:rsidRPr="002975A8">
        <w:t xml:space="preserve"> taustakontrolli läbiviimise, selle kokkuvõtte ja lõpetamise kohta</w:t>
      </w:r>
      <w:r>
        <w:t>.</w:t>
      </w:r>
    </w:p>
    <w:p w14:paraId="27FAF841" w14:textId="77777777" w:rsidR="000478E8" w:rsidRDefault="000478E8" w:rsidP="00C761E5">
      <w:pPr>
        <w:jc w:val="both"/>
      </w:pPr>
    </w:p>
    <w:p w14:paraId="7C9503DA" w14:textId="1DF4E296" w:rsidR="000478E8" w:rsidRPr="00537B46" w:rsidRDefault="000478E8" w:rsidP="0086799D">
      <w:pPr>
        <w:pStyle w:val="Loendilik"/>
        <w:numPr>
          <w:ilvl w:val="0"/>
          <w:numId w:val="17"/>
        </w:numPr>
        <w:rPr>
          <w:rFonts w:cs="Times New Roman"/>
          <w:u w:val="single"/>
        </w:rPr>
      </w:pPr>
      <w:r w:rsidRPr="00537B46">
        <w:rPr>
          <w:rFonts w:cs="Times New Roman"/>
        </w:rPr>
        <w:t>Esialgse tervisekontrolli ja haavatavuse andmed;</w:t>
      </w:r>
    </w:p>
    <w:p w14:paraId="21C618BA" w14:textId="37E14A53" w:rsidR="000478E8" w:rsidRPr="00537B46" w:rsidRDefault="000478E8" w:rsidP="0086799D">
      <w:pPr>
        <w:pStyle w:val="Loendilik"/>
        <w:numPr>
          <w:ilvl w:val="0"/>
          <w:numId w:val="17"/>
        </w:numPr>
        <w:rPr>
          <w:rFonts w:cs="Times New Roman"/>
          <w:u w:val="single"/>
        </w:rPr>
      </w:pPr>
      <w:r w:rsidRPr="00537B46">
        <w:rPr>
          <w:rFonts w:cs="Times New Roman"/>
        </w:rPr>
        <w:t>isiku tuvastamise ja isikusamasuse kontrollimise andmed:</w:t>
      </w:r>
    </w:p>
    <w:p w14:paraId="259612EE" w14:textId="59983A62" w:rsidR="000478E8" w:rsidRPr="00537B46" w:rsidRDefault="000478E8" w:rsidP="0086799D">
      <w:pPr>
        <w:pStyle w:val="Loendilik"/>
        <w:numPr>
          <w:ilvl w:val="1"/>
          <w:numId w:val="17"/>
        </w:numPr>
        <w:rPr>
          <w:rFonts w:cs="Times New Roman"/>
          <w:u w:val="single"/>
        </w:rPr>
      </w:pPr>
      <w:r w:rsidRPr="00537B46">
        <w:rPr>
          <w:rFonts w:cs="Times New Roman"/>
        </w:rPr>
        <w:t>isikut tõendava dokumendi andmed;</w:t>
      </w:r>
    </w:p>
    <w:p w14:paraId="1B28CC4C" w14:textId="0F84FA7A" w:rsidR="000478E8" w:rsidRPr="00537B46" w:rsidRDefault="000478E8" w:rsidP="0086799D">
      <w:pPr>
        <w:pStyle w:val="Loendilik"/>
        <w:numPr>
          <w:ilvl w:val="1"/>
          <w:numId w:val="17"/>
        </w:numPr>
        <w:rPr>
          <w:rFonts w:cs="Times New Roman"/>
          <w:u w:val="single"/>
        </w:rPr>
      </w:pPr>
      <w:r w:rsidRPr="00537B46">
        <w:rPr>
          <w:rFonts w:cs="Times New Roman"/>
        </w:rPr>
        <w:t>välismaalase esitatud või temalt saadud andmed;</w:t>
      </w:r>
    </w:p>
    <w:p w14:paraId="615C3F6A" w14:textId="6204FDFC" w:rsidR="000478E8" w:rsidRPr="00537B46" w:rsidRDefault="000478E8" w:rsidP="0086799D">
      <w:pPr>
        <w:pStyle w:val="Loendilik"/>
        <w:numPr>
          <w:ilvl w:val="1"/>
          <w:numId w:val="17"/>
        </w:numPr>
        <w:rPr>
          <w:rFonts w:cs="Times New Roman"/>
          <w:u w:val="single"/>
        </w:rPr>
      </w:pPr>
      <w:r w:rsidRPr="00537B46">
        <w:rPr>
          <w:rFonts w:cs="Times New Roman"/>
        </w:rPr>
        <w:t>biomeetrilised andmed (näokujutis ja sõrmejäljed);</w:t>
      </w:r>
    </w:p>
    <w:p w14:paraId="6C238039" w14:textId="7E8027CF" w:rsidR="000478E8" w:rsidRPr="00537B46" w:rsidRDefault="000478E8" w:rsidP="0086799D">
      <w:pPr>
        <w:pStyle w:val="Loendilik"/>
        <w:numPr>
          <w:ilvl w:val="0"/>
          <w:numId w:val="17"/>
        </w:numPr>
        <w:rPr>
          <w:rFonts w:cs="Times New Roman"/>
          <w:u w:val="single"/>
        </w:rPr>
      </w:pPr>
      <w:r w:rsidRPr="00537B46">
        <w:rPr>
          <w:rFonts w:cs="Times New Roman"/>
        </w:rPr>
        <w:lastRenderedPageBreak/>
        <w:t>julgeolekukontrolli andmed:</w:t>
      </w:r>
    </w:p>
    <w:p w14:paraId="0C89626D" w14:textId="4A308C86" w:rsidR="000478E8" w:rsidRPr="00537B46" w:rsidRDefault="000478E8" w:rsidP="0086799D">
      <w:pPr>
        <w:pStyle w:val="Loendilik"/>
        <w:numPr>
          <w:ilvl w:val="1"/>
          <w:numId w:val="17"/>
        </w:numPr>
        <w:rPr>
          <w:rFonts w:cs="Times New Roman"/>
          <w:u w:val="single"/>
        </w:rPr>
      </w:pPr>
      <w:r w:rsidRPr="00537B46">
        <w:rPr>
          <w:rFonts w:cs="Times New Roman"/>
        </w:rPr>
        <w:t>isiku ja tema valduses oleva vallasasja läbivaatamise andmed;</w:t>
      </w:r>
    </w:p>
    <w:p w14:paraId="087E2A8D" w14:textId="03DB13E5" w:rsidR="000478E8" w:rsidRPr="00537B46" w:rsidRDefault="000478E8" w:rsidP="0086799D">
      <w:pPr>
        <w:pStyle w:val="Loendilik"/>
        <w:numPr>
          <w:ilvl w:val="1"/>
          <w:numId w:val="17"/>
        </w:numPr>
        <w:rPr>
          <w:rFonts w:cs="Times New Roman"/>
          <w:u w:val="single"/>
        </w:rPr>
      </w:pPr>
      <w:r w:rsidRPr="00537B46">
        <w:rPr>
          <w:rFonts w:cs="Times New Roman"/>
        </w:rPr>
        <w:t xml:space="preserve">asjakohastes Eesti, EL ja </w:t>
      </w:r>
      <w:proofErr w:type="spellStart"/>
      <w:r w:rsidRPr="00537B46">
        <w:rPr>
          <w:rFonts w:cs="Times New Roman"/>
        </w:rPr>
        <w:t>INTERPOL-i</w:t>
      </w:r>
      <w:proofErr w:type="spellEnd"/>
      <w:r w:rsidRPr="00537B46">
        <w:rPr>
          <w:rFonts w:cs="Times New Roman"/>
        </w:rPr>
        <w:t xml:space="preserve"> andmekogudes tehtud päringud ja päringutabamused;</w:t>
      </w:r>
    </w:p>
    <w:p w14:paraId="3E7A6063" w14:textId="19F43010" w:rsidR="000478E8" w:rsidRPr="00537B46" w:rsidRDefault="000478E8" w:rsidP="0086799D">
      <w:pPr>
        <w:pStyle w:val="Loendilik"/>
        <w:numPr>
          <w:ilvl w:val="0"/>
          <w:numId w:val="17"/>
        </w:numPr>
        <w:rPr>
          <w:rFonts w:cs="Times New Roman"/>
          <w:u w:val="single"/>
        </w:rPr>
      </w:pPr>
      <w:r w:rsidRPr="00537B46">
        <w:rPr>
          <w:rFonts w:cs="Times New Roman"/>
        </w:rPr>
        <w:t>taustakontrolli kokkuvõte:</w:t>
      </w:r>
    </w:p>
    <w:p w14:paraId="261A660E" w14:textId="2E455BA8" w:rsidR="000478E8" w:rsidRPr="00537B46" w:rsidRDefault="000478E8" w:rsidP="0086799D">
      <w:pPr>
        <w:pStyle w:val="Loendilik"/>
        <w:numPr>
          <w:ilvl w:val="1"/>
          <w:numId w:val="17"/>
        </w:numPr>
        <w:rPr>
          <w:rFonts w:cs="Times New Roman"/>
        </w:rPr>
      </w:pPr>
      <w:r w:rsidRPr="00537B46">
        <w:rPr>
          <w:rFonts w:cs="Times New Roman"/>
        </w:rPr>
        <w:t>nimi, sünniaeg ja -koht ning sugu;</w:t>
      </w:r>
    </w:p>
    <w:p w14:paraId="37398434" w14:textId="39C7D464" w:rsidR="000478E8" w:rsidRPr="00537B46" w:rsidRDefault="000478E8" w:rsidP="0086799D">
      <w:pPr>
        <w:pStyle w:val="Loendilik"/>
        <w:numPr>
          <w:ilvl w:val="1"/>
          <w:numId w:val="17"/>
        </w:numPr>
        <w:rPr>
          <w:rFonts w:cs="Times New Roman"/>
        </w:rPr>
      </w:pPr>
      <w:r w:rsidRPr="00537B46">
        <w:rPr>
          <w:rFonts w:cs="Times New Roman"/>
        </w:rPr>
        <w:t>info isiku kodakondsuste või kodakondsuse puudumise kohta, riikide kohta, kus ta enne saabumist elas, ja keelte kohta, mida ta räägib;</w:t>
      </w:r>
    </w:p>
    <w:p w14:paraId="4F27C365" w14:textId="1CAC200F" w:rsidR="000478E8" w:rsidRPr="00537B46" w:rsidRDefault="000478E8" w:rsidP="0086799D">
      <w:pPr>
        <w:pStyle w:val="Loendilik"/>
        <w:numPr>
          <w:ilvl w:val="1"/>
          <w:numId w:val="17"/>
        </w:numPr>
        <w:rPr>
          <w:rFonts w:cs="Times New Roman"/>
        </w:rPr>
      </w:pPr>
      <w:r w:rsidRPr="00537B46">
        <w:rPr>
          <w:rFonts w:cs="Times New Roman"/>
        </w:rPr>
        <w:t>taustakontrolli tegemise põhjus;</w:t>
      </w:r>
    </w:p>
    <w:p w14:paraId="50CDC2E0" w14:textId="1FE02160" w:rsidR="000478E8" w:rsidRPr="00537B46" w:rsidRDefault="000478E8" w:rsidP="0086799D">
      <w:pPr>
        <w:pStyle w:val="Loendilik"/>
        <w:numPr>
          <w:ilvl w:val="1"/>
          <w:numId w:val="17"/>
        </w:numPr>
        <w:rPr>
          <w:rFonts w:cs="Times New Roman"/>
        </w:rPr>
      </w:pPr>
      <w:r w:rsidRPr="00537B46">
        <w:rPr>
          <w:rFonts w:cs="Times New Roman"/>
        </w:rPr>
        <w:t>teave esialgse tervisekontrolli kohta, sealhulgas juhul, kui iga üksiku kolmanda riigi kodaniku üldist olukorda puudutavate asjaolude tõttu ei olnud täiendav tervisekontroll vajalik;</w:t>
      </w:r>
    </w:p>
    <w:p w14:paraId="4383233F" w14:textId="18556C51" w:rsidR="000478E8" w:rsidRPr="00537B46" w:rsidRDefault="000478E8" w:rsidP="0086799D">
      <w:pPr>
        <w:pStyle w:val="Loendilik"/>
        <w:numPr>
          <w:ilvl w:val="1"/>
          <w:numId w:val="17"/>
        </w:numPr>
        <w:rPr>
          <w:rFonts w:cs="Times New Roman"/>
        </w:rPr>
      </w:pPr>
      <w:r w:rsidRPr="00537B46">
        <w:rPr>
          <w:rFonts w:cs="Times New Roman"/>
        </w:rPr>
        <w:t>asjakohane teave esialgse haavatavuse kontrolli kohta, eelkõige tuvastatud haavatavuse või vastuvõtu või menetlusega seotud erivajaduste kohta;</w:t>
      </w:r>
    </w:p>
    <w:p w14:paraId="7CC48379" w14:textId="77777777" w:rsidR="000478E8" w:rsidRPr="00537B46" w:rsidRDefault="000478E8" w:rsidP="0086799D">
      <w:pPr>
        <w:pStyle w:val="Loendilik"/>
        <w:numPr>
          <w:ilvl w:val="1"/>
          <w:numId w:val="17"/>
        </w:numPr>
        <w:rPr>
          <w:rFonts w:cs="Times New Roman"/>
        </w:rPr>
      </w:pPr>
      <w:r w:rsidRPr="00537B46">
        <w:rPr>
          <w:rFonts w:cs="Times New Roman"/>
        </w:rPr>
        <w:t>teave selle kohta, kas asjaomane kolmanda riigi kodanik on avaldanud soovi rahvusvahelise kaitse saamiseks;</w:t>
      </w:r>
    </w:p>
    <w:p w14:paraId="626652CE" w14:textId="2C6D6B92" w:rsidR="000478E8" w:rsidRPr="00537B46" w:rsidRDefault="000478E8" w:rsidP="0086799D">
      <w:pPr>
        <w:pStyle w:val="Loendilik"/>
        <w:numPr>
          <w:ilvl w:val="1"/>
          <w:numId w:val="17"/>
        </w:numPr>
        <w:rPr>
          <w:rFonts w:cs="Times New Roman"/>
        </w:rPr>
      </w:pPr>
      <w:r w:rsidRPr="002A4633">
        <w:rPr>
          <w:rFonts w:cs="Times New Roman"/>
        </w:rPr>
        <w:t>asjaomase kolmanda riigi kodaniku esitatud teave selle kohta, kas tema pereliikmed asuvad mõne liikmesriigi territooriumil;</w:t>
      </w:r>
    </w:p>
    <w:p w14:paraId="596DCE4D" w14:textId="62DB0A83" w:rsidR="000478E8" w:rsidRPr="00537B46" w:rsidRDefault="000478E8" w:rsidP="0086799D">
      <w:pPr>
        <w:pStyle w:val="Loendilik"/>
        <w:numPr>
          <w:ilvl w:val="1"/>
          <w:numId w:val="17"/>
        </w:numPr>
        <w:rPr>
          <w:rFonts w:cs="Times New Roman"/>
        </w:rPr>
      </w:pPr>
      <w:r w:rsidRPr="00537B46">
        <w:rPr>
          <w:rFonts w:cs="Times New Roman"/>
        </w:rPr>
        <w:t>teave selle kohta, kas julgeolekukontrollis tehtud päring andis tulemuseks päringutabamuse;</w:t>
      </w:r>
    </w:p>
    <w:p w14:paraId="159F6A13" w14:textId="72EF9F4E" w:rsidR="000478E8" w:rsidRPr="00537B46" w:rsidRDefault="000478E8" w:rsidP="0086799D">
      <w:pPr>
        <w:pStyle w:val="Loendilik"/>
        <w:numPr>
          <w:ilvl w:val="1"/>
          <w:numId w:val="17"/>
        </w:numPr>
        <w:rPr>
          <w:rFonts w:cs="Times New Roman"/>
        </w:rPr>
      </w:pPr>
      <w:r w:rsidRPr="00537B46">
        <w:rPr>
          <w:rFonts w:cs="Times New Roman"/>
        </w:rPr>
        <w:t>teave selle kohta, kas asjaomane kolmanda riigi kodanik on täitnud kohustuse teha koostööd</w:t>
      </w:r>
    </w:p>
    <w:p w14:paraId="5C420ECD" w14:textId="472D3933" w:rsidR="002A4633" w:rsidRPr="002A4633" w:rsidRDefault="002A4633" w:rsidP="0086799D">
      <w:pPr>
        <w:pStyle w:val="Loendilik"/>
        <w:numPr>
          <w:ilvl w:val="0"/>
          <w:numId w:val="17"/>
        </w:numPr>
        <w:rPr>
          <w:rFonts w:cs="Times New Roman"/>
        </w:rPr>
      </w:pPr>
      <w:r w:rsidRPr="00537B46">
        <w:rPr>
          <w:rFonts w:cs="Times New Roman"/>
        </w:rPr>
        <w:t xml:space="preserve">andmete olemasolul töödeldakse </w:t>
      </w:r>
      <w:proofErr w:type="spellStart"/>
      <w:r w:rsidRPr="00537B46">
        <w:rPr>
          <w:rFonts w:cs="Times New Roman"/>
        </w:rPr>
        <w:t>RAKS-is</w:t>
      </w:r>
      <w:proofErr w:type="spellEnd"/>
      <w:r w:rsidRPr="00537B46">
        <w:rPr>
          <w:rFonts w:cs="Times New Roman"/>
        </w:rPr>
        <w:t xml:space="preserve"> täiendavalt järgimisi taustakontrolli kokkuvõtte andmeid:</w:t>
      </w:r>
    </w:p>
    <w:p w14:paraId="09F2AB57" w14:textId="66842F64" w:rsidR="002A4633" w:rsidRPr="002A4633" w:rsidRDefault="002A4633" w:rsidP="0086799D">
      <w:pPr>
        <w:pStyle w:val="Loendilik"/>
        <w:numPr>
          <w:ilvl w:val="1"/>
          <w:numId w:val="17"/>
        </w:numPr>
        <w:rPr>
          <w:rFonts w:cs="Times New Roman"/>
        </w:rPr>
      </w:pPr>
      <w:r w:rsidRPr="002A4633">
        <w:rPr>
          <w:rFonts w:cs="Times New Roman"/>
        </w:rPr>
        <w:t>ebaseadusliku saabumise või sisenemise põhjus;</w:t>
      </w:r>
    </w:p>
    <w:p w14:paraId="5145830A" w14:textId="19C802C6" w:rsidR="002A4633" w:rsidRPr="002A4633" w:rsidRDefault="002A4633" w:rsidP="0086799D">
      <w:pPr>
        <w:pStyle w:val="Loendilik"/>
        <w:numPr>
          <w:ilvl w:val="1"/>
          <w:numId w:val="17"/>
        </w:numPr>
        <w:rPr>
          <w:rFonts w:cs="Times New Roman"/>
        </w:rPr>
      </w:pPr>
      <w:r w:rsidRPr="002A4633">
        <w:rPr>
          <w:rFonts w:cs="Times New Roman"/>
        </w:rPr>
        <w:t>teave isiku reisiteekonna kohta, sealhulgas lähtekoht, eelmised elukohad, läbitud kolmandad riigid ja kolmandad riigid, kus võib olla rahvusvahelist kaitset taotletud või saadud, ning kavandatud sihtkoht liidus;</w:t>
      </w:r>
    </w:p>
    <w:p w14:paraId="54D9175A" w14:textId="5916FAFC" w:rsidR="002A4633" w:rsidRPr="002A4633" w:rsidRDefault="002A4633" w:rsidP="0086799D">
      <w:pPr>
        <w:pStyle w:val="Loendilik"/>
        <w:numPr>
          <w:ilvl w:val="1"/>
          <w:numId w:val="17"/>
        </w:numPr>
        <w:rPr>
          <w:rFonts w:cs="Times New Roman"/>
        </w:rPr>
      </w:pPr>
      <w:r w:rsidRPr="002A4633">
        <w:rPr>
          <w:rFonts w:cs="Times New Roman"/>
        </w:rPr>
        <w:t>kolmanda riigi kodanikuga kaasas olevad reisi- või isikut tõendavad dokumendid;</w:t>
      </w:r>
    </w:p>
    <w:p w14:paraId="2761B43C" w14:textId="77777777" w:rsidR="002A4633" w:rsidRPr="00537B46" w:rsidRDefault="002A4633" w:rsidP="0086799D">
      <w:pPr>
        <w:pStyle w:val="Loendilik"/>
        <w:numPr>
          <w:ilvl w:val="1"/>
          <w:numId w:val="17"/>
        </w:numPr>
        <w:rPr>
          <w:rFonts w:cs="Times New Roman"/>
        </w:rPr>
      </w:pPr>
      <w:r w:rsidRPr="002A4633">
        <w:rPr>
          <w:rFonts w:cs="Times New Roman"/>
        </w:rPr>
        <w:t>märkused ja muu asjakohane teave, sealhulgas seonduv teave inimeste ebaseadusliku üle piiri toimetamise või inimkaubanduse kahtluse korral.</w:t>
      </w:r>
    </w:p>
    <w:p w14:paraId="58752C6F" w14:textId="77777777" w:rsidR="002A4633" w:rsidRDefault="002A4633" w:rsidP="002A4633"/>
    <w:p w14:paraId="16B9FBCA" w14:textId="3A4E1314" w:rsidR="002A4633" w:rsidRPr="002A4633" w:rsidRDefault="002A4633" w:rsidP="00081ECD">
      <w:pPr>
        <w:jc w:val="both"/>
      </w:pPr>
      <w:r>
        <w:t xml:space="preserve">Taustakontrolli läbiviimiseks vajalik infotehnoloogiline lahendus kehtestatakse </w:t>
      </w:r>
      <w:proofErr w:type="spellStart"/>
      <w:r>
        <w:t>RAKS-i</w:t>
      </w:r>
      <w:proofErr w:type="spellEnd"/>
      <w:r>
        <w:t xml:space="preserve"> ning </w:t>
      </w:r>
      <w:r w:rsidR="0096089C">
        <w:t xml:space="preserve">Eestis </w:t>
      </w:r>
      <w:r w:rsidR="0096089C" w:rsidRPr="00623CF4">
        <w:t>seadusliku aluseta viibivate ja viibinud välismaalaste andmekogu</w:t>
      </w:r>
      <w:r w:rsidR="0096089C">
        <w:t xml:space="preserve"> (edaspidi </w:t>
      </w:r>
      <w:r w:rsidR="0096089C">
        <w:rPr>
          <w:i/>
          <w:iCs/>
        </w:rPr>
        <w:t>ILLEG</w:t>
      </w:r>
      <w:r w:rsidR="0033412C">
        <w:rPr>
          <w:i/>
          <w:iCs/>
        </w:rPr>
        <w:t>A</w:t>
      </w:r>
      <w:r w:rsidR="0096089C">
        <w:rPr>
          <w:i/>
          <w:iCs/>
        </w:rPr>
        <w:t>AL</w:t>
      </w:r>
      <w:r w:rsidR="0096089C">
        <w:t>)</w:t>
      </w:r>
      <w:r w:rsidR="0096089C">
        <w:rPr>
          <w:i/>
          <w:iCs/>
        </w:rPr>
        <w:t xml:space="preserve"> </w:t>
      </w:r>
      <w:r>
        <w:t>alamsüsteemina</w:t>
      </w:r>
      <w:r w:rsidR="0096089C">
        <w:t xml:space="preserve">. Taustakontrolli läbiviimise eesmärgil töödeldakse neid andmeid </w:t>
      </w:r>
      <w:proofErr w:type="spellStart"/>
      <w:r w:rsidR="0096089C">
        <w:t>RAKS-i</w:t>
      </w:r>
      <w:proofErr w:type="spellEnd"/>
      <w:r w:rsidR="0096089C">
        <w:t xml:space="preserve"> ja </w:t>
      </w:r>
      <w:proofErr w:type="spellStart"/>
      <w:r w:rsidR="0096089C">
        <w:t>ILLEGAL-i</w:t>
      </w:r>
      <w:proofErr w:type="spellEnd"/>
      <w:r w:rsidR="0096089C">
        <w:t xml:space="preserve"> andmetest tehnoloogiliselt eraldi. Arvestada tuleb vaid seda, et ka Euroopa ühise varjupaigasüsteemi õigusaktide rakendamisel tuleb kohaldada andmete ühekordse kogumise põhimõtet. See tähendab, et rahvusvahelise kaitse taotleja taustakontrolli andmeid kasutatakse rahvusvahelise kaitse menetluse läbiviimisel ning </w:t>
      </w:r>
      <w:proofErr w:type="spellStart"/>
      <w:r w:rsidR="0096089C">
        <w:t>välismaalselt</w:t>
      </w:r>
      <w:proofErr w:type="spellEnd"/>
      <w:r w:rsidR="0096089C">
        <w:t xml:space="preserve"> ei koguta uuesti </w:t>
      </w:r>
      <w:proofErr w:type="spellStart"/>
      <w:r w:rsidR="0096089C">
        <w:t>RAKS-i</w:t>
      </w:r>
      <w:proofErr w:type="spellEnd"/>
      <w:r w:rsidR="0096089C">
        <w:t xml:space="preserve"> kandmiseks neid andmeid, mille RAKS </w:t>
      </w:r>
      <w:r w:rsidR="00081ECD">
        <w:t>saab loodavast alamsüsteemist.</w:t>
      </w:r>
    </w:p>
    <w:p w14:paraId="3B878B29" w14:textId="77777777" w:rsidR="006167E3" w:rsidRDefault="006167E3" w:rsidP="00C761E5">
      <w:pPr>
        <w:jc w:val="both"/>
        <w:rPr>
          <w:u w:val="single"/>
        </w:rPr>
      </w:pPr>
    </w:p>
    <w:p w14:paraId="4330D09D" w14:textId="211E893E" w:rsidR="006167E3" w:rsidRPr="006167E3" w:rsidRDefault="006167E3" w:rsidP="00C761E5">
      <w:pPr>
        <w:jc w:val="both"/>
        <w:rPr>
          <w:b/>
          <w:color w:val="4472C4" w:themeColor="accent1"/>
        </w:rPr>
      </w:pPr>
      <w:r w:rsidRPr="00B3505E">
        <w:rPr>
          <w:b/>
          <w:color w:val="4472C4" w:themeColor="accent1"/>
        </w:rPr>
        <w:t>10) Kohanemisprogrammi andmed</w:t>
      </w:r>
    </w:p>
    <w:p w14:paraId="671E572F" w14:textId="77777777" w:rsidR="00B45517" w:rsidRDefault="00B45517" w:rsidP="006167E3"/>
    <w:p w14:paraId="12386EDB" w14:textId="77777777" w:rsidR="006167E3" w:rsidRPr="00537B46" w:rsidRDefault="006167E3" w:rsidP="0086799D">
      <w:pPr>
        <w:pStyle w:val="Loendilik"/>
        <w:numPr>
          <w:ilvl w:val="0"/>
          <w:numId w:val="16"/>
        </w:numPr>
        <w:ind w:left="426"/>
        <w:rPr>
          <w:rFonts w:cs="Times New Roman"/>
        </w:rPr>
      </w:pPr>
      <w:r w:rsidRPr="00537B46">
        <w:rPr>
          <w:rFonts w:cs="Times New Roman"/>
        </w:rPr>
        <w:t>kohanemisprogrammi suunamise ja seal osalemise andmed:</w:t>
      </w:r>
    </w:p>
    <w:p w14:paraId="537F5630" w14:textId="77777777" w:rsidR="006167E3" w:rsidRPr="00537B46" w:rsidRDefault="006167E3" w:rsidP="0086799D">
      <w:pPr>
        <w:pStyle w:val="Loendilik"/>
        <w:numPr>
          <w:ilvl w:val="1"/>
          <w:numId w:val="16"/>
        </w:numPr>
        <w:rPr>
          <w:rFonts w:cs="Times New Roman"/>
        </w:rPr>
      </w:pPr>
      <w:r w:rsidRPr="00537B46">
        <w:rPr>
          <w:rFonts w:cs="Times New Roman"/>
        </w:rPr>
        <w:t>kohanemisprogrammi suunamise aeg;</w:t>
      </w:r>
    </w:p>
    <w:p w14:paraId="532CF336" w14:textId="77777777" w:rsidR="006167E3" w:rsidRPr="00537B46" w:rsidRDefault="006167E3" w:rsidP="0086799D">
      <w:pPr>
        <w:pStyle w:val="Loendilik"/>
        <w:numPr>
          <w:ilvl w:val="1"/>
          <w:numId w:val="16"/>
        </w:numPr>
        <w:rPr>
          <w:rFonts w:cs="Times New Roman"/>
        </w:rPr>
      </w:pPr>
      <w:r w:rsidRPr="00537B46">
        <w:rPr>
          <w:rFonts w:cs="Times New Roman"/>
        </w:rPr>
        <w:t>uuesti kohanemisprogrammi suunamise aeg;</w:t>
      </w:r>
    </w:p>
    <w:p w14:paraId="7E7D4741" w14:textId="77777777" w:rsidR="006167E3" w:rsidRPr="00537B46" w:rsidRDefault="006167E3" w:rsidP="0086799D">
      <w:pPr>
        <w:pStyle w:val="Loendilik"/>
        <w:numPr>
          <w:ilvl w:val="1"/>
          <w:numId w:val="16"/>
        </w:numPr>
        <w:rPr>
          <w:rFonts w:cs="Times New Roman"/>
        </w:rPr>
      </w:pPr>
      <w:r w:rsidRPr="00537B46">
        <w:rPr>
          <w:rFonts w:cs="Times New Roman"/>
        </w:rPr>
        <w:t>kohanemisprogrammis osalemise sooviavalduse registreerimise aeg;</w:t>
      </w:r>
    </w:p>
    <w:p w14:paraId="60C4B3C2" w14:textId="77777777" w:rsidR="006167E3" w:rsidRPr="00537B46" w:rsidRDefault="006167E3" w:rsidP="0086799D">
      <w:pPr>
        <w:pStyle w:val="Loendilik"/>
        <w:numPr>
          <w:ilvl w:val="1"/>
          <w:numId w:val="16"/>
        </w:numPr>
        <w:rPr>
          <w:rFonts w:cs="Times New Roman"/>
        </w:rPr>
      </w:pPr>
      <w:r w:rsidRPr="00537B46">
        <w:rPr>
          <w:rFonts w:cs="Times New Roman"/>
        </w:rPr>
        <w:t>kohanemisprogrammis mitteosalemise sooviavalduse registreerimise aeg;</w:t>
      </w:r>
    </w:p>
    <w:p w14:paraId="58FEA9EE" w14:textId="77777777" w:rsidR="006167E3" w:rsidRPr="00537B46" w:rsidRDefault="006167E3" w:rsidP="0086799D">
      <w:pPr>
        <w:pStyle w:val="Loendilik"/>
        <w:numPr>
          <w:ilvl w:val="1"/>
          <w:numId w:val="16"/>
        </w:numPr>
        <w:rPr>
          <w:rFonts w:cs="Times New Roman"/>
        </w:rPr>
      </w:pPr>
      <w:r w:rsidRPr="00537B46">
        <w:rPr>
          <w:rFonts w:cs="Times New Roman"/>
        </w:rPr>
        <w:lastRenderedPageBreak/>
        <w:t>kohanemisprogrammi moodulites ja keeleõppes osalemise õiguse andmed;</w:t>
      </w:r>
    </w:p>
    <w:p w14:paraId="77BD45F7" w14:textId="75B5C2CA" w:rsidR="006167E3" w:rsidRPr="00537B46" w:rsidRDefault="006167E3" w:rsidP="0086799D">
      <w:pPr>
        <w:pStyle w:val="Loendilik"/>
        <w:numPr>
          <w:ilvl w:val="1"/>
          <w:numId w:val="16"/>
        </w:numPr>
        <w:rPr>
          <w:rFonts w:cs="Times New Roman"/>
        </w:rPr>
      </w:pPr>
      <w:r w:rsidRPr="00537B46">
        <w:rPr>
          <w:rFonts w:cs="Times New Roman"/>
        </w:rPr>
        <w:t>kohanemisprogrammi moodulites ja keeleõppes osalemise ja mitteosalemise ning nende läbimise andmed ning nendes osalemise ja nende läbimise aeg.</w:t>
      </w:r>
    </w:p>
    <w:p w14:paraId="726A7B40" w14:textId="77777777" w:rsidR="00B5643F" w:rsidRDefault="00B5643F" w:rsidP="00B5643F"/>
    <w:p w14:paraId="5FB14BD1" w14:textId="6583D760" w:rsidR="00B5643F" w:rsidRDefault="00B5643F" w:rsidP="00B5643F">
      <w:pPr>
        <w:jc w:val="both"/>
      </w:pPr>
      <w:r>
        <w:t xml:space="preserve">Kohanemisprogrammi korraldab </w:t>
      </w:r>
      <w:r w:rsidR="006E6796">
        <w:t>KUM</w:t>
      </w:r>
      <w:r>
        <w:t xml:space="preserve"> või isik, kellele on </w:t>
      </w:r>
      <w:r w:rsidR="006E6796">
        <w:t>KUM</w:t>
      </w:r>
      <w:r>
        <w:t xml:space="preserve"> kohanemisprogrammi korraldamise ülesande lepinguga üle andnud. Lisaks eespool nimetatud kohanemisprogrammi andmetele on kohanemisprogrammi korraldamiseks vajalik juurdepääs järgnevatele</w:t>
      </w:r>
      <w:r w:rsidR="007E5802">
        <w:t xml:space="preserve"> </w:t>
      </w:r>
      <w:proofErr w:type="spellStart"/>
      <w:r w:rsidR="007E5802">
        <w:t>RAKS-i</w:t>
      </w:r>
      <w:proofErr w:type="spellEnd"/>
      <w:r w:rsidR="007E5802">
        <w:t xml:space="preserve"> kantud</w:t>
      </w:r>
      <w:r>
        <w:t xml:space="preserve"> kohanemisprogrammis osalema kohustatud välismaalase andmetele:</w:t>
      </w:r>
    </w:p>
    <w:p w14:paraId="07CD2D11" w14:textId="2F130B9B" w:rsidR="00B5643F" w:rsidRPr="00537B46" w:rsidRDefault="00B5643F" w:rsidP="0086799D">
      <w:pPr>
        <w:pStyle w:val="Loendilik"/>
        <w:numPr>
          <w:ilvl w:val="0"/>
          <w:numId w:val="18"/>
        </w:numPr>
        <w:rPr>
          <w:rFonts w:cs="Times New Roman"/>
        </w:rPr>
      </w:pPr>
      <w:r w:rsidRPr="00537B46">
        <w:rPr>
          <w:rFonts w:cs="Times New Roman"/>
        </w:rPr>
        <w:t>üldandmed</w:t>
      </w:r>
    </w:p>
    <w:p w14:paraId="22B6C035" w14:textId="6E3BCAFD" w:rsidR="001A10FD" w:rsidRPr="00B5643F" w:rsidRDefault="001A10FD" w:rsidP="0086799D">
      <w:pPr>
        <w:pStyle w:val="Loendilik"/>
        <w:numPr>
          <w:ilvl w:val="0"/>
          <w:numId w:val="18"/>
        </w:numPr>
        <w:rPr>
          <w:rFonts w:cs="Times New Roman"/>
        </w:rPr>
      </w:pPr>
      <w:r w:rsidRPr="00537B46">
        <w:rPr>
          <w:rFonts w:cs="Times New Roman"/>
        </w:rPr>
        <w:t>rahvus ja sünnikoht</w:t>
      </w:r>
    </w:p>
    <w:p w14:paraId="6546A709" w14:textId="033B1401" w:rsidR="00B5643F" w:rsidRPr="00B5643F" w:rsidRDefault="00B5643F" w:rsidP="0086799D">
      <w:pPr>
        <w:numPr>
          <w:ilvl w:val="0"/>
          <w:numId w:val="18"/>
        </w:numPr>
        <w:jc w:val="both"/>
      </w:pPr>
      <w:r>
        <w:t>hariduse, õppimise ja töötamise andmed;</w:t>
      </w:r>
    </w:p>
    <w:p w14:paraId="555E1E00" w14:textId="573209EA" w:rsidR="00B5643F" w:rsidRPr="00B5643F" w:rsidRDefault="00B5643F" w:rsidP="0086799D">
      <w:pPr>
        <w:numPr>
          <w:ilvl w:val="0"/>
          <w:numId w:val="18"/>
        </w:numPr>
        <w:jc w:val="both"/>
      </w:pPr>
      <w:r>
        <w:t>keeleoskus;</w:t>
      </w:r>
    </w:p>
    <w:p w14:paraId="16B1D5CC" w14:textId="3160C317" w:rsidR="00B5643F" w:rsidRPr="00B5643F" w:rsidRDefault="00B5643F" w:rsidP="0086799D">
      <w:pPr>
        <w:numPr>
          <w:ilvl w:val="0"/>
          <w:numId w:val="18"/>
        </w:numPr>
        <w:jc w:val="both"/>
      </w:pPr>
      <w:r w:rsidRPr="00B5643F">
        <w:t xml:space="preserve">Eestis viibimise </w:t>
      </w:r>
      <w:r>
        <w:t>seaduslik alus;</w:t>
      </w:r>
    </w:p>
    <w:p w14:paraId="3F63A6E3" w14:textId="2AD776DE" w:rsidR="00B5643F" w:rsidRPr="00B5643F" w:rsidRDefault="00B5643F" w:rsidP="0086799D">
      <w:pPr>
        <w:numPr>
          <w:ilvl w:val="0"/>
          <w:numId w:val="18"/>
        </w:numPr>
        <w:jc w:val="both"/>
      </w:pPr>
      <w:r w:rsidRPr="00B5643F">
        <w:t xml:space="preserve">elamisloa </w:t>
      </w:r>
      <w:r w:rsidR="00C66990">
        <w:t>kehtivusaeg.</w:t>
      </w:r>
    </w:p>
    <w:p w14:paraId="620632F8" w14:textId="77777777" w:rsidR="00B5643F" w:rsidRDefault="00B5643F" w:rsidP="00B5643F">
      <w:pPr>
        <w:jc w:val="both"/>
      </w:pPr>
    </w:p>
    <w:p w14:paraId="50FAAB1C" w14:textId="34590D0B" w:rsidR="00644650" w:rsidRDefault="00644650" w:rsidP="00B5643F">
      <w:pPr>
        <w:jc w:val="both"/>
      </w:pPr>
      <w:r>
        <w:t xml:space="preserve">Andmetele juurdepääsu regulatsioon sätestatakse </w:t>
      </w:r>
      <w:proofErr w:type="spellStart"/>
      <w:r>
        <w:t>RAKS-i</w:t>
      </w:r>
      <w:proofErr w:type="spellEnd"/>
      <w:r>
        <w:t xml:space="preserve"> põhimääruses.</w:t>
      </w:r>
    </w:p>
    <w:p w14:paraId="41A50709" w14:textId="77777777" w:rsidR="00C031B0" w:rsidRDefault="00C031B0" w:rsidP="00B5643F">
      <w:pPr>
        <w:jc w:val="both"/>
      </w:pPr>
    </w:p>
    <w:p w14:paraId="228C40BD" w14:textId="1DE5D653" w:rsidR="00C031B0" w:rsidRDefault="00C031B0" w:rsidP="00B5643F">
      <w:pPr>
        <w:jc w:val="both"/>
        <w:rPr>
          <w:rFonts w:eastAsia="Calibri"/>
          <w:kern w:val="0"/>
          <w:szCs w:val="22"/>
          <w:lang w:eastAsia="et-EE"/>
          <w14:ligatures w14:val="none"/>
        </w:rPr>
      </w:pPr>
      <w:r w:rsidRPr="0017490B">
        <w:rPr>
          <w:b/>
          <w:color w:val="4472C4" w:themeColor="accent1"/>
        </w:rPr>
        <w:t>Lõikega 3</w:t>
      </w:r>
      <w:r w:rsidRPr="0017490B">
        <w:rPr>
          <w:color w:val="4472C4" w:themeColor="accent1"/>
        </w:rPr>
        <w:t xml:space="preserve"> </w:t>
      </w:r>
      <w:r>
        <w:t xml:space="preserve">sätestatakse, et </w:t>
      </w:r>
      <w:proofErr w:type="spellStart"/>
      <w:r>
        <w:t>RAKS-i</w:t>
      </w:r>
      <w:proofErr w:type="spellEnd"/>
      <w:r>
        <w:t xml:space="preserve"> kantud isiku identiteediandmeid võib töödelda isiku tuvastamiseks ja isikusamasuse kontrollimiseks. </w:t>
      </w:r>
      <w:r w:rsidR="00247E66">
        <w:rPr>
          <w:rFonts w:eastAsia="Calibri"/>
          <w:kern w:val="0"/>
          <w:szCs w:val="22"/>
          <w:lang w:eastAsia="et-EE"/>
          <w14:ligatures w14:val="none"/>
        </w:rPr>
        <w:t>ITDS</w:t>
      </w:r>
      <w:r w:rsidRPr="00A21086">
        <w:rPr>
          <w:rFonts w:eastAsia="Calibri"/>
          <w:kern w:val="0"/>
          <w:szCs w:val="22"/>
          <w:lang w:eastAsia="et-EE"/>
          <w14:ligatures w14:val="none"/>
        </w:rPr>
        <w:t xml:space="preserve"> §</w:t>
      </w:r>
      <w:r>
        <w:rPr>
          <w:rFonts w:eastAsia="Calibri"/>
          <w:kern w:val="0"/>
          <w:szCs w:val="22"/>
          <w:lang w:eastAsia="et-EE"/>
          <w14:ligatures w14:val="none"/>
        </w:rPr>
        <w:t>-s</w:t>
      </w:r>
      <w:r w:rsidRPr="00A21086">
        <w:rPr>
          <w:rFonts w:eastAsia="Calibri"/>
          <w:kern w:val="0"/>
          <w:szCs w:val="22"/>
          <w:lang w:eastAsia="et-EE"/>
          <w14:ligatures w14:val="none"/>
        </w:rPr>
        <w:t xml:space="preserve"> 15</w:t>
      </w:r>
      <w:r w:rsidRPr="00A21086">
        <w:rPr>
          <w:rFonts w:eastAsia="Calibri"/>
          <w:kern w:val="0"/>
          <w:szCs w:val="22"/>
          <w:vertAlign w:val="superscript"/>
          <w:lang w:eastAsia="et-EE"/>
          <w14:ligatures w14:val="none"/>
        </w:rPr>
        <w:t>5</w:t>
      </w:r>
      <w:r w:rsidRPr="00157641">
        <w:rPr>
          <w:rFonts w:eastAsia="Calibri"/>
          <w:kern w:val="0"/>
          <w:szCs w:val="22"/>
          <w:lang w:eastAsia="et-EE"/>
          <w14:ligatures w14:val="none"/>
        </w:rPr>
        <w:t xml:space="preserve"> </w:t>
      </w:r>
      <w:r>
        <w:rPr>
          <w:rFonts w:eastAsia="Calibri"/>
          <w:kern w:val="0"/>
          <w:szCs w:val="22"/>
          <w:lang w:eastAsia="et-EE"/>
          <w14:ligatures w14:val="none"/>
        </w:rPr>
        <w:t xml:space="preserve">on </w:t>
      </w:r>
      <w:r w:rsidRPr="00A21086">
        <w:rPr>
          <w:rFonts w:eastAsia="Calibri"/>
          <w:kern w:val="0"/>
          <w:szCs w:val="22"/>
          <w:lang w:eastAsia="et-EE"/>
          <w14:ligatures w14:val="none"/>
        </w:rPr>
        <w:t>sätesta</w:t>
      </w:r>
      <w:r>
        <w:rPr>
          <w:rFonts w:eastAsia="Calibri"/>
          <w:kern w:val="0"/>
          <w:szCs w:val="22"/>
          <w:lang w:eastAsia="et-EE"/>
          <w14:ligatures w14:val="none"/>
        </w:rPr>
        <w:t>tud</w:t>
      </w:r>
      <w:r w:rsidRPr="00A21086">
        <w:rPr>
          <w:rFonts w:eastAsia="Calibri"/>
          <w:kern w:val="0"/>
          <w:szCs w:val="22"/>
          <w:lang w:eastAsia="et-EE"/>
          <w14:ligatures w14:val="none"/>
        </w:rPr>
        <w:t xml:space="preserve"> </w:t>
      </w:r>
      <w:proofErr w:type="spellStart"/>
      <w:r>
        <w:rPr>
          <w:rFonts w:eastAsia="Calibri"/>
          <w:kern w:val="0"/>
          <w:szCs w:val="22"/>
          <w:lang w:eastAsia="et-EE"/>
          <w14:ligatures w14:val="none"/>
        </w:rPr>
        <w:t>ABIS-e</w:t>
      </w:r>
      <w:proofErr w:type="spellEnd"/>
      <w:r w:rsidRPr="00A21086">
        <w:rPr>
          <w:rFonts w:eastAsia="Calibri"/>
          <w:kern w:val="0"/>
          <w:szCs w:val="22"/>
          <w:lang w:eastAsia="et-EE"/>
          <w14:ligatures w14:val="none"/>
        </w:rPr>
        <w:t xml:space="preserve"> andmete töötlemise põhimõtted</w:t>
      </w:r>
      <w:r w:rsidR="00E433D5">
        <w:rPr>
          <w:rFonts w:eastAsia="Calibri"/>
          <w:kern w:val="0"/>
          <w:szCs w:val="22"/>
          <w:lang w:eastAsia="et-EE"/>
          <w14:ligatures w14:val="none"/>
        </w:rPr>
        <w:t>. S</w:t>
      </w:r>
      <w:r>
        <w:rPr>
          <w:rFonts w:eastAsia="Calibri"/>
          <w:kern w:val="0"/>
          <w:szCs w:val="22"/>
          <w:lang w:eastAsia="et-EE"/>
          <w14:ligatures w14:val="none"/>
        </w:rPr>
        <w:t>ealhulgas</w:t>
      </w:r>
      <w:r w:rsidRPr="00A21086">
        <w:rPr>
          <w:rFonts w:eastAsia="Calibri"/>
          <w:kern w:val="0"/>
          <w:szCs w:val="22"/>
          <w:lang w:eastAsia="et-EE"/>
          <w14:ligatures w14:val="none"/>
        </w:rPr>
        <w:t xml:space="preserve"> </w:t>
      </w:r>
      <w:r w:rsidR="00E433D5">
        <w:rPr>
          <w:rFonts w:eastAsia="Calibri"/>
          <w:kern w:val="0"/>
          <w:szCs w:val="22"/>
          <w:lang w:eastAsia="et-EE"/>
          <w14:ligatures w14:val="none"/>
        </w:rPr>
        <w:t>on</w:t>
      </w:r>
      <w:r w:rsidRPr="00A21086">
        <w:rPr>
          <w:rFonts w:eastAsia="Calibri"/>
          <w:kern w:val="0"/>
          <w:szCs w:val="22"/>
          <w:lang w:eastAsia="et-EE"/>
          <w14:ligatures w14:val="none"/>
        </w:rPr>
        <w:t xml:space="preserve"> nä</w:t>
      </w:r>
      <w:r>
        <w:rPr>
          <w:rFonts w:eastAsia="Calibri"/>
          <w:kern w:val="0"/>
          <w:szCs w:val="22"/>
          <w:lang w:eastAsia="et-EE"/>
          <w14:ligatures w14:val="none"/>
        </w:rPr>
        <w:t>htud</w:t>
      </w:r>
      <w:r w:rsidRPr="00A21086">
        <w:rPr>
          <w:rFonts w:eastAsia="Calibri"/>
          <w:kern w:val="0"/>
          <w:szCs w:val="22"/>
          <w:lang w:eastAsia="et-EE"/>
          <w14:ligatures w14:val="none"/>
        </w:rPr>
        <w:t xml:space="preserve"> ette, mis on isiku tuvastamine ja isikusamasuse kontrollimine ning mis tüüpi päringuid saab nende</w:t>
      </w:r>
      <w:r>
        <w:rPr>
          <w:rFonts w:eastAsia="Calibri"/>
          <w:kern w:val="0"/>
          <w:szCs w:val="22"/>
          <w:lang w:eastAsia="et-EE"/>
          <w14:ligatures w14:val="none"/>
        </w:rPr>
        <w:t>ks</w:t>
      </w:r>
      <w:r w:rsidRPr="00A21086">
        <w:rPr>
          <w:rFonts w:eastAsia="Calibri"/>
          <w:kern w:val="0"/>
          <w:szCs w:val="22"/>
          <w:lang w:eastAsia="et-EE"/>
          <w14:ligatures w14:val="none"/>
        </w:rPr>
        <w:t xml:space="preserve"> </w:t>
      </w:r>
      <w:proofErr w:type="spellStart"/>
      <w:r w:rsidRPr="00A21086">
        <w:rPr>
          <w:rFonts w:eastAsia="Calibri"/>
          <w:kern w:val="0"/>
          <w:szCs w:val="22"/>
          <w:lang w:eastAsia="et-EE"/>
          <w14:ligatures w14:val="none"/>
        </w:rPr>
        <w:t>ABIS</w:t>
      </w:r>
      <w:r>
        <w:rPr>
          <w:rFonts w:eastAsia="Calibri"/>
          <w:kern w:val="0"/>
          <w:szCs w:val="22"/>
          <w:lang w:eastAsia="et-EE"/>
          <w14:ligatures w14:val="none"/>
        </w:rPr>
        <w:noBreakHyphen/>
        <w:t>sse</w:t>
      </w:r>
      <w:proofErr w:type="spellEnd"/>
      <w:r w:rsidRPr="00A21086">
        <w:rPr>
          <w:rFonts w:eastAsia="Calibri"/>
          <w:kern w:val="0"/>
          <w:szCs w:val="22"/>
          <w:lang w:eastAsia="et-EE"/>
          <w14:ligatures w14:val="none"/>
        </w:rPr>
        <w:t xml:space="preserve"> teha. Samuti on nimetatud, millistel juhtudel võib </w:t>
      </w:r>
      <w:proofErr w:type="spellStart"/>
      <w:r w:rsidRPr="00A21086">
        <w:rPr>
          <w:rFonts w:eastAsia="Calibri"/>
          <w:kern w:val="0"/>
          <w:szCs w:val="22"/>
          <w:lang w:eastAsia="et-EE"/>
          <w14:ligatures w14:val="none"/>
        </w:rPr>
        <w:t>ABIS</w:t>
      </w:r>
      <w:r>
        <w:rPr>
          <w:rFonts w:eastAsia="Calibri"/>
          <w:kern w:val="0"/>
          <w:szCs w:val="22"/>
          <w:lang w:eastAsia="et-EE"/>
          <w14:ligatures w14:val="none"/>
        </w:rPr>
        <w:t>-e</w:t>
      </w:r>
      <w:proofErr w:type="spellEnd"/>
      <w:r w:rsidRPr="00A21086">
        <w:rPr>
          <w:rFonts w:eastAsia="Calibri"/>
          <w:kern w:val="0"/>
          <w:szCs w:val="22"/>
          <w:lang w:eastAsia="et-EE"/>
          <w14:ligatures w14:val="none"/>
        </w:rPr>
        <w:t xml:space="preserve"> andmeid isiku tuvastamiseks ja isikusamasuse kontrollimiseks</w:t>
      </w:r>
      <w:r w:rsidRPr="00CA2D2F">
        <w:rPr>
          <w:rFonts w:eastAsia="Calibri"/>
          <w:kern w:val="0"/>
          <w:szCs w:val="22"/>
          <w:lang w:eastAsia="et-EE"/>
          <w14:ligatures w14:val="none"/>
        </w:rPr>
        <w:t xml:space="preserve"> </w:t>
      </w:r>
      <w:r w:rsidRPr="00A21086">
        <w:rPr>
          <w:rFonts w:eastAsia="Calibri"/>
          <w:kern w:val="0"/>
          <w:szCs w:val="22"/>
          <w:lang w:eastAsia="et-EE"/>
          <w14:ligatures w14:val="none"/>
        </w:rPr>
        <w:t>töödelda</w:t>
      </w:r>
      <w:r>
        <w:rPr>
          <w:rFonts w:eastAsia="Calibri"/>
          <w:kern w:val="0"/>
          <w:szCs w:val="22"/>
          <w:lang w:eastAsia="et-EE"/>
          <w14:ligatures w14:val="none"/>
        </w:rPr>
        <w:t>.</w:t>
      </w:r>
    </w:p>
    <w:p w14:paraId="6F4551D5" w14:textId="77777777" w:rsidR="00C031B0" w:rsidRDefault="00C031B0" w:rsidP="00B5643F">
      <w:pPr>
        <w:jc w:val="both"/>
        <w:rPr>
          <w:rFonts w:eastAsia="Calibri"/>
          <w:kern w:val="0"/>
          <w:szCs w:val="22"/>
          <w:lang w:eastAsia="et-EE"/>
          <w14:ligatures w14:val="none"/>
        </w:rPr>
      </w:pPr>
    </w:p>
    <w:p w14:paraId="1CD291D9" w14:textId="4174AFD9" w:rsidR="00C031B0" w:rsidRDefault="00C031B0" w:rsidP="00B5643F">
      <w:pPr>
        <w:jc w:val="both"/>
        <w:rPr>
          <w:rFonts w:eastAsia="Calibri"/>
          <w:kern w:val="0"/>
          <w:szCs w:val="22"/>
          <w:lang w:eastAsia="et-EE"/>
          <w14:ligatures w14:val="none"/>
        </w:rPr>
      </w:pPr>
      <w:r>
        <w:rPr>
          <w:rFonts w:eastAsia="Calibri"/>
          <w:kern w:val="0"/>
          <w:szCs w:val="22"/>
          <w:lang w:eastAsia="et-EE"/>
          <w14:ligatures w14:val="none"/>
        </w:rPr>
        <w:t xml:space="preserve">Euroopa ühise varjupaigasüsteemi õigusaktide ja VRKS-i alusel kogutud biomeetrilisi andmeid hoitakse </w:t>
      </w:r>
      <w:proofErr w:type="spellStart"/>
      <w:r>
        <w:rPr>
          <w:rFonts w:eastAsia="Calibri"/>
          <w:kern w:val="0"/>
          <w:szCs w:val="22"/>
          <w:lang w:eastAsia="et-EE"/>
          <w14:ligatures w14:val="none"/>
        </w:rPr>
        <w:t>ABIS-s</w:t>
      </w:r>
      <w:proofErr w:type="spellEnd"/>
      <w:r>
        <w:rPr>
          <w:rFonts w:eastAsia="Calibri"/>
          <w:kern w:val="0"/>
          <w:szCs w:val="22"/>
          <w:lang w:eastAsia="et-EE"/>
          <w14:ligatures w14:val="none"/>
        </w:rPr>
        <w:t xml:space="preserve">. </w:t>
      </w:r>
      <w:r w:rsidRPr="00C031B0">
        <w:rPr>
          <w:rFonts w:eastAsia="Calibri"/>
          <w:kern w:val="0"/>
          <w:szCs w:val="22"/>
          <w:lang w:eastAsia="et-EE"/>
          <w14:ligatures w14:val="none"/>
        </w:rPr>
        <w:t xml:space="preserve">Muud isiku tuvastamist või isikusamasuse kontrollimist võimaldavad andmed kantakse ka edaspidi </w:t>
      </w:r>
      <w:proofErr w:type="spellStart"/>
      <w:r w:rsidRPr="00C031B0">
        <w:rPr>
          <w:rFonts w:eastAsia="Calibri"/>
          <w:kern w:val="0"/>
          <w:szCs w:val="22"/>
          <w:lang w:eastAsia="et-EE"/>
          <w14:ligatures w14:val="none"/>
        </w:rPr>
        <w:t>RAKS-i</w:t>
      </w:r>
      <w:proofErr w:type="spellEnd"/>
      <w:r w:rsidRPr="00C031B0">
        <w:rPr>
          <w:rFonts w:eastAsia="Calibri"/>
          <w:kern w:val="0"/>
          <w:szCs w:val="22"/>
          <w:lang w:eastAsia="et-EE"/>
          <w14:ligatures w14:val="none"/>
        </w:rPr>
        <w:t xml:space="preserve">. Isiku tuvastamise ja isikusamasuse kontrollimise käigus võrreldakse andmeid andmekogus ABIS säilitatavate andmetega, kuid isiku identiteedi kindlakstegemiseks või kontrollimiseks, kas tegemist on selle isikuga, kes ta eeldatavalt on, on vajalik töödelda ka isiku biograafilisi andmeid, mis asuvad </w:t>
      </w:r>
      <w:proofErr w:type="spellStart"/>
      <w:r w:rsidRPr="00C031B0">
        <w:rPr>
          <w:rFonts w:eastAsia="Calibri"/>
          <w:kern w:val="0"/>
          <w:szCs w:val="22"/>
          <w:lang w:eastAsia="et-EE"/>
          <w14:ligatures w14:val="none"/>
        </w:rPr>
        <w:t>RAKS-s</w:t>
      </w:r>
      <w:proofErr w:type="spellEnd"/>
      <w:r w:rsidRPr="00C031B0">
        <w:rPr>
          <w:rFonts w:eastAsia="Calibri"/>
          <w:kern w:val="0"/>
          <w:szCs w:val="22"/>
          <w:lang w:eastAsia="et-EE"/>
          <w14:ligatures w14:val="none"/>
        </w:rPr>
        <w:t>. Ilma nimetatud andmekogus säilitatavate biograafiliste andmeteta ei ole andmekogusse ABIS kantud andmete alusel võimalik isikut tuvastada ega tema isikusamasust kontrollida.</w:t>
      </w:r>
    </w:p>
    <w:p w14:paraId="32F67C59" w14:textId="77777777" w:rsidR="00C031B0" w:rsidRDefault="00C031B0" w:rsidP="00B5643F">
      <w:pPr>
        <w:jc w:val="both"/>
        <w:rPr>
          <w:rFonts w:eastAsia="Calibri"/>
          <w:kern w:val="0"/>
          <w:szCs w:val="22"/>
          <w:lang w:eastAsia="et-EE"/>
          <w14:ligatures w14:val="none"/>
        </w:rPr>
      </w:pPr>
    </w:p>
    <w:p w14:paraId="5363685A" w14:textId="20E7F55F" w:rsidR="00C031B0" w:rsidRDefault="00C031B0" w:rsidP="00B5643F">
      <w:pPr>
        <w:jc w:val="both"/>
        <w:rPr>
          <w:rFonts w:eastAsia="Calibri"/>
          <w:kern w:val="0"/>
          <w:szCs w:val="22"/>
          <w:lang w:eastAsia="et-EE"/>
          <w14:ligatures w14:val="none"/>
        </w:rPr>
      </w:pPr>
      <w:r w:rsidRPr="0017490B">
        <w:rPr>
          <w:rFonts w:eastAsia="Calibri"/>
          <w:b/>
          <w:color w:val="4472C4" w:themeColor="accent1"/>
          <w:kern w:val="0"/>
          <w:szCs w:val="22"/>
          <w:lang w:eastAsia="et-EE"/>
          <w14:ligatures w14:val="none"/>
        </w:rPr>
        <w:t>Lõikega 4</w:t>
      </w:r>
      <w:r w:rsidRPr="0017490B">
        <w:rPr>
          <w:rFonts w:eastAsia="Calibri"/>
          <w:color w:val="4472C4" w:themeColor="accent1"/>
          <w:kern w:val="0"/>
          <w:szCs w:val="22"/>
          <w:lang w:eastAsia="et-EE"/>
          <w14:ligatures w14:val="none"/>
        </w:rPr>
        <w:t xml:space="preserve"> </w:t>
      </w:r>
      <w:r w:rsidR="00616195">
        <w:rPr>
          <w:rFonts w:eastAsia="Calibri"/>
          <w:kern w:val="0"/>
          <w:szCs w:val="22"/>
          <w:lang w:eastAsia="et-EE"/>
          <w14:ligatures w14:val="none"/>
        </w:rPr>
        <w:t>sätestatakse</w:t>
      </w:r>
      <w:r>
        <w:rPr>
          <w:rFonts w:eastAsia="Calibri"/>
          <w:kern w:val="0"/>
          <w:szCs w:val="22"/>
          <w:lang w:eastAsia="et-EE"/>
          <w14:ligatures w14:val="none"/>
        </w:rPr>
        <w:t xml:space="preserve">, et </w:t>
      </w:r>
      <w:proofErr w:type="spellStart"/>
      <w:r>
        <w:rPr>
          <w:rFonts w:eastAsia="Calibri"/>
          <w:kern w:val="0"/>
          <w:szCs w:val="22"/>
          <w:lang w:eastAsia="et-EE"/>
          <w14:ligatures w14:val="none"/>
        </w:rPr>
        <w:t>RAKS-i</w:t>
      </w:r>
      <w:proofErr w:type="spellEnd"/>
      <w:r>
        <w:rPr>
          <w:rFonts w:eastAsia="Calibri"/>
          <w:kern w:val="0"/>
          <w:szCs w:val="22"/>
          <w:lang w:eastAsia="et-EE"/>
          <w14:ligatures w14:val="none"/>
        </w:rPr>
        <w:t xml:space="preserve"> vastutav töötleja on PPA.</w:t>
      </w:r>
    </w:p>
    <w:p w14:paraId="25E66EE2" w14:textId="77777777" w:rsidR="00C031B0" w:rsidRDefault="00C031B0" w:rsidP="00B5643F">
      <w:pPr>
        <w:jc w:val="both"/>
        <w:rPr>
          <w:rFonts w:eastAsia="Calibri"/>
          <w:kern w:val="0"/>
          <w:szCs w:val="22"/>
          <w:lang w:eastAsia="et-EE"/>
          <w14:ligatures w14:val="none"/>
        </w:rPr>
      </w:pPr>
    </w:p>
    <w:p w14:paraId="4A7DB5FC" w14:textId="34FE70B8" w:rsidR="00C031B0" w:rsidRDefault="00C031B0" w:rsidP="00C031B0">
      <w:pPr>
        <w:jc w:val="both"/>
        <w:rPr>
          <w:rFonts w:eastAsia="Calibri"/>
          <w:kern w:val="0"/>
          <w14:ligatures w14:val="none"/>
        </w:rPr>
      </w:pPr>
      <w:r w:rsidRPr="0017490B">
        <w:rPr>
          <w:rFonts w:eastAsia="Calibri"/>
          <w:b/>
          <w:color w:val="4472C4" w:themeColor="accent1"/>
          <w:kern w:val="0"/>
          <w:szCs w:val="22"/>
          <w:lang w:eastAsia="et-EE"/>
          <w14:ligatures w14:val="none"/>
        </w:rPr>
        <w:t>Lõikega 5</w:t>
      </w:r>
      <w:r>
        <w:rPr>
          <w:rFonts w:eastAsia="Calibri"/>
          <w:b/>
          <w:bCs/>
          <w:kern w:val="0"/>
          <w:szCs w:val="22"/>
          <w:lang w:eastAsia="et-EE"/>
          <w14:ligatures w14:val="none"/>
        </w:rPr>
        <w:t xml:space="preserve"> </w:t>
      </w:r>
      <w:r w:rsidR="00616195">
        <w:rPr>
          <w:rFonts w:eastAsia="Calibri"/>
          <w:kern w:val="0"/>
          <w:szCs w:val="22"/>
          <w:lang w:eastAsia="et-EE"/>
          <w14:ligatures w14:val="none"/>
        </w:rPr>
        <w:t>reguleeritakse</w:t>
      </w:r>
      <w:r>
        <w:rPr>
          <w:rFonts w:eastAsia="Calibri"/>
          <w:kern w:val="0"/>
          <w:szCs w:val="22"/>
          <w:lang w:eastAsia="et-EE"/>
          <w14:ligatures w14:val="none"/>
        </w:rPr>
        <w:t xml:space="preserve">, et </w:t>
      </w:r>
      <w:proofErr w:type="spellStart"/>
      <w:r>
        <w:rPr>
          <w:rFonts w:eastAsia="Calibri"/>
          <w:kern w:val="0"/>
          <w:szCs w:val="22"/>
          <w:lang w:eastAsia="et-EE"/>
          <w14:ligatures w14:val="none"/>
        </w:rPr>
        <w:t>RAKS-i</w:t>
      </w:r>
      <w:proofErr w:type="spellEnd"/>
      <w:r>
        <w:rPr>
          <w:rFonts w:eastAsia="Calibri"/>
          <w:kern w:val="0"/>
          <w:szCs w:val="22"/>
          <w:lang w:eastAsia="et-EE"/>
          <w14:ligatures w14:val="none"/>
        </w:rPr>
        <w:t xml:space="preserve"> pidamise kord sätestatakse </w:t>
      </w:r>
      <w:proofErr w:type="spellStart"/>
      <w:r>
        <w:rPr>
          <w:rFonts w:eastAsia="Calibri"/>
          <w:kern w:val="0"/>
          <w:szCs w:val="22"/>
          <w:lang w:eastAsia="et-EE"/>
          <w14:ligatures w14:val="none"/>
        </w:rPr>
        <w:t>RAKS-i</w:t>
      </w:r>
      <w:proofErr w:type="spellEnd"/>
      <w:r>
        <w:rPr>
          <w:rFonts w:eastAsia="Calibri"/>
          <w:kern w:val="0"/>
          <w:szCs w:val="22"/>
          <w:lang w:eastAsia="et-EE"/>
          <w14:ligatures w14:val="none"/>
        </w:rPr>
        <w:t xml:space="preserve"> põhimääruses. </w:t>
      </w:r>
      <w:r w:rsidRPr="00833348">
        <w:rPr>
          <w:rFonts w:eastAsia="Calibri"/>
          <w:kern w:val="0"/>
          <w14:ligatures w14:val="none"/>
        </w:rPr>
        <w:t>A</w:t>
      </w:r>
      <w:r>
        <w:rPr>
          <w:rFonts w:eastAsia="Calibri"/>
          <w:kern w:val="0"/>
          <w14:ligatures w14:val="none"/>
        </w:rPr>
        <w:t>ndmekaitse Inspektsiooni</w:t>
      </w:r>
      <w:r w:rsidRPr="00833348">
        <w:rPr>
          <w:rFonts w:eastAsia="Calibri"/>
          <w:kern w:val="0"/>
          <w14:ligatures w14:val="none"/>
        </w:rPr>
        <w:t xml:space="preserve"> hinnangul peab </w:t>
      </w:r>
      <w:r>
        <w:rPr>
          <w:rFonts w:eastAsia="Calibri"/>
          <w:kern w:val="0"/>
          <w14:ligatures w14:val="none"/>
        </w:rPr>
        <w:t>olema andmekogu põhimääruse</w:t>
      </w:r>
      <w:r w:rsidRPr="00833348">
        <w:rPr>
          <w:rFonts w:eastAsia="Calibri"/>
          <w:kern w:val="0"/>
          <w14:ligatures w14:val="none"/>
        </w:rPr>
        <w:t xml:space="preserve"> volitusnorm</w:t>
      </w:r>
      <w:r>
        <w:rPr>
          <w:rFonts w:eastAsia="Calibri"/>
          <w:kern w:val="0"/>
          <w14:ligatures w14:val="none"/>
        </w:rPr>
        <w:t>is</w:t>
      </w:r>
      <w:r w:rsidRPr="00833348">
        <w:rPr>
          <w:rFonts w:eastAsia="Calibri"/>
          <w:kern w:val="0"/>
          <w14:ligatures w14:val="none"/>
        </w:rPr>
        <w:t xml:space="preserve"> loetle</w:t>
      </w:r>
      <w:r>
        <w:rPr>
          <w:rFonts w:eastAsia="Calibri"/>
          <w:kern w:val="0"/>
          <w14:ligatures w14:val="none"/>
        </w:rPr>
        <w:t>tud</w:t>
      </w:r>
      <w:r w:rsidRPr="00833348">
        <w:rPr>
          <w:rFonts w:eastAsia="Calibri"/>
          <w:kern w:val="0"/>
          <w14:ligatures w14:val="none"/>
        </w:rPr>
        <w:t xml:space="preserve">, mida </w:t>
      </w:r>
      <w:r>
        <w:rPr>
          <w:rFonts w:eastAsia="Calibri"/>
          <w:kern w:val="0"/>
          <w14:ligatures w14:val="none"/>
        </w:rPr>
        <w:t>võib selles</w:t>
      </w:r>
      <w:r w:rsidRPr="00833348">
        <w:rPr>
          <w:rFonts w:eastAsia="Calibri"/>
          <w:kern w:val="0"/>
          <w14:ligatures w14:val="none"/>
        </w:rPr>
        <w:t xml:space="preserve"> reguleeri</w:t>
      </w:r>
      <w:r>
        <w:rPr>
          <w:rFonts w:eastAsia="Calibri"/>
          <w:kern w:val="0"/>
          <w14:ligatures w14:val="none"/>
        </w:rPr>
        <w:t>da,</w:t>
      </w:r>
      <w:r w:rsidRPr="00833348">
        <w:rPr>
          <w:rFonts w:eastAsia="Calibri"/>
          <w:kern w:val="0"/>
          <w14:ligatures w14:val="none"/>
        </w:rPr>
        <w:t xml:space="preserve"> n</w:t>
      </w:r>
      <w:r>
        <w:rPr>
          <w:rFonts w:eastAsia="Calibri"/>
          <w:kern w:val="0"/>
          <w14:ligatures w14:val="none"/>
        </w:rPr>
        <w:t xml:space="preserve">äiteks </w:t>
      </w:r>
      <w:r w:rsidRPr="00833348">
        <w:rPr>
          <w:rFonts w:eastAsia="Calibri"/>
          <w:kern w:val="0"/>
          <w14:ligatures w14:val="none"/>
        </w:rPr>
        <w:t>andmeandja</w:t>
      </w:r>
      <w:r>
        <w:rPr>
          <w:rFonts w:eastAsia="Calibri"/>
          <w:kern w:val="0"/>
          <w14:ligatures w14:val="none"/>
        </w:rPr>
        <w:t>i</w:t>
      </w:r>
      <w:r w:rsidRPr="00833348">
        <w:rPr>
          <w:rFonts w:eastAsia="Calibri"/>
          <w:kern w:val="0"/>
          <w14:ligatures w14:val="none"/>
        </w:rPr>
        <w:t>d, andmevahetus</w:t>
      </w:r>
      <w:r>
        <w:rPr>
          <w:rFonts w:eastAsia="Calibri"/>
          <w:kern w:val="0"/>
          <w14:ligatures w14:val="none"/>
        </w:rPr>
        <w:t>t</w:t>
      </w:r>
      <w:r w:rsidRPr="00833348">
        <w:rPr>
          <w:rFonts w:eastAsia="Calibri"/>
          <w:kern w:val="0"/>
          <w14:ligatures w14:val="none"/>
        </w:rPr>
        <w:t xml:space="preserve"> teiste andme</w:t>
      </w:r>
      <w:r>
        <w:rPr>
          <w:rFonts w:eastAsia="Calibri"/>
          <w:kern w:val="0"/>
          <w14:ligatures w14:val="none"/>
        </w:rPr>
        <w:softHyphen/>
      </w:r>
      <w:r w:rsidRPr="00833348">
        <w:rPr>
          <w:rFonts w:eastAsia="Calibri"/>
          <w:kern w:val="0"/>
          <w14:ligatures w14:val="none"/>
        </w:rPr>
        <w:t>kogudega</w:t>
      </w:r>
      <w:r>
        <w:rPr>
          <w:rFonts w:eastAsia="Calibri"/>
          <w:kern w:val="0"/>
          <w14:ligatures w14:val="none"/>
        </w:rPr>
        <w:t xml:space="preserve"> ning</w:t>
      </w:r>
      <w:r w:rsidRPr="00833348">
        <w:rPr>
          <w:rFonts w:eastAsia="Calibri"/>
          <w:kern w:val="0"/>
          <w14:ligatures w14:val="none"/>
        </w:rPr>
        <w:t xml:space="preserve"> juurdepääs</w:t>
      </w:r>
      <w:r>
        <w:rPr>
          <w:rFonts w:eastAsia="Calibri"/>
          <w:kern w:val="0"/>
          <w14:ligatures w14:val="none"/>
        </w:rPr>
        <w:t>u</w:t>
      </w:r>
      <w:r w:rsidRPr="00833348">
        <w:rPr>
          <w:rFonts w:eastAsia="Calibri"/>
          <w:kern w:val="0"/>
          <w14:ligatures w14:val="none"/>
        </w:rPr>
        <w:t xml:space="preserve"> </w:t>
      </w:r>
      <w:r>
        <w:rPr>
          <w:rFonts w:eastAsia="Calibri"/>
          <w:kern w:val="0"/>
          <w14:ligatures w14:val="none"/>
        </w:rPr>
        <w:t xml:space="preserve">andmekogu andmetele </w:t>
      </w:r>
      <w:r w:rsidRPr="00833348">
        <w:rPr>
          <w:rFonts w:eastAsia="Calibri"/>
          <w:kern w:val="0"/>
          <w14:ligatures w14:val="none"/>
        </w:rPr>
        <w:t xml:space="preserve">ja </w:t>
      </w:r>
      <w:r>
        <w:rPr>
          <w:rFonts w:eastAsia="Calibri"/>
          <w:kern w:val="0"/>
          <w14:ligatures w14:val="none"/>
        </w:rPr>
        <w:t xml:space="preserve">nende </w:t>
      </w:r>
      <w:r w:rsidRPr="00833348">
        <w:rPr>
          <w:rFonts w:eastAsia="Calibri"/>
          <w:kern w:val="0"/>
          <w14:ligatures w14:val="none"/>
        </w:rPr>
        <w:t>väljastamise kord</w:t>
      </w:r>
      <w:r>
        <w:rPr>
          <w:rFonts w:eastAsia="Calibri"/>
          <w:kern w:val="0"/>
          <w14:ligatures w14:val="none"/>
        </w:rPr>
        <w:t>a</w:t>
      </w:r>
      <w:r w:rsidRPr="00833348">
        <w:rPr>
          <w:rFonts w:eastAsia="Calibri"/>
          <w:kern w:val="0"/>
          <w14:ligatures w14:val="none"/>
        </w:rPr>
        <w:t>. Volitusnormist peaks nähtuma, mida lubatakse põhimääruse tas</w:t>
      </w:r>
      <w:r>
        <w:rPr>
          <w:rFonts w:eastAsia="Calibri"/>
          <w:kern w:val="0"/>
          <w14:ligatures w14:val="none"/>
        </w:rPr>
        <w:t>andil</w:t>
      </w:r>
      <w:r w:rsidRPr="00833348">
        <w:rPr>
          <w:rFonts w:eastAsia="Calibri"/>
          <w:kern w:val="0"/>
          <w14:ligatures w14:val="none"/>
        </w:rPr>
        <w:t xml:space="preserve"> reguleerida</w:t>
      </w:r>
      <w:r>
        <w:rPr>
          <w:rFonts w:eastAsia="Calibri"/>
          <w:kern w:val="0"/>
          <w14:ligatures w14:val="none"/>
        </w:rPr>
        <w:t>,</w:t>
      </w:r>
      <w:r w:rsidRPr="00833348">
        <w:rPr>
          <w:rFonts w:eastAsia="Calibri"/>
          <w:kern w:val="0"/>
          <w14:ligatures w14:val="none"/>
        </w:rPr>
        <w:t xml:space="preserve"> ja </w:t>
      </w:r>
      <w:r>
        <w:rPr>
          <w:rFonts w:eastAsia="Calibri"/>
          <w:kern w:val="0"/>
          <w14:ligatures w14:val="none"/>
        </w:rPr>
        <w:t>muu</w:t>
      </w:r>
      <w:r w:rsidRPr="00833348">
        <w:rPr>
          <w:rFonts w:eastAsia="Calibri"/>
          <w:kern w:val="0"/>
          <w14:ligatures w14:val="none"/>
        </w:rPr>
        <w:t xml:space="preserve"> peaks olema seaduse tasandil.</w:t>
      </w:r>
      <w:r>
        <w:rPr>
          <w:rFonts w:eastAsia="Calibri"/>
          <w:kern w:val="0"/>
          <w14:ligatures w14:val="none"/>
        </w:rPr>
        <w:t xml:space="preserve"> Käesoleva lõike kohaselt kehtestatakse </w:t>
      </w:r>
      <w:proofErr w:type="spellStart"/>
      <w:r>
        <w:rPr>
          <w:rFonts w:eastAsia="Calibri"/>
          <w:kern w:val="0"/>
          <w14:ligatures w14:val="none"/>
        </w:rPr>
        <w:t>RAKS-i</w:t>
      </w:r>
      <w:proofErr w:type="spellEnd"/>
      <w:r>
        <w:rPr>
          <w:rFonts w:eastAsia="Calibri"/>
          <w:kern w:val="0"/>
          <w14:ligatures w14:val="none"/>
        </w:rPr>
        <w:t xml:space="preserve"> põhimääruses:</w:t>
      </w:r>
    </w:p>
    <w:p w14:paraId="363EC140" w14:textId="77777777" w:rsidR="00C031B0" w:rsidRPr="001E23F0" w:rsidRDefault="00C031B0" w:rsidP="00C031B0">
      <w:pPr>
        <w:jc w:val="both"/>
      </w:pPr>
      <w:r w:rsidRPr="001E23F0">
        <w:t>1) andmeandjad ja nendelt saadavad andmed;</w:t>
      </w:r>
    </w:p>
    <w:p w14:paraId="20889369" w14:textId="77777777" w:rsidR="00C031B0" w:rsidRPr="001E23F0" w:rsidRDefault="00C031B0" w:rsidP="00C031B0">
      <w:pPr>
        <w:jc w:val="both"/>
      </w:pPr>
      <w:r w:rsidRPr="001E23F0">
        <w:t>2) täpsem andmekoosseis;</w:t>
      </w:r>
    </w:p>
    <w:p w14:paraId="328BF0D9" w14:textId="77777777" w:rsidR="00C031B0" w:rsidRPr="001E23F0" w:rsidRDefault="00C031B0" w:rsidP="00C031B0">
      <w:pPr>
        <w:jc w:val="both"/>
      </w:pPr>
      <w:r w:rsidRPr="001E23F0">
        <w:t xml:space="preserve">3) </w:t>
      </w:r>
      <w:proofErr w:type="spellStart"/>
      <w:r w:rsidRPr="001E23F0">
        <w:t>andmekogudevaheline</w:t>
      </w:r>
      <w:proofErr w:type="spellEnd"/>
      <w:r w:rsidRPr="001E23F0">
        <w:t xml:space="preserve"> andmevahetus;</w:t>
      </w:r>
    </w:p>
    <w:p w14:paraId="3DA3762C" w14:textId="77777777" w:rsidR="00C031B0" w:rsidRPr="001E23F0" w:rsidRDefault="00C031B0" w:rsidP="00C031B0">
      <w:pPr>
        <w:jc w:val="both"/>
      </w:pPr>
      <w:r w:rsidRPr="001E23F0">
        <w:t>4) vastutava töötleja ülesanded;</w:t>
      </w:r>
    </w:p>
    <w:p w14:paraId="42F93872" w14:textId="77777777" w:rsidR="00C031B0" w:rsidRPr="001E23F0" w:rsidRDefault="00C031B0" w:rsidP="00C031B0">
      <w:pPr>
        <w:jc w:val="both"/>
      </w:pPr>
      <w:r w:rsidRPr="001E23F0">
        <w:t>5) volitatud töötleja ja tema ülesanded;</w:t>
      </w:r>
    </w:p>
    <w:p w14:paraId="6DF74BAC" w14:textId="77777777" w:rsidR="00C031B0" w:rsidRDefault="00C031B0" w:rsidP="00C031B0">
      <w:pPr>
        <w:jc w:val="both"/>
      </w:pPr>
      <w:r w:rsidRPr="001E23F0">
        <w:t>6) andmetele juurdepääsu ja andmete väljastamise kord;</w:t>
      </w:r>
    </w:p>
    <w:p w14:paraId="431EF2A8" w14:textId="77777777" w:rsidR="00C031B0" w:rsidRPr="001E23F0" w:rsidRDefault="00C031B0" w:rsidP="00C031B0">
      <w:pPr>
        <w:jc w:val="both"/>
      </w:pPr>
      <w:r>
        <w:t>7) andmete täpsemad säilitustähtajad</w:t>
      </w:r>
    </w:p>
    <w:p w14:paraId="154FE389" w14:textId="77777777" w:rsidR="00C031B0" w:rsidRPr="001E23F0" w:rsidRDefault="00C031B0" w:rsidP="00C031B0">
      <w:pPr>
        <w:jc w:val="both"/>
      </w:pPr>
      <w:r>
        <w:t>8</w:t>
      </w:r>
      <w:r w:rsidRPr="001E23F0">
        <w:t>) muud korralduslikud küsimused.</w:t>
      </w:r>
    </w:p>
    <w:p w14:paraId="434E8485" w14:textId="77777777" w:rsidR="00C031B0" w:rsidRDefault="00C031B0" w:rsidP="00C031B0">
      <w:pPr>
        <w:jc w:val="both"/>
        <w:rPr>
          <w:rFonts w:eastAsia="Calibri"/>
          <w:kern w:val="0"/>
          <w14:ligatures w14:val="none"/>
        </w:rPr>
      </w:pPr>
    </w:p>
    <w:p w14:paraId="0A75F0B6" w14:textId="5F3E838E" w:rsidR="00C031B0" w:rsidRDefault="00C031B0" w:rsidP="00C031B0">
      <w:pPr>
        <w:jc w:val="both"/>
        <w:rPr>
          <w:rFonts w:eastAsia="Calibri"/>
          <w:kern w:val="0"/>
          <w14:ligatures w14:val="none"/>
        </w:rPr>
      </w:pPr>
      <w:r w:rsidRPr="0017490B">
        <w:rPr>
          <w:rFonts w:eastAsia="Calibri"/>
          <w:b/>
          <w:color w:val="4472C4" w:themeColor="accent1"/>
          <w:kern w:val="0"/>
          <w14:ligatures w14:val="none"/>
        </w:rPr>
        <w:t>Lõikega 6</w:t>
      </w:r>
      <w:r>
        <w:rPr>
          <w:rFonts w:eastAsia="Calibri"/>
          <w:kern w:val="0"/>
          <w14:ligatures w14:val="none"/>
        </w:rPr>
        <w:t xml:space="preserve"> sätestatakse, et </w:t>
      </w:r>
      <w:proofErr w:type="spellStart"/>
      <w:r>
        <w:rPr>
          <w:rFonts w:eastAsia="Calibri"/>
          <w:kern w:val="0"/>
          <w14:ligatures w14:val="none"/>
        </w:rPr>
        <w:t>RAKS-i</w:t>
      </w:r>
      <w:proofErr w:type="spellEnd"/>
      <w:r>
        <w:rPr>
          <w:rFonts w:eastAsia="Calibri"/>
          <w:kern w:val="0"/>
          <w14:ligatures w14:val="none"/>
        </w:rPr>
        <w:t xml:space="preserve"> andmeid võib säilitada kõige kauem 50 aastat ning täpsem </w:t>
      </w:r>
      <w:r w:rsidR="0007761F">
        <w:rPr>
          <w:rFonts w:eastAsia="Calibri"/>
          <w:kern w:val="0"/>
          <w14:ligatures w14:val="none"/>
        </w:rPr>
        <w:t xml:space="preserve">säilitustähtaeg kehtestatakse </w:t>
      </w:r>
      <w:proofErr w:type="spellStart"/>
      <w:r w:rsidR="0007761F">
        <w:rPr>
          <w:rFonts w:eastAsia="Calibri"/>
          <w:kern w:val="0"/>
          <w14:ligatures w14:val="none"/>
        </w:rPr>
        <w:t>RAKS-i</w:t>
      </w:r>
      <w:proofErr w:type="spellEnd"/>
      <w:r w:rsidR="0007761F">
        <w:rPr>
          <w:rFonts w:eastAsia="Calibri"/>
          <w:kern w:val="0"/>
          <w14:ligatures w14:val="none"/>
        </w:rPr>
        <w:t xml:space="preserve"> põhimääruses. Eespool on selgitatud, et teatud </w:t>
      </w:r>
      <w:r w:rsidR="0007761F">
        <w:rPr>
          <w:rFonts w:eastAsia="Calibri"/>
          <w:kern w:val="0"/>
          <w14:ligatures w14:val="none"/>
        </w:rPr>
        <w:lastRenderedPageBreak/>
        <w:t xml:space="preserve">andmekategooriaid ei või säilitada kauem kui kümme aastat arvates lõpliku otsuse tegemisest ning need andmekategooriad määratakse </w:t>
      </w:r>
      <w:proofErr w:type="spellStart"/>
      <w:r w:rsidR="0007761F">
        <w:rPr>
          <w:rFonts w:eastAsia="Calibri"/>
          <w:kern w:val="0"/>
          <w14:ligatures w14:val="none"/>
        </w:rPr>
        <w:t>RAKS-i</w:t>
      </w:r>
      <w:proofErr w:type="spellEnd"/>
      <w:r w:rsidR="0007761F">
        <w:rPr>
          <w:rFonts w:eastAsia="Calibri"/>
          <w:kern w:val="0"/>
          <w14:ligatures w14:val="none"/>
        </w:rPr>
        <w:t xml:space="preserve"> põhimääruses.</w:t>
      </w:r>
    </w:p>
    <w:p w14:paraId="41B54CC6" w14:textId="77777777" w:rsidR="0007761F" w:rsidRDefault="0007761F" w:rsidP="00C031B0">
      <w:pPr>
        <w:jc w:val="both"/>
        <w:rPr>
          <w:rFonts w:eastAsia="Calibri"/>
          <w:kern w:val="0"/>
          <w14:ligatures w14:val="none"/>
        </w:rPr>
      </w:pPr>
    </w:p>
    <w:p w14:paraId="6B45B177" w14:textId="5385F157" w:rsidR="0007761F" w:rsidRDefault="0007761F" w:rsidP="00C031B0">
      <w:pPr>
        <w:jc w:val="both"/>
        <w:rPr>
          <w:rFonts w:eastAsia="Calibri"/>
          <w:kern w:val="0"/>
          <w14:ligatures w14:val="none"/>
        </w:rPr>
      </w:pPr>
      <w:r w:rsidRPr="0017490B">
        <w:rPr>
          <w:rFonts w:eastAsia="Calibri"/>
          <w:b/>
          <w:color w:val="4472C4" w:themeColor="accent1"/>
          <w:kern w:val="0"/>
          <w14:ligatures w14:val="none"/>
        </w:rPr>
        <w:t>Lõikega 7</w:t>
      </w:r>
      <w:r>
        <w:rPr>
          <w:rFonts w:eastAsia="Calibri"/>
          <w:b/>
          <w:bCs/>
          <w:kern w:val="0"/>
          <w14:ligatures w14:val="none"/>
        </w:rPr>
        <w:t xml:space="preserve"> </w:t>
      </w:r>
      <w:r>
        <w:rPr>
          <w:rFonts w:eastAsia="Calibri"/>
          <w:kern w:val="0"/>
          <w14:ligatures w14:val="none"/>
        </w:rPr>
        <w:t xml:space="preserve">sätestatakse, et </w:t>
      </w:r>
      <w:r w:rsidRPr="0007761F">
        <w:rPr>
          <w:rFonts w:eastAsia="Calibri"/>
          <w:kern w:val="0"/>
          <w14:ligatures w14:val="none"/>
        </w:rPr>
        <w:t xml:space="preserve">isiku tuvastamise või isikusamasuse kontrollimise eesmärgil töödeldavad biomeetrilised andmed kustutakse </w:t>
      </w:r>
      <w:proofErr w:type="spellStart"/>
      <w:r>
        <w:rPr>
          <w:rFonts w:eastAsia="Calibri"/>
          <w:kern w:val="0"/>
          <w14:ligatures w14:val="none"/>
        </w:rPr>
        <w:t>RAKS-ist</w:t>
      </w:r>
      <w:proofErr w:type="spellEnd"/>
      <w:r w:rsidRPr="0007761F">
        <w:rPr>
          <w:rFonts w:eastAsia="Calibri"/>
          <w:kern w:val="0"/>
          <w14:ligatures w14:val="none"/>
        </w:rPr>
        <w:t xml:space="preserve"> viivitamata pärast võrdlusuuringu tegemist. </w:t>
      </w:r>
      <w:r>
        <w:rPr>
          <w:rFonts w:eastAsia="Calibri"/>
          <w:kern w:val="0"/>
          <w14:ligatures w14:val="none"/>
        </w:rPr>
        <w:t xml:space="preserve">VRKS-i alusel isiku tuvastamisel või isikusamasuse kontrollimisel tehakse päring </w:t>
      </w:r>
      <w:r w:rsidR="00D50938">
        <w:rPr>
          <w:rFonts w:eastAsia="Calibri"/>
          <w:kern w:val="0"/>
          <w14:ligatures w14:val="none"/>
        </w:rPr>
        <w:t xml:space="preserve">andmekogusse </w:t>
      </w:r>
      <w:r>
        <w:rPr>
          <w:rFonts w:eastAsia="Calibri"/>
          <w:kern w:val="0"/>
          <w14:ligatures w14:val="none"/>
        </w:rPr>
        <w:t>ABIS</w:t>
      </w:r>
      <w:r w:rsidR="00D50938">
        <w:rPr>
          <w:rFonts w:eastAsia="Calibri"/>
          <w:kern w:val="0"/>
          <w14:ligatures w14:val="none"/>
        </w:rPr>
        <w:t xml:space="preserve"> </w:t>
      </w:r>
      <w:r>
        <w:rPr>
          <w:rFonts w:eastAsia="Calibri"/>
          <w:kern w:val="0"/>
          <w14:ligatures w14:val="none"/>
        </w:rPr>
        <w:t xml:space="preserve">biomeetriliste andmete saamiseks läbi </w:t>
      </w:r>
      <w:proofErr w:type="spellStart"/>
      <w:r>
        <w:rPr>
          <w:rFonts w:eastAsia="Calibri"/>
          <w:kern w:val="0"/>
          <w14:ligatures w14:val="none"/>
        </w:rPr>
        <w:t>RAKS-i</w:t>
      </w:r>
      <w:proofErr w:type="spellEnd"/>
      <w:r>
        <w:rPr>
          <w:rFonts w:eastAsia="Calibri"/>
          <w:kern w:val="0"/>
          <w14:ligatures w14:val="none"/>
        </w:rPr>
        <w:t xml:space="preserve">. </w:t>
      </w:r>
      <w:r w:rsidRPr="0007761F">
        <w:rPr>
          <w:rFonts w:eastAsia="Calibri"/>
          <w:kern w:val="0"/>
          <w14:ligatures w14:val="none"/>
        </w:rPr>
        <w:t xml:space="preserve">Kui võrdlusuuring on tehtud, siis need andmed kustutatakse ja neid ei säilitata paralleelselt andmekogus ABIS ja </w:t>
      </w:r>
      <w:proofErr w:type="spellStart"/>
      <w:r>
        <w:rPr>
          <w:rFonts w:eastAsia="Calibri"/>
          <w:kern w:val="0"/>
          <w14:ligatures w14:val="none"/>
        </w:rPr>
        <w:t>RAKS-is</w:t>
      </w:r>
      <w:proofErr w:type="spellEnd"/>
      <w:r>
        <w:rPr>
          <w:rFonts w:eastAsia="Calibri"/>
          <w:kern w:val="0"/>
          <w14:ligatures w14:val="none"/>
        </w:rPr>
        <w:t>.</w:t>
      </w:r>
    </w:p>
    <w:p w14:paraId="77A222D8" w14:textId="77777777" w:rsidR="00AC6B8F" w:rsidRDefault="00AC6B8F" w:rsidP="00C031B0">
      <w:pPr>
        <w:jc w:val="both"/>
        <w:rPr>
          <w:rFonts w:eastAsia="Calibri"/>
          <w:kern w:val="0"/>
          <w14:ligatures w14:val="none"/>
        </w:rPr>
      </w:pPr>
    </w:p>
    <w:p w14:paraId="3555B7BC" w14:textId="2622A31D" w:rsidR="00AC6B8F" w:rsidRPr="00AC6B8F" w:rsidRDefault="00AC6B8F" w:rsidP="00C031B0">
      <w:pPr>
        <w:jc w:val="both"/>
        <w:rPr>
          <w:rFonts w:eastAsia="Calibri"/>
          <w:kern w:val="0"/>
          <w14:ligatures w14:val="none"/>
        </w:rPr>
      </w:pPr>
      <w:r w:rsidRPr="0017490B">
        <w:rPr>
          <w:rFonts w:eastAsia="Calibri"/>
          <w:b/>
          <w:color w:val="4472C4" w:themeColor="accent1"/>
          <w:kern w:val="0"/>
          <w14:ligatures w14:val="none"/>
        </w:rPr>
        <w:t>Lõikega 8</w:t>
      </w:r>
      <w:r>
        <w:rPr>
          <w:rFonts w:eastAsia="Calibri"/>
          <w:b/>
          <w:bCs/>
          <w:kern w:val="0"/>
          <w14:ligatures w14:val="none"/>
        </w:rPr>
        <w:t xml:space="preserve"> </w:t>
      </w:r>
      <w:r>
        <w:rPr>
          <w:rFonts w:eastAsia="Calibri"/>
          <w:kern w:val="0"/>
          <w14:ligatures w14:val="none"/>
        </w:rPr>
        <w:t>säilitatakse kehtivas VRKS-</w:t>
      </w:r>
      <w:proofErr w:type="spellStart"/>
      <w:r>
        <w:rPr>
          <w:rFonts w:eastAsia="Calibri"/>
          <w:kern w:val="0"/>
          <w14:ligatures w14:val="none"/>
        </w:rPr>
        <w:t>is</w:t>
      </w:r>
      <w:proofErr w:type="spellEnd"/>
      <w:r>
        <w:rPr>
          <w:rFonts w:eastAsia="Calibri"/>
          <w:kern w:val="0"/>
          <w14:ligatures w14:val="none"/>
        </w:rPr>
        <w:t xml:space="preserve"> kehtestatud säte, mille kohaselt on </w:t>
      </w:r>
      <w:proofErr w:type="spellStart"/>
      <w:r>
        <w:rPr>
          <w:rFonts w:eastAsia="Calibri"/>
          <w:kern w:val="0"/>
          <w14:ligatures w14:val="none"/>
        </w:rPr>
        <w:t>RAKS-i</w:t>
      </w:r>
      <w:proofErr w:type="spellEnd"/>
      <w:r>
        <w:rPr>
          <w:rFonts w:eastAsia="Calibri"/>
          <w:kern w:val="0"/>
          <w14:ligatures w14:val="none"/>
        </w:rPr>
        <w:t xml:space="preserve"> kantud andmetel õiguslik tähendus. </w:t>
      </w:r>
      <w:proofErr w:type="spellStart"/>
      <w:r w:rsidRPr="00F3263B">
        <w:t>AvTS</w:t>
      </w:r>
      <w:proofErr w:type="spellEnd"/>
      <w:r w:rsidRPr="00F3263B">
        <w:t xml:space="preserve"> § 43</w:t>
      </w:r>
      <w:r w:rsidRPr="00F3263B">
        <w:rPr>
          <w:vertAlign w:val="superscript"/>
        </w:rPr>
        <w:t>6</w:t>
      </w:r>
      <w:r w:rsidRPr="00F3263B">
        <w:t xml:space="preserve"> lõike 4 kohaselt antakse andmetele õiguslik tähendus seadusega.</w:t>
      </w:r>
      <w:r>
        <w:t xml:space="preserve"> Õiguslikku tähendust ei anta kõikidele andmekategooriatel</w:t>
      </w:r>
      <w:r w:rsidR="00C06934">
        <w:t>e</w:t>
      </w:r>
      <w:r>
        <w:t xml:space="preserve">, vaid nendele, mille saab aluseks võtta </w:t>
      </w:r>
      <w:r w:rsidRPr="001E23F0">
        <w:t>Eestis ajutise viibimise, elamise ja töötamise õigusliku aluse olemasolu ning Eestis ajutise viibimise, elamise ja töötamise tingimuste kohta.</w:t>
      </w:r>
      <w:r>
        <w:t xml:space="preserve"> </w:t>
      </w:r>
      <w:r w:rsidR="003B3155" w:rsidRPr="00C06934">
        <w:t xml:space="preserve">Näiteks võib rahvusvahelise kaitse taotlejale teenuste osutamisel võtta aluseks </w:t>
      </w:r>
      <w:proofErr w:type="spellStart"/>
      <w:r w:rsidR="003B3155" w:rsidRPr="00C06934">
        <w:t>RAKS-i</w:t>
      </w:r>
      <w:proofErr w:type="spellEnd"/>
      <w:r w:rsidR="003B3155" w:rsidRPr="00C06934">
        <w:t xml:space="preserve"> kantud andmed rahvusvahelise kaitse taotluse esitamise kohta ehk </w:t>
      </w:r>
      <w:proofErr w:type="spellStart"/>
      <w:r w:rsidR="003B3155" w:rsidRPr="00C06934">
        <w:t>RAKS-i</w:t>
      </w:r>
      <w:proofErr w:type="spellEnd"/>
      <w:r w:rsidR="003B3155" w:rsidRPr="00C06934">
        <w:t xml:space="preserve"> kantud välismaalasel on rahvusvahelise kaitse taotleja saatus kui ta on selle staatusega </w:t>
      </w:r>
      <w:proofErr w:type="spellStart"/>
      <w:r w:rsidR="003B3155" w:rsidRPr="00C06934">
        <w:t>RAKS-i</w:t>
      </w:r>
      <w:proofErr w:type="spellEnd"/>
      <w:r w:rsidR="003B3155" w:rsidRPr="00C06934">
        <w:t xml:space="preserve"> kantud.</w:t>
      </w:r>
      <w:r w:rsidR="00D75ADC">
        <w:t xml:space="preserve"> </w:t>
      </w:r>
      <w:r w:rsidR="00D75ADC" w:rsidRPr="00D73A4E">
        <w:t xml:space="preserve">Näiteks kui </w:t>
      </w:r>
      <w:proofErr w:type="spellStart"/>
      <w:r w:rsidR="00D75ADC" w:rsidRPr="00537B46">
        <w:t>RAKS</w:t>
      </w:r>
      <w:r w:rsidR="001A7C2A">
        <w:t>-</w:t>
      </w:r>
      <w:r w:rsidR="00D75ADC" w:rsidRPr="00537B46">
        <w:t>i</w:t>
      </w:r>
      <w:proofErr w:type="spellEnd"/>
      <w:r w:rsidR="00D75ADC" w:rsidRPr="00D73A4E">
        <w:t xml:space="preserve"> on kantud, et välismaalase vanuse hindamise tulemusel</w:t>
      </w:r>
      <w:r w:rsidR="00D75ADC">
        <w:t xml:space="preserve"> </w:t>
      </w:r>
      <w:r w:rsidR="00D75ADC" w:rsidRPr="00D73A4E">
        <w:t>on ta alaealine ning ilma saatjata, siis on see aluseks talle esindaja ning eestkostja määramiseks</w:t>
      </w:r>
      <w:r w:rsidR="00D75ADC">
        <w:t>.</w:t>
      </w:r>
    </w:p>
    <w:p w14:paraId="28DFC900" w14:textId="10217BBD" w:rsidR="00C5782B" w:rsidRPr="001E23F0" w:rsidRDefault="00C5782B" w:rsidP="00C5782B">
      <w:pPr>
        <w:jc w:val="both"/>
      </w:pPr>
    </w:p>
    <w:bookmarkEnd w:id="138"/>
    <w:p w14:paraId="25CDA3AF" w14:textId="55313404" w:rsidR="00665792" w:rsidRDefault="004E2D11" w:rsidP="00C5782B">
      <w:pPr>
        <w:rPr>
          <w:b/>
          <w:bCs/>
        </w:rPr>
      </w:pPr>
      <w:r>
        <w:rPr>
          <w:b/>
          <w:bCs/>
        </w:rPr>
        <w:t>9</w:t>
      </w:r>
      <w:r w:rsidR="00C5782B" w:rsidRPr="00C5782B">
        <w:rPr>
          <w:b/>
          <w:bCs/>
        </w:rPr>
        <w:t>. peatükk</w:t>
      </w:r>
      <w:r w:rsidR="00C5782B">
        <w:rPr>
          <w:b/>
          <w:bCs/>
        </w:rPr>
        <w:t xml:space="preserve"> </w:t>
      </w:r>
      <w:r w:rsidR="002760FC">
        <w:rPr>
          <w:b/>
          <w:bCs/>
        </w:rPr>
        <w:t>„</w:t>
      </w:r>
      <w:r w:rsidR="00C5782B" w:rsidRPr="00C5782B">
        <w:rPr>
          <w:b/>
          <w:bCs/>
        </w:rPr>
        <w:t>RIIKLIK JÄRELEVALVE</w:t>
      </w:r>
      <w:r w:rsidR="002760FC">
        <w:rPr>
          <w:b/>
          <w:bCs/>
        </w:rPr>
        <w:t>“</w:t>
      </w:r>
    </w:p>
    <w:p w14:paraId="4B0C098C" w14:textId="6ED4C707" w:rsidR="00A62EA5" w:rsidRDefault="00665792" w:rsidP="009802BE">
      <w:pPr>
        <w:rPr>
          <w:b/>
          <w:bCs/>
        </w:rPr>
      </w:pPr>
      <w:r w:rsidRPr="00665792">
        <w:rPr>
          <w:b/>
          <w:bCs/>
        </w:rPr>
        <w:t>§ 85. Riiklik järelevalve</w:t>
      </w:r>
    </w:p>
    <w:p w14:paraId="1AB1CB19" w14:textId="77777777" w:rsidR="00FE7D8E" w:rsidRDefault="00FE7D8E" w:rsidP="009802BE">
      <w:pPr>
        <w:rPr>
          <w:b/>
          <w:bCs/>
        </w:rPr>
      </w:pPr>
    </w:p>
    <w:p w14:paraId="44FB3926" w14:textId="569E8ECE" w:rsidR="00C5782B" w:rsidRPr="001E23F0" w:rsidRDefault="00FE7D8E" w:rsidP="00C5782B">
      <w:pPr>
        <w:jc w:val="both"/>
      </w:pPr>
      <w:r w:rsidRPr="00972449">
        <w:rPr>
          <w:b/>
          <w:color w:val="4472C4" w:themeColor="accent1"/>
        </w:rPr>
        <w:t>Lõikega 1</w:t>
      </w:r>
      <w:r>
        <w:t xml:space="preserve"> sätestatakse, et </w:t>
      </w:r>
      <w:proofErr w:type="spellStart"/>
      <w:r w:rsidR="00150D8E">
        <w:t>PPA</w:t>
      </w:r>
      <w:r w:rsidR="00BF73E5">
        <w:t>-</w:t>
      </w:r>
      <w:r w:rsidR="00C5782B" w:rsidRPr="001E23F0">
        <w:t>l</w:t>
      </w:r>
      <w:proofErr w:type="spellEnd"/>
      <w:r w:rsidR="00C5782B" w:rsidRPr="001E23F0">
        <w:t xml:space="preserve"> ning </w:t>
      </w:r>
      <w:proofErr w:type="spellStart"/>
      <w:r w:rsidR="00C5782B" w:rsidRPr="001E23F0">
        <w:t>K</w:t>
      </w:r>
      <w:r w:rsidR="00BF73E5">
        <w:t>APO-l</w:t>
      </w:r>
      <w:proofErr w:type="spellEnd"/>
      <w:r w:rsidR="00C5782B" w:rsidRPr="001E23F0">
        <w:t xml:space="preserve"> on õigus kontrollida, kas rahvusvahelise kaitse taotleja, pagulane, täiendava kaitse saaja, ajutise kaitse saaja ja perekonnaliige viibib, elab ja töötab Eestis vastavalt käesolevas seaduses sätestatud nõuetele ning täidab käesolevas seaduses sätestatud kohustusi ja tingimusi.</w:t>
      </w:r>
    </w:p>
    <w:p w14:paraId="74CC33FA" w14:textId="77777777" w:rsidR="00C5782B" w:rsidRPr="001E23F0" w:rsidRDefault="00C5782B" w:rsidP="00C5782B">
      <w:pPr>
        <w:jc w:val="both"/>
        <w:rPr>
          <w:b/>
          <w:bCs/>
        </w:rPr>
      </w:pPr>
    </w:p>
    <w:p w14:paraId="58F30178" w14:textId="245E5510" w:rsidR="00C5782B" w:rsidRPr="001E23F0" w:rsidRDefault="00FE7D8E" w:rsidP="00C5782B">
      <w:pPr>
        <w:jc w:val="both"/>
      </w:pPr>
      <w:r w:rsidRPr="00972449">
        <w:rPr>
          <w:b/>
          <w:color w:val="4472C4" w:themeColor="accent1"/>
        </w:rPr>
        <w:t>Lõike 2</w:t>
      </w:r>
      <w:r>
        <w:t xml:space="preserve"> kohaselt teostab </w:t>
      </w:r>
      <w:r w:rsidR="0082296A">
        <w:t>KAPO</w:t>
      </w:r>
      <w:r w:rsidR="00C5782B" w:rsidRPr="001E23F0">
        <w:t xml:space="preserve"> käesoleva paragrahvi lõikes 1 sätestatu kohaselt riiklikku järelevalvet rahvusvahelise kaitse taotleja, pagulase, täiendava kaitse saaja, ajutise kaitse saaja ja perekonnaliikme Eestis viibimise, elamise ja töötamise asjaolude üle julgeolekuasutuste seadusest tulenevate ülesannete täitmisel kuriteo tõkestamiseks.</w:t>
      </w:r>
    </w:p>
    <w:p w14:paraId="16CE74CF" w14:textId="77777777" w:rsidR="00D53650" w:rsidRDefault="00D53650" w:rsidP="00C5782B">
      <w:pPr>
        <w:jc w:val="both"/>
      </w:pPr>
    </w:p>
    <w:p w14:paraId="1607BA2D" w14:textId="36DA86E6" w:rsidR="00665792" w:rsidRDefault="00665792" w:rsidP="009802BE">
      <w:pPr>
        <w:rPr>
          <w:b/>
          <w:bCs/>
        </w:rPr>
      </w:pPr>
      <w:r w:rsidRPr="00E03489">
        <w:rPr>
          <w:b/>
        </w:rPr>
        <w:t>§ 86. Riikliku järelevalve erimeetmed</w:t>
      </w:r>
    </w:p>
    <w:p w14:paraId="0DF756D9" w14:textId="77777777" w:rsidR="00F22918" w:rsidRDefault="00F22918" w:rsidP="009802BE">
      <w:pPr>
        <w:rPr>
          <w:b/>
          <w:bCs/>
        </w:rPr>
      </w:pPr>
    </w:p>
    <w:p w14:paraId="2FC0EC63" w14:textId="41E0786C" w:rsidR="00F22918" w:rsidRPr="00B06D29" w:rsidRDefault="00F22918" w:rsidP="00C5782B">
      <w:pPr>
        <w:jc w:val="both"/>
      </w:pPr>
      <w:r w:rsidRPr="009D3ECB">
        <w:rPr>
          <w:b/>
          <w:color w:val="4472C4" w:themeColor="accent1"/>
        </w:rPr>
        <w:t>Paragrahviga 86</w:t>
      </w:r>
      <w:r w:rsidRPr="00B06D29">
        <w:t xml:space="preserve"> täpsustatakse, milliseid </w:t>
      </w:r>
      <w:proofErr w:type="spellStart"/>
      <w:r w:rsidR="00E03489">
        <w:t>KorS</w:t>
      </w:r>
      <w:r w:rsidR="00EF580B">
        <w:t>-i</w:t>
      </w:r>
      <w:proofErr w:type="spellEnd"/>
      <w:r w:rsidRPr="00B06D29">
        <w:t xml:space="preserve"> sätestatud riikliku järelevalvemeetmeid </w:t>
      </w:r>
      <w:r w:rsidR="00933313">
        <w:t>PPA</w:t>
      </w:r>
      <w:r w:rsidRPr="00B06D29">
        <w:t xml:space="preserve"> ning K</w:t>
      </w:r>
      <w:r w:rsidR="00BF73E5">
        <w:t xml:space="preserve">APO </w:t>
      </w:r>
      <w:r w:rsidRPr="00B06D29">
        <w:t xml:space="preserve">saavad </w:t>
      </w:r>
      <w:r w:rsidR="00BF73E5">
        <w:t>riikliku järelevalve teostamisel</w:t>
      </w:r>
      <w:r w:rsidRPr="00B06D29">
        <w:t xml:space="preserve"> kohaldada.</w:t>
      </w:r>
    </w:p>
    <w:p w14:paraId="01D1D501" w14:textId="77777777" w:rsidR="00F22918" w:rsidRPr="00B06D29" w:rsidRDefault="00F22918" w:rsidP="00C5782B">
      <w:pPr>
        <w:jc w:val="both"/>
        <w:rPr>
          <w:b/>
          <w:bCs/>
        </w:rPr>
      </w:pPr>
    </w:p>
    <w:p w14:paraId="74E441A7" w14:textId="179775A8" w:rsidR="00BF73E5" w:rsidRPr="00B06D29" w:rsidRDefault="00F22918" w:rsidP="00C5782B">
      <w:pPr>
        <w:jc w:val="both"/>
      </w:pPr>
      <w:r w:rsidRPr="00AB552B">
        <w:rPr>
          <w:b/>
          <w:color w:val="4472C4" w:themeColor="accent1"/>
        </w:rPr>
        <w:t>Lõike 1</w:t>
      </w:r>
      <w:r w:rsidRPr="00B06D29">
        <w:t xml:space="preserve"> </w:t>
      </w:r>
      <w:r w:rsidR="008A6C16">
        <w:t xml:space="preserve">kohaselt ei ole tehtud muudatusi selles, milliseid </w:t>
      </w:r>
      <w:proofErr w:type="spellStart"/>
      <w:r w:rsidR="00BF73E5">
        <w:t>KorS-i</w:t>
      </w:r>
      <w:r w:rsidR="008A6C16">
        <w:t>s</w:t>
      </w:r>
      <w:proofErr w:type="spellEnd"/>
      <w:r w:rsidR="008A6C16">
        <w:t xml:space="preserve"> sätestatud riikliku järelevalve eri</w:t>
      </w:r>
      <w:r w:rsidR="00BF73E5">
        <w:t>meetme</w:t>
      </w:r>
      <w:r w:rsidR="008A6C16">
        <w:t>id on lubatud</w:t>
      </w:r>
      <w:r w:rsidR="00BF73E5">
        <w:t xml:space="preserve"> </w:t>
      </w:r>
      <w:r w:rsidR="008A6C16">
        <w:t xml:space="preserve">kohaldada </w:t>
      </w:r>
      <w:r w:rsidR="00BF73E5">
        <w:t>võrreldes kehtiva seadusega. Küll aga on täiendatud riikliku järelevalve ulatust taustakontrolli menetlusega.</w:t>
      </w:r>
      <w:r w:rsidR="008A6C16">
        <w:t xml:space="preserve"> Kuigi PPA on </w:t>
      </w:r>
      <w:proofErr w:type="spellStart"/>
      <w:r w:rsidR="008A6C16">
        <w:t>üldkorrakaitseorgan</w:t>
      </w:r>
      <w:proofErr w:type="spellEnd"/>
      <w:r w:rsidR="008A6C16">
        <w:t xml:space="preserve">, tuleks õigusselguse eesmärgil ka eriseaduses ette näha, et taustakontrolli läbiviimisel võib kohaldada </w:t>
      </w:r>
      <w:proofErr w:type="spellStart"/>
      <w:r w:rsidR="008A6C16">
        <w:t>KorS-is</w:t>
      </w:r>
      <w:proofErr w:type="spellEnd"/>
      <w:r w:rsidR="008A6C16">
        <w:t xml:space="preserve"> sätestatud riikliku järelevalve erimeetmeid. </w:t>
      </w:r>
      <w:r w:rsidR="00636BFE">
        <w:t>M</w:t>
      </w:r>
      <w:r w:rsidR="00BF73E5" w:rsidRPr="00537B46">
        <w:t>ääruse</w:t>
      </w:r>
      <w:r w:rsidR="00BF73E5" w:rsidRPr="00F8236C">
        <w:t xml:space="preserve"> 2024/1356</w:t>
      </w:r>
      <w:r w:rsidR="00254B9A">
        <w:t>/EL</w:t>
      </w:r>
      <w:r w:rsidR="00BF73E5" w:rsidRPr="00F8236C">
        <w:t xml:space="preserve"> (taustakontrolli kohta)</w:t>
      </w:r>
      <w:r w:rsidR="00BF73E5">
        <w:t xml:space="preserve"> artikli 15 lõike 1 järgi kohaldub taustakontrollis läbiviidavate otsingute suhtes asjaomase liikmesriigi õigus. </w:t>
      </w:r>
      <w:r w:rsidR="008A6C16">
        <w:t xml:space="preserve">Seega on antud juhul oluline, et taustakontrolli läbiviimiseks on </w:t>
      </w:r>
      <w:proofErr w:type="spellStart"/>
      <w:r w:rsidR="008A6C16">
        <w:t>PPA-l</w:t>
      </w:r>
      <w:proofErr w:type="spellEnd"/>
      <w:r w:rsidR="008A6C16">
        <w:t xml:space="preserve"> VRKS-ist tulenev alus kohaldada </w:t>
      </w:r>
      <w:proofErr w:type="spellStart"/>
      <w:r w:rsidR="008A6C16">
        <w:t>KorS-i</w:t>
      </w:r>
      <w:proofErr w:type="spellEnd"/>
      <w:r w:rsidR="008A6C16">
        <w:t xml:space="preserve"> §-des 47, 48 ja 49 sätestatud riikliku järelevalve erimeetmeid.</w:t>
      </w:r>
    </w:p>
    <w:p w14:paraId="7E01AC7E" w14:textId="77777777" w:rsidR="00C5782B" w:rsidRPr="001E23F0" w:rsidRDefault="00C5782B" w:rsidP="00C5782B">
      <w:pPr>
        <w:jc w:val="both"/>
      </w:pPr>
    </w:p>
    <w:p w14:paraId="0252DA43" w14:textId="2E5428BC" w:rsidR="00953E4B" w:rsidRPr="008A6C16" w:rsidRDefault="002E2E2B" w:rsidP="008A6C16">
      <w:pPr>
        <w:jc w:val="both"/>
        <w:rPr>
          <w:bCs/>
        </w:rPr>
      </w:pPr>
      <w:r w:rsidRPr="00AB552B">
        <w:rPr>
          <w:b/>
          <w:color w:val="4472C4" w:themeColor="accent1"/>
        </w:rPr>
        <w:t>Lõi</w:t>
      </w:r>
      <w:r w:rsidR="008A6C16">
        <w:rPr>
          <w:b/>
          <w:color w:val="4472C4" w:themeColor="accent1"/>
        </w:rPr>
        <w:t xml:space="preserve">getega </w:t>
      </w:r>
      <w:r w:rsidRPr="00AB552B">
        <w:rPr>
          <w:b/>
          <w:color w:val="4472C4" w:themeColor="accent1"/>
        </w:rPr>
        <w:t>2</w:t>
      </w:r>
      <w:r w:rsidR="008A6C16" w:rsidRPr="008A6C16">
        <w:rPr>
          <w:b/>
          <w:color w:val="4472C4" w:themeColor="accent1"/>
        </w:rPr>
        <w:t>–4</w:t>
      </w:r>
      <w:r w:rsidR="008A6C16">
        <w:rPr>
          <w:b/>
          <w:color w:val="4472C4" w:themeColor="accent1"/>
        </w:rPr>
        <w:t xml:space="preserve"> </w:t>
      </w:r>
      <w:r w:rsidR="008A6C16">
        <w:rPr>
          <w:bCs/>
        </w:rPr>
        <w:t>ei ole tehtud muudatusi võrreldes kehtivas seaduses sätestatud riikliku järelevalve regulatsiooniga.</w:t>
      </w:r>
    </w:p>
    <w:p w14:paraId="4952F88C" w14:textId="77777777" w:rsidR="00C5782B" w:rsidRDefault="00C5782B" w:rsidP="009802BE">
      <w:pPr>
        <w:rPr>
          <w:b/>
          <w:bCs/>
        </w:rPr>
      </w:pPr>
    </w:p>
    <w:p w14:paraId="5773FD35" w14:textId="5226F750" w:rsidR="00C5782B" w:rsidRDefault="004E2D11" w:rsidP="00C5782B">
      <w:pPr>
        <w:rPr>
          <w:b/>
          <w:bCs/>
        </w:rPr>
      </w:pPr>
      <w:r>
        <w:rPr>
          <w:b/>
          <w:bCs/>
        </w:rPr>
        <w:lastRenderedPageBreak/>
        <w:t>10</w:t>
      </w:r>
      <w:r w:rsidR="00C5782B" w:rsidRPr="00C5782B">
        <w:rPr>
          <w:b/>
          <w:bCs/>
        </w:rPr>
        <w:t>. peatükk</w:t>
      </w:r>
      <w:r w:rsidR="00C5782B">
        <w:rPr>
          <w:b/>
          <w:bCs/>
        </w:rPr>
        <w:t xml:space="preserve"> </w:t>
      </w:r>
      <w:r>
        <w:rPr>
          <w:b/>
          <w:bCs/>
        </w:rPr>
        <w:t>„</w:t>
      </w:r>
      <w:r w:rsidR="00C5782B" w:rsidRPr="00C5782B">
        <w:rPr>
          <w:b/>
          <w:bCs/>
        </w:rPr>
        <w:t>KOOSTÖÖ</w:t>
      </w:r>
      <w:r>
        <w:rPr>
          <w:b/>
          <w:bCs/>
        </w:rPr>
        <w:t>“</w:t>
      </w:r>
    </w:p>
    <w:p w14:paraId="44393C6C" w14:textId="77777777" w:rsidR="009C48E9" w:rsidRDefault="009C48E9" w:rsidP="00C5782B">
      <w:pPr>
        <w:rPr>
          <w:b/>
          <w:bCs/>
        </w:rPr>
      </w:pPr>
    </w:p>
    <w:p w14:paraId="0281B6BC" w14:textId="7C0512DB" w:rsidR="00665792" w:rsidRDefault="00665792" w:rsidP="009802BE">
      <w:pPr>
        <w:rPr>
          <w:b/>
          <w:bCs/>
        </w:rPr>
      </w:pPr>
      <w:r w:rsidRPr="00665792">
        <w:rPr>
          <w:b/>
          <w:bCs/>
        </w:rPr>
        <w:t xml:space="preserve">§ 87. Koostöö rahvusvaheliste organisatsioonide ning </w:t>
      </w:r>
      <w:r w:rsidR="00D5479E">
        <w:rPr>
          <w:b/>
          <w:bCs/>
        </w:rPr>
        <w:t>EL-i</w:t>
      </w:r>
      <w:r w:rsidRPr="00665792">
        <w:rPr>
          <w:b/>
          <w:bCs/>
        </w:rPr>
        <w:t xml:space="preserve"> ametite, institutsioonide ja liikmesriikidega</w:t>
      </w:r>
    </w:p>
    <w:p w14:paraId="25D6009A" w14:textId="77777777" w:rsidR="009C48E9" w:rsidRDefault="009C48E9" w:rsidP="009802BE">
      <w:pPr>
        <w:rPr>
          <w:b/>
          <w:bCs/>
        </w:rPr>
      </w:pPr>
    </w:p>
    <w:p w14:paraId="7541AF88" w14:textId="4BB58D6F" w:rsidR="009C48E9" w:rsidRPr="00300C75" w:rsidRDefault="004C0CC1" w:rsidP="004C0CC1">
      <w:pPr>
        <w:jc w:val="both"/>
      </w:pPr>
      <w:r w:rsidRPr="00AB552B">
        <w:rPr>
          <w:b/>
          <w:color w:val="4472C4" w:themeColor="accent1"/>
        </w:rPr>
        <w:t>Paragrahvi</w:t>
      </w:r>
      <w:r w:rsidR="009C48E9" w:rsidRPr="00AB552B">
        <w:rPr>
          <w:b/>
          <w:color w:val="4472C4" w:themeColor="accent1"/>
        </w:rPr>
        <w:t>ga</w:t>
      </w:r>
      <w:r w:rsidRPr="00AB552B">
        <w:rPr>
          <w:b/>
          <w:color w:val="4472C4" w:themeColor="accent1"/>
        </w:rPr>
        <w:t xml:space="preserve"> 87</w:t>
      </w:r>
      <w:r w:rsidRPr="00AB552B">
        <w:rPr>
          <w:color w:val="4472C4" w:themeColor="accent1"/>
        </w:rPr>
        <w:t xml:space="preserve"> </w:t>
      </w:r>
      <w:r w:rsidR="009C48E9" w:rsidRPr="00300C75">
        <w:t xml:space="preserve">sätestatakse </w:t>
      </w:r>
      <w:r w:rsidR="00300C75" w:rsidRPr="00300C75">
        <w:t xml:space="preserve">koostöö põhimõtted </w:t>
      </w:r>
      <w:r w:rsidR="00397E7A">
        <w:t>UNHCR-i</w:t>
      </w:r>
      <w:r w:rsidR="00300C75" w:rsidRPr="00300C75">
        <w:t xml:space="preserve">, </w:t>
      </w:r>
      <w:r w:rsidR="00D5479E">
        <w:t>EL-i</w:t>
      </w:r>
      <w:r w:rsidR="00300C75" w:rsidRPr="00300C75">
        <w:t xml:space="preserve"> nõukogu, </w:t>
      </w:r>
      <w:r w:rsidR="001B7DAE">
        <w:t>EUAA</w:t>
      </w:r>
      <w:r w:rsidR="00300C75" w:rsidRPr="00300C75">
        <w:t xml:space="preserve"> ja teiste EL ametite ja institutsioonidega ning </w:t>
      </w:r>
      <w:r w:rsidR="00D5479E">
        <w:t>EL-i</w:t>
      </w:r>
      <w:r w:rsidR="00300C75" w:rsidRPr="00300C75">
        <w:t xml:space="preserve"> liikmesriikidega.</w:t>
      </w:r>
    </w:p>
    <w:p w14:paraId="2341E6F4" w14:textId="77777777" w:rsidR="0023229F" w:rsidRDefault="0023229F" w:rsidP="004C0CC1">
      <w:pPr>
        <w:jc w:val="both"/>
      </w:pPr>
    </w:p>
    <w:p w14:paraId="6993CA9C" w14:textId="3180E15E" w:rsidR="004C0CC1" w:rsidRPr="009C48E9" w:rsidRDefault="009C48E9" w:rsidP="004C0CC1">
      <w:pPr>
        <w:jc w:val="both"/>
      </w:pPr>
      <w:r w:rsidRPr="00AB552B">
        <w:rPr>
          <w:color w:val="4472C4" w:themeColor="accent1"/>
        </w:rPr>
        <w:t>L</w:t>
      </w:r>
      <w:r w:rsidR="004C0CC1" w:rsidRPr="00AB552B">
        <w:rPr>
          <w:b/>
          <w:color w:val="4472C4" w:themeColor="accent1"/>
        </w:rPr>
        <w:t>õike 1</w:t>
      </w:r>
      <w:r w:rsidR="004C0CC1" w:rsidRPr="00300C75">
        <w:t xml:space="preserve"> kohaselt teevad </w:t>
      </w:r>
      <w:r w:rsidR="004C5F19">
        <w:t>SIM</w:t>
      </w:r>
      <w:r w:rsidR="004C0CC1" w:rsidRPr="00537B46">
        <w:t>, S</w:t>
      </w:r>
      <w:r w:rsidR="004C5F19">
        <w:t>OM</w:t>
      </w:r>
      <w:r w:rsidR="004C0CC1" w:rsidRPr="00537B46">
        <w:t xml:space="preserve">, </w:t>
      </w:r>
      <w:r w:rsidR="004C5F19">
        <w:t>SKA</w:t>
      </w:r>
      <w:r w:rsidR="004C0CC1" w:rsidRPr="00300C75">
        <w:t xml:space="preserve"> </w:t>
      </w:r>
      <w:r w:rsidR="004C0CC1" w:rsidRPr="009C48E9">
        <w:t xml:space="preserve">ning </w:t>
      </w:r>
      <w:r w:rsidR="00457A1A">
        <w:t>PPA</w:t>
      </w:r>
      <w:r w:rsidR="004C0CC1" w:rsidRPr="009C48E9">
        <w:t xml:space="preserve"> rahvusvahelise kaitse saajate probleemide lahendamisel koostööd </w:t>
      </w:r>
      <w:proofErr w:type="spellStart"/>
      <w:r w:rsidR="004C0CC1" w:rsidRPr="00537B46">
        <w:t>UNHCR</w:t>
      </w:r>
      <w:r w:rsidR="004C5F19">
        <w:t>iga</w:t>
      </w:r>
      <w:proofErr w:type="spellEnd"/>
      <w:r w:rsidR="004C0CC1" w:rsidRPr="00537B46">
        <w:t>,</w:t>
      </w:r>
      <w:r w:rsidR="004C0CC1" w:rsidRPr="009C48E9">
        <w:t xml:space="preserve"> aidates teda seaduste, </w:t>
      </w:r>
      <w:proofErr w:type="spellStart"/>
      <w:r w:rsidR="004C0CC1" w:rsidRPr="009C48E9">
        <w:t>välislepingute</w:t>
      </w:r>
      <w:proofErr w:type="spellEnd"/>
      <w:r w:rsidR="004C0CC1" w:rsidRPr="009C48E9">
        <w:t xml:space="preserve"> ja </w:t>
      </w:r>
      <w:r w:rsidR="00D5479E">
        <w:t>EL-i</w:t>
      </w:r>
      <w:r w:rsidR="004C0CC1" w:rsidRPr="009C48E9">
        <w:t xml:space="preserve"> õigusaktide kohaldamise järelevalves.</w:t>
      </w:r>
    </w:p>
    <w:p w14:paraId="65D0BF6D" w14:textId="77777777" w:rsidR="004C0CC1" w:rsidRDefault="004C0CC1" w:rsidP="004C0CC1">
      <w:pPr>
        <w:jc w:val="both"/>
        <w:rPr>
          <w:color w:val="FF0000"/>
        </w:rPr>
      </w:pPr>
    </w:p>
    <w:p w14:paraId="144CA300" w14:textId="6E440823" w:rsidR="004C0CC1" w:rsidRPr="00BE611B" w:rsidRDefault="00D5479E" w:rsidP="004C0CC1">
      <w:pPr>
        <w:jc w:val="both"/>
      </w:pPr>
      <w:r>
        <w:t>EL-i</w:t>
      </w:r>
      <w:r w:rsidR="004C0CC1" w:rsidRPr="00BE611B">
        <w:t xml:space="preserve"> toimimise leppe </w:t>
      </w:r>
      <w:r w:rsidR="000459A8">
        <w:t>artikli</w:t>
      </w:r>
      <w:r w:rsidR="004C0CC1" w:rsidRPr="00BE611B">
        <w:t xml:space="preserve"> 78 lõike 1 kohaselt arendab Liit välja varjupaiga, täiendava kaitse ja ajutise kaitsega seotud ühise poliitika, mille eesmärk on tagada sobiv seisund kõikidele rahvusvahelist kaitset vajavatele kolmandate riikide kodanikele ning tagasi- ja väljasaatmise lubamatuse põhimõtte järgimine. Nimetatud poliitika peab vastama 1951. aasta </w:t>
      </w:r>
      <w:r w:rsidR="00397E7A">
        <w:t>Pagulasseisundi</w:t>
      </w:r>
      <w:r w:rsidR="004C0CC1" w:rsidRPr="00BE611B">
        <w:t xml:space="preserve"> konventsioonile ja 31. jaanuari 1967. aasta pagulasseisundit käsitlevale protokollile ning teistele asjakohastele lepingutele.</w:t>
      </w:r>
    </w:p>
    <w:p w14:paraId="5B15E7C7" w14:textId="77777777" w:rsidR="004C0CC1" w:rsidRPr="00BE611B" w:rsidRDefault="004C0CC1" w:rsidP="004C0CC1">
      <w:pPr>
        <w:jc w:val="both"/>
      </w:pPr>
    </w:p>
    <w:p w14:paraId="7269A0A5" w14:textId="197741BB" w:rsidR="004C0CC1" w:rsidRPr="00BE611B" w:rsidRDefault="007063CE" w:rsidP="004C0CC1">
      <w:pPr>
        <w:jc w:val="both"/>
      </w:pPr>
      <w:r>
        <w:t>UNHCR</w:t>
      </w:r>
      <w:r w:rsidR="004C0CC1" w:rsidRPr="00537B46">
        <w:t xml:space="preserve"> on 1951.</w:t>
      </w:r>
      <w:r w:rsidR="004C0CC1" w:rsidRPr="00BE611B">
        <w:t xml:space="preserve"> aasta </w:t>
      </w:r>
      <w:r w:rsidR="00397E7A">
        <w:t>P</w:t>
      </w:r>
      <w:r w:rsidR="004C0CC1" w:rsidRPr="00BE611B">
        <w:t xml:space="preserve">agulasseisundi konventsiooni ja selle 1967. aasta protokolli üle järelevalvet teostav rahvusvaheline organisatsioon. Konventsiooni allakirjutanud riikidelt oodatakse koostööd </w:t>
      </w:r>
      <w:r>
        <w:t>UNHCR</w:t>
      </w:r>
      <w:r w:rsidR="00397E7A">
        <w:t>-</w:t>
      </w:r>
      <w:r>
        <w:t>iga</w:t>
      </w:r>
      <w:r w:rsidR="004C0CC1" w:rsidRPr="00BE611B">
        <w:t xml:space="preserve">, et tagada konventsioonis määratletud pagulaste õiguste austamine ja kaitse lähtuvalt konventsiooni VI peatüki (rakendus- ja üleminekusätted) artiklist 35 (osalisriigi ametiasutuste ja ÜRO koostöö), mille kohaselt teeb osalisriik koostööd </w:t>
      </w:r>
      <w:r w:rsidR="00397E7A">
        <w:t>UNHCR-iga</w:t>
      </w:r>
      <w:r w:rsidR="004C0CC1" w:rsidRPr="00BE611B">
        <w:t xml:space="preserve"> või selle mis tahes õigusjärglasega tema ülesannete täitmiseks, eriti aitab teda konventsiooni kohaldamise järelevalves. Eesti ratifitseeris konventsiooni 09.07.1997.</w:t>
      </w:r>
    </w:p>
    <w:p w14:paraId="5944D499" w14:textId="77777777" w:rsidR="004C0CC1" w:rsidRPr="00BE611B" w:rsidRDefault="004C0CC1" w:rsidP="004C0CC1">
      <w:pPr>
        <w:jc w:val="both"/>
      </w:pPr>
    </w:p>
    <w:p w14:paraId="409CD8C2" w14:textId="3E5100F0" w:rsidR="004C0CC1" w:rsidRPr="00BE611B" w:rsidRDefault="007063CE" w:rsidP="004C0CC1">
      <w:pPr>
        <w:jc w:val="both"/>
      </w:pPr>
      <w:r>
        <w:t>UNHCR</w:t>
      </w:r>
      <w:r w:rsidR="00397E7A">
        <w:t>-</w:t>
      </w:r>
      <w:r>
        <w:t>i</w:t>
      </w:r>
      <w:r w:rsidR="004C0CC1" w:rsidRPr="00BE611B">
        <w:t xml:space="preserve"> roll on sätestatud </w:t>
      </w:r>
      <w:r w:rsidR="004C0CC1" w:rsidRPr="00537B46">
        <w:t>määrus</w:t>
      </w:r>
      <w:r w:rsidR="00781FFC">
        <w:t>es</w:t>
      </w:r>
      <w:r w:rsidR="004C0CC1" w:rsidRPr="00BE611B">
        <w:t xml:space="preserve"> 2024/1348</w:t>
      </w:r>
      <w:r w:rsidR="00DF358E">
        <w:t>/EL</w:t>
      </w:r>
      <w:r w:rsidR="004C0CC1" w:rsidRPr="00BE611B">
        <w:t xml:space="preserve"> (menetluse kohta) artikliga 6, mille lõike 1 kohaselt peavad liikmesriigid võimaldama </w:t>
      </w:r>
      <w:r w:rsidR="00397E7A">
        <w:t>UNHCR-</w:t>
      </w:r>
      <w:proofErr w:type="spellStart"/>
      <w:r w:rsidR="00397E7A">
        <w:t>il</w:t>
      </w:r>
      <w:proofErr w:type="spellEnd"/>
      <w:r w:rsidR="004C0CC1" w:rsidRPr="00BE611B">
        <w:t>:</w:t>
      </w:r>
    </w:p>
    <w:p w14:paraId="5C3468E3" w14:textId="77777777" w:rsidR="004C0CC1" w:rsidRPr="00BE611B" w:rsidRDefault="004C0CC1" w:rsidP="0023229F">
      <w:pPr>
        <w:jc w:val="both"/>
      </w:pPr>
      <w:r w:rsidRPr="00BE611B">
        <w:t xml:space="preserve">a) kohtuda taotlejatega, sealhulgas nendega, kes on vastuvõtukeskustes, kinnipidamisasutuses, piiril või transiiditsoonides; </w:t>
      </w:r>
    </w:p>
    <w:p w14:paraId="61A8A135" w14:textId="77777777" w:rsidR="004C0CC1" w:rsidRPr="00BE611B" w:rsidRDefault="004C0CC1" w:rsidP="0023229F">
      <w:pPr>
        <w:jc w:val="both"/>
      </w:pPr>
      <w:r w:rsidRPr="00BE611B">
        <w:t xml:space="preserve">b) saada taotleja sellekohasel nõusolekul juurdepääs teabele, mis käsitleb konkreetset rahvusvahelise kaitse taotlust, menetluse kulgu ja vastuvõetud otsuseid; </w:t>
      </w:r>
    </w:p>
    <w:p w14:paraId="1D3D58CE" w14:textId="534D0587" w:rsidR="004C0CC1" w:rsidRPr="00BE611B" w:rsidRDefault="004C0CC1" w:rsidP="0023229F">
      <w:pPr>
        <w:jc w:val="both"/>
      </w:pPr>
      <w:r w:rsidRPr="00BE611B">
        <w:t xml:space="preserve">c) esitada menetluse kõikides etappides 28. juuli 1951. aasta </w:t>
      </w:r>
      <w:r w:rsidR="00397E7A">
        <w:t>P</w:t>
      </w:r>
      <w:r w:rsidRPr="00BE611B">
        <w:t xml:space="preserve">agulasseisundi konventsiooni, mida on täiendatud 31. jaanuari 1967. aasta New Yorgi protokolliga artikliga 35 talle pandud järelevalvekohustuste elluviimisel pädevatele ametiasutustele konkreetseid rahvusvahelise kaitse taotlusi käsitlevaid seisukohti. </w:t>
      </w:r>
    </w:p>
    <w:p w14:paraId="7E973A30" w14:textId="77777777" w:rsidR="00397E7A" w:rsidRDefault="00397E7A" w:rsidP="001846DB">
      <w:pPr>
        <w:jc w:val="both"/>
      </w:pPr>
    </w:p>
    <w:p w14:paraId="4C780EFC" w14:textId="6437CD01" w:rsidR="004C0CC1" w:rsidRPr="00BE611B" w:rsidRDefault="004C0CC1" w:rsidP="001846DB">
      <w:pPr>
        <w:jc w:val="both"/>
      </w:pPr>
      <w:r w:rsidRPr="00BE611B">
        <w:t>Määruse</w:t>
      </w:r>
      <w:r w:rsidR="00397E7A">
        <w:t xml:space="preserve"> artikli 6</w:t>
      </w:r>
      <w:r w:rsidRPr="00BE611B">
        <w:t xml:space="preserve"> lõike 2 kohaselt kohaldatakse lõiget 1 ka organisatsiooni suhtes, kes vastavalt liikmesriigiga sõlmitud kokkuleppele tegutseb asjaomase liikmesriigi territooriumil </w:t>
      </w:r>
      <w:r w:rsidR="00397E7A">
        <w:t>UNHCR-i</w:t>
      </w:r>
      <w:r w:rsidRPr="00BE611B">
        <w:t xml:space="preserve"> nimel.</w:t>
      </w:r>
    </w:p>
    <w:p w14:paraId="1C57A64E" w14:textId="77777777" w:rsidR="004C0CC1" w:rsidRPr="001E23F0" w:rsidRDefault="004C0CC1" w:rsidP="001846DB">
      <w:pPr>
        <w:jc w:val="both"/>
      </w:pPr>
    </w:p>
    <w:p w14:paraId="28DE4BF3" w14:textId="4EA34C1D" w:rsidR="001846DB" w:rsidRPr="001E23F0" w:rsidRDefault="00053F9B" w:rsidP="001846DB">
      <w:pPr>
        <w:jc w:val="both"/>
      </w:pPr>
      <w:r w:rsidRPr="00AB552B">
        <w:rPr>
          <w:b/>
          <w:color w:val="4472C4" w:themeColor="accent1"/>
        </w:rPr>
        <w:t>Lõikega 2</w:t>
      </w:r>
      <w:r>
        <w:t xml:space="preserve"> sätestatakse, et </w:t>
      </w:r>
      <w:r w:rsidR="007063CE">
        <w:t>KUM</w:t>
      </w:r>
      <w:r w:rsidR="001846DB" w:rsidRPr="00537B46">
        <w:t xml:space="preserve">, </w:t>
      </w:r>
      <w:r w:rsidR="007063CE">
        <w:t>SIM</w:t>
      </w:r>
      <w:r w:rsidR="001846DB" w:rsidRPr="00537B46">
        <w:t xml:space="preserve">, </w:t>
      </w:r>
      <w:r w:rsidR="007063CE">
        <w:t>SOM</w:t>
      </w:r>
      <w:r w:rsidR="001846DB" w:rsidRPr="00537B46">
        <w:t xml:space="preserve">, </w:t>
      </w:r>
      <w:r w:rsidR="007063CE">
        <w:t>SKA</w:t>
      </w:r>
      <w:r w:rsidR="001846DB" w:rsidRPr="001E23F0">
        <w:t xml:space="preserve"> ning </w:t>
      </w:r>
      <w:r w:rsidR="00457A1A">
        <w:t>PPA</w:t>
      </w:r>
      <w:r w:rsidR="001846DB" w:rsidRPr="001E23F0">
        <w:t xml:space="preserve"> tagavad </w:t>
      </w:r>
      <w:r w:rsidR="0023229F">
        <w:t>sama</w:t>
      </w:r>
      <w:r w:rsidR="001846DB" w:rsidRPr="001E23F0">
        <w:t xml:space="preserve"> </w:t>
      </w:r>
      <w:r w:rsidR="005C26DD" w:rsidRPr="003B7C53">
        <w:t>§-i</w:t>
      </w:r>
      <w:r w:rsidR="001846DB" w:rsidRPr="001E23F0">
        <w:t xml:space="preserve"> lõikes 1 nimetatud õigusaktide järgsete kohustuste täitmise ning edastavad </w:t>
      </w:r>
      <w:r w:rsidR="007063CE">
        <w:t>UNHCR</w:t>
      </w:r>
      <w:r w:rsidR="00397E7A">
        <w:t>-</w:t>
      </w:r>
      <w:proofErr w:type="spellStart"/>
      <w:r w:rsidR="007063CE">
        <w:t>ile</w:t>
      </w:r>
      <w:proofErr w:type="spellEnd"/>
      <w:r w:rsidR="001846DB" w:rsidRPr="001E23F0">
        <w:t xml:space="preserve"> teavet ja statistilisi andmeid järgmiste asjaolude kohta:</w:t>
      </w:r>
    </w:p>
    <w:p w14:paraId="73145EFE" w14:textId="77777777" w:rsidR="001846DB" w:rsidRPr="001E23F0" w:rsidRDefault="001846DB" w:rsidP="001846DB">
      <w:pPr>
        <w:jc w:val="both"/>
      </w:pPr>
      <w:r w:rsidRPr="001E23F0">
        <w:t>1) rahvusvahelise kaitse taotlejate ja saajate olukord;</w:t>
      </w:r>
    </w:p>
    <w:p w14:paraId="6F8D2F48" w14:textId="77777777" w:rsidR="001846DB" w:rsidRPr="001E23F0" w:rsidRDefault="001846DB" w:rsidP="001846DB">
      <w:pPr>
        <w:jc w:val="both"/>
      </w:pPr>
      <w:r w:rsidRPr="001E23F0">
        <w:t>2) õigusaktide kohaldamine;</w:t>
      </w:r>
    </w:p>
    <w:p w14:paraId="165BC47C" w14:textId="77777777" w:rsidR="001846DB" w:rsidRDefault="001846DB" w:rsidP="001846DB">
      <w:pPr>
        <w:jc w:val="both"/>
      </w:pPr>
      <w:r w:rsidRPr="001E23F0">
        <w:t>3) rahvusvahelise kaitse taotlejate ja saajate kohta kehtivad ja kehtestatavad õigusaktid.</w:t>
      </w:r>
    </w:p>
    <w:p w14:paraId="3462D68D" w14:textId="54888A4B" w:rsidR="0023229F" w:rsidRDefault="008F39FA" w:rsidP="001846DB">
      <w:pPr>
        <w:jc w:val="both"/>
      </w:pPr>
      <w:r w:rsidRPr="00AF354D">
        <w:t xml:space="preserve">Nimetatud koostöö raames andmete ja statistika edastamisel lähtutakse </w:t>
      </w:r>
      <w:r w:rsidR="00EB452E" w:rsidRPr="00AF354D">
        <w:t xml:space="preserve">ametiasutustel </w:t>
      </w:r>
      <w:r w:rsidRPr="00AF354D">
        <w:t xml:space="preserve">olemasolevatest andmetest ja </w:t>
      </w:r>
      <w:r w:rsidR="00EB452E" w:rsidRPr="00AF354D">
        <w:t xml:space="preserve">päringu esitaja </w:t>
      </w:r>
      <w:r w:rsidRPr="00AF354D">
        <w:t>teadmisvajadusest</w:t>
      </w:r>
      <w:r w:rsidR="00EB452E" w:rsidRPr="00AF354D">
        <w:t>, tagatakse rahvusvahelise kaitse menetluse konfidentsiaalsus</w:t>
      </w:r>
      <w:r w:rsidRPr="00AF354D">
        <w:t xml:space="preserve"> ning järgitakse üldiseid andmekaitse nõudeid</w:t>
      </w:r>
      <w:r w:rsidR="00EB452E" w:rsidRPr="00AF354D">
        <w:t xml:space="preserve"> sh avaliku teabe seaduses sätestatut</w:t>
      </w:r>
      <w:r w:rsidRPr="00AF354D">
        <w:t xml:space="preserve">. </w:t>
      </w:r>
    </w:p>
    <w:p w14:paraId="41EBB2E5" w14:textId="77777777" w:rsidR="0023229F" w:rsidRDefault="0023229F" w:rsidP="001846DB">
      <w:pPr>
        <w:jc w:val="both"/>
      </w:pPr>
    </w:p>
    <w:p w14:paraId="2C229598" w14:textId="399020B2" w:rsidR="00053F9B" w:rsidRPr="00AF354D" w:rsidRDefault="00053F9B" w:rsidP="001846DB">
      <w:pPr>
        <w:jc w:val="both"/>
      </w:pPr>
      <w:r w:rsidRPr="00AB552B">
        <w:rPr>
          <w:b/>
          <w:color w:val="4472C4" w:themeColor="accent1"/>
        </w:rPr>
        <w:t>Lõike 3</w:t>
      </w:r>
      <w:r>
        <w:t xml:space="preserve"> kohaselt teavitab</w:t>
      </w:r>
      <w:r w:rsidR="001846DB" w:rsidRPr="001E23F0">
        <w:t xml:space="preserve"> Vabariigi Valitsus valdkondade eest vastutavate ministrite ettepanekul </w:t>
      </w:r>
      <w:r w:rsidR="00D5479E">
        <w:t>EL-i</w:t>
      </w:r>
      <w:r w:rsidR="001846DB" w:rsidRPr="001E23F0">
        <w:t xml:space="preserve"> Nõukogu Eesti suutlikkusest vastu võtta ajutist kaitset vajavaid välismaalasi.</w:t>
      </w:r>
      <w:r w:rsidR="00871B74">
        <w:t xml:space="preserve"> </w:t>
      </w:r>
      <w:r w:rsidR="007B3A74" w:rsidRPr="00AF354D">
        <w:t xml:space="preserve">Nimetatud regulatsiooniga võetakse üle </w:t>
      </w:r>
      <w:r w:rsidR="006553E2" w:rsidRPr="00AF354D">
        <w:t>direktiivi 2001/55/EÜ</w:t>
      </w:r>
      <w:r w:rsidR="008F39FA" w:rsidRPr="00AF354D">
        <w:t xml:space="preserve"> </w:t>
      </w:r>
      <w:r w:rsidR="006553E2" w:rsidRPr="00AF354D">
        <w:t xml:space="preserve">artikkel </w:t>
      </w:r>
      <w:r w:rsidR="007B3A74" w:rsidRPr="00AF354D">
        <w:t xml:space="preserve">25, mille kohaselt </w:t>
      </w:r>
      <w:r w:rsidR="00CD4A7D" w:rsidRPr="00AF354D">
        <w:t>võtavad liikmesriigid ühenduse solidaarsuse vaimus vastu inimesi, kellele võib anda ajutist kaitset. Nad teevad arvudes või üldtingimustena teatavaks oma võimalused nimetatud isikute vastuvõtmiseks. See teave sätestatakse sama direktiivi artiklis 5 osutatud nõukogu otsuses. Pärast selle otsuse vastuvõtmist võivad liikmesriigid teatada täiendavatest vastuvõtuvõimalustest, teavitades nõukogu ning komisjoni. Nimetatud teave edastatakse viivitamata UNHCR</w:t>
      </w:r>
      <w:r w:rsidR="00871B74">
        <w:t>-</w:t>
      </w:r>
      <w:proofErr w:type="spellStart"/>
      <w:r w:rsidR="00CD4A7D" w:rsidRPr="00AF354D">
        <w:t>le</w:t>
      </w:r>
      <w:proofErr w:type="spellEnd"/>
      <w:r w:rsidR="00CD4A7D" w:rsidRPr="00AF354D">
        <w:t>.</w:t>
      </w:r>
    </w:p>
    <w:p w14:paraId="750AD4F7" w14:textId="77777777" w:rsidR="001846DB" w:rsidRPr="001E23F0" w:rsidRDefault="001846DB" w:rsidP="001846DB">
      <w:pPr>
        <w:jc w:val="both"/>
      </w:pPr>
    </w:p>
    <w:p w14:paraId="3B990C81" w14:textId="449CC210" w:rsidR="001846DB" w:rsidRPr="001E23F0" w:rsidRDefault="00053F9B" w:rsidP="001846DB">
      <w:pPr>
        <w:jc w:val="both"/>
      </w:pPr>
      <w:r w:rsidRPr="00AB552B">
        <w:rPr>
          <w:b/>
          <w:color w:val="4472C4" w:themeColor="accent1"/>
        </w:rPr>
        <w:t>Lõike 4</w:t>
      </w:r>
      <w:r>
        <w:t xml:space="preserve"> kohaselt korraldavad </w:t>
      </w:r>
      <w:r w:rsidR="007063CE">
        <w:t>SIM</w:t>
      </w:r>
      <w:r w:rsidR="001846DB" w:rsidRPr="00537B46">
        <w:t>, S</w:t>
      </w:r>
      <w:r w:rsidR="007063CE">
        <w:t>OM</w:t>
      </w:r>
      <w:r w:rsidR="001846DB" w:rsidRPr="00537B46">
        <w:t>, S</w:t>
      </w:r>
      <w:r w:rsidR="007063CE">
        <w:t>KA</w:t>
      </w:r>
      <w:r w:rsidR="001846DB" w:rsidRPr="001E23F0">
        <w:t xml:space="preserve"> ning </w:t>
      </w:r>
      <w:r w:rsidR="00457A1A">
        <w:t>PPA</w:t>
      </w:r>
      <w:r w:rsidR="001846DB" w:rsidRPr="001E23F0">
        <w:t xml:space="preserve"> teabevahetust ning teevad Euroopa ühise varjupaigasüsteemi õigusaktide ja käesoleva seaduserakendamiseks koostööd teiste riikidega ning </w:t>
      </w:r>
      <w:r w:rsidR="00D5479E">
        <w:t>EL-i</w:t>
      </w:r>
      <w:r w:rsidR="001846DB" w:rsidRPr="001E23F0">
        <w:t xml:space="preserve"> ametite ja institutsioonidega vastavalt oma pädevusele.</w:t>
      </w:r>
    </w:p>
    <w:p w14:paraId="7981859B" w14:textId="77777777" w:rsidR="001846DB" w:rsidRPr="001E23F0" w:rsidRDefault="001846DB" w:rsidP="001846DB">
      <w:pPr>
        <w:jc w:val="both"/>
      </w:pPr>
    </w:p>
    <w:p w14:paraId="7B7A0DE0" w14:textId="4E2D5058" w:rsidR="00053F9B" w:rsidRPr="00AF354D" w:rsidRDefault="00636BFE" w:rsidP="001846DB">
      <w:pPr>
        <w:jc w:val="both"/>
      </w:pPr>
      <w:r>
        <w:t>M</w:t>
      </w:r>
      <w:r w:rsidR="0065680E" w:rsidRPr="00537B46">
        <w:t>ääruse</w:t>
      </w:r>
      <w:r w:rsidR="0065680E" w:rsidRPr="00AF354D">
        <w:t xml:space="preserve"> 2024/1351</w:t>
      </w:r>
      <w:r w:rsidR="00254B9A">
        <w:t>/EL</w:t>
      </w:r>
      <w:r w:rsidR="0065680E" w:rsidRPr="00AF354D">
        <w:t xml:space="preserve"> (rändehalduse kohta) </w:t>
      </w:r>
      <w:r w:rsidR="00692990">
        <w:t>artikli</w:t>
      </w:r>
      <w:r w:rsidR="0065680E" w:rsidRPr="00AF354D">
        <w:t xml:space="preserve"> 5 (tervikliku lähenemisviisi </w:t>
      </w:r>
      <w:proofErr w:type="spellStart"/>
      <w:r w:rsidR="0065680E" w:rsidRPr="00AF354D">
        <w:t>väliskomponendid</w:t>
      </w:r>
      <w:proofErr w:type="spellEnd"/>
      <w:r w:rsidR="0065680E" w:rsidRPr="00AF354D">
        <w:t xml:space="preserve">) kohaselt ja artiklis 3 (terviklik lähenemisviis varjupaiga- ja rändehaldusele) sätestatud eesmärkide saavutamiseks edendavad ja loovad liit ja liikmesriigid oma pädevuse piires kohandatud ja vastastikku kasulikke partnerlusi, järgides täiel määral rahvusvahelist ja liidu õigust ning austades täielikult inimõigusi, ning hõlbustavad tihedat koostööd asjaomaste kolmandate riikidega kahepoolsel, piirkondlikul, </w:t>
      </w:r>
      <w:proofErr w:type="spellStart"/>
      <w:r w:rsidR="0065680E" w:rsidRPr="00AF354D">
        <w:t>mitmepoolsel</w:t>
      </w:r>
      <w:proofErr w:type="spellEnd"/>
      <w:r w:rsidR="0065680E" w:rsidRPr="00AF354D">
        <w:t xml:space="preserve"> ja rahvusvahelisel tasandil.</w:t>
      </w:r>
      <w:r w:rsidR="008332CE" w:rsidRPr="00AF354D">
        <w:t xml:space="preserve"> </w:t>
      </w:r>
      <w:r w:rsidR="0065680E" w:rsidRPr="00AF354D">
        <w:t xml:space="preserve">Sama määruse </w:t>
      </w:r>
      <w:r w:rsidR="00291B72">
        <w:t>artikli</w:t>
      </w:r>
      <w:r w:rsidR="0065680E" w:rsidRPr="00AF354D">
        <w:t xml:space="preserve"> 6 (solidaarsuse ja vastutuse õiglase jagamise põhimõte) lõike 2 kohaselt teevad liikmesriigid oma käesoleva määruse kohaste kohustuste täitmisel tihedat koostööd.</w:t>
      </w:r>
      <w:r w:rsidR="008332CE" w:rsidRPr="00AF354D">
        <w:t xml:space="preserve"> </w:t>
      </w:r>
      <w:r w:rsidR="00FF7C74">
        <w:t>M</w:t>
      </w:r>
      <w:r w:rsidR="00053F9B" w:rsidRPr="00537B46">
        <w:t>äärus</w:t>
      </w:r>
      <w:r w:rsidR="00053F9B" w:rsidRPr="00AF354D">
        <w:t xml:space="preserve"> 2024/1351</w:t>
      </w:r>
      <w:r w:rsidR="00254B9A">
        <w:t>/EL</w:t>
      </w:r>
      <w:r w:rsidR="00053F9B" w:rsidRPr="00AF354D">
        <w:t xml:space="preserve"> (rändehalduse kohta) </w:t>
      </w:r>
      <w:r w:rsidR="008332CE" w:rsidRPr="00AF354D">
        <w:t xml:space="preserve">põhjenduspunkti 77 kohaselt peaks </w:t>
      </w:r>
      <w:r w:rsidR="001B7DAE">
        <w:t>EUAA</w:t>
      </w:r>
      <w:r w:rsidR="008332CE" w:rsidRPr="00AF354D">
        <w:t xml:space="preserve"> looma liikmesriikide pädevate asutuste võrgustiku või võrgustikud ja neid edendama, et parandada praktilist koostööd ja teabe jagamist kõigis küsimustes, mis on seotud määruse </w:t>
      </w:r>
      <w:r w:rsidR="00254B9A">
        <w:t>2024/1351/</w:t>
      </w:r>
      <w:r w:rsidR="008332CE" w:rsidRPr="00AF354D">
        <w:t>EL kohaldamisega.</w:t>
      </w:r>
      <w:r w:rsidR="00AF354D">
        <w:t xml:space="preserve"> </w:t>
      </w:r>
      <w:r w:rsidR="00AF354D" w:rsidRPr="00AF354D">
        <w:t>Seetõttu on vajalik seaduse tasandil reguleerida</w:t>
      </w:r>
      <w:r w:rsidR="00AF354D">
        <w:t>, millised asutused teabevahetuse ja koostöö rolli millises ulatuses täidavad.</w:t>
      </w:r>
    </w:p>
    <w:p w14:paraId="4AC6F05D" w14:textId="77777777" w:rsidR="006553E2" w:rsidRPr="001E23F0" w:rsidRDefault="006553E2" w:rsidP="001846DB">
      <w:pPr>
        <w:jc w:val="both"/>
      </w:pPr>
    </w:p>
    <w:p w14:paraId="78EF75DA" w14:textId="5FD3C642" w:rsidR="001846DB" w:rsidRPr="001E23F0" w:rsidRDefault="001D5C4C" w:rsidP="001846DB">
      <w:pPr>
        <w:jc w:val="both"/>
      </w:pPr>
      <w:r w:rsidRPr="00AB552B">
        <w:rPr>
          <w:b/>
          <w:color w:val="4472C4" w:themeColor="accent1"/>
        </w:rPr>
        <w:t>Lõike 5</w:t>
      </w:r>
      <w:r>
        <w:t xml:space="preserve"> kohaselt võib </w:t>
      </w:r>
      <w:r w:rsidR="00457A1A">
        <w:t>PPA</w:t>
      </w:r>
      <w:r w:rsidR="001846DB" w:rsidRPr="001E23F0">
        <w:t xml:space="preserve"> käesolevas seaduses sätestatud ülesannete täitmiseks taotleda abi </w:t>
      </w:r>
      <w:r w:rsidR="00D5479E">
        <w:t>EL-i</w:t>
      </w:r>
      <w:r w:rsidR="001846DB" w:rsidRPr="001E23F0">
        <w:t xml:space="preserve"> Varjupaigaametilt määruses 2021/2303</w:t>
      </w:r>
      <w:r w:rsidR="00254B9A">
        <w:t>/EL</w:t>
      </w:r>
      <w:r w:rsidR="001846DB" w:rsidRPr="001E23F0">
        <w:t xml:space="preserve"> (</w:t>
      </w:r>
      <w:r w:rsidR="007063CE">
        <w:t>EUAA</w:t>
      </w:r>
      <w:r w:rsidR="001846DB" w:rsidRPr="001E23F0">
        <w:t xml:space="preserve"> kohta) sätestatud korras.</w:t>
      </w:r>
    </w:p>
    <w:p w14:paraId="1193973A" w14:textId="77777777" w:rsidR="009213C1" w:rsidRDefault="009213C1" w:rsidP="001846DB">
      <w:pPr>
        <w:jc w:val="both"/>
      </w:pPr>
    </w:p>
    <w:p w14:paraId="0C6360CB" w14:textId="5A69CC8F" w:rsidR="009213C1" w:rsidRPr="00975EF1" w:rsidRDefault="00D5479E" w:rsidP="001846DB">
      <w:pPr>
        <w:jc w:val="both"/>
      </w:pPr>
      <w:r>
        <w:t>EL-i</w:t>
      </w:r>
      <w:r w:rsidR="009213C1" w:rsidRPr="00975EF1">
        <w:t xml:space="preserve"> Varjupaigaameti ülesanded</w:t>
      </w:r>
      <w:r w:rsidR="005E7163" w:rsidRPr="00975EF1">
        <w:t xml:space="preserve"> ja abi liikmesriikidele</w:t>
      </w:r>
      <w:r w:rsidR="009213C1" w:rsidRPr="00975EF1">
        <w:t xml:space="preserve"> on määratletud määruse 2021/2303</w:t>
      </w:r>
      <w:r w:rsidR="00254B9A">
        <w:t>/EL</w:t>
      </w:r>
      <w:r w:rsidR="009213C1" w:rsidRPr="00975EF1">
        <w:t xml:space="preserve"> </w:t>
      </w:r>
      <w:r w:rsidR="00975EF1" w:rsidRPr="00975EF1">
        <w:t>(</w:t>
      </w:r>
      <w:r>
        <w:t>EL-i</w:t>
      </w:r>
      <w:r w:rsidR="00975EF1" w:rsidRPr="00975EF1">
        <w:t xml:space="preserve"> Varjupaigaameti kohta) </w:t>
      </w:r>
      <w:r w:rsidR="009213C1" w:rsidRPr="00975EF1">
        <w:t>artiklis 2 (ülesanded)</w:t>
      </w:r>
      <w:r w:rsidR="005E7163" w:rsidRPr="00975EF1">
        <w:t xml:space="preserve"> ning artiklis 16 (varjupaigaameti antav operatiiv- ja tehniline abi)</w:t>
      </w:r>
      <w:r w:rsidR="009213C1" w:rsidRPr="00975EF1">
        <w:t xml:space="preserve">. Määruse põhjenduspunkti 33 </w:t>
      </w:r>
      <w:r w:rsidR="00975EF1" w:rsidRPr="00975EF1">
        <w:t>selgitab täiendavalt, et</w:t>
      </w:r>
      <w:r w:rsidR="009213C1" w:rsidRPr="00975EF1">
        <w:t xml:space="preserve"> kui liikmesriik seisab silmitsi konkreetsete ja ebaproportsionaalsete rändeprobleemidega teatavatel välispiirialadel, mida nimetatakse esmase vastuvõtu piirkondadeks, peaks tal olema võimalik taotleda </w:t>
      </w:r>
      <w:proofErr w:type="spellStart"/>
      <w:r w:rsidR="001B7DAE">
        <w:t>EUAAlt</w:t>
      </w:r>
      <w:proofErr w:type="spellEnd"/>
      <w:r w:rsidR="009213C1" w:rsidRPr="00975EF1">
        <w:t xml:space="preserve"> operatiiv- ja tehnilist abi.</w:t>
      </w:r>
      <w:r w:rsidR="00975EF1">
        <w:t xml:space="preserve"> Kuna rahvusvahelise kaitse menetluse eest vastutavaks asutuseks Eestis on </w:t>
      </w:r>
      <w:r w:rsidR="00457A1A">
        <w:t>PPA</w:t>
      </w:r>
      <w:r w:rsidR="00975EF1">
        <w:t xml:space="preserve">, siis on otstarbekas, et </w:t>
      </w:r>
      <w:r w:rsidR="00693AAB">
        <w:t>menetlusliku abi vajaduse korral on selle taotlejaks samuti sama asutus.</w:t>
      </w:r>
    </w:p>
    <w:p w14:paraId="158937CA" w14:textId="77777777" w:rsidR="001846DB" w:rsidRPr="001E23F0" w:rsidRDefault="001846DB" w:rsidP="001846DB">
      <w:pPr>
        <w:jc w:val="both"/>
      </w:pPr>
    </w:p>
    <w:p w14:paraId="4C2E0325" w14:textId="1AFBB79C" w:rsidR="001846DB" w:rsidRPr="001E23F0" w:rsidRDefault="001D5C4C" w:rsidP="001846DB">
      <w:pPr>
        <w:jc w:val="both"/>
      </w:pPr>
      <w:r w:rsidRPr="00AB552B">
        <w:rPr>
          <w:b/>
          <w:color w:val="4472C4" w:themeColor="accent1"/>
        </w:rPr>
        <w:t>Lõikega 6</w:t>
      </w:r>
      <w:r>
        <w:t xml:space="preserve"> sätestatakse, et </w:t>
      </w:r>
      <w:r w:rsidR="007063CE">
        <w:t>EUAA</w:t>
      </w:r>
      <w:r w:rsidR="001846DB" w:rsidRPr="001E23F0">
        <w:t xml:space="preserve"> lähetatud ametnikul ei ole õigust teha rahvusvahelise kaitse ja elamisloa andmise, tagasilükkamise ja kehtetuks tunnistamise otsust ega kohustada taotlejat järgima järelevalvemeetmeid.</w:t>
      </w:r>
    </w:p>
    <w:p w14:paraId="1C3B7637" w14:textId="77777777" w:rsidR="001846DB" w:rsidRPr="001E23F0" w:rsidRDefault="001846DB" w:rsidP="001846DB">
      <w:pPr>
        <w:jc w:val="both"/>
      </w:pPr>
    </w:p>
    <w:p w14:paraId="1079FE1C" w14:textId="599D4936" w:rsidR="00A1524F" w:rsidRPr="00903F06" w:rsidRDefault="001B7DAE" w:rsidP="001846DB">
      <w:pPr>
        <w:jc w:val="both"/>
      </w:pPr>
      <w:r>
        <w:t>EUAA</w:t>
      </w:r>
      <w:r w:rsidR="002E5C80" w:rsidRPr="00537B46">
        <w:t xml:space="preserve"> </w:t>
      </w:r>
      <w:r w:rsidR="002E5C80" w:rsidRPr="00903F06">
        <w:t xml:space="preserve">lähetatud ametnikud täidavad oma tööülesandeid lähtudes mandaadist, mis on sätestatud </w:t>
      </w:r>
      <w:r w:rsidR="006D0476" w:rsidRPr="00903F06">
        <w:t>määruse</w:t>
      </w:r>
      <w:r w:rsidR="002E5C80" w:rsidRPr="00903F06">
        <w:t xml:space="preserve"> 2021/2303</w:t>
      </w:r>
      <w:r w:rsidR="00254B9A">
        <w:t>/EL</w:t>
      </w:r>
      <w:r w:rsidR="002E5C80" w:rsidRPr="00903F06">
        <w:t xml:space="preserve"> </w:t>
      </w:r>
      <w:r w:rsidR="006D0476" w:rsidRPr="00903F06">
        <w:t>(</w:t>
      </w:r>
      <w:r w:rsidR="00D5479E">
        <w:t>EL-i</w:t>
      </w:r>
      <w:r w:rsidR="006D0476" w:rsidRPr="00903F06">
        <w:t xml:space="preserve"> Varjupaigaameti kohta) </w:t>
      </w:r>
      <w:r w:rsidR="00A73F24" w:rsidRPr="00903F06">
        <w:t xml:space="preserve">ning </w:t>
      </w:r>
      <w:r>
        <w:t>EUAA</w:t>
      </w:r>
      <w:r w:rsidR="00A73F24" w:rsidRPr="00903F06">
        <w:t xml:space="preserve"> ja asjaomase liikmesriigi vahel sõlmitavatest kokkulepetest.</w:t>
      </w:r>
      <w:r w:rsidR="00E155DD" w:rsidRPr="00903F06">
        <w:t xml:space="preserve"> Sama määruse </w:t>
      </w:r>
      <w:r w:rsidR="000712F6">
        <w:t>artikli</w:t>
      </w:r>
      <w:r w:rsidR="00E155DD" w:rsidRPr="00903F06">
        <w:t xml:space="preserve"> 19 kohaselt koosnevad varjupaigatugirühmad </w:t>
      </w:r>
      <w:r>
        <w:t>EUAA</w:t>
      </w:r>
      <w:r w:rsidR="00E155DD" w:rsidRPr="00903F06">
        <w:t xml:space="preserve"> enda töötajate seast pärit ekspertidest, liikmesriikide ekspertidest, liikmesriikidest </w:t>
      </w:r>
      <w:proofErr w:type="spellStart"/>
      <w:r>
        <w:t>EUAAsse</w:t>
      </w:r>
      <w:proofErr w:type="spellEnd"/>
      <w:r w:rsidR="00E155DD" w:rsidRPr="00903F06">
        <w:t xml:space="preserve"> lähetatud ekspertidest või muudest ekspertidest, kes ei ole </w:t>
      </w:r>
      <w:r>
        <w:t>EUAA</w:t>
      </w:r>
      <w:r w:rsidR="00E155DD" w:rsidRPr="00903F06">
        <w:t xml:space="preserve"> töötajad. </w:t>
      </w:r>
      <w:r w:rsidR="000712F6">
        <w:t>Artikli</w:t>
      </w:r>
      <w:r w:rsidR="00E155DD" w:rsidRPr="00903F06">
        <w:t xml:space="preserve"> 20 kohaselt annavad varjupaigatugirühmad </w:t>
      </w:r>
      <w:r w:rsidR="000712F6">
        <w:t>artikli</w:t>
      </w:r>
      <w:r w:rsidR="00E155DD" w:rsidRPr="00903F06">
        <w:t xml:space="preserve"> 16 </w:t>
      </w:r>
      <w:r w:rsidR="00E155DD" w:rsidRPr="00537B46">
        <w:t>l</w:t>
      </w:r>
      <w:r w:rsidR="002F4FCD">
        <w:t>õike</w:t>
      </w:r>
      <w:r w:rsidR="00E155DD" w:rsidRPr="00903F06">
        <w:t xml:space="preserve"> 1 kohast operatiiv- </w:t>
      </w:r>
      <w:r w:rsidR="00E155DD" w:rsidRPr="00903F06">
        <w:lastRenderedPageBreak/>
        <w:t xml:space="preserve">ja tehnilist abi. Selle hulka kuuluvad järgmised </w:t>
      </w:r>
      <w:r w:rsidR="000712F6">
        <w:t>artikli</w:t>
      </w:r>
      <w:r w:rsidR="00E155DD" w:rsidRPr="00903F06">
        <w:t xml:space="preserve"> 16 lõikes 2 sätestatud tegevused</w:t>
      </w:r>
      <w:r w:rsidR="00903F06" w:rsidRPr="00903F06">
        <w:t>, mille hulgas ei ole rahvusvahelise kaitse taotluse suhtes otsuse langetamist</w:t>
      </w:r>
      <w:r w:rsidR="00E155DD" w:rsidRPr="00903F06">
        <w:t xml:space="preserve">: </w:t>
      </w:r>
    </w:p>
    <w:p w14:paraId="2A74EB0F" w14:textId="6D7FC5A7" w:rsidR="0054079F" w:rsidRPr="00537B46" w:rsidRDefault="0054079F" w:rsidP="0086799D">
      <w:pPr>
        <w:pStyle w:val="Loendilik"/>
        <w:numPr>
          <w:ilvl w:val="0"/>
          <w:numId w:val="7"/>
        </w:numPr>
        <w:rPr>
          <w:rFonts w:cs="Times New Roman"/>
        </w:rPr>
      </w:pPr>
      <w:r w:rsidRPr="00537B46">
        <w:rPr>
          <w:rFonts w:cs="Times New Roman"/>
        </w:rPr>
        <w:t>aitab asjakohasel juhul ja tihedas koostöös liidu teiste organite ja asutustega liikmesriikidel kolmandate riikide kodanikke tuvastada ja registreerida;</w:t>
      </w:r>
    </w:p>
    <w:p w14:paraId="626A61BC" w14:textId="42E2AC38" w:rsidR="0054079F" w:rsidRPr="00537B46" w:rsidRDefault="0054079F" w:rsidP="0086799D">
      <w:pPr>
        <w:pStyle w:val="Loendilik"/>
        <w:numPr>
          <w:ilvl w:val="0"/>
          <w:numId w:val="7"/>
        </w:numPr>
        <w:rPr>
          <w:rFonts w:cs="Times New Roman"/>
        </w:rPr>
      </w:pPr>
      <w:r w:rsidRPr="00537B46">
        <w:rPr>
          <w:rFonts w:cs="Times New Roman"/>
        </w:rPr>
        <w:t>abistab liikmesriike rahvusvahelise kaitse taotluste vastuvõtmisel ja registreerimisel;</w:t>
      </w:r>
    </w:p>
    <w:p w14:paraId="40CF070E" w14:textId="79CCB06D" w:rsidR="0054079F" w:rsidRPr="00537B46" w:rsidRDefault="0054079F" w:rsidP="0086799D">
      <w:pPr>
        <w:pStyle w:val="Loendilik"/>
        <w:numPr>
          <w:ilvl w:val="0"/>
          <w:numId w:val="7"/>
        </w:numPr>
        <w:rPr>
          <w:rFonts w:cs="Times New Roman"/>
        </w:rPr>
      </w:pPr>
      <w:r w:rsidRPr="00537B46">
        <w:rPr>
          <w:rFonts w:cs="Times New Roman"/>
        </w:rPr>
        <w:t>hõlbustab rahvusvahelise kaitse taotluste läbivaatamist liikmesriikide pädevates asutustes või osutab nendele asutustele rahvusvahelise kaitse taotluste menetlemiseks vajalikku abi;</w:t>
      </w:r>
    </w:p>
    <w:p w14:paraId="614E8305" w14:textId="1C58C83E" w:rsidR="0054079F" w:rsidRPr="00537B46" w:rsidRDefault="0054079F" w:rsidP="0086799D">
      <w:pPr>
        <w:pStyle w:val="Loendilik"/>
        <w:numPr>
          <w:ilvl w:val="0"/>
          <w:numId w:val="7"/>
        </w:numPr>
        <w:rPr>
          <w:rFonts w:cs="Times New Roman"/>
        </w:rPr>
      </w:pPr>
      <w:r w:rsidRPr="00537B46">
        <w:rPr>
          <w:rFonts w:cs="Times New Roman"/>
        </w:rPr>
        <w:t xml:space="preserve">hõlbustab rahvusvahelise kaitse taotluste menetlemisel liikmesriikide </w:t>
      </w:r>
      <w:proofErr w:type="spellStart"/>
      <w:r w:rsidRPr="00537B46">
        <w:rPr>
          <w:rFonts w:cs="Times New Roman"/>
        </w:rPr>
        <w:t>ühisalgatuste</w:t>
      </w:r>
      <w:proofErr w:type="spellEnd"/>
      <w:r w:rsidRPr="00537B46">
        <w:rPr>
          <w:rFonts w:cs="Times New Roman"/>
        </w:rPr>
        <w:t xml:space="preserve"> elluviimist;</w:t>
      </w:r>
    </w:p>
    <w:p w14:paraId="1C0535FA" w14:textId="2FABC022" w:rsidR="0054079F" w:rsidRPr="00537B46" w:rsidRDefault="0054079F" w:rsidP="0086799D">
      <w:pPr>
        <w:pStyle w:val="Loendilik"/>
        <w:numPr>
          <w:ilvl w:val="0"/>
          <w:numId w:val="7"/>
        </w:numPr>
        <w:rPr>
          <w:rFonts w:cs="Times New Roman"/>
        </w:rPr>
      </w:pPr>
      <w:r w:rsidRPr="00537B46">
        <w:rPr>
          <w:rFonts w:cs="Times New Roman"/>
        </w:rPr>
        <w:t>aitab anda teavet rahvusvahelise kaitse taotluste menetluse kohta;</w:t>
      </w:r>
    </w:p>
    <w:p w14:paraId="55B32704" w14:textId="36937F59" w:rsidR="0054079F" w:rsidRPr="00537B46" w:rsidRDefault="0054079F" w:rsidP="0086799D">
      <w:pPr>
        <w:pStyle w:val="Loendilik"/>
        <w:numPr>
          <w:ilvl w:val="0"/>
          <w:numId w:val="7"/>
        </w:numPr>
        <w:rPr>
          <w:rFonts w:cs="Times New Roman"/>
        </w:rPr>
      </w:pPr>
      <w:r w:rsidRPr="00537B46">
        <w:rPr>
          <w:rFonts w:cs="Times New Roman"/>
        </w:rPr>
        <w:t>nõustab ja abistab liikmesriike vastuvõturajatiste loomisel, eelkõige erakorralise majutuse, transpordi ja arstiabi korraldamisel või pakkumisel, või koordineerib seda tegevust;</w:t>
      </w:r>
    </w:p>
    <w:p w14:paraId="54ECAD47" w14:textId="6E9FDDBA" w:rsidR="0054079F" w:rsidRPr="00537B46" w:rsidRDefault="0054079F" w:rsidP="0086799D">
      <w:pPr>
        <w:pStyle w:val="Loendilik"/>
        <w:numPr>
          <w:ilvl w:val="0"/>
          <w:numId w:val="7"/>
        </w:numPr>
        <w:rPr>
          <w:rFonts w:cs="Times New Roman"/>
        </w:rPr>
      </w:pPr>
      <w:r w:rsidRPr="00537B46">
        <w:rPr>
          <w:rFonts w:cs="Times New Roman"/>
        </w:rPr>
        <w:t>pakub liikmesriikidele asjakohast tuge määrusest (EL) nr 604/2013 tulenevate ülesannete ja kohustuste täitmisel;</w:t>
      </w:r>
    </w:p>
    <w:p w14:paraId="6C71EEE4" w14:textId="5F264374" w:rsidR="0054079F" w:rsidRPr="00537B46" w:rsidRDefault="0054079F" w:rsidP="0086799D">
      <w:pPr>
        <w:pStyle w:val="Loendilik"/>
        <w:numPr>
          <w:ilvl w:val="0"/>
          <w:numId w:val="7"/>
        </w:numPr>
        <w:rPr>
          <w:rFonts w:cs="Times New Roman"/>
        </w:rPr>
      </w:pPr>
      <w:r w:rsidRPr="00537B46">
        <w:rPr>
          <w:rFonts w:cs="Times New Roman"/>
        </w:rPr>
        <w:t>aitab rahvusvahelise kaitse taotlejaid või saajaid liidus ümber paigutada või üle anda;</w:t>
      </w:r>
    </w:p>
    <w:p w14:paraId="69E6939E" w14:textId="7CB80C14" w:rsidR="0054079F" w:rsidRPr="00537B46" w:rsidRDefault="0054079F" w:rsidP="0086799D">
      <w:pPr>
        <w:pStyle w:val="Loendilik"/>
        <w:numPr>
          <w:ilvl w:val="0"/>
          <w:numId w:val="7"/>
        </w:numPr>
        <w:rPr>
          <w:rFonts w:cs="Times New Roman"/>
        </w:rPr>
      </w:pPr>
      <w:r w:rsidRPr="00537B46">
        <w:rPr>
          <w:rFonts w:cs="Times New Roman"/>
        </w:rPr>
        <w:t>osutab tõlketeenuseid;</w:t>
      </w:r>
    </w:p>
    <w:p w14:paraId="7287D9B9" w14:textId="0515FA7F" w:rsidR="0054079F" w:rsidRPr="00537B46" w:rsidRDefault="0054079F" w:rsidP="0086799D">
      <w:pPr>
        <w:pStyle w:val="Loendilik"/>
        <w:numPr>
          <w:ilvl w:val="0"/>
          <w:numId w:val="7"/>
        </w:numPr>
        <w:rPr>
          <w:rFonts w:cs="Times New Roman"/>
        </w:rPr>
      </w:pPr>
      <w:r w:rsidRPr="00537B46">
        <w:rPr>
          <w:rFonts w:cs="Times New Roman"/>
        </w:rPr>
        <w:t>aitab liikmesriikidel tagada, et kohaldatakse kõiki vajalikke tagatisi lapse õiguste järgimiseks ja lastekaitsemeetmeid, eelkõige saatjata alaealiste puhul;</w:t>
      </w:r>
    </w:p>
    <w:p w14:paraId="4E1B5045" w14:textId="5D24BB75" w:rsidR="0054079F" w:rsidRPr="00537B46" w:rsidRDefault="0054079F" w:rsidP="0086799D">
      <w:pPr>
        <w:pStyle w:val="Loendilik"/>
        <w:numPr>
          <w:ilvl w:val="0"/>
          <w:numId w:val="7"/>
        </w:numPr>
        <w:rPr>
          <w:rFonts w:cs="Times New Roman"/>
        </w:rPr>
      </w:pPr>
      <w:r w:rsidRPr="00537B46">
        <w:rPr>
          <w:rFonts w:cs="Times New Roman"/>
        </w:rPr>
        <w:t xml:space="preserve">aitab liikmesriikidel kindlaks teha taotlejaid, kes vajavad </w:t>
      </w:r>
      <w:proofErr w:type="spellStart"/>
      <w:r w:rsidRPr="00537B46">
        <w:rPr>
          <w:rFonts w:cs="Times New Roman"/>
        </w:rPr>
        <w:t>menetluslikke</w:t>
      </w:r>
      <w:proofErr w:type="spellEnd"/>
      <w:r w:rsidRPr="00537B46">
        <w:rPr>
          <w:rFonts w:cs="Times New Roman"/>
        </w:rPr>
        <w:t xml:space="preserve"> eritagatisi, või vastuvõtu erivajadustega</w:t>
      </w:r>
      <w:r w:rsidR="001C70FD" w:rsidRPr="00537B46">
        <w:rPr>
          <w:rFonts w:cs="Times New Roman"/>
        </w:rPr>
        <w:t xml:space="preserve"> </w:t>
      </w:r>
      <w:r w:rsidRPr="00537B46">
        <w:rPr>
          <w:rFonts w:cs="Times New Roman"/>
        </w:rPr>
        <w:t>taotlejaid või muid kaitsetus olukorras olevaid isikuid, sealhulgas alaealisi, suunates need isikud liikmesriikide</w:t>
      </w:r>
      <w:r w:rsidR="001C70FD" w:rsidRPr="00537B46">
        <w:rPr>
          <w:rFonts w:cs="Times New Roman"/>
        </w:rPr>
        <w:t xml:space="preserve"> </w:t>
      </w:r>
      <w:r w:rsidRPr="00537B46">
        <w:rPr>
          <w:rFonts w:cs="Times New Roman"/>
        </w:rPr>
        <w:t>pädevatesse asutustesse asjakohase abi saamiseks riiklike meetmete alusel ja aitab tagada, et oleks kehtestatud kõik</w:t>
      </w:r>
      <w:r w:rsidR="001C70FD" w:rsidRPr="00537B46">
        <w:rPr>
          <w:rFonts w:cs="Times New Roman"/>
        </w:rPr>
        <w:t xml:space="preserve"> </w:t>
      </w:r>
      <w:r w:rsidRPr="00537B46">
        <w:rPr>
          <w:rFonts w:cs="Times New Roman"/>
        </w:rPr>
        <w:t>kõnealustele isikutele ette nähtud kaitsemeetmed;</w:t>
      </w:r>
    </w:p>
    <w:p w14:paraId="1168F404" w14:textId="34342B14" w:rsidR="0054079F" w:rsidRPr="00537B46" w:rsidRDefault="0054079F" w:rsidP="0086799D">
      <w:pPr>
        <w:pStyle w:val="Loendilik"/>
        <w:numPr>
          <w:ilvl w:val="0"/>
          <w:numId w:val="7"/>
        </w:numPr>
        <w:rPr>
          <w:rFonts w:cs="Times New Roman"/>
        </w:rPr>
      </w:pPr>
      <w:r w:rsidRPr="00537B46">
        <w:rPr>
          <w:rFonts w:cs="Times New Roman"/>
        </w:rPr>
        <w:t>osaleb määruses (EL) 2019/1896 osutatud esmase vastuvõtu piirkondades rändehalduse tugirühmades tihedas</w:t>
      </w:r>
      <w:r w:rsidR="00D70F9E" w:rsidRPr="00537B46">
        <w:rPr>
          <w:rFonts w:cs="Times New Roman"/>
        </w:rPr>
        <w:t xml:space="preserve"> </w:t>
      </w:r>
      <w:r w:rsidRPr="00537B46">
        <w:rPr>
          <w:rFonts w:cs="Times New Roman"/>
        </w:rPr>
        <w:t>koostöös muude asjaomaste liidu organite ja asutustega;</w:t>
      </w:r>
    </w:p>
    <w:p w14:paraId="0265FF65" w14:textId="47EBC44B" w:rsidR="0054079F" w:rsidRPr="00537B46" w:rsidRDefault="0054079F" w:rsidP="0086799D">
      <w:pPr>
        <w:pStyle w:val="Loendilik"/>
        <w:numPr>
          <w:ilvl w:val="0"/>
          <w:numId w:val="7"/>
        </w:numPr>
        <w:rPr>
          <w:rFonts w:cs="Times New Roman"/>
        </w:rPr>
      </w:pPr>
      <w:r w:rsidRPr="00537B46">
        <w:rPr>
          <w:rFonts w:cs="Times New Roman"/>
        </w:rPr>
        <w:t>suunab varjupaigatugirühmi;</w:t>
      </w:r>
    </w:p>
    <w:p w14:paraId="56B45A35" w14:textId="21D808DD" w:rsidR="00E155DD" w:rsidRPr="00537B46" w:rsidRDefault="0054079F" w:rsidP="0086799D">
      <w:pPr>
        <w:pStyle w:val="Loendilik"/>
        <w:numPr>
          <w:ilvl w:val="0"/>
          <w:numId w:val="7"/>
        </w:numPr>
        <w:rPr>
          <w:rFonts w:cs="Times New Roman"/>
        </w:rPr>
      </w:pPr>
      <w:r w:rsidRPr="00537B46">
        <w:rPr>
          <w:rFonts w:cs="Times New Roman"/>
        </w:rPr>
        <w:t>saadab vajaduse korral varjupaigatugirühmadele tehnilist varustust.</w:t>
      </w:r>
    </w:p>
    <w:p w14:paraId="4AD9D3E8" w14:textId="42ADD56D" w:rsidR="00A1524F" w:rsidRPr="001E23F0" w:rsidRDefault="00903F06" w:rsidP="001846DB">
      <w:pPr>
        <w:jc w:val="both"/>
      </w:pPr>
      <w:r w:rsidRPr="00903F06">
        <w:t xml:space="preserve">Sama määruse </w:t>
      </w:r>
      <w:r w:rsidR="000712F6">
        <w:t>artikli</w:t>
      </w:r>
      <w:r w:rsidRPr="00903F06">
        <w:t xml:space="preserve"> 21 kohaselt võib </w:t>
      </w:r>
      <w:r w:rsidR="001B7DAE">
        <w:t>EUAA</w:t>
      </w:r>
      <w:r w:rsidRPr="00903F06">
        <w:t xml:space="preserve"> komplekteerida ja abistamiseks lähetada rändehalduse tugirühmad. Rändehalduse tugirühma ülesandeks võib sama </w:t>
      </w:r>
      <w:r w:rsidR="000712F6">
        <w:t>artikli</w:t>
      </w:r>
      <w:r w:rsidRPr="00903F06">
        <w:t xml:space="preserve"> lõike 3 kohaselt olla </w:t>
      </w:r>
    </w:p>
    <w:p w14:paraId="7712DCC3" w14:textId="5912E842" w:rsidR="00903F06" w:rsidRPr="00537B46" w:rsidRDefault="00903F06" w:rsidP="0086799D">
      <w:pPr>
        <w:pStyle w:val="Loendilik"/>
        <w:numPr>
          <w:ilvl w:val="0"/>
          <w:numId w:val="8"/>
        </w:numPr>
        <w:rPr>
          <w:rFonts w:cs="Times New Roman"/>
        </w:rPr>
      </w:pPr>
      <w:r w:rsidRPr="00537B46">
        <w:rPr>
          <w:rFonts w:cs="Times New Roman"/>
        </w:rPr>
        <w:t>abi kolmandate riikide kodanike tausta kontrollimisel, sealhulgas nende tuvastamine, registreerimine ja vastuvõtva</w:t>
      </w:r>
      <w:r w:rsidR="00FC5ABC">
        <w:rPr>
          <w:rFonts w:cs="Times New Roman"/>
        </w:rPr>
        <w:t xml:space="preserve"> </w:t>
      </w:r>
      <w:r w:rsidRPr="00FC5ABC">
        <w:t>liikmesriigi taotluse korral sõrmejälgede võtmine ning teavitamine nimetatud toimingute eesmärgist;</w:t>
      </w:r>
    </w:p>
    <w:p w14:paraId="01758573" w14:textId="5B1E7FF0" w:rsidR="00903F06" w:rsidRPr="00537B46" w:rsidRDefault="00903F06" w:rsidP="0086799D">
      <w:pPr>
        <w:pStyle w:val="Loendilik"/>
        <w:numPr>
          <w:ilvl w:val="0"/>
          <w:numId w:val="8"/>
        </w:numPr>
        <w:rPr>
          <w:rFonts w:cs="Times New Roman"/>
        </w:rPr>
      </w:pPr>
      <w:r w:rsidRPr="00537B46">
        <w:rPr>
          <w:rFonts w:cs="Times New Roman"/>
        </w:rPr>
        <w:t>esialgse teabe andmine kolmandate riikide kodanikele, kes soovivad esitada rahvusvahelise kaitse taotluse, ja nende kolmandate riikide kodanike suunamine liikmesriikide pädevate asutuste juurde;</w:t>
      </w:r>
    </w:p>
    <w:p w14:paraId="0A6A9FB2" w14:textId="7C8B9A4D" w:rsidR="00903F06" w:rsidRPr="00537B46" w:rsidRDefault="00903F06" w:rsidP="0086799D">
      <w:pPr>
        <w:pStyle w:val="Loendilik"/>
        <w:numPr>
          <w:ilvl w:val="0"/>
          <w:numId w:val="8"/>
        </w:numPr>
        <w:rPr>
          <w:rFonts w:cs="Times New Roman"/>
        </w:rPr>
      </w:pPr>
      <w:r w:rsidRPr="00537B46">
        <w:rPr>
          <w:rFonts w:cs="Times New Roman"/>
        </w:rPr>
        <w:t>rahvusvahelise kaitse taotlejatele teabe andmine rahvusvahelise kaitse taotlemise menetluse kohta, asjakohasel juhul vastuvõtutingimuste ja ümberpaigutamise ning ka vajaliku abi osutamine taotlejatele või võimalikele taotlejatele, keda võidakse ümber paigutada;</w:t>
      </w:r>
    </w:p>
    <w:p w14:paraId="4B810BDA" w14:textId="3FFABC55" w:rsidR="00903F06" w:rsidRPr="00537B46" w:rsidRDefault="00903F06" w:rsidP="0086799D">
      <w:pPr>
        <w:pStyle w:val="Loendilik"/>
        <w:numPr>
          <w:ilvl w:val="0"/>
          <w:numId w:val="8"/>
        </w:numPr>
        <w:rPr>
          <w:rFonts w:cs="Times New Roman"/>
        </w:rPr>
      </w:pPr>
      <w:r w:rsidRPr="00537B46">
        <w:rPr>
          <w:rFonts w:cs="Times New Roman"/>
        </w:rPr>
        <w:t>rahvusvahelise kaitse taotluste registreerimine ja vastuvõtva liikmesriigi taotluse korral selliste taotluste läbivaatamise hõlbustamine.</w:t>
      </w:r>
    </w:p>
    <w:p w14:paraId="5B0C69DE" w14:textId="1562E354" w:rsidR="00903F06" w:rsidRDefault="00903F06" w:rsidP="001846DB">
      <w:pPr>
        <w:jc w:val="both"/>
      </w:pPr>
      <w:r w:rsidRPr="00903F06">
        <w:t xml:space="preserve">Sellest lähtuvalt on vajalik reguleerida, et </w:t>
      </w:r>
      <w:r w:rsidR="001B7DAE">
        <w:t>EUAA</w:t>
      </w:r>
      <w:r w:rsidRPr="00903F06">
        <w:t xml:space="preserve"> lähetatud ametnikul ei ole õigust teha rahvusvahelise kaitse ja elamisloa andmise, tagasilükkamise ja kehtetuks tunnistamise otsust ega kohustada taotlejat järgima järelevalvemeetmeid.</w:t>
      </w:r>
    </w:p>
    <w:p w14:paraId="0DBE5096" w14:textId="77777777" w:rsidR="00903F06" w:rsidRPr="001E23F0" w:rsidRDefault="00903F06" w:rsidP="001846DB">
      <w:pPr>
        <w:jc w:val="both"/>
      </w:pPr>
    </w:p>
    <w:p w14:paraId="3032D24E" w14:textId="5F48E8AB" w:rsidR="001846DB" w:rsidRPr="001E23F0" w:rsidRDefault="001D5C4C" w:rsidP="001846DB">
      <w:pPr>
        <w:jc w:val="both"/>
      </w:pPr>
      <w:r w:rsidRPr="00AB552B">
        <w:rPr>
          <w:b/>
          <w:color w:val="4472C4" w:themeColor="accent1"/>
        </w:rPr>
        <w:lastRenderedPageBreak/>
        <w:t>Lõike 7</w:t>
      </w:r>
      <w:r>
        <w:t xml:space="preserve"> kohaselt sätestatakse, et </w:t>
      </w:r>
      <w:r w:rsidR="001B7DAE">
        <w:t>EUAA</w:t>
      </w:r>
      <w:r w:rsidR="001846DB" w:rsidRPr="001E23F0">
        <w:t xml:space="preserve"> lähetatud ametnikul on käesolevas seaduses sätestatud ülesannete täitmisel pädevus ja volitused </w:t>
      </w:r>
      <w:proofErr w:type="spellStart"/>
      <w:r w:rsidR="001846DB" w:rsidRPr="001E23F0">
        <w:t>välislepingu</w:t>
      </w:r>
      <w:proofErr w:type="spellEnd"/>
      <w:r w:rsidR="001846DB" w:rsidRPr="001E23F0">
        <w:t xml:space="preserve"> või </w:t>
      </w:r>
      <w:r w:rsidR="00D5479E">
        <w:t>EL-i</w:t>
      </w:r>
      <w:r w:rsidR="001846DB" w:rsidRPr="001E23F0">
        <w:t xml:space="preserve"> õigusakti kohaselt.</w:t>
      </w:r>
    </w:p>
    <w:p w14:paraId="28BAC843" w14:textId="77777777" w:rsidR="001846DB" w:rsidRPr="001E23F0" w:rsidRDefault="001846DB" w:rsidP="001846DB">
      <w:pPr>
        <w:jc w:val="both"/>
      </w:pPr>
    </w:p>
    <w:p w14:paraId="0424C704" w14:textId="6ED884CD" w:rsidR="006D391D" w:rsidRDefault="001D5C4C" w:rsidP="009D4DBC">
      <w:pPr>
        <w:jc w:val="both"/>
      </w:pPr>
      <w:r w:rsidRPr="002111E0">
        <w:rPr>
          <w:b/>
          <w:color w:val="4472C4" w:themeColor="accent1"/>
        </w:rPr>
        <w:t>L</w:t>
      </w:r>
      <w:r w:rsidR="006D391D" w:rsidRPr="002111E0">
        <w:rPr>
          <w:b/>
          <w:color w:val="4472C4" w:themeColor="accent1"/>
        </w:rPr>
        <w:t>õikega 8</w:t>
      </w:r>
      <w:r w:rsidR="006D391D" w:rsidRPr="006D391D">
        <w:t xml:space="preserve"> sätest</w:t>
      </w:r>
      <w:r w:rsidR="006D391D">
        <w:t xml:space="preserve">atakse, et </w:t>
      </w:r>
      <w:proofErr w:type="spellStart"/>
      <w:r w:rsidR="006D391D">
        <w:t>v</w:t>
      </w:r>
      <w:r w:rsidR="001846DB" w:rsidRPr="001E23F0">
        <w:t>älislepingu</w:t>
      </w:r>
      <w:proofErr w:type="spellEnd"/>
      <w:r w:rsidR="001846DB" w:rsidRPr="001E23F0">
        <w:t xml:space="preserve"> või </w:t>
      </w:r>
      <w:r w:rsidR="00D5479E">
        <w:t>EL-i</w:t>
      </w:r>
      <w:r w:rsidR="001846DB" w:rsidRPr="001E23F0">
        <w:t xml:space="preserve"> õigusakti alusel võib </w:t>
      </w:r>
      <w:r w:rsidR="00150D8E">
        <w:t>PPA</w:t>
      </w:r>
      <w:r w:rsidR="001846DB" w:rsidRPr="001E23F0">
        <w:t xml:space="preserve"> kaasata rahvusvahelise kaitse taotluse menetlusse teise riigi territooriumil. </w:t>
      </w:r>
      <w:proofErr w:type="spellStart"/>
      <w:r w:rsidR="00150D8E" w:rsidRPr="00537B46">
        <w:t>PPA</w:t>
      </w:r>
      <w:r w:rsidR="00E94660">
        <w:t>-</w:t>
      </w:r>
      <w:r w:rsidR="001846DB" w:rsidRPr="00537B46">
        <w:t>l</w:t>
      </w:r>
      <w:proofErr w:type="spellEnd"/>
      <w:r w:rsidR="001846DB" w:rsidRPr="001E23F0">
        <w:t xml:space="preserve"> on teise riigi territooriumil pädevus ja volitused </w:t>
      </w:r>
      <w:proofErr w:type="spellStart"/>
      <w:r w:rsidR="001846DB" w:rsidRPr="001E23F0">
        <w:t>välislepingu</w:t>
      </w:r>
      <w:proofErr w:type="spellEnd"/>
      <w:r w:rsidR="001846DB" w:rsidRPr="001E23F0">
        <w:t xml:space="preserve"> või </w:t>
      </w:r>
      <w:r w:rsidR="00D5479E">
        <w:t>EL-i</w:t>
      </w:r>
      <w:r w:rsidR="001846DB" w:rsidRPr="001E23F0">
        <w:t xml:space="preserve"> õigusakti kohaselt.</w:t>
      </w:r>
    </w:p>
    <w:p w14:paraId="43ECCBD2" w14:textId="77777777" w:rsidR="006D391D" w:rsidRPr="006D391D" w:rsidRDefault="006D391D" w:rsidP="001846DB">
      <w:pPr>
        <w:rPr>
          <w:color w:val="FF0000"/>
        </w:rPr>
      </w:pPr>
    </w:p>
    <w:p w14:paraId="53C134FC" w14:textId="0FF211F0" w:rsidR="00665792" w:rsidRDefault="001846DB" w:rsidP="001846DB">
      <w:pPr>
        <w:rPr>
          <w:b/>
          <w:bCs/>
        </w:rPr>
      </w:pPr>
      <w:r w:rsidRPr="001846DB">
        <w:rPr>
          <w:b/>
          <w:bCs/>
        </w:rPr>
        <w:t>1</w:t>
      </w:r>
      <w:r w:rsidR="003721FD">
        <w:rPr>
          <w:b/>
          <w:bCs/>
        </w:rPr>
        <w:t>1</w:t>
      </w:r>
      <w:r w:rsidRPr="001846DB">
        <w:rPr>
          <w:b/>
          <w:bCs/>
        </w:rPr>
        <w:t>. peatükk</w:t>
      </w:r>
      <w:r>
        <w:rPr>
          <w:b/>
          <w:bCs/>
        </w:rPr>
        <w:t xml:space="preserve"> </w:t>
      </w:r>
      <w:r w:rsidRPr="00FB44AC">
        <w:rPr>
          <w:b/>
        </w:rPr>
        <w:t>RAKENDUSSÄTTED</w:t>
      </w:r>
    </w:p>
    <w:p w14:paraId="2F647870" w14:textId="77777777" w:rsidR="00273E5D" w:rsidRDefault="00273E5D" w:rsidP="001846DB">
      <w:pPr>
        <w:rPr>
          <w:b/>
          <w:bCs/>
        </w:rPr>
      </w:pPr>
    </w:p>
    <w:p w14:paraId="1F25F46F" w14:textId="6B537ECE" w:rsidR="001846DB" w:rsidRDefault="00B7405F" w:rsidP="00B7405F">
      <w:pPr>
        <w:jc w:val="both"/>
      </w:pPr>
      <w:r>
        <w:rPr>
          <w:b/>
          <w:bCs/>
        </w:rPr>
        <w:t xml:space="preserve">Eelnõu § 88 </w:t>
      </w:r>
      <w:r>
        <w:t>kohaselt vaadatakse e</w:t>
      </w:r>
      <w:r w:rsidR="001846DB" w:rsidRPr="001E23F0">
        <w:t>nne käesoleva seaduse jõustumist esitatud taotlused ja avaldused vaadatakse läbi taotluse või avalduse esitamise ajal kehtinud tingimustel ja korras.</w:t>
      </w:r>
    </w:p>
    <w:p w14:paraId="6858E421" w14:textId="77777777" w:rsidR="001846DB" w:rsidRDefault="001846DB" w:rsidP="009802BE">
      <w:pPr>
        <w:rPr>
          <w:b/>
          <w:bCs/>
        </w:rPr>
      </w:pPr>
    </w:p>
    <w:p w14:paraId="6300F83D" w14:textId="0E1B7726" w:rsidR="00665792" w:rsidRPr="00B7405F" w:rsidRDefault="00B7405F" w:rsidP="009802BE">
      <w:r>
        <w:rPr>
          <w:b/>
          <w:bCs/>
        </w:rPr>
        <w:t>Eelnõu §-ga 89</w:t>
      </w:r>
      <w:r>
        <w:t xml:space="preserve"> muudetakse HKMS-i.</w:t>
      </w:r>
    </w:p>
    <w:p w14:paraId="631BA5DF" w14:textId="77777777" w:rsidR="00DC1A67" w:rsidRDefault="00DC1A67" w:rsidP="001846DB">
      <w:pPr>
        <w:jc w:val="both"/>
      </w:pPr>
    </w:p>
    <w:p w14:paraId="15EE0C55" w14:textId="11BFC786" w:rsidR="00DC1A67" w:rsidRDefault="00DC1A67" w:rsidP="001846DB">
      <w:pPr>
        <w:jc w:val="both"/>
      </w:pPr>
      <w:r w:rsidRPr="009D3ECB">
        <w:rPr>
          <w:b/>
          <w:color w:val="4472C4" w:themeColor="accent1"/>
        </w:rPr>
        <w:t xml:space="preserve">Eelnõu § 89 punkti 1 </w:t>
      </w:r>
      <w:r>
        <w:t xml:space="preserve">kohaselt muudetakse HKMS-i § 126 lõiget 3, milles on sätestatud rahvusvahelise kaitse asjade eelisjärjekorras läbivaatamise kohustus. Edaspidi ei piisa rahvusvahelise kaitse asjade eelisjärjekorras läbivaatamisest. </w:t>
      </w:r>
      <w:r w:rsidR="00636BFE">
        <w:t>M</w:t>
      </w:r>
      <w:r w:rsidRPr="00537B46">
        <w:t>ääruse</w:t>
      </w:r>
      <w:r w:rsidRPr="001E23F0">
        <w:t xml:space="preserve"> 2024/1348</w:t>
      </w:r>
      <w:r w:rsidR="00DF358E">
        <w:t>/EL</w:t>
      </w:r>
      <w:r w:rsidRPr="001E23F0">
        <w:t xml:space="preserve"> (menetluse kohta)</w:t>
      </w:r>
      <w:r>
        <w:t xml:space="preserve"> artikli 69 kohaselt on Eesti kohustatud sätestama kohtumenetluse kestvusele mõistliku tähtaja. Edaspidi tuleks kaebuse läbivaatamisel lähtuda VRKS-</w:t>
      </w:r>
      <w:proofErr w:type="spellStart"/>
      <w:r>
        <w:t>is</w:t>
      </w:r>
      <w:proofErr w:type="spellEnd"/>
      <w:r>
        <w:t xml:space="preserve"> sätestatud tähtajast, milleks on kuni kuus kuud</w:t>
      </w:r>
      <w:r w:rsidRPr="001E23F0">
        <w:t xml:space="preserve"> arvates kaebuse esitamise päevast halduskohtule.</w:t>
      </w:r>
    </w:p>
    <w:p w14:paraId="20838061" w14:textId="77777777" w:rsidR="00DC1A67" w:rsidRDefault="00DC1A67" w:rsidP="001846DB">
      <w:pPr>
        <w:jc w:val="both"/>
      </w:pPr>
    </w:p>
    <w:p w14:paraId="1DC5725C" w14:textId="50221DE8" w:rsidR="00DC1A67" w:rsidRPr="00DC1A67" w:rsidRDefault="7A1D8E0A" w:rsidP="001846DB">
      <w:pPr>
        <w:jc w:val="both"/>
      </w:pPr>
      <w:commentRangeStart w:id="140"/>
      <w:r>
        <w:t xml:space="preserve">Piirimenetluses tehtud otsuse peale esitatud kaebuse läbivaatamisel tuleb lähtuda sellest, et Eestile on pandud kohustus teha lõplik otsus (halduskohtu otsus) 12 nädala jooksul. </w:t>
      </w:r>
      <w:commentRangeEnd w:id="140"/>
      <w:r w:rsidR="00DC1A67">
        <w:commentReference w:id="140"/>
      </w:r>
      <w:r>
        <w:t xml:space="preserve">Eelnõu kohaselt pannakse </w:t>
      </w:r>
      <w:proofErr w:type="spellStart"/>
      <w:r>
        <w:t>PPA-le</w:t>
      </w:r>
      <w:proofErr w:type="spellEnd"/>
      <w:r>
        <w:t xml:space="preserve"> kohustus teha piirimenetluses otsus 15 päeva jooksul ning kaebuse esitamise tähtaeg on viis päeva. Seega jääb halduskohtule kaebuse läbivaatamiseks </w:t>
      </w:r>
      <w:r w:rsidR="64CB19B3">
        <w:t xml:space="preserve">arvestuslikult </w:t>
      </w:r>
      <w:r>
        <w:t xml:space="preserve">kaks kuud. Kui PPA teeb otsuse kiiremini, jääb halduskohtule kaebuse läbivaatamiseks </w:t>
      </w:r>
      <w:r w:rsidR="64CB19B3">
        <w:t>kauem aega.</w:t>
      </w:r>
    </w:p>
    <w:p w14:paraId="256B9759" w14:textId="77777777" w:rsidR="001846DB" w:rsidRPr="001E23F0" w:rsidRDefault="001846DB" w:rsidP="001846DB">
      <w:pPr>
        <w:jc w:val="both"/>
      </w:pPr>
    </w:p>
    <w:p w14:paraId="62A37474" w14:textId="552D48B1" w:rsidR="00665792" w:rsidRPr="00822C14" w:rsidRDefault="00E47A44" w:rsidP="00E47A44">
      <w:pPr>
        <w:jc w:val="both"/>
        <w:rPr>
          <w:b/>
          <w:color w:val="4472C4" w:themeColor="accent1"/>
        </w:rPr>
      </w:pPr>
      <w:r w:rsidRPr="009D3ECB">
        <w:rPr>
          <w:b/>
          <w:color w:val="4472C4" w:themeColor="accent1"/>
        </w:rPr>
        <w:t>Eelnõu § 89 punkti 2</w:t>
      </w:r>
      <w:r w:rsidRPr="009D3ECB">
        <w:rPr>
          <w:color w:val="4472C4" w:themeColor="accent1"/>
        </w:rPr>
        <w:t xml:space="preserve"> </w:t>
      </w:r>
      <w:r>
        <w:t xml:space="preserve">kohaselt täiendatakse HKMS §-ga 249 kehtestatud esialgse õiguskaitse regulatsiooni. Sätestatakse, et esialgse õiguskaitse taotlemisel ja lahendamisel osas, mis puudutab välismaalase õigust riigis viibida, </w:t>
      </w:r>
      <w:proofErr w:type="spellStart"/>
      <w:r>
        <w:t>kohadatakse</w:t>
      </w:r>
      <w:proofErr w:type="spellEnd"/>
      <w:r>
        <w:t xml:space="preserve"> VRKS-s ja VSS-s Eestis viibimise kohta sätestatut. Muudatuse eesmärk on Euroopa varjupaigasüsteemi õigusaktide tõhus ja ühetaoline rakendamine. Eestis viibimise õiguse taotlemisele ja andmisele kehtestatakse VRKS-</w:t>
      </w:r>
      <w:proofErr w:type="spellStart"/>
      <w:r>
        <w:t>is</w:t>
      </w:r>
      <w:proofErr w:type="spellEnd"/>
      <w:r>
        <w:t xml:space="preserve"> ja </w:t>
      </w:r>
      <w:proofErr w:type="spellStart"/>
      <w:r>
        <w:t>VSS-is</w:t>
      </w:r>
      <w:proofErr w:type="spellEnd"/>
      <w:r>
        <w:t xml:space="preserve"> eriregulatsioon. Läbiv põhimõte on, et juhul kui välismaalasel ei ole tema kaebuse läbivaatamise ajal vahetult seadusest tulenevat õigust Eestis viibida, taotleb ta seda koos esitatud kaebusega. Kui kohus viibimisõiguse annab, kehtib see kuni välismaalase kaebuse kohta halduskohtu otsuse ehk rahvusvahelise kaitse asjas lõpliku otsuse tegemiseni.</w:t>
      </w:r>
    </w:p>
    <w:p w14:paraId="51C4CD75" w14:textId="77777777" w:rsidR="00E47A44" w:rsidRDefault="00E47A44" w:rsidP="009802BE">
      <w:pPr>
        <w:rPr>
          <w:b/>
          <w:bCs/>
        </w:rPr>
      </w:pPr>
    </w:p>
    <w:p w14:paraId="1B48EE42" w14:textId="7B72152E" w:rsidR="00665792" w:rsidRDefault="00665792" w:rsidP="009802BE">
      <w:pPr>
        <w:rPr>
          <w:b/>
          <w:bCs/>
        </w:rPr>
      </w:pPr>
      <w:r w:rsidRPr="00665792">
        <w:rPr>
          <w:b/>
          <w:bCs/>
        </w:rPr>
        <w:t xml:space="preserve">§ 90. Isikut tõendavate dokumentide seaduse </w:t>
      </w:r>
      <w:r w:rsidRPr="000D32E1">
        <w:rPr>
          <w:b/>
        </w:rPr>
        <w:t>muutmine</w:t>
      </w:r>
    </w:p>
    <w:p w14:paraId="0E670362" w14:textId="77777777" w:rsidR="001846DB" w:rsidRDefault="001846DB" w:rsidP="009802BE">
      <w:pPr>
        <w:rPr>
          <w:b/>
          <w:bCs/>
        </w:rPr>
      </w:pPr>
    </w:p>
    <w:p w14:paraId="25A7C650" w14:textId="4D9ABC0F" w:rsidR="001846DB" w:rsidRPr="00E47A44" w:rsidRDefault="64CB19B3" w:rsidP="001846DB">
      <w:pPr>
        <w:jc w:val="both"/>
      </w:pPr>
      <w:commentRangeStart w:id="141"/>
      <w:r w:rsidRPr="09135AC4">
        <w:rPr>
          <w:b/>
          <w:bCs/>
          <w:color w:val="4472C4" w:themeColor="accent1"/>
        </w:rPr>
        <w:t xml:space="preserve">Eelnõu §-ga 90 </w:t>
      </w:r>
      <w:r>
        <w:t>tehakse tehnilised muudatused pagulase reisidokumendi väljaandmise regulatsioonis, mis on kehtestatud ITDS §-s 31. Sätte sõnastused on vananenud, sätte kohaselt antakse pagulase reisidokument välismaalasele, kellele on Eesti andnud pagulasstaatuse ning välismaalasele, kellel</w:t>
      </w:r>
      <w:r w:rsidR="5273F935">
        <w:t>e</w:t>
      </w:r>
      <w:r>
        <w:t xml:space="preserve"> on </w:t>
      </w:r>
      <w:r w:rsidR="5273F935">
        <w:t>VRKS-i alusel antud pagulase elamisluba. Tegu on sama sihtgrupiga ning neid ei saa eristada.</w:t>
      </w:r>
      <w:commentRangeEnd w:id="141"/>
      <w:r w:rsidR="00E47A44">
        <w:commentReference w:id="141"/>
      </w:r>
    </w:p>
    <w:p w14:paraId="4D240F77" w14:textId="77777777" w:rsidR="00665792" w:rsidRDefault="00665792" w:rsidP="009802BE">
      <w:pPr>
        <w:rPr>
          <w:b/>
          <w:bCs/>
        </w:rPr>
      </w:pPr>
    </w:p>
    <w:p w14:paraId="0EE1AE99" w14:textId="53CF2750" w:rsidR="00665792" w:rsidRDefault="00665792" w:rsidP="009802BE">
      <w:pPr>
        <w:rPr>
          <w:b/>
          <w:bCs/>
        </w:rPr>
      </w:pPr>
      <w:r w:rsidRPr="00665792">
        <w:rPr>
          <w:b/>
          <w:bCs/>
        </w:rPr>
        <w:t xml:space="preserve">§ 91. Kohtute seaduse </w:t>
      </w:r>
      <w:r w:rsidRPr="000D32E1">
        <w:rPr>
          <w:b/>
        </w:rPr>
        <w:t>muutmine</w:t>
      </w:r>
    </w:p>
    <w:p w14:paraId="0C963856" w14:textId="77777777" w:rsidR="0036256F" w:rsidRDefault="0036256F" w:rsidP="009802BE">
      <w:pPr>
        <w:rPr>
          <w:b/>
          <w:bCs/>
        </w:rPr>
      </w:pPr>
    </w:p>
    <w:p w14:paraId="183BE66F" w14:textId="27AB8958" w:rsidR="001E2F60" w:rsidRPr="001E2F60" w:rsidRDefault="001E2F60" w:rsidP="001E2F60">
      <w:pPr>
        <w:jc w:val="both"/>
      </w:pPr>
      <w:r w:rsidRPr="00B87048">
        <w:rPr>
          <w:b/>
          <w:color w:val="4472C4" w:themeColor="accent1"/>
        </w:rPr>
        <w:t xml:space="preserve">Eelnõu §-ga 91 </w:t>
      </w:r>
      <w:r>
        <w:t xml:space="preserve">tehakse tehnilised muudatused </w:t>
      </w:r>
      <w:proofErr w:type="spellStart"/>
      <w:r w:rsidR="004D2F63">
        <w:t>KS-i</w:t>
      </w:r>
      <w:proofErr w:type="spellEnd"/>
      <w:r>
        <w:t xml:space="preserve"> § 45</w:t>
      </w:r>
      <w:r>
        <w:rPr>
          <w:vertAlign w:val="superscript"/>
        </w:rPr>
        <w:t xml:space="preserve">2 </w:t>
      </w:r>
      <w:r>
        <w:t>lõikes 1. Säte reguleerib m</w:t>
      </w:r>
      <w:r w:rsidRPr="001E2F60">
        <w:t>aakohtu ja ringkonnakohtu kohtuniku ajuti</w:t>
      </w:r>
      <w:r>
        <w:t>st</w:t>
      </w:r>
      <w:r w:rsidRPr="001E2F60">
        <w:t xml:space="preserve"> kaasami</w:t>
      </w:r>
      <w:r>
        <w:t>st</w:t>
      </w:r>
      <w:r w:rsidRPr="001E2F60">
        <w:t xml:space="preserve"> halduskohtu koosseisu</w:t>
      </w:r>
      <w:r>
        <w:t xml:space="preserve"> massilisest sisserändest põhjustatud hädaolukorras. Arvestades käesoleva eelnõuga tehtud muudatusi, tuleb ajakohastada viiteid VSS-</w:t>
      </w:r>
      <w:proofErr w:type="spellStart"/>
      <w:r>
        <w:t>le</w:t>
      </w:r>
      <w:proofErr w:type="spellEnd"/>
      <w:r>
        <w:t xml:space="preserve"> ja VRKS-</w:t>
      </w:r>
      <w:proofErr w:type="spellStart"/>
      <w:r>
        <w:t>le</w:t>
      </w:r>
      <w:proofErr w:type="spellEnd"/>
      <w:r>
        <w:t>.</w:t>
      </w:r>
    </w:p>
    <w:p w14:paraId="36B18885" w14:textId="77777777" w:rsidR="00665792" w:rsidRDefault="00665792" w:rsidP="009802BE">
      <w:pPr>
        <w:rPr>
          <w:b/>
          <w:bCs/>
        </w:rPr>
      </w:pPr>
    </w:p>
    <w:p w14:paraId="5DE4BF43" w14:textId="53DBEA1F" w:rsidR="00665792" w:rsidRDefault="00665792" w:rsidP="009802BE">
      <w:pPr>
        <w:rPr>
          <w:b/>
          <w:bCs/>
        </w:rPr>
      </w:pPr>
      <w:r w:rsidRPr="00665792">
        <w:rPr>
          <w:b/>
          <w:bCs/>
        </w:rPr>
        <w:t xml:space="preserve">§ 92. Kriminaalmenetluse seadustiku </w:t>
      </w:r>
      <w:r w:rsidRPr="000D32E1">
        <w:rPr>
          <w:b/>
        </w:rPr>
        <w:t>muutmine</w:t>
      </w:r>
    </w:p>
    <w:p w14:paraId="32934E1B" w14:textId="77777777" w:rsidR="0036256F" w:rsidRDefault="0036256F" w:rsidP="0036256F"/>
    <w:p w14:paraId="39B046CA" w14:textId="1DEBBA83" w:rsidR="00AA4E68" w:rsidRDefault="00AA4E68" w:rsidP="00AA4E68">
      <w:pPr>
        <w:jc w:val="both"/>
      </w:pPr>
      <w:r w:rsidRPr="00B87048">
        <w:rPr>
          <w:b/>
          <w:color w:val="4472C4" w:themeColor="accent1"/>
        </w:rPr>
        <w:t>Eelnõu § 92 punkti</w:t>
      </w:r>
      <w:r w:rsidR="009A5DC5">
        <w:rPr>
          <w:b/>
          <w:color w:val="4472C4" w:themeColor="accent1"/>
        </w:rPr>
        <w:t>ga 1</w:t>
      </w:r>
      <w:r>
        <w:t xml:space="preserve"> koondatakse EL infosüsteemide andmete töötlemise regulatsioon ühte </w:t>
      </w:r>
      <w:r w:rsidR="00A77D3B" w:rsidRPr="003B7C53">
        <w:t>§-i</w:t>
      </w:r>
      <w:r>
        <w:t>.</w:t>
      </w:r>
    </w:p>
    <w:p w14:paraId="4902DEEA" w14:textId="77777777" w:rsidR="00AA4E68" w:rsidRDefault="00AA4E68" w:rsidP="00AA4E68">
      <w:pPr>
        <w:jc w:val="both"/>
      </w:pPr>
    </w:p>
    <w:p w14:paraId="2A1056AC" w14:textId="3D29006F" w:rsidR="00AA4E68" w:rsidRDefault="00AA4E68" w:rsidP="00AA4E68">
      <w:pPr>
        <w:jc w:val="both"/>
        <w:rPr>
          <w:bCs/>
        </w:rPr>
      </w:pPr>
      <w:bookmarkStart w:id="142" w:name="_Hlk200108247"/>
      <w:proofErr w:type="spellStart"/>
      <w:r>
        <w:t>KrMS</w:t>
      </w:r>
      <w:proofErr w:type="spellEnd"/>
      <w:r>
        <w:t>-i</w:t>
      </w:r>
      <w:r w:rsidR="00D32E24">
        <w:t xml:space="preserve"> </w:t>
      </w:r>
      <w:r w:rsidR="00D32E24" w:rsidRPr="001E23F0">
        <w:t>3</w:t>
      </w:r>
      <w:r w:rsidR="00D32E24" w:rsidRPr="001E23F0">
        <w:rPr>
          <w:vertAlign w:val="superscript"/>
        </w:rPr>
        <w:t>3</w:t>
      </w:r>
      <w:r w:rsidR="00D32E24">
        <w:t>.</w:t>
      </w:r>
      <w:r w:rsidR="00D32E24">
        <w:rPr>
          <w:vertAlign w:val="superscript"/>
        </w:rPr>
        <w:t xml:space="preserve"> </w:t>
      </w:r>
      <w:r w:rsidR="00D32E24">
        <w:t xml:space="preserve">ja </w:t>
      </w:r>
      <w:r w:rsidR="00D32E24" w:rsidRPr="001E23F0">
        <w:t>3</w:t>
      </w:r>
      <w:r w:rsidR="00D32E24">
        <w:rPr>
          <w:vertAlign w:val="superscript"/>
        </w:rPr>
        <w:t>4</w:t>
      </w:r>
      <w:r w:rsidR="00D32E24">
        <w:t xml:space="preserve">. peatükkides </w:t>
      </w:r>
      <w:r>
        <w:t>on sätestatud</w:t>
      </w:r>
      <w:r w:rsidR="00D30C73">
        <w:t xml:space="preserve"> menetleja</w:t>
      </w:r>
      <w:r>
        <w:t xml:space="preserve"> </w:t>
      </w:r>
      <w:r w:rsidR="00D32E24">
        <w:t xml:space="preserve">õigus teha päringuid riiki sisenemise ja riigist lahkumise süsteemi </w:t>
      </w:r>
      <w:r w:rsidR="00303A4D">
        <w:t xml:space="preserve">(edaspidi </w:t>
      </w:r>
      <w:r w:rsidR="00303A4D">
        <w:rPr>
          <w:i/>
          <w:iCs/>
        </w:rPr>
        <w:t>EES</w:t>
      </w:r>
      <w:r w:rsidR="00303A4D">
        <w:t>)</w:t>
      </w:r>
      <w:r w:rsidR="00303A4D">
        <w:rPr>
          <w:i/>
          <w:iCs/>
        </w:rPr>
        <w:t xml:space="preserve"> </w:t>
      </w:r>
      <w:r w:rsidR="00D32E24">
        <w:t xml:space="preserve">ning </w:t>
      </w:r>
      <w:r w:rsidR="00D32E24" w:rsidRPr="00D32E24">
        <w:t>Euroopa reisiinfo ja -lubade süsteemi</w:t>
      </w:r>
      <w:r w:rsidR="00303A4D">
        <w:t xml:space="preserve"> (edaspidi </w:t>
      </w:r>
      <w:r w:rsidR="00303A4D">
        <w:rPr>
          <w:i/>
          <w:iCs/>
        </w:rPr>
        <w:t>ETIAS</w:t>
      </w:r>
      <w:r w:rsidR="00303A4D">
        <w:t>)</w:t>
      </w:r>
      <w:r w:rsidR="00D32E24">
        <w:t xml:space="preserve">, </w:t>
      </w:r>
      <w:r w:rsidR="00D32E24" w:rsidRPr="00D32E24">
        <w:t>et ennetada, avastada või uurida terroriakti või rasket kuritegu</w:t>
      </w:r>
      <w:r w:rsidR="00D32E24">
        <w:t xml:space="preserve">. </w:t>
      </w:r>
      <w:r w:rsidR="00D37A56">
        <w:t>Päringuid tehakse</w:t>
      </w:r>
      <w:r w:rsidR="00D30C73">
        <w:t xml:space="preserve"> kooskõlas nimetatud infosüsteeme reguleerivate määrustega </w:t>
      </w:r>
      <w:r w:rsidR="00D37A56">
        <w:t>2017</w:t>
      </w:r>
      <w:r w:rsidR="00822DC6">
        <w:t>/</w:t>
      </w:r>
      <w:r w:rsidR="00D37A56">
        <w:t>2226/</w:t>
      </w:r>
      <w:r w:rsidR="00822DC6">
        <w:t>EL</w:t>
      </w:r>
      <w:r w:rsidR="00D37A56">
        <w:t xml:space="preserve"> </w:t>
      </w:r>
      <w:r w:rsidR="00D30C73">
        <w:t>ja</w:t>
      </w:r>
      <w:r w:rsidR="00D37A56">
        <w:t xml:space="preserve"> 2018/1240</w:t>
      </w:r>
      <w:r w:rsidR="00822DC6">
        <w:t>/EL</w:t>
      </w:r>
      <w:r w:rsidR="00D30C73">
        <w:t xml:space="preserve">. </w:t>
      </w:r>
      <w:r w:rsidR="00D30C73">
        <w:rPr>
          <w:bCs/>
        </w:rPr>
        <w:t>Menetleja on PPVS-</w:t>
      </w:r>
      <w:proofErr w:type="spellStart"/>
      <w:r w:rsidR="00D30C73">
        <w:rPr>
          <w:bCs/>
        </w:rPr>
        <w:t>is</w:t>
      </w:r>
      <w:proofErr w:type="spellEnd"/>
      <w:r w:rsidR="00D30C73">
        <w:rPr>
          <w:bCs/>
        </w:rPr>
        <w:t xml:space="preserve"> määratud asutus, kellele on antud pädevus infosüsteemidesse päringuid teha.</w:t>
      </w:r>
    </w:p>
    <w:p w14:paraId="05D6BEC4" w14:textId="77777777" w:rsidR="00D30C73" w:rsidRDefault="00D30C73" w:rsidP="00AA4E68">
      <w:pPr>
        <w:jc w:val="both"/>
        <w:rPr>
          <w:bCs/>
        </w:rPr>
      </w:pPr>
    </w:p>
    <w:p w14:paraId="0B2B41A5" w14:textId="52C29604" w:rsidR="00D30C73" w:rsidRDefault="00D30C73" w:rsidP="00D30C73">
      <w:pPr>
        <w:jc w:val="both"/>
        <w:rPr>
          <w:bCs/>
        </w:rPr>
      </w:pPr>
      <w:r>
        <w:rPr>
          <w:bCs/>
        </w:rPr>
        <w:t xml:space="preserve">Viidatud määruste kohaselt on </w:t>
      </w:r>
      <w:r w:rsidRPr="00D32929">
        <w:rPr>
          <w:bCs/>
        </w:rPr>
        <w:t>terroriakt liikmesriigi õiguse rikkumine, mis vastab ühele direktiivis (EL) 2017/541</w:t>
      </w:r>
      <w:r>
        <w:rPr>
          <w:rStyle w:val="Allmrkuseviide"/>
          <w:bCs/>
        </w:rPr>
        <w:footnoteReference w:id="93"/>
      </w:r>
      <w:r w:rsidRPr="00D32929">
        <w:rPr>
          <w:bCs/>
        </w:rPr>
        <w:t xml:space="preserve"> osutatud õigusrikkumistest või on sellega samaväärne</w:t>
      </w:r>
      <w:r>
        <w:rPr>
          <w:bCs/>
        </w:rPr>
        <w:t xml:space="preserve">, ning </w:t>
      </w:r>
      <w:r w:rsidRPr="00D32929">
        <w:rPr>
          <w:bCs/>
        </w:rPr>
        <w:t>raske kuritegu</w:t>
      </w:r>
      <w:r>
        <w:rPr>
          <w:bCs/>
        </w:rPr>
        <w:t xml:space="preserve"> on </w:t>
      </w:r>
      <w:r w:rsidRPr="00D32929">
        <w:rPr>
          <w:bCs/>
        </w:rPr>
        <w:t>õigusrikkumine, mis vastab ühele raamotsuse 2002/584/JSK</w:t>
      </w:r>
      <w:r>
        <w:rPr>
          <w:rStyle w:val="Allmrkuseviide"/>
          <w:bCs/>
        </w:rPr>
        <w:footnoteReference w:id="94"/>
      </w:r>
      <w:r w:rsidRPr="00D32929">
        <w:rPr>
          <w:bCs/>
        </w:rPr>
        <w:t xml:space="preserve"> artikli 2 lõikes 2 osutatud õigusrikkumistest või on sellega samaväärne, kui se</w:t>
      </w:r>
      <w:r>
        <w:rPr>
          <w:bCs/>
        </w:rPr>
        <w:t>lle</w:t>
      </w:r>
      <w:r w:rsidRPr="00D32929">
        <w:rPr>
          <w:bCs/>
        </w:rPr>
        <w:t xml:space="preserve"> </w:t>
      </w:r>
      <w:r>
        <w:rPr>
          <w:bCs/>
        </w:rPr>
        <w:t>eest</w:t>
      </w:r>
      <w:r w:rsidRPr="00D32929">
        <w:rPr>
          <w:bCs/>
        </w:rPr>
        <w:t xml:space="preserve"> karistata</w:t>
      </w:r>
      <w:r>
        <w:rPr>
          <w:bCs/>
        </w:rPr>
        <w:t>kse</w:t>
      </w:r>
      <w:r w:rsidRPr="00D32929">
        <w:rPr>
          <w:bCs/>
        </w:rPr>
        <w:t xml:space="preserve"> liikmesriigi õiguse</w:t>
      </w:r>
      <w:r>
        <w:rPr>
          <w:bCs/>
        </w:rPr>
        <w:t>s</w:t>
      </w:r>
      <w:r w:rsidRPr="00D32929">
        <w:rPr>
          <w:bCs/>
        </w:rPr>
        <w:t xml:space="preserve"> vabadusekaotuse või vabadust piirava julgeolekumeetmega, mille maksimaalne pikkus on vähemalt kolm aastat</w:t>
      </w:r>
      <w:r>
        <w:rPr>
          <w:bCs/>
        </w:rPr>
        <w:t>.</w:t>
      </w:r>
    </w:p>
    <w:p w14:paraId="6DB36534" w14:textId="77777777" w:rsidR="00D30C73" w:rsidRDefault="00D30C73" w:rsidP="00D30C73">
      <w:pPr>
        <w:jc w:val="both"/>
        <w:rPr>
          <w:bCs/>
        </w:rPr>
      </w:pPr>
    </w:p>
    <w:p w14:paraId="0E4546CF" w14:textId="557CC594" w:rsidR="00D30C73" w:rsidRDefault="00D30C73" w:rsidP="00D30C73">
      <w:pPr>
        <w:jc w:val="both"/>
        <w:rPr>
          <w:bCs/>
        </w:rPr>
      </w:pPr>
      <w:r>
        <w:rPr>
          <w:bCs/>
        </w:rPr>
        <w:t xml:space="preserve">Seetõttu on seadusandja lubanud nende infosüsteemide andmete töötlemist </w:t>
      </w:r>
      <w:r w:rsidRPr="006E5A3D">
        <w:rPr>
          <w:bCs/>
        </w:rPr>
        <w:t>üksnes</w:t>
      </w:r>
      <w:r>
        <w:rPr>
          <w:bCs/>
        </w:rPr>
        <w:t xml:space="preserve"> </w:t>
      </w:r>
      <w:proofErr w:type="spellStart"/>
      <w:r>
        <w:rPr>
          <w:bCs/>
        </w:rPr>
        <w:t>KrMS</w:t>
      </w:r>
      <w:proofErr w:type="spellEnd"/>
      <w:r w:rsidRPr="006E5A3D">
        <w:rPr>
          <w:bCs/>
        </w:rPr>
        <w:t xml:space="preserve"> </w:t>
      </w:r>
      <w:r w:rsidRPr="00034DCC">
        <w:t>§ 489</w:t>
      </w:r>
      <w:r w:rsidRPr="00034DCC">
        <w:rPr>
          <w:vertAlign w:val="superscript"/>
        </w:rPr>
        <w:t>6</w:t>
      </w:r>
      <w:r w:rsidRPr="00034DCC">
        <w:t xml:space="preserve"> lõike 1</w:t>
      </w:r>
      <w:r>
        <w:t xml:space="preserve"> punktides 1–21 ja 23–32</w:t>
      </w:r>
      <w:r w:rsidRPr="00034DCC">
        <w:t xml:space="preserve"> </w:t>
      </w:r>
      <w:r>
        <w:rPr>
          <w:bCs/>
        </w:rPr>
        <w:t>nimetatud</w:t>
      </w:r>
      <w:r w:rsidRPr="006E5A3D">
        <w:rPr>
          <w:bCs/>
        </w:rPr>
        <w:t xml:space="preserve"> kurite</w:t>
      </w:r>
      <w:r>
        <w:rPr>
          <w:bCs/>
        </w:rPr>
        <w:t>o</w:t>
      </w:r>
      <w:r w:rsidRPr="006E5A3D">
        <w:rPr>
          <w:bCs/>
        </w:rPr>
        <w:t xml:space="preserve"> puhul.</w:t>
      </w:r>
      <w:r>
        <w:rPr>
          <w:bCs/>
        </w:rPr>
        <w:t xml:space="preserve"> Loetelust on jäetud välja </w:t>
      </w:r>
      <w:proofErr w:type="spellStart"/>
      <w:r>
        <w:rPr>
          <w:bCs/>
        </w:rPr>
        <w:t>KrMS</w:t>
      </w:r>
      <w:proofErr w:type="spellEnd"/>
      <w:r w:rsidRPr="006E5A3D">
        <w:rPr>
          <w:bCs/>
        </w:rPr>
        <w:t xml:space="preserve"> </w:t>
      </w:r>
      <w:r w:rsidRPr="00034DCC">
        <w:t>§ 489</w:t>
      </w:r>
      <w:r w:rsidRPr="00034DCC">
        <w:rPr>
          <w:vertAlign w:val="superscript"/>
        </w:rPr>
        <w:t>6</w:t>
      </w:r>
      <w:r w:rsidRPr="00034DCC">
        <w:t xml:space="preserve"> lõike 1</w:t>
      </w:r>
      <w:r>
        <w:rPr>
          <w:bCs/>
        </w:rPr>
        <w:t xml:space="preserve"> punkt 22, sest </w:t>
      </w:r>
      <w:r w:rsidRPr="00110B2C">
        <w:rPr>
          <w:bCs/>
        </w:rPr>
        <w:t>piraatkoopia ja võltsitud kauba valmistami</w:t>
      </w:r>
      <w:r>
        <w:rPr>
          <w:bCs/>
        </w:rPr>
        <w:t>se</w:t>
      </w:r>
      <w:r w:rsidRPr="00110B2C">
        <w:rPr>
          <w:bCs/>
        </w:rPr>
        <w:t xml:space="preserve"> ning nendega kauplemi</w:t>
      </w:r>
      <w:r>
        <w:rPr>
          <w:bCs/>
        </w:rPr>
        <w:t>se eest ei näe karistusseadustik ette vähemalt kolme aasta pikkust vabadusekaotust.</w:t>
      </w:r>
    </w:p>
    <w:p w14:paraId="644341F7" w14:textId="77777777" w:rsidR="00D30C73" w:rsidRDefault="00D30C73" w:rsidP="00D30C73">
      <w:pPr>
        <w:jc w:val="both"/>
        <w:rPr>
          <w:bCs/>
        </w:rPr>
      </w:pPr>
    </w:p>
    <w:p w14:paraId="72FBB04D" w14:textId="067B4EB0" w:rsidR="00D30C73" w:rsidRDefault="007961BD" w:rsidP="008820FE">
      <w:pPr>
        <w:jc w:val="both"/>
      </w:pPr>
      <w:r>
        <w:t>M</w:t>
      </w:r>
      <w:r w:rsidR="00D30C73" w:rsidRPr="00537B46">
        <w:t>äärus</w:t>
      </w:r>
      <w:r w:rsidR="008820FE" w:rsidRPr="00537B46">
        <w:t>ega</w:t>
      </w:r>
      <w:r w:rsidR="00D30C73" w:rsidRPr="00F8236C">
        <w:t xml:space="preserve"> 2024/1358</w:t>
      </w:r>
      <w:r w:rsidR="00254B9A">
        <w:t>/EL</w:t>
      </w:r>
      <w:r w:rsidR="00D30C73" w:rsidRPr="00F8236C">
        <w:t xml:space="preserve"> (</w:t>
      </w:r>
      <w:proofErr w:type="spellStart"/>
      <w:r w:rsidR="00D30C73" w:rsidRPr="00F8236C">
        <w:t>Eurodac</w:t>
      </w:r>
      <w:proofErr w:type="spellEnd"/>
      <w:r w:rsidR="00D30C73" w:rsidRPr="00F8236C">
        <w:t>-süsteemi kohta)</w:t>
      </w:r>
      <w:r w:rsidR="008820FE">
        <w:t xml:space="preserve"> on antud liikmesriikide õiguskaitseasutustele täiendav võimalus kasutada </w:t>
      </w:r>
      <w:r w:rsidR="008820FE" w:rsidRPr="008820FE">
        <w:t>terroriaktide või muude raskete kuritegude ennetamiseks, avastamiseks ja uurimiseks</w:t>
      </w:r>
      <w:r w:rsidR="008820FE">
        <w:t xml:space="preserve"> ka </w:t>
      </w:r>
      <w:proofErr w:type="spellStart"/>
      <w:r w:rsidR="008820FE">
        <w:t>Eurodac</w:t>
      </w:r>
      <w:proofErr w:type="spellEnd"/>
      <w:r w:rsidR="008820FE">
        <w:t xml:space="preserve">-süsteemi andmeid. </w:t>
      </w:r>
    </w:p>
    <w:p w14:paraId="21DDBC6B" w14:textId="77777777" w:rsidR="008820FE" w:rsidRDefault="008820FE" w:rsidP="008820FE">
      <w:pPr>
        <w:jc w:val="both"/>
      </w:pPr>
    </w:p>
    <w:p w14:paraId="4C7B94C6" w14:textId="72E495CB" w:rsidR="008820FE" w:rsidRPr="00303A4D" w:rsidRDefault="008820FE" w:rsidP="008820FE">
      <w:pPr>
        <w:jc w:val="both"/>
      </w:pPr>
      <w:r>
        <w:t xml:space="preserve">Täiendavalt tuleb õigusselguse eesmärgil </w:t>
      </w:r>
      <w:r w:rsidR="00303A4D">
        <w:t xml:space="preserve">sätestada seaduse tasandil menetleja õigus teha päringuid </w:t>
      </w:r>
      <w:r w:rsidR="00D5479E">
        <w:t>EL-i</w:t>
      </w:r>
      <w:r w:rsidR="00303A4D">
        <w:t xml:space="preserve"> ühtsesse viisainfosüsteemi </w:t>
      </w:r>
      <w:r w:rsidR="00B574E2">
        <w:t>VIS.</w:t>
      </w:r>
      <w:r w:rsidR="00303A4D">
        <w:t xml:space="preserve"> VIS on nendest infosüsteemidest kõige vanem ning seadusandja ei ole seni otsustanud millistel õiguskaitseasutustel ja millistel juhtudel on õigus teha </w:t>
      </w:r>
      <w:proofErr w:type="spellStart"/>
      <w:r w:rsidR="00303A4D">
        <w:t>VIS-i</w:t>
      </w:r>
      <w:proofErr w:type="spellEnd"/>
      <w:r w:rsidR="00303A4D">
        <w:t xml:space="preserve"> päringuid. Arvestades, et ühiskonna ootus </w:t>
      </w:r>
      <w:r w:rsidR="009A5DC5">
        <w:t xml:space="preserve">isikuandmete kaitse valdkonna täpsemale reguleerimisele on ajas kasvanud, tuleks ka </w:t>
      </w:r>
      <w:proofErr w:type="spellStart"/>
      <w:r w:rsidR="009A5DC5">
        <w:t>VIS-i</w:t>
      </w:r>
      <w:proofErr w:type="spellEnd"/>
      <w:r w:rsidR="009A5DC5">
        <w:t xml:space="preserve"> tehtavate </w:t>
      </w:r>
      <w:bookmarkEnd w:id="142"/>
      <w:r w:rsidR="009A5DC5">
        <w:t xml:space="preserve">õiguskaitseasutuste päringute lubatavus reguleerida samamoodi teiste EL infosüsteemidega. </w:t>
      </w:r>
      <w:r w:rsidR="00822DC6">
        <w:t>O</w:t>
      </w:r>
      <w:r w:rsidR="00303A4D">
        <w:t>tsus 2008/633/JSK</w:t>
      </w:r>
      <w:r w:rsidR="00303A4D">
        <w:rPr>
          <w:rStyle w:val="Allmrkuseviide"/>
          <w:bdr w:val="none" w:sz="0" w:space="0" w:color="auto" w:frame="1"/>
        </w:rPr>
        <w:footnoteReference w:id="95"/>
      </w:r>
      <w:r w:rsidR="00303A4D">
        <w:rPr>
          <w:bdr w:val="none" w:sz="0" w:space="0" w:color="auto" w:frame="1"/>
        </w:rPr>
        <w:t xml:space="preserve"> sätestab õiguskaitseasutustele </w:t>
      </w:r>
      <w:proofErr w:type="spellStart"/>
      <w:r w:rsidR="00303A4D">
        <w:rPr>
          <w:bdr w:val="none" w:sz="0" w:space="0" w:color="auto" w:frame="1"/>
        </w:rPr>
        <w:t>VIS-ile</w:t>
      </w:r>
      <w:proofErr w:type="spellEnd"/>
      <w:r w:rsidR="00303A4D">
        <w:rPr>
          <w:bdr w:val="none" w:sz="0" w:space="0" w:color="auto" w:frame="1"/>
        </w:rPr>
        <w:t xml:space="preserve"> juurdepääsuks samad alused nagu need on </w:t>
      </w:r>
      <w:proofErr w:type="spellStart"/>
      <w:r w:rsidR="00303A4D">
        <w:rPr>
          <w:bdr w:val="none" w:sz="0" w:space="0" w:color="auto" w:frame="1"/>
        </w:rPr>
        <w:t>EES-i</w:t>
      </w:r>
      <w:proofErr w:type="spellEnd"/>
      <w:r w:rsidR="00303A4D">
        <w:rPr>
          <w:bdr w:val="none" w:sz="0" w:space="0" w:color="auto" w:frame="1"/>
        </w:rPr>
        <w:t xml:space="preserve">, ETIAS-e ja </w:t>
      </w:r>
      <w:proofErr w:type="spellStart"/>
      <w:r w:rsidR="00303A4D">
        <w:rPr>
          <w:bdr w:val="none" w:sz="0" w:space="0" w:color="auto" w:frame="1"/>
        </w:rPr>
        <w:t>Eurodac</w:t>
      </w:r>
      <w:proofErr w:type="spellEnd"/>
      <w:r w:rsidR="00303A4D">
        <w:rPr>
          <w:bdr w:val="none" w:sz="0" w:space="0" w:color="auto" w:frame="1"/>
        </w:rPr>
        <w:t xml:space="preserve">-süsteemil. Seega on mõistlik koondada asjakohane regulatsioon ühte </w:t>
      </w:r>
      <w:r w:rsidR="003447B7" w:rsidRPr="003B7C53">
        <w:t>§-i</w:t>
      </w:r>
      <w:r w:rsidR="00303A4D" w:rsidRPr="00537B46">
        <w:rPr>
          <w:bdr w:val="none" w:sz="0" w:space="0" w:color="auto" w:frame="1"/>
        </w:rPr>
        <w:t>.</w:t>
      </w:r>
    </w:p>
    <w:p w14:paraId="4614B3F4" w14:textId="77777777" w:rsidR="00D30C73" w:rsidRDefault="00D30C73" w:rsidP="00D30C73">
      <w:pPr>
        <w:jc w:val="both"/>
        <w:rPr>
          <w:bCs/>
        </w:rPr>
      </w:pPr>
    </w:p>
    <w:p w14:paraId="3232EA73" w14:textId="627716CC" w:rsidR="0036256F" w:rsidRPr="009A5DC5" w:rsidRDefault="009A5DC5" w:rsidP="0036256F">
      <w:pPr>
        <w:jc w:val="both"/>
      </w:pPr>
      <w:r w:rsidRPr="00B87048">
        <w:rPr>
          <w:b/>
          <w:color w:val="4472C4" w:themeColor="accent1"/>
        </w:rPr>
        <w:t xml:space="preserve">Eelnõu § 92 </w:t>
      </w:r>
      <w:r w:rsidRPr="009A5DC5">
        <w:rPr>
          <w:b/>
          <w:bCs/>
          <w:color w:val="4472C4" w:themeColor="accent1"/>
        </w:rPr>
        <w:t>punktiga 2</w:t>
      </w:r>
      <w:r>
        <w:t xml:space="preserve"> tunnistatakse kehtetuks </w:t>
      </w:r>
      <w:r w:rsidR="0036256F" w:rsidRPr="009A5DC5">
        <w:t>seadustiku</w:t>
      </w:r>
      <w:r w:rsidR="0036256F" w:rsidRPr="001E23F0">
        <w:t xml:space="preserve"> 3</w:t>
      </w:r>
      <w:r w:rsidR="0036256F" w:rsidRPr="001E23F0">
        <w:rPr>
          <w:vertAlign w:val="superscript"/>
        </w:rPr>
        <w:t>4</w:t>
      </w:r>
      <w:r w:rsidR="0036256F" w:rsidRPr="001E23F0">
        <w:t>. peatükk</w:t>
      </w:r>
      <w:r>
        <w:t>, mis reguleerib ETIAS-</w:t>
      </w:r>
      <w:proofErr w:type="spellStart"/>
      <w:r>
        <w:t>sse</w:t>
      </w:r>
      <w:proofErr w:type="spellEnd"/>
      <w:r>
        <w:t xml:space="preserve"> tehtava päringu lubatavust. See regulatsioon koondatakse seadustiku 3</w:t>
      </w:r>
      <w:r>
        <w:rPr>
          <w:vertAlign w:val="superscript"/>
        </w:rPr>
        <w:t>3</w:t>
      </w:r>
      <w:r>
        <w:t>. peatükki.</w:t>
      </w:r>
    </w:p>
    <w:p w14:paraId="7232DFE2" w14:textId="77777777" w:rsidR="00665792" w:rsidRDefault="00665792" w:rsidP="009802BE">
      <w:pPr>
        <w:rPr>
          <w:b/>
          <w:bCs/>
        </w:rPr>
      </w:pPr>
    </w:p>
    <w:p w14:paraId="098D6053" w14:textId="6CBDEC55" w:rsidR="00665792" w:rsidRDefault="00665792" w:rsidP="009802BE">
      <w:pPr>
        <w:rPr>
          <w:b/>
          <w:bCs/>
        </w:rPr>
      </w:pPr>
      <w:r w:rsidRPr="00665792">
        <w:rPr>
          <w:b/>
          <w:bCs/>
        </w:rPr>
        <w:t xml:space="preserve">§ 93. </w:t>
      </w:r>
      <w:r w:rsidRPr="000D32E1">
        <w:rPr>
          <w:b/>
        </w:rPr>
        <w:t>Politsei ja piirivalve seaduse muutmine</w:t>
      </w:r>
    </w:p>
    <w:p w14:paraId="2BED5EC0" w14:textId="77777777" w:rsidR="00665792" w:rsidRDefault="00665792" w:rsidP="009802BE">
      <w:pPr>
        <w:rPr>
          <w:b/>
          <w:bCs/>
        </w:rPr>
      </w:pPr>
    </w:p>
    <w:p w14:paraId="66ABDA1A" w14:textId="42A9A6A0" w:rsidR="006F358B" w:rsidRDefault="0056271A" w:rsidP="006F358B">
      <w:pPr>
        <w:jc w:val="both"/>
      </w:pPr>
      <w:r w:rsidRPr="000D32E1">
        <w:rPr>
          <w:b/>
          <w:color w:val="4472C4" w:themeColor="accent1"/>
        </w:rPr>
        <w:t xml:space="preserve">Eelnõu §-ga 93 </w:t>
      </w:r>
      <w:r>
        <w:t xml:space="preserve">täiendatakse PPVS-i </w:t>
      </w:r>
      <w:r w:rsidRPr="001E23F0">
        <w:t>2</w:t>
      </w:r>
      <w:r w:rsidRPr="001E23F0">
        <w:rPr>
          <w:vertAlign w:val="superscript"/>
        </w:rPr>
        <w:t>7</w:t>
      </w:r>
      <w:r w:rsidRPr="001E23F0">
        <w:t>. ja 2</w:t>
      </w:r>
      <w:r w:rsidRPr="001E23F0">
        <w:rPr>
          <w:vertAlign w:val="superscript"/>
        </w:rPr>
        <w:t>8</w:t>
      </w:r>
      <w:r w:rsidRPr="001E23F0">
        <w:t xml:space="preserve"> peatükiga</w:t>
      </w:r>
      <w:r>
        <w:t xml:space="preserve">. </w:t>
      </w:r>
    </w:p>
    <w:p w14:paraId="5D21EF5F" w14:textId="77777777" w:rsidR="0056271A" w:rsidRDefault="0056271A" w:rsidP="006F358B">
      <w:pPr>
        <w:jc w:val="both"/>
      </w:pPr>
    </w:p>
    <w:p w14:paraId="7A7CBCC0" w14:textId="72B7A6A2" w:rsidR="00760443" w:rsidRDefault="000E1925" w:rsidP="006F358B">
      <w:pPr>
        <w:jc w:val="both"/>
      </w:pPr>
      <w:r>
        <w:lastRenderedPageBreak/>
        <w:t>M</w:t>
      </w:r>
      <w:r w:rsidR="00760443" w:rsidRPr="00537B46">
        <w:t>äärus</w:t>
      </w:r>
      <w:r w:rsidR="00760443" w:rsidRPr="00F8236C">
        <w:t xml:space="preserve"> 2024/1358</w:t>
      </w:r>
      <w:r w:rsidR="00254B9A">
        <w:t>/EL</w:t>
      </w:r>
      <w:r w:rsidR="00760443" w:rsidRPr="00F8236C">
        <w:t xml:space="preserve"> (</w:t>
      </w:r>
      <w:proofErr w:type="spellStart"/>
      <w:r w:rsidR="00760443" w:rsidRPr="00F8236C">
        <w:t>Eurodac</w:t>
      </w:r>
      <w:proofErr w:type="spellEnd"/>
      <w:r w:rsidR="00760443" w:rsidRPr="00F8236C">
        <w:t>-süsteemi kohta)</w:t>
      </w:r>
      <w:r w:rsidR="00760443">
        <w:t xml:space="preserve"> kohustab liikmesriike määrama riikliku juurdepääsupunkti, kontrolliasutuse ning õiguskaitseasutused, kes võivad teha </w:t>
      </w:r>
      <w:proofErr w:type="spellStart"/>
      <w:r w:rsidR="00760443">
        <w:t>Eurodac</w:t>
      </w:r>
      <w:proofErr w:type="spellEnd"/>
      <w:r w:rsidR="00760443">
        <w:t>-süsteemi päringuid.</w:t>
      </w:r>
    </w:p>
    <w:p w14:paraId="26D3150E" w14:textId="77777777" w:rsidR="00760443" w:rsidRDefault="00760443" w:rsidP="006F358B">
      <w:pPr>
        <w:jc w:val="both"/>
      </w:pPr>
    </w:p>
    <w:p w14:paraId="39ED41A1" w14:textId="63E2F3F2" w:rsidR="000A73C4" w:rsidRDefault="00760443" w:rsidP="000A73C4">
      <w:pPr>
        <w:jc w:val="both"/>
      </w:pPr>
      <w:r>
        <w:t xml:space="preserve">Päringuid on lubatud teha järgmiselt: õiguskaitseasutus teeb taotluse kontrolliasutusele, kes hindab, kas </w:t>
      </w:r>
      <w:r w:rsidRPr="00F8236C">
        <w:t>määrus</w:t>
      </w:r>
      <w:r>
        <w:t>es</w:t>
      </w:r>
      <w:r w:rsidRPr="00F8236C">
        <w:t xml:space="preserve"> 2024/1358</w:t>
      </w:r>
      <w:r w:rsidR="00254B9A">
        <w:t>/EL</w:t>
      </w:r>
      <w:r w:rsidRPr="00F8236C">
        <w:t xml:space="preserve"> (</w:t>
      </w:r>
      <w:proofErr w:type="spellStart"/>
      <w:r w:rsidRPr="00F8236C">
        <w:t>Eurodac</w:t>
      </w:r>
      <w:proofErr w:type="spellEnd"/>
      <w:r w:rsidRPr="00F8236C">
        <w:t>-süsteemi kohta)</w:t>
      </w:r>
      <w:r>
        <w:t xml:space="preserve"> sätestatud tingimused on täidetud. </w:t>
      </w:r>
      <w:r w:rsidR="000A73C4" w:rsidRPr="000A73C4">
        <w:t>Pärast kõikide juurdepääsutingimuste täitmise kontrollimist</w:t>
      </w:r>
      <w:r w:rsidR="000A73C4">
        <w:t>, edastab</w:t>
      </w:r>
      <w:r w:rsidR="000A73C4" w:rsidRPr="000A73C4">
        <w:t xml:space="preserve"> kontrolliasutus andmete võrdlemise päringu, jättes märkimata taotluse esitamise põhjused, riikliku juurdepääsupunkti kaudu </w:t>
      </w:r>
      <w:proofErr w:type="spellStart"/>
      <w:r w:rsidR="000A73C4" w:rsidRPr="000A73C4">
        <w:t>Eurodac</w:t>
      </w:r>
      <w:proofErr w:type="spellEnd"/>
      <w:r w:rsidR="000A73C4" w:rsidRPr="000A73C4">
        <w:t xml:space="preserve">-süsteemile. </w:t>
      </w:r>
    </w:p>
    <w:p w14:paraId="4C546C98" w14:textId="77777777" w:rsidR="000A73C4" w:rsidRDefault="000A73C4" w:rsidP="000A73C4">
      <w:pPr>
        <w:jc w:val="both"/>
      </w:pPr>
    </w:p>
    <w:p w14:paraId="1A1E9544" w14:textId="14B57085" w:rsidR="000A73C4" w:rsidRPr="000A73C4" w:rsidRDefault="000A73C4" w:rsidP="000A73C4">
      <w:pPr>
        <w:jc w:val="both"/>
      </w:pPr>
      <w:r>
        <w:rPr>
          <w:bCs/>
        </w:rPr>
        <w:t>Kuigi mõisted on sarnased</w:t>
      </w:r>
      <w:r w:rsidR="006B3A34">
        <w:rPr>
          <w:bCs/>
        </w:rPr>
        <w:t>,</w:t>
      </w:r>
      <w:r>
        <w:rPr>
          <w:bCs/>
        </w:rPr>
        <w:t xml:space="preserve"> on oluline eristada, et EL seadusandja on omistanud </w:t>
      </w:r>
      <w:proofErr w:type="spellStart"/>
      <w:r>
        <w:rPr>
          <w:bCs/>
        </w:rPr>
        <w:t>Eurodac</w:t>
      </w:r>
      <w:proofErr w:type="spellEnd"/>
      <w:r>
        <w:rPr>
          <w:bCs/>
        </w:rPr>
        <w:t xml:space="preserve">-süsteemi riiklikule juurdepääsupunktile ning EES, ETIAS ja VIS kesksele juurdepääsupunktile täiesti erinevad </w:t>
      </w:r>
      <w:r w:rsidR="006B3A34">
        <w:rPr>
          <w:bCs/>
        </w:rPr>
        <w:t>ülesanded</w:t>
      </w:r>
      <w:r>
        <w:rPr>
          <w:bCs/>
        </w:rPr>
        <w:t xml:space="preserve">. EES, ETIAS ja VIS keskse juurdepääsupunkti ülesanded on samasugused nagu on </w:t>
      </w:r>
      <w:proofErr w:type="spellStart"/>
      <w:r>
        <w:rPr>
          <w:bCs/>
        </w:rPr>
        <w:t>Eurodac</w:t>
      </w:r>
      <w:proofErr w:type="spellEnd"/>
      <w:r>
        <w:rPr>
          <w:bCs/>
        </w:rPr>
        <w:t>-süsteemi kontrolliasutusel</w:t>
      </w:r>
      <w:r w:rsidR="006B3A34">
        <w:rPr>
          <w:bCs/>
        </w:rPr>
        <w:t xml:space="preserve"> ning </w:t>
      </w:r>
      <w:proofErr w:type="spellStart"/>
      <w:r w:rsidR="006B3A34">
        <w:rPr>
          <w:bCs/>
        </w:rPr>
        <w:t>Eurodac</w:t>
      </w:r>
      <w:proofErr w:type="spellEnd"/>
      <w:r w:rsidR="006B3A34">
        <w:rPr>
          <w:bCs/>
        </w:rPr>
        <w:t xml:space="preserve">-süsteemi riiklik juurdepääsupunkt on </w:t>
      </w:r>
      <w:r w:rsidR="00F2508E" w:rsidRPr="00F8236C">
        <w:t>määrus</w:t>
      </w:r>
      <w:r w:rsidR="00F2508E">
        <w:t>e</w:t>
      </w:r>
      <w:r w:rsidR="00F2508E" w:rsidRPr="00F8236C">
        <w:t xml:space="preserve"> 2024/1358</w:t>
      </w:r>
      <w:r w:rsidR="00254B9A">
        <w:t>/EL</w:t>
      </w:r>
      <w:r w:rsidR="00F2508E" w:rsidRPr="00F8236C">
        <w:t xml:space="preserve"> (</w:t>
      </w:r>
      <w:proofErr w:type="spellStart"/>
      <w:r w:rsidR="00F2508E" w:rsidRPr="00F8236C">
        <w:t>Eurodac</w:t>
      </w:r>
      <w:proofErr w:type="spellEnd"/>
      <w:r w:rsidR="00F2508E" w:rsidRPr="00F8236C">
        <w:t>-süsteemi kohta)</w:t>
      </w:r>
      <w:r w:rsidR="00F2508E">
        <w:t xml:space="preserve"> tähenduses r</w:t>
      </w:r>
      <w:r w:rsidR="00F2508E">
        <w:rPr>
          <w:bCs/>
        </w:rPr>
        <w:t xml:space="preserve">iiklik juurdepääsupunkt riiklik süsteem, mis peab sidet </w:t>
      </w:r>
      <w:proofErr w:type="spellStart"/>
      <w:r w:rsidR="00F2508E">
        <w:rPr>
          <w:bCs/>
        </w:rPr>
        <w:t>Eurodac</w:t>
      </w:r>
      <w:proofErr w:type="spellEnd"/>
      <w:r w:rsidR="00F2508E">
        <w:rPr>
          <w:bCs/>
        </w:rPr>
        <w:t>-süsteemiga.</w:t>
      </w:r>
    </w:p>
    <w:p w14:paraId="6D079146" w14:textId="77777777" w:rsidR="00760443" w:rsidRDefault="00760443" w:rsidP="006F358B">
      <w:pPr>
        <w:jc w:val="both"/>
        <w:rPr>
          <w:b/>
          <w:bCs/>
        </w:rPr>
      </w:pPr>
    </w:p>
    <w:p w14:paraId="7797BB77" w14:textId="25394C33" w:rsidR="0056271A" w:rsidRDefault="00C41F7D" w:rsidP="006F358B">
      <w:pPr>
        <w:jc w:val="both"/>
      </w:pPr>
      <w:r w:rsidRPr="000D32E1">
        <w:rPr>
          <w:b/>
          <w:color w:val="4472C4" w:themeColor="accent1"/>
        </w:rPr>
        <w:t>Paragrahvi 7</w:t>
      </w:r>
      <w:r w:rsidRPr="000D32E1">
        <w:rPr>
          <w:b/>
          <w:color w:val="4472C4" w:themeColor="accent1"/>
          <w:vertAlign w:val="superscript"/>
        </w:rPr>
        <w:t xml:space="preserve">69 </w:t>
      </w:r>
      <w:r w:rsidRPr="000D32E1">
        <w:rPr>
          <w:b/>
          <w:color w:val="4472C4" w:themeColor="accent1"/>
        </w:rPr>
        <w:t>lõikega 1</w:t>
      </w:r>
      <w:r w:rsidR="0056271A">
        <w:t xml:space="preserve"> määratakse PPA </w:t>
      </w:r>
      <w:r w:rsidR="00760443">
        <w:t xml:space="preserve">pädevaks asutuseks, kes täidab </w:t>
      </w:r>
      <w:r w:rsidR="00760443" w:rsidRPr="00F8236C">
        <w:t>määrus</w:t>
      </w:r>
      <w:r w:rsidR="00760443">
        <w:t>es</w:t>
      </w:r>
      <w:r w:rsidR="00760443" w:rsidRPr="00F8236C">
        <w:t xml:space="preserve"> 2024/1358</w:t>
      </w:r>
      <w:r w:rsidR="00254B9A">
        <w:t>/EL</w:t>
      </w:r>
      <w:r w:rsidR="00760443" w:rsidRPr="00F8236C">
        <w:t xml:space="preserve"> (</w:t>
      </w:r>
      <w:proofErr w:type="spellStart"/>
      <w:r w:rsidR="00760443" w:rsidRPr="00F8236C">
        <w:t>Eurodac</w:t>
      </w:r>
      <w:proofErr w:type="spellEnd"/>
      <w:r w:rsidR="00760443" w:rsidRPr="00F8236C">
        <w:t>-süsteemi kohta)</w:t>
      </w:r>
      <w:r w:rsidR="00760443">
        <w:t xml:space="preserve"> sätestatud kontrolliasutuse ülesandeid.</w:t>
      </w:r>
      <w:r w:rsidR="00F2508E">
        <w:t xml:space="preserve"> </w:t>
      </w:r>
      <w:r w:rsidR="00F2508E" w:rsidRPr="00F2508E">
        <w:t xml:space="preserve">Kontrolliasutus </w:t>
      </w:r>
      <w:r w:rsidR="00F2508E">
        <w:t>peab tagama</w:t>
      </w:r>
      <w:r w:rsidR="00F2508E" w:rsidRPr="00F2508E">
        <w:t xml:space="preserve">, et taotluse esitamise tingimused biomeetriliste või tähtnumbriliste andmete võrdlemiseks </w:t>
      </w:r>
      <w:proofErr w:type="spellStart"/>
      <w:r w:rsidR="00F2508E" w:rsidRPr="00F2508E">
        <w:t>Eurodac</w:t>
      </w:r>
      <w:proofErr w:type="spellEnd"/>
      <w:r w:rsidR="00F2508E" w:rsidRPr="00F2508E">
        <w:t>-süsteemi andmetega on täidetud.</w:t>
      </w:r>
    </w:p>
    <w:p w14:paraId="0069DDAD" w14:textId="77777777" w:rsidR="00F2508E" w:rsidRDefault="00F2508E" w:rsidP="006F358B">
      <w:pPr>
        <w:jc w:val="both"/>
      </w:pPr>
    </w:p>
    <w:p w14:paraId="4FC55267" w14:textId="01086AFD" w:rsidR="00471785" w:rsidRDefault="000A73C4" w:rsidP="006F358B">
      <w:pPr>
        <w:jc w:val="both"/>
        <w:rPr>
          <w:bCs/>
        </w:rPr>
      </w:pPr>
      <w:r>
        <w:t xml:space="preserve">PPA määratakse </w:t>
      </w:r>
      <w:r w:rsidR="00471785">
        <w:t>kahte rolli</w:t>
      </w:r>
      <w:r>
        <w:t>,</w:t>
      </w:r>
      <w:r w:rsidR="00471785">
        <w:t xml:space="preserve"> ta</w:t>
      </w:r>
      <w:r>
        <w:t xml:space="preserve"> täidab kontrolliasutuse ülesandeid </w:t>
      </w:r>
      <w:r w:rsidR="00471785">
        <w:t>ning</w:t>
      </w:r>
      <w:r>
        <w:t xml:space="preserve"> on õiguskaitseasutus. </w:t>
      </w:r>
      <w:r w:rsidR="000E1925">
        <w:t>M</w:t>
      </w:r>
      <w:r w:rsidR="00471785" w:rsidRPr="00537B46">
        <w:t>ääruse</w:t>
      </w:r>
      <w:r w:rsidR="00471785" w:rsidRPr="00F8236C">
        <w:t xml:space="preserve"> 2024/1358</w:t>
      </w:r>
      <w:r w:rsidR="00254B9A">
        <w:t>/EL</w:t>
      </w:r>
      <w:r w:rsidR="00471785" w:rsidRPr="00F8236C">
        <w:t xml:space="preserve"> (</w:t>
      </w:r>
      <w:proofErr w:type="spellStart"/>
      <w:r w:rsidR="00471785" w:rsidRPr="00F8236C">
        <w:t>Eurodac</w:t>
      </w:r>
      <w:proofErr w:type="spellEnd"/>
      <w:r w:rsidR="00471785" w:rsidRPr="00F8236C">
        <w:t>-süsteemi kohta)</w:t>
      </w:r>
      <w:r w:rsidR="00471785">
        <w:t xml:space="preserve"> artikli 6 lõike 1 kohaselt on oluline </w:t>
      </w:r>
      <w:r>
        <w:rPr>
          <w:bCs/>
        </w:rPr>
        <w:t>tagada rollide sõltumatus kui PPA täidab kontrolliasutuse ülesandeid ja tegutseb õiguskaitseasutusena. Sisult on kontrolliasutuse ülesanded samad nagu</w:t>
      </w:r>
      <w:r w:rsidR="006B3A34">
        <w:rPr>
          <w:bCs/>
        </w:rPr>
        <w:t xml:space="preserve"> teiste asjaomaste EL infosüsteemide kesksel juurdepääsupunktil. Ka </w:t>
      </w:r>
      <w:proofErr w:type="spellStart"/>
      <w:r w:rsidR="006B3A34">
        <w:rPr>
          <w:bCs/>
        </w:rPr>
        <w:t>Eurodac</w:t>
      </w:r>
      <w:proofErr w:type="spellEnd"/>
      <w:r w:rsidR="006B3A34">
        <w:rPr>
          <w:bCs/>
        </w:rPr>
        <w:t xml:space="preserve"> kontrolliasutuse ülesannete täitmisel </w:t>
      </w:r>
      <w:r w:rsidR="006B3A34" w:rsidRPr="00641FA8">
        <w:rPr>
          <w:bCs/>
        </w:rPr>
        <w:t>tegutseb</w:t>
      </w:r>
      <w:r w:rsidR="006B3A34">
        <w:rPr>
          <w:bCs/>
        </w:rPr>
        <w:t xml:space="preserve"> PPA üksus</w:t>
      </w:r>
      <w:r w:rsidR="006B3A34" w:rsidRPr="00641FA8">
        <w:rPr>
          <w:bCs/>
        </w:rPr>
        <w:t xml:space="preserve"> sõltumatult </w:t>
      </w:r>
      <w:r w:rsidR="006B3A34">
        <w:rPr>
          <w:bCs/>
        </w:rPr>
        <w:t>PPA teistest ülesannetest</w:t>
      </w:r>
      <w:r w:rsidR="006B3A34" w:rsidRPr="00641FA8">
        <w:rPr>
          <w:bCs/>
        </w:rPr>
        <w:t xml:space="preserve">. </w:t>
      </w:r>
      <w:r w:rsidR="006B3A34">
        <w:rPr>
          <w:bCs/>
        </w:rPr>
        <w:t>Kontrolliasutuse ülesandeid täitvad</w:t>
      </w:r>
      <w:r w:rsidR="006B3A34" w:rsidRPr="00641FA8">
        <w:rPr>
          <w:bCs/>
        </w:rPr>
        <w:t xml:space="preserve"> ametnikud asuvad eraldi struktuuriüksuses ning sama juhtimise all ei ole uurimisfunktsiooni täitvaid menetlejaid. Ülesannete täitmise õiguspärasust kontrollitakse sisekontrolliliste meetmetega ning kõik tegevused ja päringud, mi</w:t>
      </w:r>
      <w:r w:rsidR="006B3A34">
        <w:rPr>
          <w:bCs/>
        </w:rPr>
        <w:t xml:space="preserve">lle kontrolliasutus riikliku juurdepääsupunkti </w:t>
      </w:r>
      <w:r w:rsidR="006B3A34" w:rsidRPr="00641FA8">
        <w:rPr>
          <w:bCs/>
        </w:rPr>
        <w:t>kaudu te</w:t>
      </w:r>
      <w:r w:rsidR="006B3A34">
        <w:rPr>
          <w:bCs/>
        </w:rPr>
        <w:t>eb</w:t>
      </w:r>
      <w:r w:rsidR="006B3A34" w:rsidRPr="00641FA8">
        <w:rPr>
          <w:bCs/>
        </w:rPr>
        <w:t>, on logitavad.</w:t>
      </w:r>
    </w:p>
    <w:p w14:paraId="4C358E3C" w14:textId="77777777" w:rsidR="00C41F7D" w:rsidRDefault="00C41F7D" w:rsidP="006F358B">
      <w:pPr>
        <w:jc w:val="both"/>
        <w:rPr>
          <w:bCs/>
        </w:rPr>
      </w:pPr>
    </w:p>
    <w:p w14:paraId="054D9072" w14:textId="2C9CA4D1" w:rsidR="00C41F7D" w:rsidRDefault="00C41F7D" w:rsidP="006F358B">
      <w:pPr>
        <w:jc w:val="both"/>
        <w:rPr>
          <w:bCs/>
        </w:rPr>
      </w:pPr>
      <w:r w:rsidRPr="000D32E1">
        <w:rPr>
          <w:b/>
          <w:color w:val="4472C4" w:themeColor="accent1"/>
        </w:rPr>
        <w:t>Paragrahvi 7</w:t>
      </w:r>
      <w:r w:rsidRPr="000D32E1">
        <w:rPr>
          <w:b/>
          <w:color w:val="4472C4" w:themeColor="accent1"/>
          <w:vertAlign w:val="superscript"/>
        </w:rPr>
        <w:t xml:space="preserve">69 </w:t>
      </w:r>
      <w:r w:rsidRPr="000D32E1">
        <w:rPr>
          <w:b/>
          <w:color w:val="4472C4" w:themeColor="accent1"/>
        </w:rPr>
        <w:t xml:space="preserve">lõikega 2 </w:t>
      </w:r>
      <w:r w:rsidRPr="006E5A3D">
        <w:rPr>
          <w:bCs/>
        </w:rPr>
        <w:t xml:space="preserve">kitsendatakse töötlemise ulatust kuritegude nimekirjaga. </w:t>
      </w:r>
      <w:proofErr w:type="spellStart"/>
      <w:r>
        <w:rPr>
          <w:bCs/>
        </w:rPr>
        <w:t>Eurodac</w:t>
      </w:r>
      <w:proofErr w:type="spellEnd"/>
      <w:r>
        <w:rPr>
          <w:bCs/>
        </w:rPr>
        <w:t>-süsteemi andmeid</w:t>
      </w:r>
      <w:r w:rsidRPr="006E5A3D">
        <w:rPr>
          <w:bCs/>
        </w:rPr>
        <w:t xml:space="preserve"> on lubatud töö</w:t>
      </w:r>
      <w:r>
        <w:rPr>
          <w:bCs/>
        </w:rPr>
        <w:t>delda</w:t>
      </w:r>
      <w:r w:rsidRPr="006E5A3D">
        <w:rPr>
          <w:bCs/>
        </w:rPr>
        <w:t xml:space="preserve"> üksnes </w:t>
      </w:r>
      <w:proofErr w:type="spellStart"/>
      <w:r w:rsidRPr="006E5A3D">
        <w:rPr>
          <w:bCs/>
        </w:rPr>
        <w:t>KrMS</w:t>
      </w:r>
      <w:proofErr w:type="spellEnd"/>
      <w:r w:rsidRPr="006E5A3D">
        <w:rPr>
          <w:bCs/>
        </w:rPr>
        <w:t xml:space="preserve"> § 126</w:t>
      </w:r>
      <w:r w:rsidRPr="006E5A3D">
        <w:rPr>
          <w:bCs/>
          <w:vertAlign w:val="superscript"/>
        </w:rPr>
        <w:t>19</w:t>
      </w:r>
      <w:r w:rsidRPr="006E5A3D">
        <w:rPr>
          <w:bCs/>
        </w:rPr>
        <w:t xml:space="preserve"> lõikes 2 loetletud kuritegude puhul, mille eest on võimalik määrata karistusena vangistus maksimumkestusega kolm aastat või enam</w:t>
      </w:r>
      <w:r>
        <w:rPr>
          <w:bCs/>
        </w:rPr>
        <w:t>.</w:t>
      </w:r>
    </w:p>
    <w:p w14:paraId="110D2F5A" w14:textId="77777777" w:rsidR="00C41F7D" w:rsidRDefault="00C41F7D" w:rsidP="006F358B">
      <w:pPr>
        <w:jc w:val="both"/>
        <w:rPr>
          <w:bCs/>
        </w:rPr>
      </w:pPr>
    </w:p>
    <w:p w14:paraId="08141187" w14:textId="222CFFFE" w:rsidR="00C41F7D" w:rsidRDefault="00C41F7D" w:rsidP="006F358B">
      <w:pPr>
        <w:jc w:val="both"/>
        <w:rPr>
          <w:bCs/>
        </w:rPr>
      </w:pPr>
      <w:r w:rsidRPr="000D32E1">
        <w:rPr>
          <w:b/>
          <w:color w:val="4472C4" w:themeColor="accent1"/>
        </w:rPr>
        <w:t>Paragrahvi 7</w:t>
      </w:r>
      <w:r w:rsidRPr="000D32E1">
        <w:rPr>
          <w:b/>
          <w:color w:val="4472C4" w:themeColor="accent1"/>
          <w:vertAlign w:val="superscript"/>
        </w:rPr>
        <w:t xml:space="preserve">69 </w:t>
      </w:r>
      <w:r w:rsidRPr="000D32E1">
        <w:rPr>
          <w:b/>
          <w:color w:val="4472C4" w:themeColor="accent1"/>
        </w:rPr>
        <w:t xml:space="preserve">lõikega 3 </w:t>
      </w:r>
      <w:r>
        <w:t xml:space="preserve">määratakse pädevad õiguskaitseasutused. </w:t>
      </w:r>
      <w:r w:rsidR="00E007F9">
        <w:t>M</w:t>
      </w:r>
      <w:r w:rsidRPr="00537B46">
        <w:t>ääruse</w:t>
      </w:r>
      <w:r w:rsidRPr="00F8236C">
        <w:t xml:space="preserve"> 2024/1358</w:t>
      </w:r>
      <w:r w:rsidR="00254B9A">
        <w:t>/EL</w:t>
      </w:r>
      <w:r w:rsidRPr="00F8236C">
        <w:t xml:space="preserve"> (</w:t>
      </w:r>
      <w:proofErr w:type="spellStart"/>
      <w:r w:rsidRPr="00F8236C">
        <w:t>Eurodac</w:t>
      </w:r>
      <w:proofErr w:type="spellEnd"/>
      <w:r w:rsidRPr="00F8236C">
        <w:t>-süsteemi kohta)</w:t>
      </w:r>
      <w:r>
        <w:t xml:space="preserve"> artikli 5 lõike 1 kohaselt määrab </w:t>
      </w:r>
      <w:r>
        <w:rPr>
          <w:bCs/>
        </w:rPr>
        <w:t xml:space="preserve">liikmesriik </w:t>
      </w:r>
      <w:r w:rsidRPr="00DE0125">
        <w:rPr>
          <w:bCs/>
        </w:rPr>
        <w:t>asutused, kellel on õigus teha terroriakti või muu raske kurite</w:t>
      </w:r>
      <w:r>
        <w:rPr>
          <w:bCs/>
        </w:rPr>
        <w:t>o</w:t>
      </w:r>
      <w:r w:rsidRPr="00DE0125">
        <w:rPr>
          <w:bCs/>
        </w:rPr>
        <w:t xml:space="preserve"> ennetamise</w:t>
      </w:r>
      <w:r>
        <w:rPr>
          <w:bCs/>
        </w:rPr>
        <w:t>ks</w:t>
      </w:r>
      <w:r w:rsidRPr="00DE0125">
        <w:rPr>
          <w:bCs/>
        </w:rPr>
        <w:t>, avastamise</w:t>
      </w:r>
      <w:r>
        <w:rPr>
          <w:bCs/>
        </w:rPr>
        <w:t>ks</w:t>
      </w:r>
      <w:r w:rsidRPr="00DE0125">
        <w:rPr>
          <w:bCs/>
        </w:rPr>
        <w:t xml:space="preserve"> ja uurimise</w:t>
      </w:r>
      <w:r>
        <w:rPr>
          <w:bCs/>
        </w:rPr>
        <w:t>ks</w:t>
      </w:r>
      <w:r w:rsidRPr="00DE0125">
        <w:rPr>
          <w:bCs/>
        </w:rPr>
        <w:t xml:space="preserve"> päringuid </w:t>
      </w:r>
      <w:proofErr w:type="spellStart"/>
      <w:r w:rsidR="00471785">
        <w:rPr>
          <w:bCs/>
        </w:rPr>
        <w:t>Eurodac</w:t>
      </w:r>
      <w:proofErr w:type="spellEnd"/>
      <w:r w:rsidR="00471785">
        <w:rPr>
          <w:bCs/>
        </w:rPr>
        <w:t>-süsteemi</w:t>
      </w:r>
      <w:r w:rsidRPr="00DE0125">
        <w:rPr>
          <w:bCs/>
        </w:rPr>
        <w:t xml:space="preserve"> andmetes.</w:t>
      </w:r>
      <w:r>
        <w:rPr>
          <w:bCs/>
        </w:rPr>
        <w:t xml:space="preserve"> Seetõttu </w:t>
      </w:r>
      <w:r w:rsidRPr="0038137D">
        <w:rPr>
          <w:bCs/>
        </w:rPr>
        <w:t>sätestatakse eelnõuga</w:t>
      </w:r>
      <w:r w:rsidRPr="0038137D">
        <w:t xml:space="preserve">, et </w:t>
      </w:r>
      <w:r w:rsidRPr="0038137D">
        <w:rPr>
          <w:bCs/>
        </w:rPr>
        <w:t>PPA</w:t>
      </w:r>
      <w:r>
        <w:rPr>
          <w:bCs/>
        </w:rPr>
        <w:t xml:space="preserve">, </w:t>
      </w:r>
      <w:r w:rsidRPr="00DE0125">
        <w:rPr>
          <w:bCs/>
        </w:rPr>
        <w:t>K</w:t>
      </w:r>
      <w:r>
        <w:rPr>
          <w:bCs/>
        </w:rPr>
        <w:t>APO</w:t>
      </w:r>
      <w:r w:rsidR="00471785">
        <w:rPr>
          <w:bCs/>
        </w:rPr>
        <w:t xml:space="preserve">, </w:t>
      </w:r>
      <w:r>
        <w:rPr>
          <w:bCs/>
        </w:rPr>
        <w:t>Välisluure</w:t>
      </w:r>
      <w:r w:rsidRPr="00DE0125">
        <w:rPr>
          <w:bCs/>
        </w:rPr>
        <w:t>amet</w:t>
      </w:r>
      <w:r>
        <w:rPr>
          <w:bCs/>
        </w:rPr>
        <w:t xml:space="preserve"> (edaspidi </w:t>
      </w:r>
      <w:r>
        <w:rPr>
          <w:bCs/>
          <w:i/>
          <w:iCs/>
        </w:rPr>
        <w:t>VLA</w:t>
      </w:r>
      <w:r>
        <w:rPr>
          <w:bCs/>
        </w:rPr>
        <w:t xml:space="preserve">), </w:t>
      </w:r>
      <w:r w:rsidRPr="00DE0125">
        <w:rPr>
          <w:bCs/>
        </w:rPr>
        <w:t>M</w:t>
      </w:r>
      <w:r w:rsidR="00471785">
        <w:rPr>
          <w:bCs/>
        </w:rPr>
        <w:t>aksu- ja Tolliamet</w:t>
      </w:r>
      <w:r w:rsidR="006554EC">
        <w:rPr>
          <w:bCs/>
        </w:rPr>
        <w:t xml:space="preserve"> (edaspidi </w:t>
      </w:r>
      <w:r w:rsidR="006554EC">
        <w:rPr>
          <w:bCs/>
          <w:i/>
          <w:iCs/>
        </w:rPr>
        <w:t>MTA</w:t>
      </w:r>
      <w:r w:rsidR="006554EC">
        <w:rPr>
          <w:bCs/>
        </w:rPr>
        <w:t>)</w:t>
      </w:r>
      <w:r>
        <w:rPr>
          <w:bCs/>
        </w:rPr>
        <w:t xml:space="preserve"> ning Keskkonnaamet (edaspidi </w:t>
      </w:r>
      <w:proofErr w:type="spellStart"/>
      <w:r>
        <w:rPr>
          <w:bCs/>
          <w:i/>
          <w:iCs/>
        </w:rPr>
        <w:t>KeA</w:t>
      </w:r>
      <w:proofErr w:type="spellEnd"/>
      <w:r>
        <w:rPr>
          <w:bCs/>
        </w:rPr>
        <w:t>)</w:t>
      </w:r>
      <w:r w:rsidRPr="00DE0125">
        <w:rPr>
          <w:bCs/>
        </w:rPr>
        <w:t xml:space="preserve"> võivad terroriakti või muu raske kurite</w:t>
      </w:r>
      <w:r>
        <w:rPr>
          <w:bCs/>
        </w:rPr>
        <w:t>o</w:t>
      </w:r>
      <w:r w:rsidRPr="00DE0125">
        <w:rPr>
          <w:bCs/>
        </w:rPr>
        <w:t xml:space="preserve"> ennetamise</w:t>
      </w:r>
      <w:r>
        <w:rPr>
          <w:bCs/>
        </w:rPr>
        <w:t>ks</w:t>
      </w:r>
      <w:r w:rsidRPr="00DE0125">
        <w:rPr>
          <w:bCs/>
        </w:rPr>
        <w:t>, avastamise</w:t>
      </w:r>
      <w:r>
        <w:rPr>
          <w:bCs/>
        </w:rPr>
        <w:t>ks</w:t>
      </w:r>
      <w:r w:rsidRPr="00DE0125">
        <w:rPr>
          <w:bCs/>
        </w:rPr>
        <w:t xml:space="preserve"> või uurimise</w:t>
      </w:r>
      <w:r>
        <w:rPr>
          <w:bCs/>
        </w:rPr>
        <w:t xml:space="preserve">ks </w:t>
      </w:r>
      <w:r w:rsidRPr="00DE0125">
        <w:rPr>
          <w:bCs/>
        </w:rPr>
        <w:t xml:space="preserve">taotleda ja saada </w:t>
      </w:r>
      <w:proofErr w:type="spellStart"/>
      <w:r>
        <w:rPr>
          <w:bCs/>
        </w:rPr>
        <w:t>EES-i</w:t>
      </w:r>
      <w:proofErr w:type="spellEnd"/>
      <w:r w:rsidRPr="00DE0125">
        <w:rPr>
          <w:bCs/>
        </w:rPr>
        <w:t xml:space="preserve"> keskselt juurdepääsupunktilt </w:t>
      </w:r>
      <w:proofErr w:type="spellStart"/>
      <w:r>
        <w:rPr>
          <w:bCs/>
        </w:rPr>
        <w:t>EES-i</w:t>
      </w:r>
      <w:proofErr w:type="spellEnd"/>
      <w:r w:rsidRPr="00DE0125">
        <w:rPr>
          <w:bCs/>
        </w:rPr>
        <w:t xml:space="preserve"> andmeid.</w:t>
      </w:r>
    </w:p>
    <w:p w14:paraId="69DB16D2" w14:textId="77777777" w:rsidR="006554EC" w:rsidRDefault="006554EC" w:rsidP="006F358B">
      <w:pPr>
        <w:jc w:val="both"/>
        <w:rPr>
          <w:bCs/>
        </w:rPr>
      </w:pPr>
    </w:p>
    <w:p w14:paraId="78503E97" w14:textId="0744C053" w:rsidR="006554EC" w:rsidRDefault="006554EC" w:rsidP="006554EC">
      <w:pPr>
        <w:jc w:val="both"/>
        <w:rPr>
          <w:bCs/>
        </w:rPr>
      </w:pPr>
      <w:r w:rsidRPr="00AA65CD">
        <w:rPr>
          <w:bCs/>
        </w:rPr>
        <w:t>Eelnõuga määratud asutustest on uurimisasutused oma pädevuse piires PPA, KAPO</w:t>
      </w:r>
      <w:r>
        <w:rPr>
          <w:bCs/>
        </w:rPr>
        <w:t xml:space="preserve">, </w:t>
      </w:r>
      <w:r w:rsidRPr="00AA65CD">
        <w:rPr>
          <w:bCs/>
        </w:rPr>
        <w:t>MTA</w:t>
      </w:r>
      <w:r>
        <w:rPr>
          <w:bCs/>
        </w:rPr>
        <w:t xml:space="preserve"> ja </w:t>
      </w:r>
      <w:proofErr w:type="spellStart"/>
      <w:r>
        <w:rPr>
          <w:bCs/>
        </w:rPr>
        <w:t>KeA</w:t>
      </w:r>
      <w:proofErr w:type="spellEnd"/>
      <w:r w:rsidRPr="00AA65CD">
        <w:rPr>
          <w:bCs/>
        </w:rPr>
        <w:t xml:space="preserve">. KAPO ja VLA on julgeolekuasutused. Mõlema julgeolekuasutuse teabe kogumise ja töötlemise ülesanded ja tegevussuunad kannavad muu hulgas terrorismi (terroriaktide) ennetamise ja tõkestamise eesmärki ning neil peaks olema õigus taotleda juurdepääsu </w:t>
      </w:r>
      <w:proofErr w:type="spellStart"/>
      <w:r>
        <w:rPr>
          <w:bCs/>
        </w:rPr>
        <w:t>Eurodac</w:t>
      </w:r>
      <w:proofErr w:type="spellEnd"/>
      <w:r>
        <w:rPr>
          <w:bCs/>
        </w:rPr>
        <w:t>-süsteemi</w:t>
      </w:r>
      <w:r w:rsidRPr="00AA65CD">
        <w:rPr>
          <w:bCs/>
        </w:rPr>
        <w:t xml:space="preserve"> andmetele nii terroriaktide kui ka muude raskete kuritegude ärahoidmise eesmärgil.</w:t>
      </w:r>
      <w:r>
        <w:rPr>
          <w:bCs/>
        </w:rPr>
        <w:t xml:space="preserve"> </w:t>
      </w:r>
      <w:r w:rsidRPr="005B7C55">
        <w:rPr>
          <w:bCs/>
        </w:rPr>
        <w:lastRenderedPageBreak/>
        <w:t>Muud rasked kuriteod hõlmavad ka riigivastaseid süütegusid, need on kaetud raamotsuse 2002/584/JSK artikli 2 lõikes 2 osutatud kategoorias „sabotaaž“.</w:t>
      </w:r>
    </w:p>
    <w:p w14:paraId="15802A34" w14:textId="77777777" w:rsidR="006554EC" w:rsidRDefault="006554EC" w:rsidP="006554EC">
      <w:pPr>
        <w:jc w:val="both"/>
        <w:rPr>
          <w:bCs/>
        </w:rPr>
      </w:pPr>
    </w:p>
    <w:p w14:paraId="7E5E041E" w14:textId="611EF101" w:rsidR="003F336F" w:rsidRPr="00537B46" w:rsidRDefault="006554EC" w:rsidP="003F336F">
      <w:pPr>
        <w:jc w:val="both"/>
      </w:pPr>
      <w:r w:rsidRPr="000D32E1">
        <w:rPr>
          <w:b/>
          <w:color w:val="4472C4" w:themeColor="accent1"/>
        </w:rPr>
        <w:t>Paragrahvi 7</w:t>
      </w:r>
      <w:r w:rsidRPr="000D32E1">
        <w:rPr>
          <w:b/>
          <w:color w:val="4472C4" w:themeColor="accent1"/>
          <w:vertAlign w:val="superscript"/>
        </w:rPr>
        <w:t xml:space="preserve">70 </w:t>
      </w:r>
      <w:r w:rsidRPr="000D32E1">
        <w:rPr>
          <w:b/>
          <w:color w:val="4472C4" w:themeColor="accent1"/>
        </w:rPr>
        <w:t xml:space="preserve">lõikega 1 </w:t>
      </w:r>
      <w:r>
        <w:t xml:space="preserve">sätestatakse samasuguselt </w:t>
      </w:r>
      <w:proofErr w:type="spellStart"/>
      <w:r>
        <w:t>EES-i</w:t>
      </w:r>
      <w:proofErr w:type="spellEnd"/>
      <w:r>
        <w:t xml:space="preserve"> ja ETIAS-ega PPA ülesanne täita </w:t>
      </w:r>
      <w:proofErr w:type="spellStart"/>
      <w:r>
        <w:t>VIS-i</w:t>
      </w:r>
      <w:proofErr w:type="spellEnd"/>
      <w:r>
        <w:t xml:space="preserve"> keskse juurdepääsupunkti ülesandeid. PPA on seda rolli seni täitnud, kuid seda ei ole talle seadusega pandud. </w:t>
      </w:r>
      <w:r w:rsidRPr="0077590A">
        <w:rPr>
          <w:lang w:eastAsia="de-DE"/>
        </w:rPr>
        <w:t xml:space="preserve">Eesti viisapoliitika Schengeni </w:t>
      </w:r>
      <w:r>
        <w:rPr>
          <w:lang w:eastAsia="de-DE"/>
        </w:rPr>
        <w:t xml:space="preserve">hindamistel on soovitatud Eestile see valdkond reguleerida. Kohustus määrata keskne juurdepääsupunkt on sätestatud </w:t>
      </w:r>
      <w:r>
        <w:t xml:space="preserve">otsuse 2008/633/JSK artiklis 3. </w:t>
      </w:r>
    </w:p>
    <w:p w14:paraId="4C36D104" w14:textId="77777777" w:rsidR="006554EC" w:rsidRDefault="006554EC" w:rsidP="006554EC">
      <w:pPr>
        <w:jc w:val="both"/>
      </w:pPr>
    </w:p>
    <w:p w14:paraId="2BA91753" w14:textId="7B109BF6" w:rsidR="006554EC" w:rsidRDefault="006554EC" w:rsidP="006554EC">
      <w:pPr>
        <w:jc w:val="both"/>
        <w:rPr>
          <w:bCs/>
        </w:rPr>
      </w:pPr>
      <w:r w:rsidRPr="000D32E1">
        <w:rPr>
          <w:b/>
          <w:color w:val="4472C4" w:themeColor="accent1"/>
        </w:rPr>
        <w:t>Paragrahvi 7</w:t>
      </w:r>
      <w:r w:rsidRPr="000D32E1">
        <w:rPr>
          <w:b/>
          <w:color w:val="4472C4" w:themeColor="accent1"/>
          <w:vertAlign w:val="superscript"/>
        </w:rPr>
        <w:t xml:space="preserve">70 </w:t>
      </w:r>
      <w:r w:rsidRPr="000D32E1">
        <w:rPr>
          <w:b/>
          <w:color w:val="4472C4" w:themeColor="accent1"/>
        </w:rPr>
        <w:t>lõikega 2</w:t>
      </w:r>
      <w:r>
        <w:t xml:space="preserve"> sätestatakse samasuguselt teiste EL infosüsteemidega nende kuritegude loetelu, mille </w:t>
      </w:r>
      <w:r w:rsidRPr="00CD092E">
        <w:rPr>
          <w:bCs/>
        </w:rPr>
        <w:t>ennetamise</w:t>
      </w:r>
      <w:r>
        <w:rPr>
          <w:bCs/>
        </w:rPr>
        <w:t>ks</w:t>
      </w:r>
      <w:r w:rsidRPr="00CD092E">
        <w:rPr>
          <w:bCs/>
        </w:rPr>
        <w:t>, avastamise</w:t>
      </w:r>
      <w:r>
        <w:rPr>
          <w:bCs/>
        </w:rPr>
        <w:t>ks</w:t>
      </w:r>
      <w:r w:rsidRPr="00CD092E">
        <w:rPr>
          <w:bCs/>
        </w:rPr>
        <w:t xml:space="preserve"> ja uurimise</w:t>
      </w:r>
      <w:r>
        <w:rPr>
          <w:bCs/>
        </w:rPr>
        <w:t xml:space="preserve">ks võib teha </w:t>
      </w:r>
      <w:proofErr w:type="spellStart"/>
      <w:r>
        <w:rPr>
          <w:bCs/>
        </w:rPr>
        <w:t>VIS-i</w:t>
      </w:r>
      <w:proofErr w:type="spellEnd"/>
      <w:r>
        <w:rPr>
          <w:bCs/>
        </w:rPr>
        <w:t xml:space="preserve"> päringuid. Ka</w:t>
      </w:r>
      <w:r>
        <w:t xml:space="preserve"> otsuse 2008/633/JSK kohaselt </w:t>
      </w:r>
      <w:r w:rsidR="003F336F">
        <w:t>tuleb</w:t>
      </w:r>
      <w:r>
        <w:t xml:space="preserve"> </w:t>
      </w:r>
      <w:proofErr w:type="spellStart"/>
      <w:r w:rsidR="003F336F">
        <w:t>VIS-i</w:t>
      </w:r>
      <w:proofErr w:type="spellEnd"/>
      <w:r w:rsidR="003F336F">
        <w:t xml:space="preserve"> päringu tegemisel juhinduda</w:t>
      </w:r>
      <w:r>
        <w:t xml:space="preserve"> </w:t>
      </w:r>
      <w:r w:rsidRPr="006554EC">
        <w:t>raamotsuse 2002/584/JSK artikli 2 lõikes 2</w:t>
      </w:r>
      <w:r>
        <w:t xml:space="preserve"> loetletust</w:t>
      </w:r>
      <w:r w:rsidR="003F336F">
        <w:t xml:space="preserve"> kuritegudest</w:t>
      </w:r>
      <w:r>
        <w:t xml:space="preserve"> ning terroriaktide puhul </w:t>
      </w:r>
      <w:r w:rsidRPr="00D32929">
        <w:rPr>
          <w:bCs/>
        </w:rPr>
        <w:t>direktiivis (EL) 2017/541</w:t>
      </w:r>
      <w:r>
        <w:rPr>
          <w:rStyle w:val="Allmrkuseviide"/>
          <w:bCs/>
        </w:rPr>
        <w:footnoteReference w:id="96"/>
      </w:r>
      <w:r w:rsidRPr="00D32929">
        <w:rPr>
          <w:bCs/>
        </w:rPr>
        <w:t xml:space="preserve"> osutatu</w:t>
      </w:r>
      <w:r w:rsidR="003F336F">
        <w:rPr>
          <w:bCs/>
        </w:rPr>
        <w:t xml:space="preserve">st. </w:t>
      </w:r>
      <w:r w:rsidR="003F336F" w:rsidRPr="00AA65CD">
        <w:rPr>
          <w:bCs/>
        </w:rPr>
        <w:t>Nõukogu raamotsuses 2002/584/JSK loetletud õigusrikkumised</w:t>
      </w:r>
      <w:r w:rsidR="003F336F">
        <w:rPr>
          <w:bCs/>
        </w:rPr>
        <w:t xml:space="preserve"> </w:t>
      </w:r>
      <w:r w:rsidR="003F336F" w:rsidRPr="00AA65CD">
        <w:rPr>
          <w:bCs/>
        </w:rPr>
        <w:t xml:space="preserve">on Eesti riigisisesesse õigusesse ülevõetud </w:t>
      </w:r>
      <w:proofErr w:type="spellStart"/>
      <w:r w:rsidR="003F336F" w:rsidRPr="00AA65CD">
        <w:rPr>
          <w:bCs/>
        </w:rPr>
        <w:t>KrMS</w:t>
      </w:r>
      <w:proofErr w:type="spellEnd"/>
      <w:r w:rsidR="003F336F" w:rsidRPr="00AA65CD">
        <w:rPr>
          <w:bCs/>
        </w:rPr>
        <w:t xml:space="preserve"> § 489</w:t>
      </w:r>
      <w:r w:rsidR="003F336F" w:rsidRPr="00AA65CD">
        <w:rPr>
          <w:bCs/>
          <w:vertAlign w:val="superscript"/>
        </w:rPr>
        <w:t xml:space="preserve">6 </w:t>
      </w:r>
      <w:r w:rsidR="003F336F" w:rsidRPr="00AA65CD">
        <w:rPr>
          <w:bCs/>
        </w:rPr>
        <w:t xml:space="preserve">lõikes 1 ja seal toodud teod on </w:t>
      </w:r>
      <w:r w:rsidR="003F336F" w:rsidRPr="00537B46">
        <w:t xml:space="preserve">kriminaliseeritud ka Eesti õiguskorras. </w:t>
      </w:r>
      <w:proofErr w:type="spellStart"/>
      <w:r w:rsidR="003F336F" w:rsidRPr="00AA65CD">
        <w:rPr>
          <w:bCs/>
        </w:rPr>
        <w:t>KrMS</w:t>
      </w:r>
      <w:proofErr w:type="spellEnd"/>
      <w:r w:rsidR="003F336F" w:rsidRPr="00AA65CD">
        <w:rPr>
          <w:bCs/>
        </w:rPr>
        <w:t xml:space="preserve"> § 489</w:t>
      </w:r>
      <w:r w:rsidR="003F336F" w:rsidRPr="00AA65CD">
        <w:rPr>
          <w:bCs/>
          <w:vertAlign w:val="superscript"/>
        </w:rPr>
        <w:t xml:space="preserve">6 </w:t>
      </w:r>
      <w:r w:rsidR="003F336F" w:rsidRPr="00AA65CD">
        <w:rPr>
          <w:bCs/>
        </w:rPr>
        <w:t>lõike</w:t>
      </w:r>
      <w:r w:rsidR="003F336F">
        <w:rPr>
          <w:bCs/>
        </w:rPr>
        <w:t>s 1 toodud loetelu</w:t>
      </w:r>
      <w:r w:rsidR="003F336F" w:rsidRPr="00537B46">
        <w:t xml:space="preserve"> hõlmab ka terrorismi.</w:t>
      </w:r>
    </w:p>
    <w:p w14:paraId="46CBBD23" w14:textId="77777777" w:rsidR="003F336F" w:rsidRDefault="003F336F" w:rsidP="006554EC">
      <w:pPr>
        <w:jc w:val="both"/>
        <w:rPr>
          <w:bCs/>
        </w:rPr>
      </w:pPr>
    </w:p>
    <w:p w14:paraId="24776E3E" w14:textId="2B21183E" w:rsidR="003F336F" w:rsidRDefault="003F336F" w:rsidP="006554EC">
      <w:pPr>
        <w:jc w:val="both"/>
        <w:rPr>
          <w:bCs/>
        </w:rPr>
      </w:pPr>
      <w:r w:rsidRPr="000D32E1">
        <w:rPr>
          <w:b/>
          <w:color w:val="4472C4" w:themeColor="accent1"/>
        </w:rPr>
        <w:t>Paragrahvi 7</w:t>
      </w:r>
      <w:r w:rsidRPr="000D32E1">
        <w:rPr>
          <w:b/>
          <w:color w:val="4472C4" w:themeColor="accent1"/>
          <w:vertAlign w:val="superscript"/>
        </w:rPr>
        <w:t xml:space="preserve">70 </w:t>
      </w:r>
      <w:r w:rsidRPr="000D32E1">
        <w:rPr>
          <w:b/>
          <w:color w:val="4472C4" w:themeColor="accent1"/>
        </w:rPr>
        <w:t>lõikega 3</w:t>
      </w:r>
      <w:r>
        <w:rPr>
          <w:b/>
          <w:bCs/>
        </w:rPr>
        <w:t xml:space="preserve"> </w:t>
      </w:r>
      <w:r>
        <w:t>määratakse pädevad õiguskaitseasutused (</w:t>
      </w:r>
      <w:r w:rsidRPr="00AA65CD">
        <w:rPr>
          <w:bCs/>
        </w:rPr>
        <w:t>PPA, KAPO</w:t>
      </w:r>
      <w:r>
        <w:rPr>
          <w:bCs/>
        </w:rPr>
        <w:t>,</w:t>
      </w:r>
      <w:r w:rsidR="00432448">
        <w:rPr>
          <w:bCs/>
        </w:rPr>
        <w:t xml:space="preserve"> </w:t>
      </w:r>
      <w:r w:rsidRPr="00AA65CD">
        <w:rPr>
          <w:bCs/>
        </w:rPr>
        <w:t>MTA</w:t>
      </w:r>
      <w:r>
        <w:rPr>
          <w:bCs/>
        </w:rPr>
        <w:t xml:space="preserve">, </w:t>
      </w:r>
      <w:proofErr w:type="spellStart"/>
      <w:r>
        <w:rPr>
          <w:bCs/>
        </w:rPr>
        <w:t>KeA</w:t>
      </w:r>
      <w:proofErr w:type="spellEnd"/>
      <w:r>
        <w:rPr>
          <w:bCs/>
        </w:rPr>
        <w:t>,</w:t>
      </w:r>
      <w:r w:rsidRPr="00AA65CD">
        <w:rPr>
          <w:bCs/>
        </w:rPr>
        <w:t xml:space="preserve"> VLA</w:t>
      </w:r>
      <w:r>
        <w:rPr>
          <w:bCs/>
        </w:rPr>
        <w:t xml:space="preserve">). </w:t>
      </w:r>
      <w:proofErr w:type="spellStart"/>
      <w:r w:rsidRPr="00AA65CD">
        <w:rPr>
          <w:bCs/>
        </w:rPr>
        <w:t>KrMS</w:t>
      </w:r>
      <w:proofErr w:type="spellEnd"/>
      <w:r w:rsidRPr="00AA65CD">
        <w:rPr>
          <w:bCs/>
        </w:rPr>
        <w:t xml:space="preserve"> § 489</w:t>
      </w:r>
      <w:r w:rsidRPr="00AA65CD">
        <w:rPr>
          <w:bCs/>
          <w:vertAlign w:val="superscript"/>
        </w:rPr>
        <w:t xml:space="preserve">6 </w:t>
      </w:r>
      <w:r w:rsidRPr="00AA65CD">
        <w:rPr>
          <w:bCs/>
        </w:rPr>
        <w:t xml:space="preserve">lõikes 1 loetletud </w:t>
      </w:r>
      <w:r w:rsidRPr="00537B46">
        <w:t xml:space="preserve">kuritegude ennetamine, avastamine või uurimine on eespool nimetatud asutuste ülesanne ja seetõttu on eelnõuga antud neile õigus teha päringuid </w:t>
      </w:r>
      <w:proofErr w:type="spellStart"/>
      <w:r w:rsidRPr="00537B46">
        <w:t>VIS-i</w:t>
      </w:r>
      <w:proofErr w:type="spellEnd"/>
      <w:r w:rsidRPr="00537B46">
        <w:t xml:space="preserve"> andmetes. Seejuures kannavad KAPO ja VLA </w:t>
      </w:r>
      <w:r w:rsidRPr="00AA65CD">
        <w:rPr>
          <w:bCs/>
        </w:rPr>
        <w:t xml:space="preserve">teabe kogumise ja töötlemise ülesanded ja tegevussuunad </w:t>
      </w:r>
      <w:r>
        <w:rPr>
          <w:bCs/>
        </w:rPr>
        <w:t>terrorismi</w:t>
      </w:r>
      <w:r w:rsidRPr="00AA65CD">
        <w:rPr>
          <w:bCs/>
        </w:rPr>
        <w:t xml:space="preserve"> ennetamise ja tõkestamise eesmärki ning neil peaks olema õigus taotleda juurdepääsu </w:t>
      </w:r>
      <w:proofErr w:type="spellStart"/>
      <w:r>
        <w:rPr>
          <w:bCs/>
        </w:rPr>
        <w:t>VIS-i</w:t>
      </w:r>
      <w:proofErr w:type="spellEnd"/>
      <w:r w:rsidRPr="00AA65CD">
        <w:rPr>
          <w:bCs/>
        </w:rPr>
        <w:t xml:space="preserve"> andmetele nii terroriaktide kui ka muude raskete kuritegude ärahoidmise eesmärgil.</w:t>
      </w:r>
    </w:p>
    <w:p w14:paraId="14E8E252" w14:textId="77777777" w:rsidR="00432448" w:rsidRDefault="00432448" w:rsidP="006554EC">
      <w:pPr>
        <w:jc w:val="both"/>
        <w:rPr>
          <w:bCs/>
        </w:rPr>
      </w:pPr>
    </w:p>
    <w:p w14:paraId="0754F2A3" w14:textId="6F9FD7B9" w:rsidR="00432448" w:rsidRPr="00AA65CD" w:rsidRDefault="00432448" w:rsidP="00432448">
      <w:pPr>
        <w:jc w:val="both"/>
        <w:rPr>
          <w:bCs/>
        </w:rPr>
      </w:pPr>
      <w:r>
        <w:rPr>
          <w:bCs/>
        </w:rPr>
        <w:t xml:space="preserve">Erinevalt </w:t>
      </w:r>
      <w:proofErr w:type="spellStart"/>
      <w:r>
        <w:rPr>
          <w:bCs/>
        </w:rPr>
        <w:t>Eurodac</w:t>
      </w:r>
      <w:proofErr w:type="spellEnd"/>
      <w:r>
        <w:rPr>
          <w:bCs/>
        </w:rPr>
        <w:t xml:space="preserve">-süsteemist aga analoogselt EES ja ETIAS süsteemidega, antakse õigus </w:t>
      </w:r>
      <w:proofErr w:type="spellStart"/>
      <w:r>
        <w:rPr>
          <w:bCs/>
        </w:rPr>
        <w:t>VIS-i</w:t>
      </w:r>
      <w:proofErr w:type="spellEnd"/>
      <w:r>
        <w:rPr>
          <w:bCs/>
        </w:rPr>
        <w:t xml:space="preserve"> päringute tegemiseks ka Rahapesu Andmebüroole (edaspidi </w:t>
      </w:r>
      <w:r>
        <w:rPr>
          <w:bCs/>
          <w:i/>
          <w:iCs/>
        </w:rPr>
        <w:t>RAB</w:t>
      </w:r>
      <w:r>
        <w:rPr>
          <w:bCs/>
        </w:rPr>
        <w:t xml:space="preserve">). </w:t>
      </w:r>
      <w:proofErr w:type="spellStart"/>
      <w:r w:rsidRPr="00AA65CD">
        <w:rPr>
          <w:bCs/>
        </w:rPr>
        <w:t>RAB-i</w:t>
      </w:r>
      <w:proofErr w:type="spellEnd"/>
      <w:r w:rsidRPr="00AA65CD">
        <w:rPr>
          <w:bCs/>
        </w:rPr>
        <w:t xml:space="preserve"> roll on vastavate kuritegude avastamisel ja ennetamisel. Rahapesu ja terrorismi rahastamise tõkestamise seaduse § 54 lõike 1 punkti 1 järgi on üheks </w:t>
      </w:r>
      <w:proofErr w:type="spellStart"/>
      <w:r w:rsidRPr="00AA65CD">
        <w:rPr>
          <w:bCs/>
        </w:rPr>
        <w:t>RAB-i</w:t>
      </w:r>
      <w:proofErr w:type="spellEnd"/>
      <w:r w:rsidRPr="00AA65CD">
        <w:rPr>
          <w:bCs/>
        </w:rPr>
        <w:t xml:space="preserve"> ülesandeks rahapesu ja terrorismi rahastamise tõkestamine ning sellele viitava teabe vastuvõtmine, kogumine, väljanõudmine, registreerimine, töötlemine, analüüsimine ja edastamine. Lisaks on </w:t>
      </w:r>
      <w:proofErr w:type="spellStart"/>
      <w:r w:rsidRPr="00AA65CD">
        <w:rPr>
          <w:bCs/>
        </w:rPr>
        <w:t>RAB-i</w:t>
      </w:r>
      <w:proofErr w:type="spellEnd"/>
      <w:r w:rsidRPr="00AA65CD">
        <w:rPr>
          <w:bCs/>
        </w:rPr>
        <w:t xml:space="preserve"> </w:t>
      </w:r>
      <w:r>
        <w:rPr>
          <w:bCs/>
        </w:rPr>
        <w:t xml:space="preserve">ülesandeks </w:t>
      </w:r>
      <w:r w:rsidRPr="00AA65CD">
        <w:rPr>
          <w:bCs/>
        </w:rPr>
        <w:t xml:space="preserve">koostöö kohustatud isikute, pädevate järelevalveasutuste ja uurimisasutustega rahapesu ja terrorismi rahastamise tõkestamisel. RAB on kohustatud rahapesu või terrorismi rahastamise ning sellega seotud kuritegude tõkestamiseks, tuvastamiseks ja kohtueelseks uurimiseks edastama olulised andmed, sealhulgas maksu- ja pangasaladust sisaldavad andmed, prokuratuurile, uurimisasutusele ja kohtule. </w:t>
      </w:r>
      <w:r>
        <w:rPr>
          <w:bCs/>
        </w:rPr>
        <w:t xml:space="preserve">Arvestades </w:t>
      </w:r>
      <w:proofErr w:type="spellStart"/>
      <w:r>
        <w:rPr>
          <w:bCs/>
        </w:rPr>
        <w:t>Eurodac</w:t>
      </w:r>
      <w:proofErr w:type="spellEnd"/>
      <w:r>
        <w:rPr>
          <w:bCs/>
        </w:rPr>
        <w:t xml:space="preserve">-süsteemi subjekte, puudus </w:t>
      </w:r>
      <w:proofErr w:type="spellStart"/>
      <w:r>
        <w:rPr>
          <w:bCs/>
        </w:rPr>
        <w:t>RAB-i</w:t>
      </w:r>
      <w:proofErr w:type="spellEnd"/>
      <w:r>
        <w:rPr>
          <w:bCs/>
        </w:rPr>
        <w:t xml:space="preserve"> hinnangul tal vajadus </w:t>
      </w:r>
      <w:proofErr w:type="spellStart"/>
      <w:r>
        <w:rPr>
          <w:bCs/>
        </w:rPr>
        <w:t>Eurodac</w:t>
      </w:r>
      <w:proofErr w:type="spellEnd"/>
      <w:r>
        <w:rPr>
          <w:bCs/>
        </w:rPr>
        <w:t>-süsteemi oma ülesannete täitmiseks päringuid teha.</w:t>
      </w:r>
    </w:p>
    <w:p w14:paraId="35A7B89B" w14:textId="77777777" w:rsidR="0036256F" w:rsidRDefault="0036256F" w:rsidP="009802BE">
      <w:pPr>
        <w:rPr>
          <w:b/>
          <w:bCs/>
        </w:rPr>
      </w:pPr>
    </w:p>
    <w:p w14:paraId="02EC1730" w14:textId="6093260D" w:rsidR="00665792" w:rsidRDefault="00665792" w:rsidP="009802BE">
      <w:pPr>
        <w:rPr>
          <w:b/>
          <w:bCs/>
        </w:rPr>
      </w:pPr>
      <w:r w:rsidRPr="00665792">
        <w:rPr>
          <w:b/>
          <w:bCs/>
        </w:rPr>
        <w:t xml:space="preserve">§ 94. </w:t>
      </w:r>
      <w:r w:rsidRPr="000D32E1">
        <w:rPr>
          <w:b/>
        </w:rPr>
        <w:t>Riigipiiri seaduse muutmine</w:t>
      </w:r>
    </w:p>
    <w:p w14:paraId="5A16A15B" w14:textId="77777777" w:rsidR="006F358B" w:rsidRDefault="006F358B" w:rsidP="009802BE">
      <w:pPr>
        <w:rPr>
          <w:b/>
          <w:bCs/>
        </w:rPr>
      </w:pPr>
    </w:p>
    <w:p w14:paraId="60F50888" w14:textId="19BA9636" w:rsidR="006F358B" w:rsidRPr="003F336F" w:rsidRDefault="003F336F" w:rsidP="006F358B">
      <w:pPr>
        <w:jc w:val="both"/>
        <w:rPr>
          <w:iCs/>
        </w:rPr>
      </w:pPr>
      <w:r w:rsidRPr="000D32E1">
        <w:rPr>
          <w:b/>
          <w:color w:val="4472C4" w:themeColor="accent1"/>
        </w:rPr>
        <w:t>Eelnõu § 94 punktiga 1</w:t>
      </w:r>
      <w:r>
        <w:rPr>
          <w:b/>
          <w:bCs/>
          <w:iCs/>
        </w:rPr>
        <w:t xml:space="preserve"> </w:t>
      </w:r>
      <w:r>
        <w:rPr>
          <w:iCs/>
        </w:rPr>
        <w:t xml:space="preserve">parandatakse </w:t>
      </w:r>
      <w:proofErr w:type="spellStart"/>
      <w:r>
        <w:rPr>
          <w:iCs/>
        </w:rPr>
        <w:t>RiPS</w:t>
      </w:r>
      <w:proofErr w:type="spellEnd"/>
      <w:r>
        <w:rPr>
          <w:iCs/>
        </w:rPr>
        <w:t xml:space="preserve"> § 9</w:t>
      </w:r>
      <w:r>
        <w:rPr>
          <w:iCs/>
          <w:vertAlign w:val="superscript"/>
        </w:rPr>
        <w:t xml:space="preserve">10 </w:t>
      </w:r>
      <w:r>
        <w:rPr>
          <w:iCs/>
        </w:rPr>
        <w:t>lõikes 6 sätestatud viidet VRKS-</w:t>
      </w:r>
      <w:proofErr w:type="spellStart"/>
      <w:r>
        <w:rPr>
          <w:iCs/>
        </w:rPr>
        <w:t>ile</w:t>
      </w:r>
      <w:proofErr w:type="spellEnd"/>
      <w:r>
        <w:rPr>
          <w:iCs/>
        </w:rPr>
        <w:t>.</w:t>
      </w:r>
    </w:p>
    <w:p w14:paraId="06DFF1C4" w14:textId="77777777" w:rsidR="006F358B" w:rsidRDefault="006F358B" w:rsidP="006F358B">
      <w:pPr>
        <w:jc w:val="both"/>
        <w:rPr>
          <w:iCs/>
        </w:rPr>
      </w:pPr>
    </w:p>
    <w:p w14:paraId="07F14DEF" w14:textId="6D720076" w:rsidR="00751CCB" w:rsidRPr="00751CCB" w:rsidRDefault="00751CCB" w:rsidP="006F358B">
      <w:pPr>
        <w:jc w:val="both"/>
        <w:rPr>
          <w:iCs/>
        </w:rPr>
      </w:pPr>
      <w:r w:rsidRPr="000D32E1">
        <w:rPr>
          <w:b/>
          <w:color w:val="4472C4" w:themeColor="accent1"/>
        </w:rPr>
        <w:t xml:space="preserve">Eelnõu § 94 punktiga 2 </w:t>
      </w:r>
      <w:r>
        <w:rPr>
          <w:iCs/>
        </w:rPr>
        <w:t xml:space="preserve">tehakse vajalik muudatus </w:t>
      </w:r>
      <w:proofErr w:type="spellStart"/>
      <w:r>
        <w:rPr>
          <w:iCs/>
        </w:rPr>
        <w:t>RiPS</w:t>
      </w:r>
      <w:proofErr w:type="spellEnd"/>
      <w:r>
        <w:rPr>
          <w:iCs/>
        </w:rPr>
        <w:t xml:space="preserve"> § 11</w:t>
      </w:r>
      <w:r>
        <w:rPr>
          <w:iCs/>
          <w:vertAlign w:val="superscript"/>
        </w:rPr>
        <w:t xml:space="preserve">1 </w:t>
      </w:r>
      <w:r>
        <w:rPr>
          <w:iCs/>
        </w:rPr>
        <w:t>lõikes 3</w:t>
      </w:r>
      <w:r>
        <w:rPr>
          <w:iCs/>
          <w:vertAlign w:val="superscript"/>
        </w:rPr>
        <w:t>1</w:t>
      </w:r>
      <w:r>
        <w:rPr>
          <w:iCs/>
        </w:rPr>
        <w:t>. Kehtiv säte lubab seadusliku sisenemise aluseta ja reisidokumendita rahvusvahelist kaitset või ajutise kaitse alusel elamisluba taotleda soovival välismaalasel Eestisse siseneda juhul kui ei esine VRKS-</w:t>
      </w:r>
      <w:proofErr w:type="spellStart"/>
      <w:r>
        <w:rPr>
          <w:iCs/>
        </w:rPr>
        <w:t>is</w:t>
      </w:r>
      <w:proofErr w:type="spellEnd"/>
      <w:r>
        <w:rPr>
          <w:iCs/>
        </w:rPr>
        <w:t xml:space="preserve"> sätestatud aluseid taotluse </w:t>
      </w:r>
      <w:proofErr w:type="spellStart"/>
      <w:r>
        <w:rPr>
          <w:iCs/>
        </w:rPr>
        <w:t>läbivaatamata</w:t>
      </w:r>
      <w:proofErr w:type="spellEnd"/>
      <w:r>
        <w:rPr>
          <w:iCs/>
        </w:rPr>
        <w:t xml:space="preserve"> jätmiseks või selgelt põhjendamatuks pidamiseks. Viited VRKS-</w:t>
      </w:r>
      <w:proofErr w:type="spellStart"/>
      <w:r>
        <w:rPr>
          <w:iCs/>
        </w:rPr>
        <w:t>ile</w:t>
      </w:r>
      <w:proofErr w:type="spellEnd"/>
      <w:r>
        <w:rPr>
          <w:iCs/>
        </w:rPr>
        <w:t xml:space="preserve"> tuleb ajutise kaitse alusel elamisloa taotleja osas kaotada, sest need ei ole asjakohased. Rahvusvahelise kaitse taotlejat ei lubata riiki kui tema taotlus vaadatakse läbi piirimenetluses. </w:t>
      </w:r>
    </w:p>
    <w:p w14:paraId="410AD153" w14:textId="77777777" w:rsidR="006F358B" w:rsidRPr="001E23F0" w:rsidRDefault="006F358B" w:rsidP="006F358B">
      <w:pPr>
        <w:jc w:val="both"/>
      </w:pPr>
    </w:p>
    <w:p w14:paraId="570D3079" w14:textId="43B52D64" w:rsidR="006F358B" w:rsidRPr="001E23F0" w:rsidRDefault="00FC65A4" w:rsidP="006F358B">
      <w:pPr>
        <w:jc w:val="both"/>
      </w:pPr>
      <w:r w:rsidRPr="00560933">
        <w:rPr>
          <w:b/>
          <w:color w:val="4472C4" w:themeColor="accent1"/>
        </w:rPr>
        <w:t xml:space="preserve">Eelnõu § 94 punktiga 3 </w:t>
      </w:r>
      <w:r>
        <w:rPr>
          <w:iCs/>
        </w:rPr>
        <w:t xml:space="preserve">tunnistatakse kehtetuks § </w:t>
      </w:r>
      <w:r w:rsidR="006F358B" w:rsidRPr="001E23F0">
        <w:t>11</w:t>
      </w:r>
      <w:r w:rsidR="006F358B" w:rsidRPr="001E23F0">
        <w:rPr>
          <w:vertAlign w:val="superscript"/>
        </w:rPr>
        <w:t xml:space="preserve">2 </w:t>
      </w:r>
      <w:r w:rsidR="006F358B" w:rsidRPr="001E23F0">
        <w:t>lõige 3</w:t>
      </w:r>
      <w:r>
        <w:t>, mis seab erisuse dokumendikohustusest alaealisele rahvusvahelise kaitse taotlejale või ajutise kaitse alusel elamisloa taotlejale. Nende isikute puhul ei ole dokumendikohustuse erisus määrav. Sõltumata sellest, kas kaitset taotlev isik on alaealine või täisealine, otsustatakse riiki sisenemine sõltuvalt sellest, kas taotlus vaadatakse läbi piirimenetluses või mitte.</w:t>
      </w:r>
    </w:p>
    <w:p w14:paraId="117A4F31" w14:textId="77777777" w:rsidR="00665792" w:rsidRDefault="00665792" w:rsidP="009802BE">
      <w:pPr>
        <w:rPr>
          <w:b/>
          <w:bCs/>
        </w:rPr>
      </w:pPr>
    </w:p>
    <w:p w14:paraId="641F9BA6" w14:textId="5D371640" w:rsidR="00665792" w:rsidRDefault="00665792" w:rsidP="009802BE">
      <w:pPr>
        <w:rPr>
          <w:b/>
          <w:bCs/>
        </w:rPr>
      </w:pPr>
      <w:r w:rsidRPr="00665792">
        <w:rPr>
          <w:b/>
          <w:bCs/>
        </w:rPr>
        <w:t xml:space="preserve">§ 95. </w:t>
      </w:r>
      <w:r w:rsidRPr="009C5DA5">
        <w:rPr>
          <w:b/>
        </w:rPr>
        <w:t>Sotsiaalhoolekande seaduse muutmine</w:t>
      </w:r>
    </w:p>
    <w:p w14:paraId="5AF095E2" w14:textId="77777777" w:rsidR="00665792" w:rsidRDefault="00665792" w:rsidP="009802BE">
      <w:pPr>
        <w:rPr>
          <w:b/>
          <w:bCs/>
        </w:rPr>
      </w:pPr>
    </w:p>
    <w:p w14:paraId="466E74B4" w14:textId="0BB8DD68" w:rsidR="00E07C36" w:rsidRDefault="00E07C36" w:rsidP="004637F1">
      <w:pPr>
        <w:jc w:val="both"/>
      </w:pPr>
      <w:r w:rsidRPr="004D2F63">
        <w:rPr>
          <w:b/>
          <w:color w:val="4472C4" w:themeColor="accent1"/>
        </w:rPr>
        <w:t>Eelnõu § 92 punktiga 1</w:t>
      </w:r>
      <w:r w:rsidRPr="004D2F63">
        <w:rPr>
          <w:b/>
          <w:color w:val="0070C0"/>
        </w:rPr>
        <w:t xml:space="preserve"> </w:t>
      </w:r>
      <w:r>
        <w:t>tehakse tehnilised muudatused nendes SHS-i sätetes, kus on viidatud VRKS</w:t>
      </w:r>
      <w:r w:rsidR="004637F1">
        <w:t xml:space="preserve"> § 73 lõike 5 punktidele 1 ja 3</w:t>
      </w:r>
      <w:r>
        <w:t>. Muudetakse üürilepinguga sõlmimisega seotud kulude ning tõlketeenuse kulude viite asukohta.</w:t>
      </w:r>
    </w:p>
    <w:p w14:paraId="4B20BA98" w14:textId="77777777" w:rsidR="004637F1" w:rsidRDefault="004637F1" w:rsidP="006F358B"/>
    <w:p w14:paraId="2F463CF7" w14:textId="38350874" w:rsidR="004637F1" w:rsidRPr="004637F1" w:rsidRDefault="004637F1" w:rsidP="004637F1">
      <w:pPr>
        <w:jc w:val="both"/>
      </w:pPr>
      <w:r w:rsidRPr="004D2F63">
        <w:rPr>
          <w:b/>
          <w:color w:val="4472C4" w:themeColor="accent1"/>
        </w:rPr>
        <w:t xml:space="preserve">Eelnõu § 92 punktiga 2 </w:t>
      </w:r>
      <w:r>
        <w:t>tehakse tehnilised muudatused nendes SHS-i sätetes, kus on viidatud VRKS § 73 lõikele 3</w:t>
      </w:r>
      <w:r>
        <w:rPr>
          <w:vertAlign w:val="superscript"/>
        </w:rPr>
        <w:t>1</w:t>
      </w:r>
      <w:r>
        <w:t xml:space="preserve">, mis võimaldab </w:t>
      </w:r>
      <w:proofErr w:type="spellStart"/>
      <w:r w:rsidRPr="001E23F0">
        <w:t>S</w:t>
      </w:r>
      <w:r>
        <w:t>KA-l</w:t>
      </w:r>
      <w:proofErr w:type="spellEnd"/>
      <w:r>
        <w:t xml:space="preserve"> </w:t>
      </w:r>
      <w:r w:rsidRPr="001E23F0">
        <w:t>sõl</w:t>
      </w:r>
      <w:r>
        <w:t>mida</w:t>
      </w:r>
      <w:r w:rsidRPr="001E23F0">
        <w:t xml:space="preserve"> </w:t>
      </w:r>
      <w:proofErr w:type="spellStart"/>
      <w:r w:rsidR="00EC2083">
        <w:t>KOV-i</w:t>
      </w:r>
      <w:proofErr w:type="spellEnd"/>
      <w:r w:rsidRPr="001E23F0">
        <w:t xml:space="preserve"> üksusega või eraõigusliku juriidilise isikuga halduslepingu kaitse saaja vastuvõtmiseks ja talle käesoleva </w:t>
      </w:r>
      <w:r>
        <w:t>VRKS § 78 lõikes 4</w:t>
      </w:r>
      <w:r w:rsidRPr="001E23F0">
        <w:t xml:space="preserve"> loetletud teenuste osutamiseks.</w:t>
      </w:r>
    </w:p>
    <w:p w14:paraId="1F3F7EB6" w14:textId="77777777" w:rsidR="00560933" w:rsidRDefault="00560933" w:rsidP="009802BE">
      <w:pPr>
        <w:rPr>
          <w:b/>
          <w:bCs/>
        </w:rPr>
      </w:pPr>
    </w:p>
    <w:p w14:paraId="1CB78A84" w14:textId="688A380C" w:rsidR="00665792" w:rsidRDefault="00665792" w:rsidP="009802BE">
      <w:pPr>
        <w:rPr>
          <w:b/>
          <w:bCs/>
        </w:rPr>
      </w:pPr>
      <w:r w:rsidRPr="00665792">
        <w:rPr>
          <w:b/>
          <w:bCs/>
        </w:rPr>
        <w:t xml:space="preserve">§ 96. </w:t>
      </w:r>
      <w:r w:rsidRPr="00560933">
        <w:rPr>
          <w:b/>
        </w:rPr>
        <w:t>Tervishoiuteenuste korraldamise seaduse muutmine</w:t>
      </w:r>
    </w:p>
    <w:p w14:paraId="260A26FC" w14:textId="77777777" w:rsidR="00665792" w:rsidRDefault="00665792" w:rsidP="009802BE">
      <w:pPr>
        <w:rPr>
          <w:b/>
          <w:bCs/>
        </w:rPr>
      </w:pPr>
    </w:p>
    <w:p w14:paraId="73B1274C" w14:textId="278DD8A3" w:rsidR="008358A5" w:rsidRPr="008358A5" w:rsidRDefault="008358A5" w:rsidP="006F358B">
      <w:r w:rsidRPr="004D2F63">
        <w:rPr>
          <w:b/>
          <w:color w:val="4472C4" w:themeColor="accent1"/>
        </w:rPr>
        <w:t xml:space="preserve">Eelnõu §-ga 96 </w:t>
      </w:r>
      <w:r>
        <w:t>asendatakse TTKS-i § 52 lõikes 3</w:t>
      </w:r>
      <w:r>
        <w:rPr>
          <w:vertAlign w:val="superscript"/>
        </w:rPr>
        <w:t xml:space="preserve">3 </w:t>
      </w:r>
      <w:r>
        <w:t xml:space="preserve">viide VRKS-i volitusnormile, mille alusel on kehtestatud </w:t>
      </w:r>
      <w:r w:rsidRPr="001E23F0">
        <w:t>rahvusvahelise kaitse taotleja tervisekontroll ja talle osutatavate vajalike tervishoiuteenuste riigieelarvest rahastamise ulatus ja kor</w:t>
      </w:r>
      <w:r>
        <w:t>d</w:t>
      </w:r>
      <w:r w:rsidRPr="001E23F0">
        <w:t>.</w:t>
      </w:r>
      <w:r>
        <w:t xml:space="preserve"> </w:t>
      </w:r>
    </w:p>
    <w:p w14:paraId="2B59F1FB" w14:textId="77777777" w:rsidR="006F358B" w:rsidRDefault="006F358B" w:rsidP="009802BE">
      <w:pPr>
        <w:rPr>
          <w:b/>
          <w:bCs/>
        </w:rPr>
      </w:pPr>
    </w:p>
    <w:p w14:paraId="3D0BC6E7" w14:textId="4195024E" w:rsidR="00560933" w:rsidRPr="008F201C" w:rsidRDefault="00E65C94" w:rsidP="00560933">
      <w:r w:rsidRPr="00E65C94">
        <w:rPr>
          <w:rFonts w:eastAsia="Calibri"/>
          <w:kern w:val="0"/>
          <w14:ligatures w14:val="none"/>
        </w:rPr>
        <w:t>TTKS</w:t>
      </w:r>
      <w:r>
        <w:t>-i</w:t>
      </w:r>
      <w:r w:rsidR="00560933" w:rsidRPr="008F201C">
        <w:t xml:space="preserve"> § 52 lõikes 3</w:t>
      </w:r>
      <w:r w:rsidR="00560933" w:rsidRPr="008F201C">
        <w:rPr>
          <w:vertAlign w:val="superscript"/>
        </w:rPr>
        <w:t>3</w:t>
      </w:r>
      <w:r w:rsidR="00560933" w:rsidRPr="008F201C">
        <w:t xml:space="preserve"> asendatakse tekstiosa „§ 11 lõike 8“ tekstiosaga „§ 83 punkti 13“.</w:t>
      </w:r>
    </w:p>
    <w:p w14:paraId="0FBFFD8D" w14:textId="77777777" w:rsidR="00560933" w:rsidRDefault="00560933" w:rsidP="009802BE">
      <w:pPr>
        <w:rPr>
          <w:b/>
          <w:bCs/>
        </w:rPr>
      </w:pPr>
    </w:p>
    <w:p w14:paraId="33F27C3C" w14:textId="19890E36" w:rsidR="00665792" w:rsidRDefault="00665792" w:rsidP="009802BE">
      <w:pPr>
        <w:rPr>
          <w:b/>
          <w:bCs/>
        </w:rPr>
      </w:pPr>
      <w:r w:rsidRPr="00665792">
        <w:rPr>
          <w:b/>
          <w:bCs/>
        </w:rPr>
        <w:t>§ 97. Välismaalaste seaduse muutmine</w:t>
      </w:r>
    </w:p>
    <w:p w14:paraId="6B49F19A" w14:textId="77777777" w:rsidR="00665792" w:rsidRDefault="00665792" w:rsidP="009802BE">
      <w:pPr>
        <w:rPr>
          <w:b/>
          <w:bCs/>
        </w:rPr>
      </w:pPr>
    </w:p>
    <w:p w14:paraId="1AAEC4D2" w14:textId="31D90243" w:rsidR="006F358B" w:rsidRPr="001E23F0" w:rsidRDefault="3AAC42D3" w:rsidP="005821D1">
      <w:pPr>
        <w:jc w:val="both"/>
      </w:pPr>
      <w:r w:rsidRPr="09135AC4">
        <w:rPr>
          <w:b/>
          <w:bCs/>
          <w:color w:val="4472C4" w:themeColor="accent1"/>
        </w:rPr>
        <w:t>Eelnõu §-ga 9</w:t>
      </w:r>
      <w:r w:rsidR="4C3AA067" w:rsidRPr="09135AC4">
        <w:rPr>
          <w:b/>
          <w:bCs/>
          <w:color w:val="4472C4" w:themeColor="accent1"/>
        </w:rPr>
        <w:t>7</w:t>
      </w:r>
      <w:r w:rsidRPr="09135AC4">
        <w:rPr>
          <w:b/>
          <w:bCs/>
          <w:color w:val="4472C4" w:themeColor="accent1"/>
        </w:rPr>
        <w:t xml:space="preserve"> </w:t>
      </w:r>
      <w:r>
        <w:t>täiendatakse VMS</w:t>
      </w:r>
      <w:r w:rsidR="59E37EEA">
        <w:t xml:space="preserve"> §-</w:t>
      </w:r>
      <w:r>
        <w:t>i</w:t>
      </w:r>
      <w:r w:rsidR="59E37EEA">
        <w:t xml:space="preserve"> 232 lõikega 2</w:t>
      </w:r>
      <w:r w:rsidR="59E37EEA" w:rsidRPr="09135AC4">
        <w:rPr>
          <w:vertAlign w:val="superscript"/>
        </w:rPr>
        <w:t>3</w:t>
      </w:r>
      <w:r>
        <w:t>. Täienduse kohaselt, olukorras k</w:t>
      </w:r>
      <w:r w:rsidR="59E37EEA">
        <w:t xml:space="preserve">ui rahvusvahelise kaitse saaja on viibinud teises liikmesriigis ebaseaduslikult, ei arvestata eelneva Eestis elamise aja hulka seda perioodi, mis eelnes teises liikmesriigis ebaseaduslikule viibimisele. </w:t>
      </w:r>
      <w:r>
        <w:t>PPA võib teha erandeid</w:t>
      </w:r>
      <w:r w:rsidR="59E37EEA">
        <w:t xml:space="preserve"> </w:t>
      </w:r>
      <w:del w:id="143" w:author="Autor">
        <w:r w:rsidR="005821D1" w:rsidDel="59E37EEA">
          <w:delText>erandeid</w:delText>
        </w:r>
      </w:del>
      <w:r w:rsidR="59E37EEA">
        <w:t xml:space="preserve"> humaansetel põhjustel.</w:t>
      </w:r>
    </w:p>
    <w:p w14:paraId="47E9AA5E" w14:textId="77777777" w:rsidR="00D85BAE" w:rsidRDefault="00D85BAE" w:rsidP="006F358B">
      <w:pPr>
        <w:jc w:val="both"/>
      </w:pPr>
    </w:p>
    <w:p w14:paraId="5FC93563" w14:textId="0010C7B9" w:rsidR="004F0FF4" w:rsidRDefault="00BB79DE" w:rsidP="00914E0E">
      <w:pPr>
        <w:jc w:val="both"/>
      </w:pPr>
      <w:r>
        <w:t>Määruse</w:t>
      </w:r>
      <w:r w:rsidR="00E0417F" w:rsidRPr="00306C32">
        <w:t xml:space="preserve"> 2024/1347</w:t>
      </w:r>
      <w:r w:rsidR="00DF358E">
        <w:t>/EL</w:t>
      </w:r>
      <w:r w:rsidR="00E0417F" w:rsidRPr="00306C32">
        <w:t xml:space="preserve"> (kvalifikatsioonitingimuste kohta) artikliga 40 </w:t>
      </w:r>
      <w:r>
        <w:t>muudeti</w:t>
      </w:r>
      <w:r w:rsidR="00154237" w:rsidRPr="00306C32">
        <w:t xml:space="preserve"> </w:t>
      </w:r>
      <w:r w:rsidR="00154237">
        <w:rPr>
          <w:rFonts w:eastAsia="Calibri"/>
          <w:kern w:val="0"/>
          <w:lang w:eastAsia="et-EE"/>
          <w14:ligatures w14:val="none"/>
        </w:rPr>
        <w:t xml:space="preserve">direktiivi </w:t>
      </w:r>
      <w:r w:rsidR="00154237" w:rsidRPr="00AC21B4">
        <w:rPr>
          <w:rFonts w:eastAsia="Calibri"/>
          <w:kern w:val="0"/>
          <w:lang w:eastAsia="et-EE"/>
          <w14:ligatures w14:val="none"/>
        </w:rPr>
        <w:t>2003/109</w:t>
      </w:r>
      <w:r>
        <w:rPr>
          <w:rFonts w:eastAsia="Calibri"/>
          <w:kern w:val="0"/>
          <w:lang w:eastAsia="et-EE"/>
          <w14:ligatures w14:val="none"/>
        </w:rPr>
        <w:t xml:space="preserve">/EÜ </w:t>
      </w:r>
      <w:r w:rsidRPr="00306C32">
        <w:t>artikli</w:t>
      </w:r>
      <w:r>
        <w:t>t</w:t>
      </w:r>
      <w:r w:rsidR="00E0417F" w:rsidRPr="00306C32">
        <w:t xml:space="preserve"> 4 </w:t>
      </w:r>
      <w:r>
        <w:t>ning seetõttu tuleb VMS-i muuta.</w:t>
      </w:r>
    </w:p>
    <w:p w14:paraId="0C751DFF" w14:textId="77777777" w:rsidR="00D85BAE" w:rsidRPr="00306C32" w:rsidRDefault="00D85BAE" w:rsidP="006F358B">
      <w:pPr>
        <w:jc w:val="both"/>
      </w:pPr>
    </w:p>
    <w:p w14:paraId="2F25930C" w14:textId="46171E46" w:rsidR="00914E0E" w:rsidRPr="00306C32" w:rsidRDefault="00BB79DE" w:rsidP="00914E0E">
      <w:pPr>
        <w:jc w:val="both"/>
      </w:pPr>
      <w:r>
        <w:rPr>
          <w:rFonts w:eastAsia="Calibri"/>
          <w:kern w:val="0"/>
          <w:lang w:eastAsia="et-EE"/>
          <w14:ligatures w14:val="none"/>
        </w:rPr>
        <w:t>D</w:t>
      </w:r>
      <w:r w:rsidR="00154237">
        <w:rPr>
          <w:rFonts w:eastAsia="Calibri"/>
          <w:kern w:val="0"/>
          <w:lang w:eastAsia="et-EE"/>
          <w14:ligatures w14:val="none"/>
        </w:rPr>
        <w:t xml:space="preserve">irektiiv </w:t>
      </w:r>
      <w:r w:rsidR="00154237" w:rsidRPr="00AC21B4">
        <w:rPr>
          <w:rFonts w:eastAsia="Calibri"/>
          <w:kern w:val="0"/>
          <w:lang w:eastAsia="et-EE"/>
          <w14:ligatures w14:val="none"/>
        </w:rPr>
        <w:t>2003/109</w:t>
      </w:r>
      <w:r>
        <w:rPr>
          <w:rFonts w:eastAsia="Calibri"/>
          <w:kern w:val="0"/>
          <w:lang w:eastAsia="et-EE"/>
          <w14:ligatures w14:val="none"/>
        </w:rPr>
        <w:t>/EÜ</w:t>
      </w:r>
      <w:r w:rsidR="00154237">
        <w:rPr>
          <w:rFonts w:eastAsia="Calibri"/>
          <w:kern w:val="0"/>
          <w:lang w:eastAsia="et-EE"/>
          <w14:ligatures w14:val="none"/>
        </w:rPr>
        <w:t xml:space="preserve"> </w:t>
      </w:r>
      <w:r w:rsidR="00E0417F" w:rsidRPr="00306C32">
        <w:t xml:space="preserve">käsitleb pikaajalistest elanikest kolmandate riikide kodanike staatust. </w:t>
      </w:r>
      <w:r w:rsidR="00C81A1D">
        <w:t>Direktiivi</w:t>
      </w:r>
      <w:r w:rsidR="00E0417F" w:rsidRPr="00306C32">
        <w:t xml:space="preserve"> artikkel 4 reguleerib elamise kestvust ja elamisperioodi arvestamist. </w:t>
      </w:r>
      <w:r w:rsidR="00914E0E" w:rsidRPr="00306C32">
        <w:t>Muudatuse kohaselt täiendatakse artikli 4 lõike 2 kolmandat lõiku. Uueks sõnastuseks on „Isikute puhul, kellele on antud rahvusvaheline kaitse, võetakse lõikes 1 osutatud perioodi arvutamisel arvesse</w:t>
      </w:r>
      <w:r>
        <w:t xml:space="preserve"> </w:t>
      </w:r>
      <w:r w:rsidR="00914E0E" w:rsidRPr="00306C32">
        <w:t xml:space="preserve">ajavahemikku, mis jääb rahvusvahelise kaitse taotluse (mille alusel anti rahvusvaheline kaitse) esitamise kuupäeva ja määruse </w:t>
      </w:r>
      <w:r w:rsidR="00DF358E">
        <w:t>2024/1347/</w:t>
      </w:r>
      <w:r w:rsidR="00914E0E" w:rsidRPr="00306C32">
        <w:t xml:space="preserve">EL artiklis 24 osutatud elamisloa andmise kuupäeva vahele. Artiklisse 4 lisatakse järgmine uus lõige: „3a. Kui rahvusvahelise kaitse saaja tabatakse muus kui talle rahvusvahelise kaitse andnud liikmesriigis ja tal ei ole seejuures asjakohase riigisisese, liidu või rahvusvahelise õiguse kohaselt õigust seal viibida ega elada, ei võeta lõikes 1 osutatud perioodi arvutamisel arvesse talle rahvusvahelise kaitse andnud liikmesriigis seadusliku viibimise perioodi, mis sellele olukorrale eelnes. Erandina esimesest lõigust, eelkõige juhul, kui rahvusvahelise kaitse saaja tõendab, et ta viibis või elas riigis ebaseaduslikult temast sõltumatutel põhjustel, võivad liikmesriigid kooskõlas riigisisese õigusega ette näha, et lõikes 1 osutatud perioodi arvutamisel ei võeta katkestust arvesse.“ Samuti asendatakse direktiivi </w:t>
      </w:r>
      <w:r w:rsidR="00692990">
        <w:t>artikli</w:t>
      </w:r>
      <w:r w:rsidR="00914E0E" w:rsidRPr="00306C32">
        <w:t xml:space="preserve"> 26 esimene lõige järgmisega: „Liikmesriigid jõustavad käesoleva direktiivi järgimiseks vajalikud õigus- ja haldusnormid hiljemalt 23. jaanuaril 2006.</w:t>
      </w:r>
    </w:p>
    <w:p w14:paraId="6E89FD35" w14:textId="1ECAB2D1" w:rsidR="00E0417F" w:rsidRPr="00306C32" w:rsidRDefault="00914E0E" w:rsidP="00914E0E">
      <w:pPr>
        <w:jc w:val="both"/>
      </w:pPr>
      <w:r w:rsidRPr="00306C32">
        <w:lastRenderedPageBreak/>
        <w:t>Liikmesriigid jõustavad artikli 4 lõike 2 kolmanda lõigu ja lõike 3a järgimiseks vajalikud õigus- ja haldusnormid hiljemalt 12. juuniks 2026. Liikmesriigid edastavad kõnealuste normide teksti viivitamata komisjonile.“</w:t>
      </w:r>
      <w:r w:rsidR="00BB79DE">
        <w:t>.</w:t>
      </w:r>
    </w:p>
    <w:p w14:paraId="1197DF55" w14:textId="77777777" w:rsidR="003721FD" w:rsidRDefault="003721FD" w:rsidP="003721FD">
      <w:pPr>
        <w:jc w:val="both"/>
        <w:rPr>
          <w:b/>
          <w:bCs/>
        </w:rPr>
      </w:pPr>
    </w:p>
    <w:p w14:paraId="03719AA7" w14:textId="0FD5A140" w:rsidR="003721FD" w:rsidRPr="00C67D37" w:rsidRDefault="003721FD" w:rsidP="003721FD">
      <w:pPr>
        <w:jc w:val="both"/>
        <w:rPr>
          <w:b/>
        </w:rPr>
      </w:pPr>
      <w:r w:rsidRPr="00923E63">
        <w:rPr>
          <w:b/>
        </w:rPr>
        <w:t>§ 98. Välisriigi kutsekvalifikatsiooni tunnustamise seadus</w:t>
      </w:r>
    </w:p>
    <w:p w14:paraId="3846B06A" w14:textId="77777777" w:rsidR="003721FD" w:rsidRPr="00C67D37" w:rsidRDefault="003721FD" w:rsidP="003721FD">
      <w:pPr>
        <w:jc w:val="both"/>
        <w:rPr>
          <w:b/>
        </w:rPr>
      </w:pPr>
    </w:p>
    <w:p w14:paraId="1E0701BC" w14:textId="1B7640FB" w:rsidR="005821D1" w:rsidRDefault="005821D1" w:rsidP="003721FD">
      <w:pPr>
        <w:jc w:val="both"/>
      </w:pPr>
      <w:r w:rsidRPr="00101A97">
        <w:rPr>
          <w:b/>
          <w:color w:val="4472C4" w:themeColor="accent1"/>
        </w:rPr>
        <w:t>Eelnõu § 9</w:t>
      </w:r>
      <w:r w:rsidR="00642EE1">
        <w:rPr>
          <w:b/>
          <w:color w:val="4472C4" w:themeColor="accent1"/>
        </w:rPr>
        <w:t>8</w:t>
      </w:r>
      <w:r w:rsidRPr="00101A97">
        <w:rPr>
          <w:b/>
          <w:color w:val="4472C4" w:themeColor="accent1"/>
        </w:rPr>
        <w:t xml:space="preserve"> </w:t>
      </w:r>
      <w:r>
        <w:t xml:space="preserve">kohaselt täiendatakse </w:t>
      </w:r>
      <w:r w:rsidR="00537C27">
        <w:t>VKTS</w:t>
      </w:r>
      <w:r w:rsidR="003721FD" w:rsidRPr="00C67D37">
        <w:t xml:space="preserve"> § 6 punkti 4 </w:t>
      </w:r>
      <w:r>
        <w:t xml:space="preserve">selliselt, et kutsekvalifikatsiooni tunnustamisele õigus on ka </w:t>
      </w:r>
      <w:r w:rsidRPr="00C67D37">
        <w:t>rahvusvahelise kaitse taotleja</w:t>
      </w:r>
      <w:r>
        <w:t>l</w:t>
      </w:r>
      <w:r w:rsidRPr="00C67D37">
        <w:t>, kellel on õigus Eestis töötada</w:t>
      </w:r>
      <w:r>
        <w:t>.</w:t>
      </w:r>
    </w:p>
    <w:p w14:paraId="189254BD" w14:textId="77777777" w:rsidR="006F358B" w:rsidRDefault="006F358B" w:rsidP="009802BE">
      <w:pPr>
        <w:rPr>
          <w:b/>
          <w:bCs/>
        </w:rPr>
      </w:pPr>
    </w:p>
    <w:p w14:paraId="5904C964" w14:textId="3D20F0DE" w:rsidR="00C67D37" w:rsidRPr="00A42C30" w:rsidRDefault="00C67D37" w:rsidP="00C67D37">
      <w:pPr>
        <w:jc w:val="both"/>
      </w:pPr>
      <w:r w:rsidRPr="00A42C30">
        <w:t>Nimetatud muudatus on vajalik direktiiv 2024/1346</w:t>
      </w:r>
      <w:r w:rsidR="00254B9A">
        <w:t>/EL</w:t>
      </w:r>
      <w:r w:rsidRPr="00A42C30">
        <w:t xml:space="preserve"> (vastuvõtutingimuste kohta) artikli 17 üle võtmiseks, mida on selgitatud ka sama direktiivi põhjenduspunktides 53, 54 ja 56.</w:t>
      </w:r>
      <w:r w:rsidR="00B87048">
        <w:t xml:space="preserve"> Sama</w:t>
      </w:r>
      <w:r w:rsidRPr="00A42C30">
        <w:t xml:space="preserve"> direktiivi kohaselt peab taotlejatel olema pärast tööturule juurdepääsu saamist samad õigused, mis asjaomase liikmesriigi kodanikel</w:t>
      </w:r>
      <w:r w:rsidR="00537C27">
        <w:t xml:space="preserve"> ning</w:t>
      </w:r>
      <w:r w:rsidRPr="00A42C30">
        <w:t xml:space="preserve"> </w:t>
      </w:r>
      <w:r w:rsidR="00692990">
        <w:t>artikli</w:t>
      </w:r>
      <w:r w:rsidRPr="00A42C30">
        <w:t xml:space="preserve"> 17 lõike 8 kohaselt peavad liikmesriigid võimalikult palju hõlbustama täielikku juurdepääsu välismaal omandatud kutsekvalifikatsioonide tunnustamise kehtivatele menetlustele taotlejate puhul, kellel ei ole võimalik esitada oma kutsekvalifikatsiooni tõendavaid dokumente.</w:t>
      </w:r>
    </w:p>
    <w:p w14:paraId="1C67F6F5" w14:textId="77777777" w:rsidR="007203A9" w:rsidRDefault="007203A9" w:rsidP="00C67D37">
      <w:pPr>
        <w:jc w:val="both"/>
      </w:pPr>
    </w:p>
    <w:p w14:paraId="19536EE6" w14:textId="494CFA4F" w:rsidR="004D4980" w:rsidRPr="00A42C30" w:rsidRDefault="004D4980" w:rsidP="00C67D37">
      <w:pPr>
        <w:jc w:val="both"/>
      </w:pPr>
      <w:r w:rsidRPr="00A42C30">
        <w:t xml:space="preserve">Seetõttu tuleb täiendada </w:t>
      </w:r>
      <w:r w:rsidR="00537C27">
        <w:t>VKTS</w:t>
      </w:r>
      <w:r w:rsidRPr="00A42C30">
        <w:t xml:space="preserve"> §-i 6, millega on kehtestatud inimeste kategooriad, kes saavad taotleda välisriigi kutsekvalifikatsiooni tunnustamist. Lisandus võimaldab </w:t>
      </w:r>
      <w:r w:rsidR="00537C27">
        <w:t>kutsekvalifikatsiooni tunnustamist</w:t>
      </w:r>
      <w:r w:rsidRPr="00A42C30">
        <w:t xml:space="preserve"> </w:t>
      </w:r>
      <w:r w:rsidR="00537C27">
        <w:t>taotleda</w:t>
      </w:r>
      <w:r w:rsidRPr="00A42C30">
        <w:t xml:space="preserve"> </w:t>
      </w:r>
      <w:r w:rsidR="00537C27">
        <w:t>sellel</w:t>
      </w:r>
      <w:r w:rsidRPr="00A42C30">
        <w:t xml:space="preserve"> rahvusvahelise kaitse taotleja</w:t>
      </w:r>
      <w:r w:rsidR="00537C27">
        <w:t xml:space="preserve"> staatuses oleval välismaalasel</w:t>
      </w:r>
      <w:r w:rsidR="00A42C30">
        <w:t>, kellel on õigus töötada</w:t>
      </w:r>
      <w:r w:rsidRPr="00A42C30">
        <w:t>.</w:t>
      </w:r>
    </w:p>
    <w:p w14:paraId="0F26EDFE" w14:textId="77777777" w:rsidR="006F358B" w:rsidRDefault="006F358B" w:rsidP="009802BE">
      <w:pPr>
        <w:rPr>
          <w:b/>
          <w:bCs/>
        </w:rPr>
      </w:pPr>
    </w:p>
    <w:p w14:paraId="7599BB1E" w14:textId="71A3594D" w:rsidR="00665792" w:rsidRPr="00E45B5C" w:rsidRDefault="00665792" w:rsidP="009802BE">
      <w:pPr>
        <w:rPr>
          <w:b/>
          <w:bCs/>
        </w:rPr>
      </w:pPr>
      <w:r w:rsidRPr="00665792">
        <w:rPr>
          <w:b/>
          <w:bCs/>
        </w:rPr>
        <w:t xml:space="preserve">§ </w:t>
      </w:r>
      <w:r w:rsidR="27A16C4B" w:rsidRPr="27A16C4B">
        <w:rPr>
          <w:b/>
          <w:bCs/>
        </w:rPr>
        <w:t>99</w:t>
      </w:r>
      <w:r w:rsidRPr="00665792">
        <w:rPr>
          <w:b/>
          <w:bCs/>
        </w:rPr>
        <w:t>. Väljasõidukohustuse ja sissesõidukeelu seaduse muutmine</w:t>
      </w:r>
    </w:p>
    <w:p w14:paraId="4CE64068" w14:textId="77777777" w:rsidR="009802BE" w:rsidRDefault="009802BE" w:rsidP="009802BE">
      <w:pPr>
        <w:jc w:val="both"/>
      </w:pPr>
    </w:p>
    <w:p w14:paraId="3841C6A0" w14:textId="3CB0D355" w:rsidR="009802BE" w:rsidRDefault="4E52AB3B" w:rsidP="009802BE">
      <w:pPr>
        <w:jc w:val="both"/>
      </w:pPr>
      <w:r>
        <w:t xml:space="preserve">Eelnõu §-s </w:t>
      </w:r>
      <w:r w:rsidR="27A16C4B">
        <w:t>99</w:t>
      </w:r>
      <w:r>
        <w:t xml:space="preserve"> tehakse muudatused </w:t>
      </w:r>
      <w:proofErr w:type="spellStart"/>
      <w:r>
        <w:t>VSS</w:t>
      </w:r>
      <w:r w:rsidR="00F72000">
        <w:t>-is</w:t>
      </w:r>
      <w:proofErr w:type="spellEnd"/>
      <w:r w:rsidR="00F72000">
        <w:t>.</w:t>
      </w:r>
      <w:r>
        <w:t xml:space="preserve"> Lähtudes muudatuste eesmärgist ja sisust on seletuskiri </w:t>
      </w:r>
      <w:r w:rsidR="60D7A70D">
        <w:t xml:space="preserve">eelnõu §-s 99 tehtud muudatuste kohta </w:t>
      </w:r>
      <w:r>
        <w:t>jagatud teemade kaupa eraldi punktideks.</w:t>
      </w:r>
    </w:p>
    <w:p w14:paraId="2BC2B065" w14:textId="3F05E556" w:rsidR="4E52AB3B" w:rsidRDefault="4E52AB3B" w:rsidP="4E52AB3B">
      <w:pPr>
        <w:jc w:val="both"/>
        <w:rPr>
          <w:b/>
          <w:bCs/>
          <w:u w:val="single"/>
        </w:rPr>
      </w:pPr>
    </w:p>
    <w:p w14:paraId="6121D025" w14:textId="3E48F25E" w:rsidR="009802BE" w:rsidRPr="003040FD" w:rsidRDefault="5AE0B5BC" w:rsidP="701FE4F7">
      <w:pPr>
        <w:ind w:left="360"/>
        <w:rPr>
          <w:b/>
        </w:rPr>
      </w:pPr>
      <w:r w:rsidRPr="003040FD">
        <w:rPr>
          <w:b/>
        </w:rPr>
        <w:t>99.1</w:t>
      </w:r>
      <w:r w:rsidR="701FE4F7" w:rsidRPr="003040FD">
        <w:rPr>
          <w:b/>
        </w:rPr>
        <w:t>.</w:t>
      </w:r>
      <w:r w:rsidRPr="003040FD">
        <w:rPr>
          <w:b/>
        </w:rPr>
        <w:t xml:space="preserve"> </w:t>
      </w:r>
      <w:r w:rsidR="4E52AB3B" w:rsidRPr="003040FD">
        <w:rPr>
          <w:b/>
        </w:rPr>
        <w:t>Taustakontrolli tegemisega seotud muudatused</w:t>
      </w:r>
    </w:p>
    <w:p w14:paraId="693B0FF4" w14:textId="77777777" w:rsidR="009802BE" w:rsidRPr="00007C70" w:rsidRDefault="009802BE" w:rsidP="00CC5B6C">
      <w:pPr>
        <w:pStyle w:val="Loendilik"/>
        <w:spacing w:line="240" w:lineRule="auto"/>
        <w:ind w:left="360"/>
        <w:rPr>
          <w:rFonts w:cs="Times New Roman"/>
          <w:b/>
          <w:bCs/>
          <w:u w:val="single"/>
        </w:rPr>
      </w:pPr>
    </w:p>
    <w:p w14:paraId="1121F377" w14:textId="1BD7FF91" w:rsidR="00CC5B6C" w:rsidRDefault="003B0801" w:rsidP="00CC5B6C">
      <w:pPr>
        <w:jc w:val="both"/>
      </w:pPr>
      <w:r>
        <w:t>M</w:t>
      </w:r>
      <w:r w:rsidRPr="003B0801">
        <w:t>äärus 2024/1356/EL (taustakontrolli kohta)</w:t>
      </w:r>
      <w:r w:rsidR="00CC5B6C">
        <w:t xml:space="preserve"> sätestab liikmesriikidele kohustuse läbi viia taustakontroll kolmanda riigi kodaniku suhtes, kes on välispiiri kaudu ebaseaduslikult sisenenud EL-i liikmesriigi territooriumile ilma, et ta vastaks </w:t>
      </w:r>
      <w:r w:rsidR="00CC5B6C" w:rsidRPr="0063422B">
        <w:t>määruse (EL) 2016/399</w:t>
      </w:r>
      <w:r w:rsidR="0063422B" w:rsidRPr="0063422B">
        <w:rPr>
          <w:rStyle w:val="Allmrkuseviide"/>
        </w:rPr>
        <w:footnoteReference w:id="97"/>
      </w:r>
      <w:r w:rsidR="00CC5B6C">
        <w:t xml:space="preserve"> (edaspidi </w:t>
      </w:r>
      <w:r w:rsidR="00CC5B6C" w:rsidRPr="000262A7">
        <w:rPr>
          <w:i/>
        </w:rPr>
        <w:t>Schengeni piirieeskirjad</w:t>
      </w:r>
      <w:r w:rsidR="00CC5B6C">
        <w:t xml:space="preserve">) artiklis 6 sätestatud tingimustele. </w:t>
      </w:r>
      <w:r w:rsidRPr="003B0801">
        <w:t>Määrust 2024/1356/EL (taustakontrolli kohta)</w:t>
      </w:r>
      <w:r w:rsidR="00CC5B6C">
        <w:t xml:space="preserve"> ei kohaldata kolmanda riigi kodaniku suhtes, kes on sisenenud piiripunkti kaudu ja ei ole esitanud soovi saada Eestis rahvusvahelist kaitset. Samuti tuleb t</w:t>
      </w:r>
      <w:r w:rsidR="00CC5B6C" w:rsidRPr="00F54FD8">
        <w:t>austakontroll</w:t>
      </w:r>
      <w:r w:rsidR="00CC5B6C">
        <w:t xml:space="preserve"> jätta tegemata juhul, kui ebaseaduslikult riigis viibiva </w:t>
      </w:r>
      <w:r w:rsidR="00CC5B6C" w:rsidRPr="00F54FD8">
        <w:t>kolmanda rii</w:t>
      </w:r>
      <w:r w:rsidR="00CC5B6C">
        <w:t>gi</w:t>
      </w:r>
      <w:r w:rsidR="00CC5B6C" w:rsidRPr="00F54FD8">
        <w:t xml:space="preserve"> kodanik</w:t>
      </w:r>
      <w:r w:rsidR="00CC5B6C">
        <w:t>u</w:t>
      </w:r>
      <w:r w:rsidR="00CC5B6C" w:rsidRPr="00F54FD8">
        <w:t xml:space="preserve"> suhtes</w:t>
      </w:r>
      <w:r w:rsidR="00CC5B6C">
        <w:t xml:space="preserve"> on juba eelnevalt teise liikmesriigi poolt taustakontroll tehtud või ta peetakse kinni ja antakse teisele riigile kahepoolse tagasivõtulepingu või kokkuleppe alusel kohe tagasi. Kui ebaseaduslikult välispiiri ületanud kolmanda riigi kodanikku ei õnnestu siiski 72 tunni jooksul tagasi saata riiki, kust ta Eestisse sisenes või ta esitab rahvusvahelise kaitse sooviavalduse, tuleb tema suhtes alustatud taustakontrolli toimingud lõpule viia. </w:t>
      </w:r>
    </w:p>
    <w:p w14:paraId="3ED88B7B" w14:textId="77777777" w:rsidR="009802BE" w:rsidRDefault="009802BE" w:rsidP="009802BE">
      <w:pPr>
        <w:jc w:val="both"/>
      </w:pPr>
    </w:p>
    <w:p w14:paraId="146BCE32" w14:textId="2AD67368" w:rsidR="009802BE" w:rsidRDefault="009802BE" w:rsidP="009802BE">
      <w:pPr>
        <w:jc w:val="both"/>
      </w:pPr>
      <w:r>
        <w:t xml:space="preserve">Taustakontroll ei ole </w:t>
      </w:r>
      <w:r w:rsidR="0DDE5BC3">
        <w:t xml:space="preserve">seega </w:t>
      </w:r>
      <w:r>
        <w:t xml:space="preserve">eraldiseisev menetlus, vaid eeletapp </w:t>
      </w:r>
      <w:r w:rsidR="00CC5B6C">
        <w:t xml:space="preserve">ebaseaduslikult EL välispiiri ületanud </w:t>
      </w:r>
      <w:r>
        <w:t>välismaalasele väljasõidukohustuse kehtestamisel</w:t>
      </w:r>
      <w:r w:rsidR="1935ADD8">
        <w:t xml:space="preserve"> või </w:t>
      </w:r>
      <w:r w:rsidR="18C6C3EF">
        <w:t>rahvusvahelist</w:t>
      </w:r>
      <w:r w:rsidR="1935ADD8">
        <w:t xml:space="preserve"> </w:t>
      </w:r>
      <w:r w:rsidR="0DDE5BC3">
        <w:t>kaitset sooviva välismaalase suhtes</w:t>
      </w:r>
      <w:r w:rsidR="1935ADD8">
        <w:t xml:space="preserve"> rahvusvahelise kaitse menetluse</w:t>
      </w:r>
      <w:r w:rsidR="00CC5B6C">
        <w:t xml:space="preserve">, sh piiril </w:t>
      </w:r>
      <w:r>
        <w:t xml:space="preserve">toimuva </w:t>
      </w:r>
      <w:r w:rsidR="6AC270C6">
        <w:t xml:space="preserve">varjupaigamenetluse ja vajadusel </w:t>
      </w:r>
      <w:proofErr w:type="spellStart"/>
      <w:r>
        <w:t>tagasisaatmismenetluse</w:t>
      </w:r>
      <w:proofErr w:type="spellEnd"/>
      <w:r>
        <w:t xml:space="preserve"> </w:t>
      </w:r>
      <w:r w:rsidR="23E72EA1">
        <w:t>läbiviimisel</w:t>
      </w:r>
      <w:r w:rsidR="6AC270C6">
        <w:t xml:space="preserve">. </w:t>
      </w:r>
    </w:p>
    <w:p w14:paraId="06D205D8" w14:textId="77777777" w:rsidR="009802BE" w:rsidRDefault="009802BE" w:rsidP="009802BE">
      <w:pPr>
        <w:jc w:val="both"/>
      </w:pPr>
    </w:p>
    <w:p w14:paraId="4236F35B" w14:textId="2E1CDD3B" w:rsidR="009802BE" w:rsidRDefault="009802BE" w:rsidP="009802BE">
      <w:pPr>
        <w:jc w:val="both"/>
      </w:pPr>
      <w:r>
        <w:t xml:space="preserve">Tulenevalt </w:t>
      </w:r>
      <w:r w:rsidR="00325D3F" w:rsidRPr="00325D3F">
        <w:t>määruse 2024/1356/EL (</w:t>
      </w:r>
      <w:r>
        <w:t xml:space="preserve">taustakontrolli </w:t>
      </w:r>
      <w:r w:rsidR="00325D3F" w:rsidRPr="00325D3F">
        <w:t xml:space="preserve">kohta) </w:t>
      </w:r>
      <w:r>
        <w:t xml:space="preserve">ja </w:t>
      </w:r>
      <w:r w:rsidR="00325D3F" w:rsidRPr="00325D3F">
        <w:t>määrus</w:t>
      </w:r>
      <w:r w:rsidR="00325D3F">
        <w:t>e</w:t>
      </w:r>
      <w:r w:rsidR="00325D3F" w:rsidRPr="00325D3F">
        <w:t xml:space="preserve"> 2024/1349/EL (</w:t>
      </w:r>
      <w:r w:rsidR="005E4638">
        <w:t xml:space="preserve">tagasisaatmise </w:t>
      </w:r>
      <w:r w:rsidR="005E4638" w:rsidRPr="005E4638">
        <w:t>piirimenetluse</w:t>
      </w:r>
      <w:r w:rsidRPr="005E4638">
        <w:t xml:space="preserve"> </w:t>
      </w:r>
      <w:r w:rsidR="00325D3F" w:rsidRPr="00325D3F">
        <w:t>kohta)</w:t>
      </w:r>
      <w:r w:rsidR="00325D3F">
        <w:rPr>
          <w:i/>
          <w:iCs/>
        </w:rPr>
        <w:t xml:space="preserve"> </w:t>
      </w:r>
      <w:r>
        <w:t xml:space="preserve">rakendamisest täpsustatakse </w:t>
      </w:r>
      <w:r w:rsidRPr="00BD31F5">
        <w:rPr>
          <w:b/>
          <w:color w:val="4472C4" w:themeColor="accent1"/>
        </w:rPr>
        <w:t>eelnõu § 9</w:t>
      </w:r>
      <w:r w:rsidR="005E4638" w:rsidRPr="00BD31F5">
        <w:rPr>
          <w:b/>
          <w:color w:val="4472C4" w:themeColor="accent1"/>
        </w:rPr>
        <w:t>9</w:t>
      </w:r>
      <w:r w:rsidRPr="00BD31F5">
        <w:rPr>
          <w:b/>
          <w:color w:val="4472C4" w:themeColor="accent1"/>
        </w:rPr>
        <w:t xml:space="preserve"> punktidega 1 ja 2</w:t>
      </w:r>
      <w:r>
        <w:t xml:space="preserve"> VSS reguleerimisala. VSS § 1 täiendatakse lõikega 1</w:t>
      </w:r>
      <w:r>
        <w:rPr>
          <w:vertAlign w:val="superscript"/>
        </w:rPr>
        <w:t>2</w:t>
      </w:r>
      <w:r>
        <w:t xml:space="preserve">, sätestades, et VSS reguleerib ka </w:t>
      </w:r>
      <w:r>
        <w:lastRenderedPageBreak/>
        <w:t xml:space="preserve">välismaalasele taustakontrolli tegemist ja piiril toimuvat </w:t>
      </w:r>
      <w:proofErr w:type="spellStart"/>
      <w:r>
        <w:t>tagasisaatmismenetlust</w:t>
      </w:r>
      <w:proofErr w:type="spellEnd"/>
      <w:r>
        <w:t xml:space="preserve"> ulatuses, mis ei ole reguleeritud </w:t>
      </w:r>
      <w:r w:rsidR="00325D3F" w:rsidRPr="00325D3F">
        <w:t>määruse</w:t>
      </w:r>
      <w:r w:rsidR="00325D3F">
        <w:t>ga</w:t>
      </w:r>
      <w:r w:rsidR="00325D3F" w:rsidRPr="00325D3F">
        <w:t xml:space="preserve"> 2024/1356/EL (</w:t>
      </w:r>
      <w:r>
        <w:t xml:space="preserve">taustakontrolli </w:t>
      </w:r>
      <w:r w:rsidR="00325D3F" w:rsidRPr="00325D3F">
        <w:t>kohta)</w:t>
      </w:r>
      <w:r>
        <w:t xml:space="preserve"> </w:t>
      </w:r>
      <w:r w:rsidRPr="005E4638">
        <w:t xml:space="preserve">või </w:t>
      </w:r>
      <w:r w:rsidR="00325D3F" w:rsidRPr="00325D3F">
        <w:t>määrus</w:t>
      </w:r>
      <w:r w:rsidR="00325D3F">
        <w:t>ega</w:t>
      </w:r>
      <w:r w:rsidR="00325D3F" w:rsidRPr="00325D3F">
        <w:t xml:space="preserve"> 2024/1349/EL (</w:t>
      </w:r>
      <w:r w:rsidRPr="005E4638">
        <w:t xml:space="preserve">tagasisaatmise piirimenetluse </w:t>
      </w:r>
      <w:r w:rsidR="00325D3F" w:rsidRPr="00325D3F">
        <w:t>kohta)</w:t>
      </w:r>
      <w:r>
        <w:t>. Kuivõrd väljasõidukohustuse korraldus hõlmab juba teise liikmesriigi abistamist välismaalase väljasaatmisel õhuteed pidi vastavalt n</w:t>
      </w:r>
      <w:r w:rsidRPr="00EA773B">
        <w:t xml:space="preserve">õukogu </w:t>
      </w:r>
      <w:r w:rsidRPr="005E4638">
        <w:t>direktiivile 2003/110/EÜ</w:t>
      </w:r>
      <w:r w:rsidR="005E4638">
        <w:rPr>
          <w:rStyle w:val="Allmrkuseviide"/>
        </w:rPr>
        <w:footnoteReference w:id="98"/>
      </w:r>
      <w:r>
        <w:t>,</w:t>
      </w:r>
      <w:r w:rsidRPr="00EA773B">
        <w:t xml:space="preserve"> </w:t>
      </w:r>
      <w:r>
        <w:t>jäetakse VSS § 1 lõikest 1 viide Eestist läbisõidu korraldusele välja.</w:t>
      </w:r>
    </w:p>
    <w:p w14:paraId="5122B343" w14:textId="77777777" w:rsidR="009802BE" w:rsidRDefault="009802BE" w:rsidP="009802BE">
      <w:pPr>
        <w:jc w:val="both"/>
      </w:pPr>
    </w:p>
    <w:p w14:paraId="04EDB977" w14:textId="245FF33B" w:rsidR="1213A523" w:rsidRDefault="1213A523" w:rsidP="1213A523">
      <w:pPr>
        <w:jc w:val="both"/>
      </w:pPr>
      <w:r w:rsidRPr="00BD31F5">
        <w:rPr>
          <w:b/>
          <w:color w:val="4472C4" w:themeColor="accent1"/>
        </w:rPr>
        <w:t xml:space="preserve">Eelnõu § 99 punktiga 21 </w:t>
      </w:r>
      <w:r>
        <w:t xml:space="preserve">sätestatakse </w:t>
      </w:r>
      <w:proofErr w:type="spellStart"/>
      <w:r>
        <w:t>PPA-le</w:t>
      </w:r>
      <w:proofErr w:type="spellEnd"/>
      <w:r>
        <w:t xml:space="preserve"> taustakontrolli läbiviimise kohustus ning korrastatakse riikliku järelevalve meetmete kohaldamisega seonduvaid norme.</w:t>
      </w:r>
      <w:r w:rsidRPr="1213A523">
        <w:rPr>
          <w:b/>
          <w:bCs/>
        </w:rPr>
        <w:t xml:space="preserve"> </w:t>
      </w:r>
    </w:p>
    <w:p w14:paraId="1F1185EF" w14:textId="780460E9" w:rsidR="1213A523" w:rsidRDefault="1213A523" w:rsidP="1213A523">
      <w:pPr>
        <w:jc w:val="both"/>
        <w:rPr>
          <w:b/>
          <w:bCs/>
        </w:rPr>
      </w:pPr>
    </w:p>
    <w:p w14:paraId="3B43FCF0" w14:textId="6CAAE0EB" w:rsidR="009802BE" w:rsidRDefault="009802BE" w:rsidP="009802BE">
      <w:pPr>
        <w:jc w:val="both"/>
      </w:pPr>
      <w:r>
        <w:t>Taustakontroll on menetlustoimingute kogum, sisaldades muu hulgas isiku tuvastamist või isikusamasuse kontrolli, julgeolekukontrolli raames tehtavaid päringuid andmekogudesse, turvakontrolli, esialgset haavatavuse hindamist</w:t>
      </w:r>
      <w:r w:rsidR="00CC5B6C">
        <w:t xml:space="preserve"> ja tervisekontrolli</w:t>
      </w:r>
      <w:r>
        <w:t xml:space="preserve">, samuti kohustust registreerida asjaomase isiku biomeetrilised andmed. Juba praegu on </w:t>
      </w:r>
      <w:proofErr w:type="spellStart"/>
      <w:r>
        <w:t>PPA</w:t>
      </w:r>
      <w:r w:rsidR="006E2EEF">
        <w:t>-l</w:t>
      </w:r>
      <w:proofErr w:type="spellEnd"/>
      <w:r>
        <w:t xml:space="preserve"> õigus riikliku järelevalve raames kontrollida välismaalasi, kes viibivad Eestis seadusliku aluseta või kelle puhul on kahtlust arvata, et nad on Eestisse sisenenud või viibivad siin ebaseaduslikult. Selleks saab </w:t>
      </w:r>
      <w:r w:rsidR="006E2EEF">
        <w:t>PPA</w:t>
      </w:r>
      <w:r>
        <w:t xml:space="preserve"> kohaldada VSS §-s 6</w:t>
      </w:r>
      <w:r>
        <w:rPr>
          <w:vertAlign w:val="superscript"/>
        </w:rPr>
        <w:t>3</w:t>
      </w:r>
      <w:r>
        <w:t xml:space="preserve"> sätestatud riikliku järelevalve erimeetmeid </w:t>
      </w:r>
      <w:proofErr w:type="spellStart"/>
      <w:r>
        <w:t>KorS-s</w:t>
      </w:r>
      <w:proofErr w:type="spellEnd"/>
      <w:r>
        <w:t xml:space="preserve"> sätestatud alustel ja korras. Teatud riiklike järelevalvemeetmete rakendamiseks (nt isiku tuvastamine ja isikusamasuse kontroll, isiku kinnipidamine, turvakontroll, isiku ja asjade läbivaatus, asja hoiule võtmine) on VSS-s sätestatud erinormid ja -kord. VSS-s sätestatud riikliku järelevalve </w:t>
      </w:r>
      <w:r w:rsidR="00CC5B6C">
        <w:t>meetmed on piisavad</w:t>
      </w:r>
      <w:r>
        <w:t xml:space="preserve">, et välismaalase suhtes </w:t>
      </w:r>
      <w:r w:rsidR="00CC5B6C">
        <w:t xml:space="preserve">vajalik </w:t>
      </w:r>
      <w:r>
        <w:t xml:space="preserve">taustakontroll läbi viia. </w:t>
      </w:r>
    </w:p>
    <w:p w14:paraId="4C5DB829" w14:textId="77777777" w:rsidR="00CC5B6C" w:rsidRDefault="00CC5B6C" w:rsidP="00CC5B6C">
      <w:pPr>
        <w:jc w:val="both"/>
      </w:pPr>
    </w:p>
    <w:p w14:paraId="426ECD4B" w14:textId="5B54DA1C" w:rsidR="00CC5B6C" w:rsidRDefault="003B0801" w:rsidP="00CC5B6C">
      <w:pPr>
        <w:jc w:val="both"/>
      </w:pPr>
      <w:r>
        <w:t>M</w:t>
      </w:r>
      <w:r w:rsidRPr="003B0801">
        <w:t>äärus 2024/1356/EL (taustakontrolli kohta)</w:t>
      </w:r>
      <w:r w:rsidR="00CC5B6C">
        <w:t xml:space="preserve"> muudab aga tänast PPA tööprotsesside järjestust. Nimelt tuleb taustakontrolli toimingud teha kohe, kui on tuvastatud, et asjaomane välismaalane ei vasta Schengeni piirieeskirjas sätestatud välispiiri ületamise nõuetele. Juhul kui ebaseaduslikult riigis viibiva välismaalase suhtes ei jõuta nõutavaid menetlustoiminguid </w:t>
      </w:r>
      <w:r>
        <w:t>m</w:t>
      </w:r>
      <w:r w:rsidRPr="003B0801">
        <w:t>äärus</w:t>
      </w:r>
      <w:r>
        <w:t>es</w:t>
      </w:r>
      <w:r w:rsidRPr="003B0801">
        <w:t xml:space="preserve"> 2024/1356/EL (taustakontrolli kohta)</w:t>
      </w:r>
      <w:r w:rsidR="00CC5B6C">
        <w:t xml:space="preserve"> sätestatud tähtaegade jooksul läbi viia ja ta pole rahvusvahelist kaitset taotlenud, tuleb need lõpetada sisenemiskeelu otsuse või lahkumisettekirjutuse tegemise ja/või täitmisele pööramise käigus. See tähendab, et </w:t>
      </w:r>
      <w:proofErr w:type="spellStart"/>
      <w:r w:rsidR="00CC5B6C">
        <w:t>PPA-l</w:t>
      </w:r>
      <w:proofErr w:type="spellEnd"/>
      <w:r w:rsidR="00CC5B6C">
        <w:t xml:space="preserve"> ja </w:t>
      </w:r>
      <w:proofErr w:type="spellStart"/>
      <w:r w:rsidR="00CC5B6C">
        <w:t>KAPO-l</w:t>
      </w:r>
      <w:proofErr w:type="spellEnd"/>
      <w:r w:rsidR="00CC5B6C">
        <w:t xml:space="preserve"> peab olema võimalik rakendada riikliku järelevalve meetmeid kogu menetluse vältel, sõltumata sellest, millises menetluse etapis neid toiminguid tehakse. </w:t>
      </w:r>
    </w:p>
    <w:p w14:paraId="2FC68C44" w14:textId="77777777" w:rsidR="00CC5B6C" w:rsidRDefault="00CC5B6C" w:rsidP="00CC5B6C">
      <w:pPr>
        <w:jc w:val="both"/>
      </w:pPr>
    </w:p>
    <w:p w14:paraId="078D41D8" w14:textId="4A78E3E0" w:rsidR="00CC5B6C" w:rsidRDefault="00CC5B6C" w:rsidP="00CC5B6C">
      <w:pPr>
        <w:jc w:val="both"/>
      </w:pPr>
      <w:r>
        <w:t>Eeltoodust tulenevalt luuakse VSS-s peatüki 1</w:t>
      </w:r>
      <w:r>
        <w:rPr>
          <w:vertAlign w:val="superscript"/>
        </w:rPr>
        <w:t>1</w:t>
      </w:r>
      <w:r w:rsidR="1213A523">
        <w:t>.</w:t>
      </w:r>
      <w:r>
        <w:t xml:space="preserve"> esimeses jaos riikliku järelevalve meetmete rakendamise alused ja kord. Muudatuse eesmärk on luua selgem regulatsioon riikliku järelevalve meetmete rakendamisel. Ühtlasi täidetakse seeläbi </w:t>
      </w:r>
      <w:proofErr w:type="spellStart"/>
      <w:r>
        <w:t>t</w:t>
      </w:r>
      <w:r w:rsidRPr="002A5048">
        <w:t>agasisaatmisdirektiivi</w:t>
      </w:r>
      <w:proofErr w:type="spellEnd"/>
      <w:r>
        <w:t xml:space="preserve"> </w:t>
      </w:r>
      <w:r w:rsidR="51F203AB">
        <w:t>artikli</w:t>
      </w:r>
      <w:r>
        <w:t xml:space="preserve"> 4 punkti a nõue, mille kohaselt ei või riikliku järelevalve meetmete rakendamisel kohelda sisenemiskeelu otsuse saanud kolmanda riigi kodanikke halvemini välismaalastest, kellele on tehtud lahkumisettekirjutus. </w:t>
      </w:r>
    </w:p>
    <w:p w14:paraId="5123A295" w14:textId="77777777" w:rsidR="00CC5B6C" w:rsidRDefault="00CC5B6C" w:rsidP="00CC5B6C">
      <w:pPr>
        <w:jc w:val="both"/>
      </w:pPr>
    </w:p>
    <w:p w14:paraId="5F2100EC" w14:textId="3DB88A82" w:rsidR="00CC5B6C" w:rsidRPr="00156F98" w:rsidRDefault="00CC5B6C" w:rsidP="00CC5B6C">
      <w:pPr>
        <w:jc w:val="both"/>
      </w:pPr>
      <w:r>
        <w:t xml:space="preserve">Riikliku järelevalve meetmed hõlmavad </w:t>
      </w:r>
      <w:proofErr w:type="spellStart"/>
      <w:r>
        <w:t>KorS-s</w:t>
      </w:r>
      <w:proofErr w:type="spellEnd"/>
      <w:r>
        <w:t xml:space="preserve"> sätestatud erimeetmeid, mis viiakse VSS §-st 6</w:t>
      </w:r>
      <w:r>
        <w:rPr>
          <w:vertAlign w:val="superscript"/>
        </w:rPr>
        <w:t>3</w:t>
      </w:r>
      <w:r>
        <w:t xml:space="preserve"> üle VSS §-i 6</w:t>
      </w:r>
      <w:r>
        <w:rPr>
          <w:vertAlign w:val="superscript"/>
        </w:rPr>
        <w:t>12</w:t>
      </w:r>
      <w:r>
        <w:t xml:space="preserve">. VSS normide ümberkorraldamise tõttu tunnistatakse </w:t>
      </w:r>
      <w:r w:rsidRPr="00BD31F5">
        <w:rPr>
          <w:b/>
          <w:color w:val="4472C4" w:themeColor="accent1"/>
        </w:rPr>
        <w:t>eelnõu § 9</w:t>
      </w:r>
      <w:r w:rsidR="002A5048" w:rsidRPr="00BD31F5">
        <w:rPr>
          <w:b/>
          <w:color w:val="4472C4" w:themeColor="accent1"/>
        </w:rPr>
        <w:t>9</w:t>
      </w:r>
      <w:r w:rsidRPr="00BD31F5">
        <w:rPr>
          <w:b/>
          <w:color w:val="4472C4" w:themeColor="accent1"/>
        </w:rPr>
        <w:t xml:space="preserve"> punktiga </w:t>
      </w:r>
      <w:r w:rsidRPr="00875E12">
        <w:rPr>
          <w:b/>
          <w:bCs/>
        </w:rPr>
        <w:t>1</w:t>
      </w:r>
      <w:r>
        <w:rPr>
          <w:b/>
          <w:bCs/>
        </w:rPr>
        <w:t>1</w:t>
      </w:r>
      <w:r>
        <w:t xml:space="preserve"> VSS </w:t>
      </w:r>
      <w:r w:rsidR="00C0620F">
        <w:t>§</w:t>
      </w:r>
      <w:r>
        <w:t xml:space="preserve"> 6</w:t>
      </w:r>
      <w:r>
        <w:rPr>
          <w:vertAlign w:val="superscript"/>
        </w:rPr>
        <w:t>3</w:t>
      </w:r>
      <w:r>
        <w:t xml:space="preserve"> kehtetuks. Kuivõrd küsitlemine (</w:t>
      </w:r>
      <w:proofErr w:type="spellStart"/>
      <w:r>
        <w:t>KorS</w:t>
      </w:r>
      <w:proofErr w:type="spellEnd"/>
      <w:r>
        <w:t xml:space="preserve"> § 30) on väga oluline riikliku järelevalve meede, et teha kindlaks välismaalasega seotud olulised asjaolud, sh saada teavet taustakontrolli kokkuvõtte täitmiseks, sätestatakse selle meetme rakendamise alus ja kord VSS §-s 6</w:t>
      </w:r>
      <w:r>
        <w:rPr>
          <w:vertAlign w:val="superscript"/>
        </w:rPr>
        <w:t>13</w:t>
      </w:r>
      <w:r>
        <w:t>. Isiku tuvastamise või isikusamasuse kontrolliga seotud erimeetmed, mille kohaldamisel on seni lähtutud VMS-s sätestatud korrast, sõnastatakse nüüdsest sarnaselt VRKS regulatsioonile VSS §§-des 6</w:t>
      </w:r>
      <w:r>
        <w:rPr>
          <w:vertAlign w:val="superscript"/>
        </w:rPr>
        <w:t>14</w:t>
      </w:r>
      <w:r>
        <w:t>–6</w:t>
      </w:r>
      <w:r>
        <w:rPr>
          <w:vertAlign w:val="superscript"/>
        </w:rPr>
        <w:t>16</w:t>
      </w:r>
      <w:r w:rsidR="002A5048">
        <w:t xml:space="preserve"> ning jäetakse VSS § 6</w:t>
      </w:r>
      <w:r w:rsidR="002A5048">
        <w:rPr>
          <w:vertAlign w:val="superscript"/>
        </w:rPr>
        <w:t>2</w:t>
      </w:r>
      <w:r>
        <w:t xml:space="preserve"> </w:t>
      </w:r>
      <w:r w:rsidR="002A5048">
        <w:t>lõikest 1 välja (</w:t>
      </w:r>
      <w:r w:rsidR="002A5048" w:rsidRPr="00BD31F5">
        <w:rPr>
          <w:b/>
          <w:color w:val="4472C4" w:themeColor="accent1"/>
        </w:rPr>
        <w:t>eelnõu § 99 punkt 9</w:t>
      </w:r>
      <w:r w:rsidR="002A5048" w:rsidRPr="00C8190D">
        <w:t>)</w:t>
      </w:r>
      <w:r w:rsidR="002A5048">
        <w:t>.</w:t>
      </w:r>
      <w:r>
        <w:t xml:space="preserve"> Riikliku järelevalve jakku tõstetakse muutmata kujul ümber kehtiv VSS § 33</w:t>
      </w:r>
      <w:r>
        <w:rPr>
          <w:vertAlign w:val="superscript"/>
        </w:rPr>
        <w:t>12</w:t>
      </w:r>
      <w:r w:rsidR="00074804">
        <w:t xml:space="preserve"> (uus VSS § 6</w:t>
      </w:r>
      <w:r w:rsidR="00074804">
        <w:rPr>
          <w:vertAlign w:val="superscript"/>
        </w:rPr>
        <w:t>15</w:t>
      </w:r>
      <w:r w:rsidR="00074804">
        <w:t>),</w:t>
      </w:r>
      <w:r>
        <w:t xml:space="preserve"> mis võimaldab isikult võtta DNA proovi, kui see on vajalik tema isiku tuvastamiseks või isikusamasuse kontrollimiseks (vt ka </w:t>
      </w:r>
      <w:r w:rsidRPr="004B70AF">
        <w:rPr>
          <w:b/>
          <w:color w:val="4472C4" w:themeColor="accent1"/>
        </w:rPr>
        <w:t>eelnõu</w:t>
      </w:r>
      <w:r w:rsidRPr="004B70AF">
        <w:rPr>
          <w:color w:val="4472C4" w:themeColor="accent1"/>
        </w:rPr>
        <w:t xml:space="preserve"> </w:t>
      </w:r>
      <w:r w:rsidRPr="004B70AF">
        <w:rPr>
          <w:b/>
          <w:color w:val="4472C4" w:themeColor="accent1"/>
        </w:rPr>
        <w:t>§ 9</w:t>
      </w:r>
      <w:r w:rsidR="00074804" w:rsidRPr="004B70AF">
        <w:rPr>
          <w:b/>
          <w:color w:val="4472C4" w:themeColor="accent1"/>
        </w:rPr>
        <w:t>9</w:t>
      </w:r>
      <w:r w:rsidRPr="004B70AF">
        <w:rPr>
          <w:b/>
          <w:color w:val="4472C4" w:themeColor="accent1"/>
        </w:rPr>
        <w:t xml:space="preserve"> punkti </w:t>
      </w:r>
      <w:r w:rsidR="174D9CD9" w:rsidRPr="004B70AF">
        <w:rPr>
          <w:b/>
          <w:color w:val="4472C4" w:themeColor="accent1"/>
        </w:rPr>
        <w:t>5</w:t>
      </w:r>
      <w:r w:rsidR="00074804" w:rsidRPr="004B70AF">
        <w:rPr>
          <w:b/>
          <w:color w:val="4472C4" w:themeColor="accent1"/>
        </w:rPr>
        <w:t>3</w:t>
      </w:r>
      <w:r>
        <w:rPr>
          <w:b/>
          <w:bCs/>
        </w:rPr>
        <w:t>)</w:t>
      </w:r>
      <w:r>
        <w:t>, § 14</w:t>
      </w:r>
      <w:r>
        <w:rPr>
          <w:vertAlign w:val="superscript"/>
        </w:rPr>
        <w:t>1</w:t>
      </w:r>
      <w:r w:rsidR="00074804">
        <w:t xml:space="preserve"> (uus VSS § 6</w:t>
      </w:r>
      <w:r w:rsidR="00074804">
        <w:rPr>
          <w:vertAlign w:val="superscript"/>
        </w:rPr>
        <w:t>17</w:t>
      </w:r>
      <w:r w:rsidR="00074804">
        <w:t>),</w:t>
      </w:r>
      <w:r>
        <w:t xml:space="preserve"> mis reguleerib </w:t>
      </w:r>
      <w:r>
        <w:lastRenderedPageBreak/>
        <w:t>välismaalase dokumendi hoiule võtmist ning §§-d 19</w:t>
      </w:r>
      <w:r>
        <w:rPr>
          <w:vertAlign w:val="superscript"/>
        </w:rPr>
        <w:t>1</w:t>
      </w:r>
      <w:r>
        <w:t xml:space="preserve"> ja 19</w:t>
      </w:r>
      <w:r>
        <w:rPr>
          <w:vertAlign w:val="superscript"/>
        </w:rPr>
        <w:t>2</w:t>
      </w:r>
      <w:r w:rsidR="00074804">
        <w:t xml:space="preserve"> (uus VSS § 6</w:t>
      </w:r>
      <w:r w:rsidR="00074804">
        <w:rPr>
          <w:vertAlign w:val="superscript"/>
        </w:rPr>
        <w:t xml:space="preserve">20 </w:t>
      </w:r>
      <w:r w:rsidR="00074804">
        <w:t>ja § 6</w:t>
      </w:r>
      <w:r w:rsidR="00074804">
        <w:rPr>
          <w:vertAlign w:val="superscript"/>
        </w:rPr>
        <w:t>21</w:t>
      </w:r>
      <w:r w:rsidR="00074804">
        <w:t>),</w:t>
      </w:r>
      <w:r>
        <w:t xml:space="preserve"> mis reguleerivad turvakontrolli, asjade ja isiku läbivaatust ning vahetut sundi (vt ka </w:t>
      </w:r>
      <w:r w:rsidRPr="004B70AF">
        <w:rPr>
          <w:b/>
          <w:color w:val="4472C4" w:themeColor="accent1"/>
        </w:rPr>
        <w:t>eelnõu</w:t>
      </w:r>
      <w:r w:rsidRPr="004B70AF">
        <w:rPr>
          <w:color w:val="4472C4" w:themeColor="accent1"/>
        </w:rPr>
        <w:t xml:space="preserve"> </w:t>
      </w:r>
      <w:r w:rsidRPr="004B70AF">
        <w:rPr>
          <w:b/>
          <w:color w:val="4472C4" w:themeColor="accent1"/>
        </w:rPr>
        <w:t>§ 9</w:t>
      </w:r>
      <w:r w:rsidR="00074804" w:rsidRPr="004B70AF">
        <w:rPr>
          <w:b/>
          <w:color w:val="4472C4" w:themeColor="accent1"/>
        </w:rPr>
        <w:t>9</w:t>
      </w:r>
      <w:r w:rsidRPr="004B70AF">
        <w:rPr>
          <w:b/>
          <w:color w:val="4472C4" w:themeColor="accent1"/>
        </w:rPr>
        <w:t xml:space="preserve"> punkti </w:t>
      </w:r>
      <w:r w:rsidR="1213A523" w:rsidRPr="004B70AF">
        <w:rPr>
          <w:b/>
          <w:color w:val="4472C4" w:themeColor="accent1"/>
        </w:rPr>
        <w:t>38</w:t>
      </w:r>
      <w:r>
        <w:rPr>
          <w:b/>
          <w:bCs/>
        </w:rPr>
        <w:t xml:space="preserve">). </w:t>
      </w:r>
      <w:r w:rsidRPr="00E406CD">
        <w:t xml:space="preserve">Tegemist </w:t>
      </w:r>
      <w:r>
        <w:t xml:space="preserve">ei ole sisuliste muudatustega, vaid VSS-s sätestatud riikliku järelevalve meetmete koondamisega ühtseks loogiliseks tervikuks, et seeläbi suurendada õigusselgust ja -kindlust. </w:t>
      </w:r>
    </w:p>
    <w:p w14:paraId="102D52ED" w14:textId="77777777" w:rsidR="00CC5B6C" w:rsidRDefault="00CC5B6C" w:rsidP="00CC5B6C">
      <w:pPr>
        <w:jc w:val="both"/>
        <w:rPr>
          <w:highlight w:val="lightGray"/>
        </w:rPr>
      </w:pPr>
    </w:p>
    <w:p w14:paraId="363150F1" w14:textId="611413A0" w:rsidR="1213A523" w:rsidRDefault="1213A523" w:rsidP="1213A523">
      <w:pPr>
        <w:jc w:val="both"/>
      </w:pPr>
      <w:r>
        <w:t>VSS § 6</w:t>
      </w:r>
      <w:r w:rsidRPr="1213A523">
        <w:rPr>
          <w:vertAlign w:val="superscript"/>
        </w:rPr>
        <w:t>22</w:t>
      </w:r>
      <w:r>
        <w:t xml:space="preserve"> kohaselt tuleb </w:t>
      </w:r>
      <w:proofErr w:type="spellStart"/>
      <w:r>
        <w:t>PPA-l</w:t>
      </w:r>
      <w:proofErr w:type="spellEnd"/>
      <w:r>
        <w:t xml:space="preserve"> ebaseaduslikult riigis viibiva välismaalase suhtes teostada taustakontroll vastavalt </w:t>
      </w:r>
      <w:r w:rsidR="003B0801">
        <w:t>m</w:t>
      </w:r>
      <w:r w:rsidR="003B0801" w:rsidRPr="003B0801">
        <w:t>äärus</w:t>
      </w:r>
      <w:r w:rsidR="003B0801">
        <w:t>es</w:t>
      </w:r>
      <w:r w:rsidR="003B0801" w:rsidRPr="003B0801">
        <w:t xml:space="preserve"> 2024/1356/EL (</w:t>
      </w:r>
      <w:r>
        <w:t xml:space="preserve">taustakontrolli </w:t>
      </w:r>
      <w:r w:rsidR="003B0801" w:rsidRPr="003B0801">
        <w:t>kohta)</w:t>
      </w:r>
      <w:r>
        <w:t xml:space="preserve"> sätestatud nõuetele, sh kohaldada välismaalase suhtes taustakontrolli läbiviimisel kinnipidamist või järelevalvemeetmeid. Rahvusvahelise kaitse sooviavalduse esitanud välismaalase suhtes kohaldatakse taustakontrolli läbiviimisel </w:t>
      </w:r>
      <w:proofErr w:type="spellStart"/>
      <w:r w:rsidR="00013B94">
        <w:t>VRKSis</w:t>
      </w:r>
      <w:proofErr w:type="spellEnd"/>
      <w:r>
        <w:t xml:space="preserve"> taotleja kinnipidamise, järelevalvemeetmete kohaldamise ning vastuvõtutingimustega seotud abi andmise kohta sätestatut. </w:t>
      </w:r>
    </w:p>
    <w:p w14:paraId="09D9B00A" w14:textId="32CCC769" w:rsidR="1213A523" w:rsidRDefault="1213A523" w:rsidP="1213A523">
      <w:pPr>
        <w:jc w:val="both"/>
      </w:pPr>
    </w:p>
    <w:p w14:paraId="35D304DF" w14:textId="61405BE8" w:rsidR="00CC5B6C" w:rsidRDefault="003B0801" w:rsidP="00CC5B6C">
      <w:pPr>
        <w:jc w:val="both"/>
      </w:pPr>
      <w:r>
        <w:t>M</w:t>
      </w:r>
      <w:r w:rsidRPr="003B0801">
        <w:t>äärus</w:t>
      </w:r>
      <w:r>
        <w:t>t</w:t>
      </w:r>
      <w:r w:rsidRPr="003B0801">
        <w:t xml:space="preserve"> 2024/1356/EL (taustakontrolli kohta)</w:t>
      </w:r>
      <w:r w:rsidR="00CC5B6C">
        <w:t xml:space="preserve"> tuleb kohaldada </w:t>
      </w:r>
      <w:r w:rsidR="60D7A70D">
        <w:t xml:space="preserve">välismaalase suhtes </w:t>
      </w:r>
      <w:r w:rsidR="00CC5B6C">
        <w:t xml:space="preserve">alles pärast seda, kui on välja selgitatud, et </w:t>
      </w:r>
      <w:r w:rsidR="60D7A70D">
        <w:t>ta</w:t>
      </w:r>
      <w:r w:rsidR="00CC5B6C">
        <w:t xml:space="preserve"> ei vasta välispiiril riiki sisenemise nõuetele või ta on ebaseaduslikul viisil EL-i sisenenud ja tema suhtes pole taustakontrolli eelnevalt tehtud. </w:t>
      </w:r>
      <w:r w:rsidR="60D7A70D">
        <w:t>Sega</w:t>
      </w:r>
      <w:r w:rsidR="00CC5B6C">
        <w:t xml:space="preserve"> ei </w:t>
      </w:r>
      <w:r w:rsidR="60D7A70D">
        <w:t>piira taustakontrolli määrus</w:t>
      </w:r>
      <w:r w:rsidR="00CC5B6C">
        <w:t xml:space="preserve"> selliste riigisiseste õigusnormide kohaldamist, mis võimaldavad välismaalase riiki sisenemise või riigis viibimise asjaolud, sh tema riigis viibimise ebaseaduslikkus kindlaks teha (vt </w:t>
      </w:r>
      <w:r>
        <w:t>m</w:t>
      </w:r>
      <w:r w:rsidRPr="003B0801">
        <w:t>äärus</w:t>
      </w:r>
      <w:r>
        <w:t>e</w:t>
      </w:r>
      <w:r w:rsidRPr="003B0801">
        <w:t xml:space="preserve"> 2024/1356/EL (taustakontrolli kohta) </w:t>
      </w:r>
      <w:r w:rsidR="00CC5B6C">
        <w:t>p</w:t>
      </w:r>
      <w:r>
        <w:t>õhjenduspunkti</w:t>
      </w:r>
      <w:r w:rsidR="00CC5B6C">
        <w:t xml:space="preserve"> 20). Nii võivad teatud taustakontrolli toimingud olla välismaalase suhtes tehtud juba eelnevas menetluses (nt piirikontrollis). Selleks et leevendada välismaalase põhiõiguste riivet ning tagada menetlusökonoomia, nähakse VSS §-s 6</w:t>
      </w:r>
      <w:r w:rsidR="00CC5B6C">
        <w:rPr>
          <w:vertAlign w:val="superscript"/>
        </w:rPr>
        <w:t>24</w:t>
      </w:r>
      <w:r w:rsidR="00CC5B6C">
        <w:t xml:space="preserve"> ette, et eelnevas menetluses tehtud taustakontrolli toiminguid </w:t>
      </w:r>
      <w:r w:rsidR="1213A523">
        <w:t>ei pea</w:t>
      </w:r>
      <w:r w:rsidR="00CC5B6C">
        <w:t xml:space="preserve"> väljasõidukohustuse menetluses uuesti </w:t>
      </w:r>
      <w:r w:rsidR="1213A523">
        <w:t>tegema</w:t>
      </w:r>
      <w:r w:rsidR="00CC5B6C">
        <w:t xml:space="preserve">. </w:t>
      </w:r>
    </w:p>
    <w:p w14:paraId="7B6EB061" w14:textId="77777777" w:rsidR="00CC5B6C" w:rsidRDefault="00CC5B6C" w:rsidP="00CC5B6C">
      <w:pPr>
        <w:jc w:val="both"/>
      </w:pPr>
    </w:p>
    <w:p w14:paraId="6071837B" w14:textId="40CA49E9" w:rsidR="00CC5B6C" w:rsidRPr="00223BDA" w:rsidRDefault="00D5479E" w:rsidP="00CC5B6C">
      <w:pPr>
        <w:jc w:val="both"/>
      </w:pPr>
      <w:r>
        <w:t>EL-i</w:t>
      </w:r>
      <w:r w:rsidR="00CC5B6C" w:rsidRPr="00AC24DF">
        <w:t xml:space="preserve"> liikmesriikidel on jätkuvalt võimalik riigisiseses õiguses reguleerida </w:t>
      </w:r>
      <w:r w:rsidR="00CC5B6C">
        <w:t>välismaalase</w:t>
      </w:r>
      <w:r w:rsidR="00CC5B6C" w:rsidRPr="00AC24DF">
        <w:t xml:space="preserve"> kinnipidamist selleks, et teha kindlaks, kas ta viibib riigis seaduslikult või mitte. Kui selline kinnipidamise võimalus riigisiseses õiguses puuduks, võiks ebaseaduslikult riigis viibimises kahtlustatav välismaalane põgeneda enne, kui tema õiguslik seisund on kindlaks tehtud</w:t>
      </w:r>
      <w:r w:rsidR="00CC5B6C">
        <w:rPr>
          <w:rStyle w:val="Allmrkuseviide"/>
        </w:rPr>
        <w:footnoteReference w:id="99"/>
      </w:r>
      <w:r w:rsidR="00CC5B6C">
        <w:t xml:space="preserve">. Sellest tulenevalt jäetakse eelnõuga kehtima VSS § 15 regulatsioon, mille kohaselt on </w:t>
      </w:r>
      <w:proofErr w:type="spellStart"/>
      <w:r w:rsidR="00CC5B6C">
        <w:t>PPA-l</w:t>
      </w:r>
      <w:proofErr w:type="spellEnd"/>
      <w:r w:rsidR="00CC5B6C">
        <w:t xml:space="preserve"> ja </w:t>
      </w:r>
      <w:proofErr w:type="spellStart"/>
      <w:r w:rsidR="00CC5B6C">
        <w:t>KAPO-l</w:t>
      </w:r>
      <w:proofErr w:type="spellEnd"/>
      <w:r w:rsidR="00CC5B6C">
        <w:t xml:space="preserve"> jätkuvalt lubatud välismaalast kinni pidada, et tema väljasõidukohustus kindlaks teha. Eelnõus sätestatakse see VSS §-s 6</w:t>
      </w:r>
      <w:r w:rsidR="00CC5B6C">
        <w:rPr>
          <w:vertAlign w:val="superscript"/>
        </w:rPr>
        <w:t>18</w:t>
      </w:r>
      <w:r w:rsidR="00CC5B6C">
        <w:t>. VSS §-s 19, mis reguleerib kinnipidamise tingimusi, viiakse üle VSS §-i 6</w:t>
      </w:r>
      <w:r w:rsidR="00CC5B6C">
        <w:rPr>
          <w:vertAlign w:val="superscript"/>
        </w:rPr>
        <w:t>19</w:t>
      </w:r>
      <w:r w:rsidR="00CC5B6C">
        <w:t xml:space="preserve"> </w:t>
      </w:r>
      <w:r w:rsidR="00CC5B6C" w:rsidRPr="59CA11F9">
        <w:t xml:space="preserve">(vt ka </w:t>
      </w:r>
      <w:r w:rsidR="00CC5B6C" w:rsidRPr="004B70AF">
        <w:rPr>
          <w:b/>
          <w:color w:val="4472C4" w:themeColor="accent1"/>
        </w:rPr>
        <w:t>eelnõu § 99 punk</w:t>
      </w:r>
      <w:r w:rsidR="00EB7FD8" w:rsidRPr="004B70AF">
        <w:rPr>
          <w:b/>
          <w:color w:val="4472C4" w:themeColor="accent1"/>
        </w:rPr>
        <w:t>t</w:t>
      </w:r>
      <w:r w:rsidR="00CC5B6C" w:rsidRPr="004B70AF">
        <w:rPr>
          <w:b/>
          <w:color w:val="4472C4" w:themeColor="accent1"/>
        </w:rPr>
        <w:t xml:space="preserve"> 38</w:t>
      </w:r>
      <w:r w:rsidR="00CC5B6C" w:rsidRPr="59CA11F9">
        <w:t>)</w:t>
      </w:r>
      <w:r w:rsidR="00CC5B6C">
        <w:t xml:space="preserve">. </w:t>
      </w:r>
    </w:p>
    <w:p w14:paraId="7DCDE477" w14:textId="77777777" w:rsidR="00CC5B6C" w:rsidRDefault="00CC5B6C" w:rsidP="00CC5B6C">
      <w:pPr>
        <w:jc w:val="both"/>
      </w:pPr>
      <w:r>
        <w:t xml:space="preserve"> </w:t>
      </w:r>
    </w:p>
    <w:p w14:paraId="66FD91A8" w14:textId="0D9B0F59" w:rsidR="009802BE" w:rsidRDefault="00CC5B6C" w:rsidP="009802BE">
      <w:pPr>
        <w:jc w:val="both"/>
      </w:pPr>
      <w:r>
        <w:t>Kui välismaalase suhtes on tema ebaseaduslik riigis viibimine kindlaks tehtud,</w:t>
      </w:r>
      <w:r w:rsidRPr="002C0678">
        <w:t xml:space="preserve"> </w:t>
      </w:r>
      <w:r>
        <w:t>tuleb tema suhtes</w:t>
      </w:r>
      <w:r w:rsidR="009802BE">
        <w:t xml:space="preserve"> kohaldada </w:t>
      </w:r>
      <w:proofErr w:type="spellStart"/>
      <w:r w:rsidR="009802BE" w:rsidRPr="59CA11F9">
        <w:t>tagasisaatmisdirektiivis</w:t>
      </w:r>
      <w:proofErr w:type="spellEnd"/>
      <w:r w:rsidR="009802BE">
        <w:t xml:space="preserve"> sätestatud </w:t>
      </w:r>
      <w:r>
        <w:t>norme.</w:t>
      </w:r>
      <w:r w:rsidR="009802BE">
        <w:t xml:space="preserve"> Vastavalt </w:t>
      </w:r>
      <w:proofErr w:type="spellStart"/>
      <w:r w:rsidR="009802BE">
        <w:t>tagasisaatmisdirektiivi</w:t>
      </w:r>
      <w:proofErr w:type="spellEnd"/>
      <w:r w:rsidR="009802BE">
        <w:t xml:space="preserve"> artikli 4 lõike 4 punktile a on ebaseaduslikult riiki sisenenud või siin viibival välismaalasel õigus esmaabile ja haiguste põhiravile. Euroopa Kohus on kohtuasjas </w:t>
      </w:r>
      <w:r w:rsidR="009802BE" w:rsidRPr="002E4A26">
        <w:t>C-562/13</w:t>
      </w:r>
      <w:r w:rsidR="009802BE">
        <w:t xml:space="preserve"> asunud seisukohale, et </w:t>
      </w:r>
      <w:proofErr w:type="spellStart"/>
      <w:r w:rsidR="009802BE" w:rsidRPr="59CA11F9">
        <w:t>tagasisaatmisdirektiivi</w:t>
      </w:r>
      <w:proofErr w:type="spellEnd"/>
      <w:r w:rsidR="009802BE">
        <w:t xml:space="preserve"> artikli 4 lõike 4 punktis a ette nähtud </w:t>
      </w:r>
      <w:r w:rsidR="009802BE" w:rsidRPr="002E4A26">
        <w:t xml:space="preserve">esmaabi ja haiguste põhiravi </w:t>
      </w:r>
      <w:r w:rsidR="009802BE">
        <w:t>hõlmab asjaomase</w:t>
      </w:r>
      <w:r w:rsidR="009802BE" w:rsidRPr="002E4A26">
        <w:t xml:space="preserve"> kolmanda riigi kodaniku põhivajadus</w:t>
      </w:r>
      <w:r w:rsidR="009802BE">
        <w:t>i</w:t>
      </w:r>
      <w:r w:rsidR="009802BE">
        <w:rPr>
          <w:rStyle w:val="Allmrkuseviide"/>
        </w:rPr>
        <w:footnoteReference w:id="100"/>
      </w:r>
      <w:r w:rsidR="009802BE" w:rsidRPr="002E4A26">
        <w:t>.</w:t>
      </w:r>
      <w:r w:rsidR="009802BE">
        <w:t xml:space="preserve"> </w:t>
      </w:r>
      <w:r>
        <w:t>See kohustus on nüüdsest selgelt sätestatud</w:t>
      </w:r>
      <w:r w:rsidR="009802BE">
        <w:t xml:space="preserve"> </w:t>
      </w:r>
      <w:r w:rsidR="003B0801">
        <w:t>m</w:t>
      </w:r>
      <w:r w:rsidR="003B0801" w:rsidRPr="003B0801">
        <w:t>äärus</w:t>
      </w:r>
      <w:r w:rsidR="003B0801">
        <w:t>e</w:t>
      </w:r>
      <w:r w:rsidR="003B0801" w:rsidRPr="003B0801">
        <w:t xml:space="preserve"> 2024/1356/EL (</w:t>
      </w:r>
      <w:r w:rsidR="009802BE" w:rsidRPr="59CA11F9">
        <w:t xml:space="preserve">taustakontrolli </w:t>
      </w:r>
      <w:r w:rsidR="003B0801" w:rsidRPr="003B0801">
        <w:t>kohta)</w:t>
      </w:r>
      <w:r w:rsidR="009802BE">
        <w:t xml:space="preserve"> artikli 8 </w:t>
      </w:r>
      <w:r>
        <w:t>punktis</w:t>
      </w:r>
      <w:r w:rsidR="009802BE">
        <w:t xml:space="preserve"> 8</w:t>
      </w:r>
      <w:r>
        <w:t>, mille</w:t>
      </w:r>
      <w:r w:rsidR="009802BE">
        <w:t xml:space="preserve"> kohaselt on ebaseaduslikult välispiiri ületanud välismaalasel õigus elatustasemele, mis tagab tema toimetuleku, kaitseb tema füüsilist ja vaimset tervist ning austab tema põhiõiguste hartast tulenevaid õigusi. </w:t>
      </w:r>
    </w:p>
    <w:p w14:paraId="28C9D43E" w14:textId="77777777" w:rsidR="009802BE" w:rsidRDefault="009802BE" w:rsidP="009802BE">
      <w:pPr>
        <w:jc w:val="both"/>
      </w:pPr>
    </w:p>
    <w:p w14:paraId="61E00BD0" w14:textId="14625769" w:rsidR="009802BE" w:rsidRDefault="17F35DE7" w:rsidP="009802BE">
      <w:pPr>
        <w:jc w:val="both"/>
      </w:pPr>
      <w:r>
        <w:t>Eeltoodust tulenevalt säilitatakse</w:t>
      </w:r>
      <w:r w:rsidRPr="002E4A26">
        <w:t xml:space="preserve"> </w:t>
      </w:r>
      <w:r w:rsidRPr="09135AC4">
        <w:rPr>
          <w:b/>
          <w:bCs/>
          <w:color w:val="4472C4" w:themeColor="accent1"/>
        </w:rPr>
        <w:t xml:space="preserve">eelnõu § </w:t>
      </w:r>
      <w:r w:rsidR="2582847D" w:rsidRPr="09135AC4">
        <w:rPr>
          <w:b/>
          <w:bCs/>
          <w:color w:val="4472C4" w:themeColor="accent1"/>
        </w:rPr>
        <w:t>99</w:t>
      </w:r>
      <w:r w:rsidRPr="09135AC4">
        <w:rPr>
          <w:b/>
          <w:bCs/>
          <w:color w:val="4472C4" w:themeColor="accent1"/>
        </w:rPr>
        <w:t xml:space="preserve"> punktis </w:t>
      </w:r>
      <w:r w:rsidR="0B043180" w:rsidRPr="09135AC4">
        <w:rPr>
          <w:b/>
          <w:bCs/>
          <w:color w:val="4472C4" w:themeColor="accent1"/>
        </w:rPr>
        <w:t>3</w:t>
      </w:r>
      <w:r w:rsidR="2BE3885E" w:rsidRPr="09135AC4">
        <w:rPr>
          <w:b/>
          <w:bCs/>
          <w:color w:val="4472C4" w:themeColor="accent1"/>
        </w:rPr>
        <w:t>0</w:t>
      </w:r>
      <w:r w:rsidRPr="004B70AF">
        <w:rPr>
          <w:color w:val="4472C4" w:themeColor="accent1"/>
        </w:rPr>
        <w:t xml:space="preserve"> </w:t>
      </w:r>
      <w:r>
        <w:t>kehtiv regulatsioon, mille kohaselt on ebaseaduslikult riigis viibival välismaalasel õigus vältimatule s</w:t>
      </w:r>
      <w:commentRangeStart w:id="144"/>
      <w:r>
        <w:t xml:space="preserve">otsiaalabile </w:t>
      </w:r>
      <w:r w:rsidR="29179335" w:rsidRPr="00AD1BC8">
        <w:rPr>
          <w:rFonts w:eastAsia="Calibri"/>
          <w:kern w:val="0"/>
          <w14:ligatures w14:val="none"/>
        </w:rPr>
        <w:t>SHS</w:t>
      </w:r>
      <w:r w:rsidR="29179335" w:rsidRPr="00AD1BC8">
        <w:t>-</w:t>
      </w:r>
      <w:proofErr w:type="spellStart"/>
      <w:r w:rsidR="29179335">
        <w:t>is</w:t>
      </w:r>
      <w:proofErr w:type="spellEnd"/>
      <w:r>
        <w:t xml:space="preserve"> sätestatud korras. </w:t>
      </w:r>
      <w:commentRangeEnd w:id="144"/>
      <w:r w:rsidR="009802BE">
        <w:commentReference w:id="144"/>
      </w:r>
      <w:r>
        <w:t xml:space="preserve">Erandkorras võib PPA või KAPO korraldada ka ise ebaseaduslikult riigis viibiva </w:t>
      </w:r>
      <w:r>
        <w:lastRenderedPageBreak/>
        <w:t>välismaalase lühiajalise majutamise, kui see on vajalik humaansetel kaalutlustel või haavatava isiku kaitseks (VSS § 13</w:t>
      </w:r>
      <w:r>
        <w:rPr>
          <w:vertAlign w:val="superscript"/>
        </w:rPr>
        <w:t>2</w:t>
      </w:r>
      <w:r>
        <w:t>). Välismaalane, kes oli eelnevalt taotlenud rahvusvahelist kaitset, võib väljasõidukohustuse täitmiseni jääda rahvusvahelise kaitse menetluse</w:t>
      </w:r>
      <w:r w:rsidR="1055A346">
        <w:t>, sh piiril toimuva varjupaigamenetluse</w:t>
      </w:r>
      <w:r>
        <w:t xml:space="preserve"> ajal määratud </w:t>
      </w:r>
      <w:r w:rsidR="2582847D">
        <w:t>majutuskohta</w:t>
      </w:r>
      <w:r w:rsidR="1055A346">
        <w:t xml:space="preserve"> vastavalt</w:t>
      </w:r>
      <w:r>
        <w:t xml:space="preserve"> rahvusvahelise kaitse andmise seaduses sätestatud </w:t>
      </w:r>
      <w:r w:rsidR="1055A346">
        <w:t>tingimustele</w:t>
      </w:r>
      <w:r>
        <w:t xml:space="preserve">. </w:t>
      </w:r>
      <w:r w:rsidR="3AA7A0DF">
        <w:t>Rahvusvahelise kaitse taotleja ümberkolimine</w:t>
      </w:r>
      <w:r w:rsidR="56E62873">
        <w:t>, sh lastele uue lasteaia- või koolikoha leidmine</w:t>
      </w:r>
      <w:r w:rsidR="3AA7A0DF">
        <w:t xml:space="preserve"> </w:t>
      </w:r>
      <w:r w:rsidR="56E62873">
        <w:t xml:space="preserve">lahkumisettekirjutuses määratud </w:t>
      </w:r>
      <w:r w:rsidR="3AA7A0DF">
        <w:t xml:space="preserve">vabatahtliku lahkumise tähtajaks ainuüksi põhjusel, et </w:t>
      </w:r>
      <w:r w:rsidR="56E62873">
        <w:t>isiku</w:t>
      </w:r>
      <w:r w:rsidR="3AA7A0DF">
        <w:t xml:space="preserve"> taotluse suhtes on tehtud lõplik otsus, ei ole mõistlik</w:t>
      </w:r>
      <w:r w:rsidR="56E62873">
        <w:t>.</w:t>
      </w:r>
      <w:r w:rsidR="3AA7A0DF">
        <w:t xml:space="preserve"> </w:t>
      </w:r>
      <w:r w:rsidR="56E62873">
        <w:t xml:space="preserve">See </w:t>
      </w:r>
      <w:r w:rsidR="3AA7A0DF">
        <w:t>koormaks nii isikut</w:t>
      </w:r>
      <w:r w:rsidR="56E62873">
        <w:t xml:space="preserve"> kui ka riiki ebaproportsionaalselt ning tooks kaasa olukorra, kus isik </w:t>
      </w:r>
      <w:r w:rsidR="2654098D">
        <w:t>on sunnitud tegelema igapäevaelu olme küsimustega selle asemel, et korraldada oma tagasipöördumist</w:t>
      </w:r>
      <w:r w:rsidR="3AA7A0DF">
        <w:t>.</w:t>
      </w:r>
    </w:p>
    <w:p w14:paraId="238E3B9A" w14:textId="77777777" w:rsidR="00CC5B6C" w:rsidRDefault="00CC5B6C" w:rsidP="00CC5B6C">
      <w:pPr>
        <w:jc w:val="both"/>
      </w:pPr>
    </w:p>
    <w:p w14:paraId="22914BB4" w14:textId="3A5E2430" w:rsidR="00CC5B6C" w:rsidRDefault="00CC5B6C" w:rsidP="00CC5B6C">
      <w:pPr>
        <w:jc w:val="both"/>
      </w:pPr>
      <w:r>
        <w:t xml:space="preserve">Taustakontroll peab hõlmama tervisekontrolli, et teha kindlaks, kas asjaomane välismaalane vajab viivitama ravi või ta tuleb rahvatervise huvides isoleerida. Arvestades, et ebaseaduslik välispiiri ületamine on üheks põgenemisohule viitavast asjaolust, on tõenäoline, et ebaseaduslikult EL välispiiri ületanud välismaalase suhtes kohaldatakse kinnipidamist ja ta võidakse </w:t>
      </w:r>
      <w:r w:rsidR="22E6D40E">
        <w:t xml:space="preserve">kohtu loal </w:t>
      </w:r>
      <w:r>
        <w:t>paigutada kinnipidamiskeskusesse. Kehtiva VSS § 26</w:t>
      </w:r>
      <w:r>
        <w:rPr>
          <w:vertAlign w:val="superscript"/>
        </w:rPr>
        <w:t>2</w:t>
      </w:r>
      <w:r>
        <w:t xml:space="preserve"> lõike 3</w:t>
      </w:r>
      <w:r>
        <w:rPr>
          <w:vertAlign w:val="superscript"/>
        </w:rPr>
        <w:t>1</w:t>
      </w:r>
      <w:r>
        <w:t xml:space="preserve"> kohaselt tuleb kinnipidamiskeskusesse paigutatud välismaalase suhtes läbi viia tervisekontroll, mida korraldab Tervisekassa. Selleks et vältida olukorda, kus ebaseaduslikult riiki sisenenud või riigis viibiva välismaalase suhtes tehakse tervisekontroll </w:t>
      </w:r>
      <w:r w:rsidR="003B0801">
        <w:t>m</w:t>
      </w:r>
      <w:r w:rsidR="003B0801" w:rsidRPr="003B0801">
        <w:t>äärus</w:t>
      </w:r>
      <w:r w:rsidR="003B0801">
        <w:t>e</w:t>
      </w:r>
      <w:r w:rsidR="003B0801" w:rsidRPr="003B0801">
        <w:t xml:space="preserve"> 2024/1356/EL (</w:t>
      </w:r>
      <w:r>
        <w:t xml:space="preserve">taustakontrolli </w:t>
      </w:r>
      <w:r w:rsidR="003B0801" w:rsidRPr="003B0801">
        <w:t>kohta)</w:t>
      </w:r>
      <w:r>
        <w:t xml:space="preserve"> rakendamiseks ja hiljem kinnipidamiskeskusesse paigutamisel, nähakse eelnõus ette, et ebaseaduslikult riigis viibivale välismaalasele osutatakse tervishoiuteenuseid, sh tehakse tervisekontroll kinnipidamiskeskuse ravipunkti kaudu. Vajaduse korral saab kinnipidamiskeskuse tervishoiuteenuse osutaja tervisekontrolli läbi viia </w:t>
      </w:r>
      <w:r w:rsidRPr="00372E25">
        <w:t>videosilla vahendusel, kui selleks kasutatava võrgu- ja infosüsteemi turvalisuse tagamiseks on täidetud küberturvalisuse seaduse §-dega 7 ja 8 ning nende alusel kehtestatud nõuded</w:t>
      </w:r>
      <w:r>
        <w:t xml:space="preserve"> (</w:t>
      </w:r>
      <w:r w:rsidRPr="004B70AF">
        <w:rPr>
          <w:b/>
          <w:color w:val="4472C4" w:themeColor="accent1"/>
        </w:rPr>
        <w:t xml:space="preserve">eelnõu § </w:t>
      </w:r>
      <w:r w:rsidR="0ABCBC30" w:rsidRPr="004B70AF">
        <w:rPr>
          <w:b/>
          <w:color w:val="4472C4" w:themeColor="accent1"/>
        </w:rPr>
        <w:t>99</w:t>
      </w:r>
      <w:r w:rsidRPr="004B70AF">
        <w:rPr>
          <w:b/>
          <w:color w:val="4472C4" w:themeColor="accent1"/>
        </w:rPr>
        <w:t xml:space="preserve"> punkt </w:t>
      </w:r>
      <w:r w:rsidR="1213A523" w:rsidRPr="004B70AF">
        <w:rPr>
          <w:b/>
          <w:color w:val="4472C4" w:themeColor="accent1"/>
        </w:rPr>
        <w:t>44</w:t>
      </w:r>
      <w:r>
        <w:t xml:space="preserve">). Nii tagatakse, et ebaseaduslikult riigis viibivatele välismaalastele osutatakse vajalikke tervishoiuteenuseid ressursisäästlikul viisil. Ühtlasi võimaldab selline korraldus paremini ära hoida tervishoiuteenuste väärkasutamist, kuivõrd kinnipidamiskeskuse tervishoiuteenuse osutajal tekib terviklik ülevaade, milliseid tervisekontrolle on välismaalase suhtes Eestis viibimise ajal juba tehtud ja/või millist ravi on talle osutatud. </w:t>
      </w:r>
    </w:p>
    <w:p w14:paraId="3B11FA2E" w14:textId="77777777" w:rsidR="00CC5B6C" w:rsidRDefault="00CC5B6C" w:rsidP="00CC5B6C">
      <w:pPr>
        <w:jc w:val="both"/>
      </w:pPr>
    </w:p>
    <w:p w14:paraId="110D2713" w14:textId="5E25AADC" w:rsidR="00BC1F3B" w:rsidRDefault="701FE4F7" w:rsidP="00BC1F3B">
      <w:pPr>
        <w:ind w:left="360"/>
        <w:jc w:val="both"/>
      </w:pPr>
      <w:r w:rsidRPr="003040FD">
        <w:rPr>
          <w:b/>
        </w:rPr>
        <w:t>99.</w:t>
      </w:r>
      <w:r w:rsidR="00CC5B6C" w:rsidRPr="003040FD">
        <w:rPr>
          <w:b/>
        </w:rPr>
        <w:t>2</w:t>
      </w:r>
      <w:r w:rsidR="00896B09" w:rsidRPr="003040FD">
        <w:rPr>
          <w:b/>
        </w:rPr>
        <w:t>.</w:t>
      </w:r>
      <w:r w:rsidR="00CC5B6C" w:rsidRPr="003040FD">
        <w:rPr>
          <w:b/>
        </w:rPr>
        <w:t xml:space="preserve"> Sisenemiskeelu otsusega seotud muudatused</w:t>
      </w:r>
    </w:p>
    <w:p w14:paraId="0934A54D" w14:textId="5CF07D8B" w:rsidR="00CC5B6C" w:rsidRDefault="00CC5B6C" w:rsidP="00BC1F3B">
      <w:pPr>
        <w:ind w:left="360"/>
        <w:jc w:val="both"/>
      </w:pPr>
      <w:r>
        <w:t xml:space="preserve"> </w:t>
      </w:r>
    </w:p>
    <w:p w14:paraId="3037F85F" w14:textId="0CBA1D41" w:rsidR="009802BE" w:rsidRDefault="009802BE" w:rsidP="009802BE">
      <w:pPr>
        <w:jc w:val="both"/>
      </w:pPr>
      <w:r w:rsidRPr="004B70AF">
        <w:rPr>
          <w:b/>
          <w:color w:val="4472C4" w:themeColor="accent1"/>
        </w:rPr>
        <w:t xml:space="preserve">Eelnõu § </w:t>
      </w:r>
      <w:r w:rsidR="0ABCBC30" w:rsidRPr="004B70AF">
        <w:rPr>
          <w:b/>
          <w:color w:val="4472C4" w:themeColor="accent1"/>
        </w:rPr>
        <w:t>99</w:t>
      </w:r>
      <w:r w:rsidRPr="004B70AF">
        <w:rPr>
          <w:b/>
          <w:color w:val="4472C4" w:themeColor="accent1"/>
        </w:rPr>
        <w:t xml:space="preserve"> punktid 21 ja </w:t>
      </w:r>
      <w:r w:rsidR="1213A523" w:rsidRPr="004B70AF">
        <w:rPr>
          <w:b/>
          <w:color w:val="4472C4" w:themeColor="accent1"/>
        </w:rPr>
        <w:t>46</w:t>
      </w:r>
      <w:r w:rsidRPr="004B70AF">
        <w:rPr>
          <w:color w:val="4472C4" w:themeColor="accent1"/>
        </w:rPr>
        <w:t xml:space="preserve"> </w:t>
      </w:r>
      <w:r w:rsidR="00CC5B6C">
        <w:t>puudutavad</w:t>
      </w:r>
      <w:r>
        <w:t xml:space="preserve"> sisenemiskeelu otsuse tegemist. </w:t>
      </w:r>
    </w:p>
    <w:p w14:paraId="6E402488" w14:textId="77777777" w:rsidR="009802BE" w:rsidRDefault="009802BE" w:rsidP="009802BE">
      <w:pPr>
        <w:jc w:val="both"/>
      </w:pPr>
    </w:p>
    <w:p w14:paraId="2DC6754F" w14:textId="78855D28" w:rsidR="009802BE" w:rsidRDefault="009802BE" w:rsidP="009802BE">
      <w:pPr>
        <w:jc w:val="both"/>
      </w:pPr>
      <w:r>
        <w:t>Käesoleval hetkel on sisenemiskeelu otsuse tegemise regulatsioon sätestatud VSS §-s 28</w:t>
      </w:r>
      <w:r>
        <w:rPr>
          <w:vertAlign w:val="superscript"/>
        </w:rPr>
        <w:t>2</w:t>
      </w:r>
      <w:r>
        <w:t xml:space="preserve">. Selle </w:t>
      </w:r>
      <w:r w:rsidR="003447B7" w:rsidRPr="003B7C53">
        <w:t>§-i</w:t>
      </w:r>
      <w:r>
        <w:t xml:space="preserve"> paigutamine sissesõidukeeldude peatükki on eksitav, sest oma olemuselt on sisenemiskeelu otsus välispiirikontrolli raames tehtav otsus, millega kohustatakse ebaseaduslikult välispiiri kaudu EL-i sisenenud välismaalast tagasi minema kolmandasse riiki, kust ta EL-i sisenes. Kui välismaalane sisenes Eestisse piiripunktide vahelise ala kaudu, tuleb tema suhtes enne sisenemiskeelu otsuse tegemist </w:t>
      </w:r>
      <w:r w:rsidR="00CC5B6C">
        <w:t xml:space="preserve">vastavalt </w:t>
      </w:r>
      <w:r w:rsidR="003B0801">
        <w:t>m</w:t>
      </w:r>
      <w:r w:rsidR="003B0801" w:rsidRPr="003B0801">
        <w:t>äärus</w:t>
      </w:r>
      <w:r w:rsidR="003B0801">
        <w:t>es</w:t>
      </w:r>
      <w:r w:rsidR="003B0801" w:rsidRPr="003B0801">
        <w:t xml:space="preserve"> 2024/1356/EL (</w:t>
      </w:r>
      <w:r w:rsidR="00CC5B6C">
        <w:t xml:space="preserve">taustakontrolli </w:t>
      </w:r>
      <w:r w:rsidR="003B0801" w:rsidRPr="003B0801">
        <w:t>kohta)</w:t>
      </w:r>
      <w:r w:rsidR="00CC5B6C">
        <w:t xml:space="preserve"> sätestatule läbi viia ka taustakontroll</w:t>
      </w:r>
      <w:r w:rsidR="0092748D">
        <w:t>, kui tema tagasisaatmine 72 tunni jooksul ei ole võimalik</w:t>
      </w:r>
      <w:r w:rsidR="60D7A70D">
        <w:t xml:space="preserve"> või lubatud. </w:t>
      </w:r>
    </w:p>
    <w:p w14:paraId="4708CE6D" w14:textId="77777777" w:rsidR="00CC5B6C" w:rsidRDefault="00CC5B6C" w:rsidP="00CC5B6C">
      <w:pPr>
        <w:jc w:val="both"/>
      </w:pPr>
    </w:p>
    <w:p w14:paraId="37E40CEE" w14:textId="4359EBCE" w:rsidR="00CC5B6C" w:rsidRDefault="00CC5B6C" w:rsidP="00CC5B6C">
      <w:pPr>
        <w:jc w:val="both"/>
      </w:pPr>
      <w:r>
        <w:t>Eelnõuga viiakse sisenemiskeelu otsusega seonduvad normid VSS 1</w:t>
      </w:r>
      <w:r>
        <w:rPr>
          <w:vertAlign w:val="superscript"/>
        </w:rPr>
        <w:t>1</w:t>
      </w:r>
      <w:r>
        <w:t xml:space="preserve">. peatüki </w:t>
      </w:r>
      <w:r w:rsidR="0ABCBC30">
        <w:t xml:space="preserve">2. </w:t>
      </w:r>
      <w:r w:rsidR="0ABCBC30" w:rsidRPr="00537B46">
        <w:t xml:space="preserve">jao </w:t>
      </w:r>
      <w:r w:rsidR="003447B7" w:rsidRPr="003B7C53">
        <w:t>§-i</w:t>
      </w:r>
      <w:r>
        <w:t xml:space="preserve"> 6</w:t>
      </w:r>
      <w:r>
        <w:rPr>
          <w:vertAlign w:val="superscript"/>
        </w:rPr>
        <w:t>23</w:t>
      </w:r>
      <w:r>
        <w:t xml:space="preserve"> (</w:t>
      </w:r>
      <w:r w:rsidRPr="004B70AF">
        <w:rPr>
          <w:b/>
          <w:color w:val="4472C4" w:themeColor="accent1"/>
        </w:rPr>
        <w:t xml:space="preserve">eelnõu § </w:t>
      </w:r>
      <w:r w:rsidR="244D3E95" w:rsidRPr="004B70AF">
        <w:rPr>
          <w:b/>
          <w:color w:val="4472C4" w:themeColor="accent1"/>
        </w:rPr>
        <w:t>99</w:t>
      </w:r>
      <w:r w:rsidRPr="004B70AF">
        <w:rPr>
          <w:b/>
          <w:color w:val="4472C4" w:themeColor="accent1"/>
        </w:rPr>
        <w:t xml:space="preserve"> punkt 21</w:t>
      </w:r>
      <w:r>
        <w:t>). VSS § 28</w:t>
      </w:r>
      <w:r>
        <w:rPr>
          <w:vertAlign w:val="superscript"/>
        </w:rPr>
        <w:t>2</w:t>
      </w:r>
      <w:r>
        <w:t xml:space="preserve"> tunnistatakse kehtetuks (</w:t>
      </w:r>
      <w:r w:rsidRPr="004B70AF">
        <w:rPr>
          <w:b/>
          <w:color w:val="4472C4" w:themeColor="accent1"/>
        </w:rPr>
        <w:t xml:space="preserve">eelnõu § </w:t>
      </w:r>
      <w:r w:rsidR="1D5F67CB" w:rsidRPr="004B70AF">
        <w:rPr>
          <w:b/>
          <w:color w:val="4472C4" w:themeColor="accent1"/>
        </w:rPr>
        <w:t>99</w:t>
      </w:r>
      <w:r w:rsidRPr="004B70AF">
        <w:rPr>
          <w:b/>
          <w:color w:val="4472C4" w:themeColor="accent1"/>
        </w:rPr>
        <w:t xml:space="preserve"> punkt </w:t>
      </w:r>
      <w:r w:rsidR="1213A523" w:rsidRPr="004B70AF">
        <w:rPr>
          <w:b/>
          <w:color w:val="4472C4" w:themeColor="accent1"/>
        </w:rPr>
        <w:t>46</w:t>
      </w:r>
      <w:r>
        <w:t xml:space="preserve">). </w:t>
      </w:r>
    </w:p>
    <w:p w14:paraId="318F33F0" w14:textId="77777777" w:rsidR="009802BE" w:rsidRDefault="009802BE" w:rsidP="009802BE">
      <w:pPr>
        <w:jc w:val="both"/>
      </w:pPr>
    </w:p>
    <w:p w14:paraId="5DC848AA" w14:textId="65FB6CD1" w:rsidR="009802BE" w:rsidRDefault="009802BE" w:rsidP="009802BE">
      <w:pPr>
        <w:jc w:val="both"/>
      </w:pPr>
      <w:r>
        <w:t xml:space="preserve">Sisenemiskeelu otsuse vaidlustamisele kohaldatakse lahkumisettekirjutuse vaidlustamise põhimõtteid. Sarnaselt lahkumisettekirjutusele </w:t>
      </w:r>
      <w:r w:rsidR="00CC5B6C">
        <w:t xml:space="preserve">nähakse </w:t>
      </w:r>
      <w:r>
        <w:t>VSS § 6</w:t>
      </w:r>
      <w:r>
        <w:rPr>
          <w:vertAlign w:val="superscript"/>
        </w:rPr>
        <w:t>23</w:t>
      </w:r>
      <w:r>
        <w:t xml:space="preserve"> </w:t>
      </w:r>
      <w:r w:rsidR="00CC5B6C">
        <w:t>lõikes</w:t>
      </w:r>
      <w:r>
        <w:t xml:space="preserve"> 4 </w:t>
      </w:r>
      <w:r w:rsidR="00CC5B6C">
        <w:t xml:space="preserve">ette, et </w:t>
      </w:r>
      <w:r>
        <w:t xml:space="preserve">sisenemiskeelu otsuse peale </w:t>
      </w:r>
      <w:r w:rsidR="00CC5B6C">
        <w:t xml:space="preserve">saab välismaalane </w:t>
      </w:r>
      <w:r w:rsidRPr="00E51686">
        <w:t>esitada</w:t>
      </w:r>
      <w:r>
        <w:t xml:space="preserve"> </w:t>
      </w:r>
      <w:r w:rsidRPr="00E51686">
        <w:t>halduskohtule</w:t>
      </w:r>
      <w:r>
        <w:t xml:space="preserve"> </w:t>
      </w:r>
      <w:r w:rsidRPr="00E51686">
        <w:t>kaebuse</w:t>
      </w:r>
      <w:r>
        <w:t xml:space="preserve"> kümne </w:t>
      </w:r>
      <w:r w:rsidRPr="00E51686">
        <w:t>päeva</w:t>
      </w:r>
      <w:r>
        <w:t xml:space="preserve"> </w:t>
      </w:r>
      <w:r w:rsidRPr="00E51686">
        <w:t>jooksul</w:t>
      </w:r>
      <w:r>
        <w:t xml:space="preserve"> </w:t>
      </w:r>
      <w:r w:rsidRPr="00E51686">
        <w:t>otsuse</w:t>
      </w:r>
      <w:r>
        <w:t xml:space="preserve"> </w:t>
      </w:r>
      <w:r w:rsidRPr="00E51686">
        <w:t>teatavakstegemise</w:t>
      </w:r>
      <w:r>
        <w:t xml:space="preserve"> </w:t>
      </w:r>
      <w:r w:rsidRPr="00E51686">
        <w:t>päevast</w:t>
      </w:r>
      <w:r>
        <w:t xml:space="preserve"> </w:t>
      </w:r>
      <w:r w:rsidRPr="00E51686">
        <w:t>arvates.</w:t>
      </w:r>
      <w:r>
        <w:t xml:space="preserve"> </w:t>
      </w:r>
      <w:r w:rsidRPr="000F5DF2">
        <w:t>Sisenemiskeelu otsust ei saa vaidlustada vaidemenetluse korras.</w:t>
      </w:r>
      <w:r>
        <w:t xml:space="preserve"> Kui välismaalast ei saa tagasi saata riiki, mille kaudu ta Eestisse sisenes, </w:t>
      </w:r>
      <w:r>
        <w:lastRenderedPageBreak/>
        <w:t xml:space="preserve">tuleb talle teha lahkumisettekirjutus ja kohustada teda tagasi pöörduma oma kodakondsus- või elukohariiki. Sel juhul kaotab </w:t>
      </w:r>
      <w:r w:rsidRPr="00573063">
        <w:t xml:space="preserve">varem väljastatud sisenemiskeelu otsus </w:t>
      </w:r>
      <w:r>
        <w:t>vastavalt VSS § 6</w:t>
      </w:r>
      <w:r>
        <w:rPr>
          <w:vertAlign w:val="superscript"/>
        </w:rPr>
        <w:t>23</w:t>
      </w:r>
      <w:r>
        <w:t xml:space="preserve"> lõikele 11 </w:t>
      </w:r>
      <w:r w:rsidRPr="00573063">
        <w:t>kehtivuse</w:t>
      </w:r>
      <w:r>
        <w:t xml:space="preserve">, ilma et PPA või KAPO peaks täiendavalt sisenemiskeelu otsuse kehtetuks tunnistamise haldusakti tegema. </w:t>
      </w:r>
    </w:p>
    <w:p w14:paraId="679890B9" w14:textId="77777777" w:rsidR="009802BE" w:rsidRPr="000F5DF2" w:rsidRDefault="009802BE" w:rsidP="009802BE">
      <w:pPr>
        <w:jc w:val="both"/>
      </w:pPr>
    </w:p>
    <w:p w14:paraId="62F509C8" w14:textId="33A489E7" w:rsidR="009802BE" w:rsidRPr="003040FD" w:rsidRDefault="701FE4F7" w:rsidP="701FE4F7">
      <w:pPr>
        <w:spacing w:after="160" w:line="278" w:lineRule="auto"/>
        <w:ind w:left="360"/>
        <w:rPr>
          <w:b/>
        </w:rPr>
      </w:pPr>
      <w:r w:rsidRPr="003040FD">
        <w:rPr>
          <w:b/>
        </w:rPr>
        <w:t>99.</w:t>
      </w:r>
      <w:r w:rsidR="4E52AB3B" w:rsidRPr="003040FD">
        <w:rPr>
          <w:b/>
        </w:rPr>
        <w:t>3. Tagasisaatmise piirimenetlusega seotud muudatused</w:t>
      </w:r>
    </w:p>
    <w:p w14:paraId="6D85322B" w14:textId="02CBCA92" w:rsidR="009802BE" w:rsidRDefault="2CB4A95E" w:rsidP="009802BE">
      <w:pPr>
        <w:jc w:val="both"/>
      </w:pPr>
      <w:r w:rsidRPr="004B70AF">
        <w:rPr>
          <w:b/>
          <w:color w:val="4472C4" w:themeColor="accent1"/>
        </w:rPr>
        <w:t>Eelnõu</w:t>
      </w:r>
      <w:r w:rsidR="009802BE" w:rsidRPr="004B70AF">
        <w:rPr>
          <w:b/>
          <w:color w:val="4472C4" w:themeColor="accent1"/>
        </w:rPr>
        <w:t xml:space="preserve"> § </w:t>
      </w:r>
      <w:r w:rsidR="55857B4F" w:rsidRPr="004B70AF">
        <w:rPr>
          <w:b/>
          <w:color w:val="4472C4" w:themeColor="accent1"/>
        </w:rPr>
        <w:t>99</w:t>
      </w:r>
      <w:r w:rsidR="009802BE" w:rsidRPr="004B70AF">
        <w:rPr>
          <w:b/>
          <w:color w:val="4472C4" w:themeColor="accent1"/>
        </w:rPr>
        <w:t xml:space="preserve"> punktidega 22-</w:t>
      </w:r>
      <w:r w:rsidR="174D9CD9" w:rsidRPr="004B70AF">
        <w:rPr>
          <w:b/>
          <w:color w:val="4472C4" w:themeColor="accent1"/>
        </w:rPr>
        <w:t>26</w:t>
      </w:r>
      <w:r w:rsidR="009802BE">
        <w:rPr>
          <w:b/>
          <w:bCs/>
        </w:rPr>
        <w:t xml:space="preserve"> </w:t>
      </w:r>
      <w:r>
        <w:t>täiendatakse</w:t>
      </w:r>
      <w:r w:rsidRPr="2CB4A95E">
        <w:rPr>
          <w:b/>
          <w:bCs/>
        </w:rPr>
        <w:t xml:space="preserve"> </w:t>
      </w:r>
      <w:r>
        <w:t>VSS 2.</w:t>
      </w:r>
      <w:r w:rsidR="009802BE">
        <w:t xml:space="preserve"> peatükki, mis reguleerib lahkumisettekirjutuse tegemist ebaseaduslikult Eestis viibivale välismaalasele</w:t>
      </w:r>
      <w:r w:rsidR="0363554D">
        <w:t xml:space="preserve"> </w:t>
      </w:r>
      <w:r w:rsidR="367D721C">
        <w:t>ja</w:t>
      </w:r>
      <w:r w:rsidR="0363554D">
        <w:t xml:space="preserve"> lahkumisettekirjutuses sissesõidukeelu </w:t>
      </w:r>
      <w:r w:rsidR="229C0CBF">
        <w:t>määramist.</w:t>
      </w:r>
      <w:r w:rsidR="009802BE">
        <w:t xml:space="preserve"> Lahkumisettekirjutuse tegemisele</w:t>
      </w:r>
      <w:r w:rsidR="3BC98ED0">
        <w:t>, selle täitmisele ning sissesõidukeelu kohaldamisele</w:t>
      </w:r>
      <w:r w:rsidR="009802BE">
        <w:t xml:space="preserve"> kehtestatud nõuded tulenevad </w:t>
      </w:r>
      <w:proofErr w:type="spellStart"/>
      <w:r w:rsidR="009802BE">
        <w:t>tagasisaatmisdirektiivist</w:t>
      </w:r>
      <w:proofErr w:type="spellEnd"/>
      <w:r w:rsidR="009802BE">
        <w:t xml:space="preserve">, mida tuleb järgida ka piiril toimuva </w:t>
      </w:r>
      <w:proofErr w:type="spellStart"/>
      <w:r w:rsidR="009802BE">
        <w:t>tagasisaatmismenetluse</w:t>
      </w:r>
      <w:proofErr w:type="spellEnd"/>
      <w:r w:rsidR="009802BE">
        <w:t xml:space="preserve"> läbiviimisel. </w:t>
      </w:r>
      <w:proofErr w:type="spellStart"/>
      <w:r w:rsidR="009802BE">
        <w:t>Tagasisaatmisdirektiivi</w:t>
      </w:r>
      <w:proofErr w:type="spellEnd"/>
      <w:r w:rsidR="009802BE">
        <w:t xml:space="preserve"> kohaselt peab ebaseaduslikult </w:t>
      </w:r>
      <w:proofErr w:type="spellStart"/>
      <w:r w:rsidR="009802BE">
        <w:t>EL-s</w:t>
      </w:r>
      <w:proofErr w:type="spellEnd"/>
      <w:r w:rsidR="009802BE">
        <w:t xml:space="preserve"> viibiv välismaalane, kelle vastuvõttev riik on kolmas riik, lahkuma kõikide Schengeni konventsiooni ja EL liikmesriikide territooriumidelt. Sellest tulenevalt täpsustatakse </w:t>
      </w:r>
      <w:r w:rsidR="009802BE" w:rsidRPr="004B70AF">
        <w:rPr>
          <w:b/>
          <w:color w:val="4472C4" w:themeColor="accent1"/>
        </w:rPr>
        <w:t xml:space="preserve">eelnõu § </w:t>
      </w:r>
      <w:r w:rsidR="6DC435F4" w:rsidRPr="004B70AF">
        <w:rPr>
          <w:b/>
          <w:color w:val="4472C4" w:themeColor="accent1"/>
        </w:rPr>
        <w:t>99</w:t>
      </w:r>
      <w:r w:rsidR="009802BE" w:rsidRPr="004B70AF">
        <w:rPr>
          <w:b/>
          <w:color w:val="4472C4" w:themeColor="accent1"/>
        </w:rPr>
        <w:t xml:space="preserve"> punktides </w:t>
      </w:r>
      <w:r w:rsidR="3BC98ED0" w:rsidRPr="004B70AF">
        <w:rPr>
          <w:b/>
          <w:color w:val="4472C4" w:themeColor="accent1"/>
        </w:rPr>
        <w:t>8</w:t>
      </w:r>
      <w:r w:rsidR="009802BE" w:rsidRPr="004B70AF">
        <w:rPr>
          <w:b/>
          <w:color w:val="4472C4" w:themeColor="accent1"/>
        </w:rPr>
        <w:t xml:space="preserve"> </w:t>
      </w:r>
      <w:r w:rsidR="009802BE" w:rsidRPr="004B70AF">
        <w:rPr>
          <w:color w:val="4472C4" w:themeColor="accent1"/>
        </w:rPr>
        <w:t>ja</w:t>
      </w:r>
      <w:r w:rsidR="009802BE" w:rsidRPr="004B70AF">
        <w:rPr>
          <w:b/>
          <w:color w:val="4472C4" w:themeColor="accent1"/>
        </w:rPr>
        <w:t xml:space="preserve"> </w:t>
      </w:r>
      <w:r w:rsidR="3BC98ED0" w:rsidRPr="004B70AF">
        <w:rPr>
          <w:b/>
          <w:color w:val="4472C4" w:themeColor="accent1"/>
        </w:rPr>
        <w:t>22</w:t>
      </w:r>
      <w:r w:rsidR="009802BE" w:rsidRPr="004B70AF">
        <w:rPr>
          <w:b/>
          <w:color w:val="4472C4" w:themeColor="accent1"/>
        </w:rPr>
        <w:t xml:space="preserve"> </w:t>
      </w:r>
      <w:r w:rsidR="009802BE">
        <w:t xml:space="preserve">ettekirjutuse mõistet. </w:t>
      </w:r>
    </w:p>
    <w:p w14:paraId="29E286C5" w14:textId="77777777" w:rsidR="009802BE" w:rsidRDefault="009802BE" w:rsidP="009802BE">
      <w:pPr>
        <w:jc w:val="both"/>
      </w:pPr>
    </w:p>
    <w:p w14:paraId="725903D0" w14:textId="1A6F27D0" w:rsidR="009802BE" w:rsidRDefault="009802BE" w:rsidP="009802BE">
      <w:pPr>
        <w:jc w:val="both"/>
      </w:pPr>
      <w:r>
        <w:t xml:space="preserve">Samas näeb </w:t>
      </w:r>
      <w:r w:rsidR="00325D3F" w:rsidRPr="00325D3F">
        <w:t>määrus 2024/1349/EL (</w:t>
      </w:r>
      <w:r>
        <w:t xml:space="preserve">tagasisaatmise piirimenetluse </w:t>
      </w:r>
      <w:r w:rsidR="00325D3F" w:rsidRPr="00325D3F">
        <w:t>kohta)</w:t>
      </w:r>
      <w:r>
        <w:t xml:space="preserve"> ette ka teatavad erisused piirimenetlusse suunatud välismaalasele lahkumisettekirjutuse tegemisel ja selle täitmisel. Esimene erisus puudutab välismaalase kohustust elada piirimenetluse ajal kindlaks määratud asukohas. Kui tavamenetluses on </w:t>
      </w:r>
      <w:proofErr w:type="spellStart"/>
      <w:r>
        <w:t>PPA-le</w:t>
      </w:r>
      <w:proofErr w:type="spellEnd"/>
      <w:r>
        <w:t xml:space="preserve"> või </w:t>
      </w:r>
      <w:proofErr w:type="spellStart"/>
      <w:r>
        <w:t>KAPO-le</w:t>
      </w:r>
      <w:proofErr w:type="spellEnd"/>
      <w:r>
        <w:t xml:space="preserve"> antud kaalutlusõigus VSS § 10 lõikes 2 nimetatud järelevalvemeetmete kohaldamisel, siis piiril toimuva </w:t>
      </w:r>
      <w:proofErr w:type="spellStart"/>
      <w:r>
        <w:t>tagasisaatmismenetluse</w:t>
      </w:r>
      <w:proofErr w:type="spellEnd"/>
      <w:r>
        <w:t xml:space="preserve"> puhul tuleb kõiki piirimenetlusse suunatud välismaalasi</w:t>
      </w:r>
      <w:r w:rsidR="2B479CE7">
        <w:t>, keda kinni ei peeta,</w:t>
      </w:r>
      <w:r>
        <w:t xml:space="preserve"> kohustada elama kindlaks määratud </w:t>
      </w:r>
      <w:r w:rsidR="1213A523">
        <w:t>elukohas.</w:t>
      </w:r>
      <w:r w:rsidR="00CC5B6C">
        <w:rPr>
          <w:b/>
          <w:bCs/>
        </w:rPr>
        <w:t xml:space="preserve"> </w:t>
      </w:r>
      <w:r w:rsidR="00CC5B6C" w:rsidRPr="004B70AF">
        <w:rPr>
          <w:b/>
          <w:color w:val="4472C4" w:themeColor="accent1"/>
        </w:rPr>
        <w:t xml:space="preserve">Eelnõu § </w:t>
      </w:r>
      <w:r w:rsidR="6DC435F4" w:rsidRPr="004B70AF">
        <w:rPr>
          <w:b/>
          <w:color w:val="4472C4" w:themeColor="accent1"/>
        </w:rPr>
        <w:t>99</w:t>
      </w:r>
      <w:r w:rsidR="00CC5B6C" w:rsidRPr="004B70AF">
        <w:rPr>
          <w:b/>
          <w:color w:val="4472C4" w:themeColor="accent1"/>
        </w:rPr>
        <w:t xml:space="preserve"> punktiga 23</w:t>
      </w:r>
      <w:r w:rsidR="00CC5B6C" w:rsidRPr="004B70AF">
        <w:rPr>
          <w:color w:val="4472C4" w:themeColor="accent1"/>
        </w:rPr>
        <w:t xml:space="preserve"> </w:t>
      </w:r>
      <w:r w:rsidR="00CC5B6C">
        <w:t>sätestatakse see nõue VSS § 7 lõikes 3</w:t>
      </w:r>
      <w:r w:rsidR="00CC5B6C">
        <w:rPr>
          <w:vertAlign w:val="superscript"/>
        </w:rPr>
        <w:t>1</w:t>
      </w:r>
      <w:r w:rsidR="00CC5B6C">
        <w:t xml:space="preserve">, võimaldades menetlusasutusel jätkata eelnevalt rahvusvahelise kaitse menetluses määratud järelevalvemeetme kohaldamist, kui välismaalase majutuskoht ei ole muutunud. </w:t>
      </w:r>
    </w:p>
    <w:p w14:paraId="5BF43101" w14:textId="77777777" w:rsidR="009802BE" w:rsidRDefault="009802BE" w:rsidP="009802BE">
      <w:pPr>
        <w:jc w:val="both"/>
      </w:pPr>
    </w:p>
    <w:p w14:paraId="123A6634" w14:textId="5560A1A2" w:rsidR="00CC5B6C" w:rsidRDefault="00CC5B6C" w:rsidP="00CC5B6C">
      <w:pPr>
        <w:jc w:val="both"/>
      </w:pPr>
      <w:r>
        <w:t xml:space="preserve">Teine erisus puudutab vabatahtliku lahkumiskohustuse tähtaja andmist välismaalasele, kelle suhtes viiakse piiril läbi </w:t>
      </w:r>
      <w:proofErr w:type="spellStart"/>
      <w:r>
        <w:t>tagasisaatmismenetlust</w:t>
      </w:r>
      <w:proofErr w:type="spellEnd"/>
      <w:r>
        <w:t>. Tavamenetluses otsustab tagasisaatmist korraldav asutus (PPA või KAPO), kas välismaalase suhtes esinevad VSS § 7</w:t>
      </w:r>
      <w:r>
        <w:rPr>
          <w:vertAlign w:val="superscript"/>
        </w:rPr>
        <w:t>2</w:t>
      </w:r>
      <w:r>
        <w:t xml:space="preserve"> lõikes 2 sätestatud asjaolud, mille puhul võib lahkumisettekirjutuses jätta vabatahtliku lahkumistähtaja määramata ja lahkumisettekirjutuse kohe sundtäita. Tagasisaamise piirimenetluse määruse </w:t>
      </w:r>
      <w:r w:rsidR="629D01CE">
        <w:t>artikli</w:t>
      </w:r>
      <w:r>
        <w:t xml:space="preserve"> 4 lõike 5 kohaselt peab kolmanda riigi kodanikule andma igal ajal võimaluse vabatahtlikult tagasi pöörduda, kui ta seda taotleb ja tal on olemas tagasipöördumiseks vajalik reisidokument. Sellest tulenevalt täiendatakse VSS § 7</w:t>
      </w:r>
      <w:r>
        <w:rPr>
          <w:vertAlign w:val="superscript"/>
        </w:rPr>
        <w:t>2</w:t>
      </w:r>
      <w:r>
        <w:t xml:space="preserve"> lõikega 1</w:t>
      </w:r>
      <w:r>
        <w:rPr>
          <w:vertAlign w:val="superscript"/>
        </w:rPr>
        <w:t>2</w:t>
      </w:r>
      <w:r>
        <w:t xml:space="preserve"> (</w:t>
      </w:r>
      <w:r w:rsidRPr="004B70AF">
        <w:rPr>
          <w:b/>
          <w:color w:val="4472C4" w:themeColor="accent1"/>
        </w:rPr>
        <w:t xml:space="preserve">eelnõu § </w:t>
      </w:r>
      <w:r w:rsidR="381E0093" w:rsidRPr="004B70AF">
        <w:rPr>
          <w:b/>
          <w:color w:val="4472C4" w:themeColor="accent1"/>
        </w:rPr>
        <w:t>99</w:t>
      </w:r>
      <w:r w:rsidRPr="004B70AF">
        <w:rPr>
          <w:b/>
          <w:color w:val="4472C4" w:themeColor="accent1"/>
        </w:rPr>
        <w:t xml:space="preserve"> punkt 24</w:t>
      </w:r>
      <w:r>
        <w:t>).</w:t>
      </w:r>
    </w:p>
    <w:p w14:paraId="656F9954" w14:textId="77777777" w:rsidR="009802BE" w:rsidRDefault="009802BE" w:rsidP="009802BE">
      <w:pPr>
        <w:jc w:val="both"/>
      </w:pPr>
    </w:p>
    <w:p w14:paraId="7C8E3D27" w14:textId="59FA59B7" w:rsidR="009802BE" w:rsidRDefault="009802BE" w:rsidP="009802BE">
      <w:pPr>
        <w:jc w:val="both"/>
      </w:pPr>
      <w:proofErr w:type="spellStart"/>
      <w:r>
        <w:t>PPA-l</w:t>
      </w:r>
      <w:proofErr w:type="spellEnd"/>
      <w:r>
        <w:t xml:space="preserve"> või </w:t>
      </w:r>
      <w:proofErr w:type="spellStart"/>
      <w:r>
        <w:t>KAPO-l</w:t>
      </w:r>
      <w:proofErr w:type="spellEnd"/>
      <w:r>
        <w:t xml:space="preserve"> on jätkuvalt õigus </w:t>
      </w:r>
      <w:r w:rsidR="00CC5B6C">
        <w:t xml:space="preserve">välismaalasele </w:t>
      </w:r>
      <w:r>
        <w:t>vabatahtliku lahkumistähtaja andmisest keelduda, kui esineb põgenemise oht või kui isiku taotluse suhtes on tehtud piiril toimuva varjupaigamenetluse käigus keelduv otsus, kuna see on ilmselgelt põhjendamatu, või kui ta kujutab endast ohtu liikmesriikide avalikule korrale või riigi julgeolekule. Kui tavamenetluses saab PPA või KAPO määrata lahkumisettekirjutuses vabatahtliku lahkumise tähtaja ajavahemikus 7 kuni 30 päeva, siis piirimenetluses ei või see ületada 15 päeva.</w:t>
      </w:r>
    </w:p>
    <w:p w14:paraId="09DB91A7" w14:textId="50D5C5DE" w:rsidR="4AD7DD19" w:rsidRDefault="4AD7DD19" w:rsidP="4AD7DD19">
      <w:pPr>
        <w:jc w:val="both"/>
      </w:pPr>
    </w:p>
    <w:p w14:paraId="1C71311D" w14:textId="57FD1AE6" w:rsidR="4AD7DD19" w:rsidRDefault="547CF331" w:rsidP="4CE21C91">
      <w:pPr>
        <w:jc w:val="both"/>
        <w:rPr>
          <w:rFonts w:eastAsia="Times New Roman"/>
        </w:rPr>
      </w:pPr>
      <w:r>
        <w:t xml:space="preserve">Vabatahtliku lahkumise tähtaja andmata jätmise korral peab PPA või KAPO välismaalase lahkumiskohustuse </w:t>
      </w:r>
      <w:proofErr w:type="spellStart"/>
      <w:r>
        <w:t>sundtäitma</w:t>
      </w:r>
      <w:proofErr w:type="spellEnd"/>
      <w:r>
        <w:t xml:space="preserve"> tema kinnipidamise ja väljasaatmise teel (VSS § 7</w:t>
      </w:r>
      <w:r w:rsidRPr="09135AC4">
        <w:rPr>
          <w:vertAlign w:val="superscript"/>
        </w:rPr>
        <w:t>3</w:t>
      </w:r>
      <w:r>
        <w:t xml:space="preserve"> l</w:t>
      </w:r>
      <w:r w:rsidR="1C34179F">
        <w:t>õige</w:t>
      </w:r>
      <w:r>
        <w:t xml:space="preserve"> 2).</w:t>
      </w:r>
      <w:r w:rsidRPr="09135AC4">
        <w:rPr>
          <w:rFonts w:eastAsia="Times New Roman"/>
        </w:rPr>
        <w:t xml:space="preserve"> Väljasaatmise puhul tuleb välismaalasele kohaldada imperatiivselt sissesõidukeeldu </w:t>
      </w:r>
      <w:r w:rsidR="52F0B427" w:rsidRPr="09135AC4">
        <w:rPr>
          <w:rFonts w:eastAsia="Times New Roman"/>
        </w:rPr>
        <w:t xml:space="preserve">kuni viieks aastaks </w:t>
      </w:r>
      <w:r w:rsidRPr="09135AC4">
        <w:rPr>
          <w:rFonts w:eastAsia="Times New Roman"/>
        </w:rPr>
        <w:t>(VSS § 7</w:t>
      </w:r>
      <w:r w:rsidRPr="09135AC4">
        <w:rPr>
          <w:rFonts w:eastAsia="Times New Roman"/>
          <w:vertAlign w:val="superscript"/>
        </w:rPr>
        <w:t>4</w:t>
      </w:r>
      <w:r w:rsidRPr="09135AC4">
        <w:rPr>
          <w:rFonts w:eastAsia="Times New Roman"/>
        </w:rPr>
        <w:t xml:space="preserve"> l</w:t>
      </w:r>
      <w:r w:rsidR="1C34179F" w:rsidRPr="09135AC4">
        <w:rPr>
          <w:rFonts w:eastAsia="Times New Roman"/>
        </w:rPr>
        <w:t>õige</w:t>
      </w:r>
      <w:r w:rsidRPr="09135AC4">
        <w:rPr>
          <w:rFonts w:eastAsia="Times New Roman"/>
        </w:rPr>
        <w:t xml:space="preserve"> 2, selle aluseks olev direktiivi 2008/115/EÜ art 11 l</w:t>
      </w:r>
      <w:r w:rsidR="15F85F75" w:rsidRPr="09135AC4">
        <w:rPr>
          <w:rFonts w:eastAsia="Times New Roman"/>
        </w:rPr>
        <w:t>õige</w:t>
      </w:r>
      <w:r w:rsidRPr="09135AC4">
        <w:rPr>
          <w:rFonts w:eastAsia="Times New Roman"/>
        </w:rPr>
        <w:t xml:space="preserve"> 1 ja seda selgitavad Euroopa Kohtu lahendid C-225/16, </w:t>
      </w:r>
      <w:proofErr w:type="spellStart"/>
      <w:r w:rsidRPr="09135AC4">
        <w:rPr>
          <w:rFonts w:eastAsia="Times New Roman"/>
        </w:rPr>
        <w:t>Ouhrami</w:t>
      </w:r>
      <w:proofErr w:type="spellEnd"/>
      <w:r w:rsidRPr="09135AC4">
        <w:rPr>
          <w:rFonts w:eastAsia="Times New Roman"/>
        </w:rPr>
        <w:t xml:space="preserve">, p 44; C-290/14, </w:t>
      </w:r>
      <w:proofErr w:type="spellStart"/>
      <w:r w:rsidRPr="09135AC4">
        <w:rPr>
          <w:rFonts w:eastAsia="Times New Roman"/>
        </w:rPr>
        <w:t>Skerdjan</w:t>
      </w:r>
      <w:proofErr w:type="spellEnd"/>
      <w:r w:rsidRPr="09135AC4">
        <w:rPr>
          <w:rFonts w:eastAsia="Times New Roman"/>
        </w:rPr>
        <w:t xml:space="preserve"> </w:t>
      </w:r>
      <w:proofErr w:type="spellStart"/>
      <w:r w:rsidRPr="09135AC4">
        <w:rPr>
          <w:rFonts w:eastAsia="Times New Roman"/>
        </w:rPr>
        <w:t>Celaj</w:t>
      </w:r>
      <w:proofErr w:type="spellEnd"/>
      <w:r w:rsidRPr="09135AC4">
        <w:rPr>
          <w:rFonts w:eastAsia="Times New Roman"/>
        </w:rPr>
        <w:t xml:space="preserve">, p 2). See on toonud kaasa olukorra, kus PPA või KAPO taotleb </w:t>
      </w:r>
      <w:proofErr w:type="spellStart"/>
      <w:r w:rsidR="4FD2B990" w:rsidRPr="09135AC4">
        <w:rPr>
          <w:rFonts w:eastAsia="Times New Roman"/>
        </w:rPr>
        <w:t>SIMilt</w:t>
      </w:r>
      <w:proofErr w:type="spellEnd"/>
      <w:r w:rsidRPr="09135AC4">
        <w:rPr>
          <w:rFonts w:eastAsia="Times New Roman"/>
        </w:rPr>
        <w:t xml:space="preserve"> välismaalasele, kes on Eestist avaliku korra või riigi julgeoleku kaalutlustel välja saadetud, lahkumisettekirjutuses määratud sissesõidukeelu kehtivusaja pikendamist, tuginedes VSS § 31 lõikes 1 sätestatule. </w:t>
      </w:r>
      <w:proofErr w:type="spellStart"/>
      <w:r w:rsidRPr="09135AC4">
        <w:rPr>
          <w:rFonts w:eastAsia="Times New Roman"/>
        </w:rPr>
        <w:t>Tagasisaatmisdirektiivi</w:t>
      </w:r>
      <w:proofErr w:type="spellEnd"/>
      <w:r w:rsidRPr="09135AC4">
        <w:rPr>
          <w:rFonts w:eastAsia="Times New Roman"/>
        </w:rPr>
        <w:t xml:space="preserve"> artikli 11 lõike 2 kohaselt on liikmesriikidel õigus </w:t>
      </w:r>
      <w:r w:rsidRPr="09135AC4">
        <w:rPr>
          <w:rFonts w:eastAsia="Times New Roman"/>
        </w:rPr>
        <w:lastRenderedPageBreak/>
        <w:t xml:space="preserve">lahkumisettekirjutuses kohaldada välismaalase suhtes sissesõidukeeldu üle 5 aasta, kui see on vajalik avaliku korra või riigi julgeoleku huvides. Selleks et </w:t>
      </w:r>
      <w:proofErr w:type="spellStart"/>
      <w:r w:rsidRPr="09135AC4">
        <w:rPr>
          <w:rFonts w:eastAsia="Times New Roman"/>
        </w:rPr>
        <w:t>PPA-l</w:t>
      </w:r>
      <w:proofErr w:type="spellEnd"/>
      <w:r w:rsidRPr="09135AC4">
        <w:rPr>
          <w:rFonts w:eastAsia="Times New Roman"/>
        </w:rPr>
        <w:t xml:space="preserve"> või </w:t>
      </w:r>
      <w:proofErr w:type="spellStart"/>
      <w:r w:rsidRPr="09135AC4">
        <w:rPr>
          <w:rFonts w:eastAsia="Times New Roman"/>
        </w:rPr>
        <w:t>KAPO-l</w:t>
      </w:r>
      <w:proofErr w:type="spellEnd"/>
      <w:r w:rsidRPr="09135AC4">
        <w:rPr>
          <w:rFonts w:eastAsia="Times New Roman"/>
        </w:rPr>
        <w:t xml:space="preserve"> oleks juba lahkumisettekirjutuse tegemisel võimalik määrata välismaalasele sissesõidukeeld, mille kehtivusaeg vastab välismaalase ohutasemele, nähakse eelnõu </w:t>
      </w:r>
      <w:r w:rsidRPr="09135AC4">
        <w:rPr>
          <w:rFonts w:eastAsia="Times New Roman"/>
          <w:b/>
          <w:bCs/>
          <w:color w:val="4472C4" w:themeColor="accent1"/>
        </w:rPr>
        <w:t xml:space="preserve">§ </w:t>
      </w:r>
      <w:r w:rsidR="52F0B427" w:rsidRPr="09135AC4">
        <w:rPr>
          <w:rFonts w:eastAsia="Times New Roman"/>
          <w:b/>
          <w:bCs/>
          <w:color w:val="4472C4" w:themeColor="accent1"/>
        </w:rPr>
        <w:t>99</w:t>
      </w:r>
      <w:r w:rsidRPr="09135AC4">
        <w:rPr>
          <w:rFonts w:eastAsia="Times New Roman"/>
          <w:b/>
          <w:bCs/>
          <w:color w:val="4472C4" w:themeColor="accent1"/>
        </w:rPr>
        <w:t xml:space="preserve"> punktis 26</w:t>
      </w:r>
      <w:r w:rsidRPr="09135AC4">
        <w:rPr>
          <w:rFonts w:eastAsia="Times New Roman"/>
          <w:color w:val="4472C4" w:themeColor="accent1"/>
        </w:rPr>
        <w:t xml:space="preserve"> </w:t>
      </w:r>
      <w:r w:rsidRPr="09135AC4">
        <w:rPr>
          <w:rFonts w:eastAsia="Times New Roman"/>
        </w:rPr>
        <w:t xml:space="preserve">ette, et avaliku korra või riigi julgeoleku kaalutlustel võib PPA või KAPO välismaalasele </w:t>
      </w:r>
      <w:proofErr w:type="spellStart"/>
      <w:r w:rsidRPr="09135AC4">
        <w:rPr>
          <w:rFonts w:eastAsia="Times New Roman"/>
        </w:rPr>
        <w:t>kohaldadada</w:t>
      </w:r>
      <w:proofErr w:type="spellEnd"/>
      <w:r w:rsidRPr="09135AC4">
        <w:rPr>
          <w:rFonts w:eastAsia="Times New Roman"/>
        </w:rPr>
        <w:t xml:space="preserve"> lahkumisettekirjutuses sissesõidukeeldu kümneks aastaks lahkumisettekirjutuse täitmise päevast arvates. Sissesõidukeelu kehtivusaja määramisel peab PPA ja KAPO jätkuvalt hindama kõiki välismaalasega </w:t>
      </w:r>
      <w:commentRangeStart w:id="145"/>
      <w:r w:rsidRPr="09135AC4">
        <w:rPr>
          <w:rFonts w:eastAsia="Times New Roman"/>
        </w:rPr>
        <w:t>seotud olulisi asjaolusid</w:t>
      </w:r>
      <w:commentRangeEnd w:id="145"/>
      <w:r w:rsidR="4CE21C91">
        <w:commentReference w:id="145"/>
      </w:r>
      <w:r w:rsidRPr="09135AC4">
        <w:rPr>
          <w:rFonts w:eastAsia="Times New Roman"/>
        </w:rPr>
        <w:t xml:space="preserve"> ning sissesõidukeelu kehtivusaega lühendama, kui 10-aastase sissesõidukeelu kehtivusaeg ei ole proportsionaalne (VSS § 7</w:t>
      </w:r>
      <w:r w:rsidRPr="09135AC4">
        <w:rPr>
          <w:rFonts w:eastAsia="Times New Roman"/>
          <w:vertAlign w:val="superscript"/>
        </w:rPr>
        <w:t>4</w:t>
      </w:r>
      <w:r w:rsidRPr="09135AC4">
        <w:rPr>
          <w:rFonts w:eastAsia="Times New Roman"/>
        </w:rPr>
        <w:t xml:space="preserve"> l</w:t>
      </w:r>
      <w:r w:rsidR="15F85F75" w:rsidRPr="09135AC4">
        <w:rPr>
          <w:rFonts w:eastAsia="Times New Roman"/>
        </w:rPr>
        <w:t>õige</w:t>
      </w:r>
      <w:r w:rsidRPr="09135AC4">
        <w:rPr>
          <w:rFonts w:eastAsia="Times New Roman"/>
        </w:rPr>
        <w:t xml:space="preserve"> 3). </w:t>
      </w:r>
    </w:p>
    <w:p w14:paraId="77CCEABD" w14:textId="77777777" w:rsidR="009802BE" w:rsidRDefault="009802BE" w:rsidP="009802BE">
      <w:pPr>
        <w:jc w:val="both"/>
      </w:pPr>
    </w:p>
    <w:p w14:paraId="0B565252" w14:textId="54AB1BB8" w:rsidR="009802BE" w:rsidRPr="00CB35FF" w:rsidRDefault="009802BE" w:rsidP="009802BE">
      <w:pPr>
        <w:jc w:val="both"/>
      </w:pPr>
      <w:r w:rsidRPr="00026E2E">
        <w:rPr>
          <w:b/>
          <w:color w:val="4472C4" w:themeColor="accent1"/>
        </w:rPr>
        <w:t xml:space="preserve">Eelnõu § </w:t>
      </w:r>
      <w:r w:rsidR="6DC435F4" w:rsidRPr="00026E2E">
        <w:rPr>
          <w:b/>
          <w:color w:val="4472C4" w:themeColor="accent1"/>
        </w:rPr>
        <w:t>99</w:t>
      </w:r>
      <w:r w:rsidRPr="00026E2E">
        <w:rPr>
          <w:b/>
          <w:color w:val="4472C4" w:themeColor="accent1"/>
        </w:rPr>
        <w:t xml:space="preserve"> punktis 25</w:t>
      </w:r>
      <w:r w:rsidRPr="00026E2E">
        <w:rPr>
          <w:color w:val="4472C4" w:themeColor="accent1"/>
        </w:rPr>
        <w:t xml:space="preserve"> </w:t>
      </w:r>
      <w:r>
        <w:t xml:space="preserve">asendatakse </w:t>
      </w:r>
      <w:r w:rsidR="2CD5F117">
        <w:t>VSS § 7</w:t>
      </w:r>
      <w:r w:rsidR="2CD5F117" w:rsidRPr="019F3AE8">
        <w:rPr>
          <w:vertAlign w:val="superscript"/>
        </w:rPr>
        <w:t>2</w:t>
      </w:r>
      <w:r w:rsidR="2CD5F117">
        <w:t xml:space="preserve"> </w:t>
      </w:r>
      <w:r w:rsidR="019F3AE8">
        <w:t xml:space="preserve">lõike 2 punktis 5 </w:t>
      </w:r>
      <w:r>
        <w:t>mõiste „riiki mittelubamise otsus“ mõistega „sisenemiskeelu otsus“. Tegemist on terminoloogilise muudatusega.</w:t>
      </w:r>
    </w:p>
    <w:p w14:paraId="09A0B86F" w14:textId="2BD2B569" w:rsidR="009802BE" w:rsidRDefault="009802BE" w:rsidP="009802BE">
      <w:pPr>
        <w:jc w:val="both"/>
      </w:pPr>
    </w:p>
    <w:p w14:paraId="0DE84C66" w14:textId="1F00129C" w:rsidR="5D5616AB" w:rsidRDefault="0516A449" w:rsidP="5D5616AB">
      <w:pPr>
        <w:jc w:val="both"/>
      </w:pPr>
      <w:r w:rsidRPr="00026E2E">
        <w:rPr>
          <w:b/>
          <w:color w:val="4472C4" w:themeColor="accent1"/>
        </w:rPr>
        <w:t xml:space="preserve">Eelnõu § </w:t>
      </w:r>
      <w:r w:rsidR="532978B8" w:rsidRPr="00026E2E">
        <w:rPr>
          <w:b/>
          <w:color w:val="4472C4" w:themeColor="accent1"/>
        </w:rPr>
        <w:t>99</w:t>
      </w:r>
      <w:r w:rsidRPr="00026E2E">
        <w:rPr>
          <w:b/>
          <w:color w:val="4472C4" w:themeColor="accent1"/>
        </w:rPr>
        <w:t xml:space="preserve"> </w:t>
      </w:r>
      <w:r w:rsidR="1213A523" w:rsidRPr="00026E2E">
        <w:rPr>
          <w:b/>
          <w:color w:val="4472C4" w:themeColor="accent1"/>
        </w:rPr>
        <w:t>punktis 27</w:t>
      </w:r>
      <w:r w:rsidRPr="00026E2E">
        <w:rPr>
          <w:b/>
          <w:color w:val="4472C4" w:themeColor="accent1"/>
        </w:rPr>
        <w:t xml:space="preserve"> </w:t>
      </w:r>
      <w:r>
        <w:t xml:space="preserve">täpsustatakse järelevalvemeetmete kohaldamisega seonduvat. VSS § 7 </w:t>
      </w:r>
      <w:r w:rsidRPr="00537B46">
        <w:t>l</w:t>
      </w:r>
      <w:r w:rsidR="00C87DFE">
        <w:t>õike</w:t>
      </w:r>
      <w:r>
        <w:t xml:space="preserve"> 3 kohaselt on järelevalvemeetmete kohaldamise eesmärk tagada</w:t>
      </w:r>
      <w:r w:rsidR="4A252619">
        <w:t xml:space="preserve">, et välismaalane talle </w:t>
      </w:r>
      <w:r w:rsidR="0EDE9B77">
        <w:t xml:space="preserve">ettekirjutuses </w:t>
      </w:r>
      <w:r w:rsidR="4A252619">
        <w:t>pandud lahkumiskohustuse täidab.</w:t>
      </w:r>
      <w:r>
        <w:t xml:space="preserve"> </w:t>
      </w:r>
      <w:proofErr w:type="spellStart"/>
      <w:r>
        <w:t>Tagasisaatmisdirektiivi</w:t>
      </w:r>
      <w:proofErr w:type="spellEnd"/>
      <w:r>
        <w:t xml:space="preserve"> art 7 </w:t>
      </w:r>
      <w:r w:rsidRPr="00537B46">
        <w:t>l</w:t>
      </w:r>
      <w:r w:rsidR="00C87DFE">
        <w:t>õike</w:t>
      </w:r>
      <w:r>
        <w:t xml:space="preserve"> 3 kohaselt võib ebaseaduslikult riigis viibivale välismaalasele</w:t>
      </w:r>
      <w:r w:rsidR="4A252619">
        <w:t>, kellele on antud tähtaeg vabatahtlikuks lahkumiseks,</w:t>
      </w:r>
      <w:r>
        <w:t xml:space="preserve"> kehtestada järelevalvemeetmeid, et hoida ära tema põgenemine. </w:t>
      </w:r>
      <w:r w:rsidR="0EDE9B77">
        <w:t xml:space="preserve">Lisaks võimaldab </w:t>
      </w:r>
      <w:proofErr w:type="spellStart"/>
      <w:r w:rsidR="0EDE9B77">
        <w:t>tagasisaatmisdirektiivi</w:t>
      </w:r>
      <w:proofErr w:type="spellEnd"/>
      <w:r w:rsidR="0EDE9B77">
        <w:t xml:space="preserve"> art 15 </w:t>
      </w:r>
      <w:r w:rsidR="0EDE9B77" w:rsidRPr="00537B46">
        <w:t>l</w:t>
      </w:r>
      <w:r w:rsidR="00C87DFE">
        <w:t>õike</w:t>
      </w:r>
      <w:r w:rsidR="0EDE9B77">
        <w:t xml:space="preserve"> 1 kohaldada ebaseaduslikult riigis viibivale välismaalasele järelevalvemeetmeid kinnipidamise alternatiivina. </w:t>
      </w:r>
      <w:r w:rsidR="5D5616AB">
        <w:t xml:space="preserve">Sel juhul võib välismaalasele </w:t>
      </w:r>
      <w:proofErr w:type="spellStart"/>
      <w:r w:rsidR="5D5616AB">
        <w:t>kohaldadada</w:t>
      </w:r>
      <w:proofErr w:type="spellEnd"/>
      <w:r w:rsidR="0EDE9B77">
        <w:t xml:space="preserve"> järelevalvemeetmeid mitte vaid põgenemise </w:t>
      </w:r>
      <w:r w:rsidR="5D5616AB">
        <w:t>ohu korral</w:t>
      </w:r>
      <w:r w:rsidR="0EDE9B77">
        <w:t>, vaid ka siis, kui esineb muu VSS § 23 lõikes 3 sätestatud kinnipidamise alus. Eeltoodust tulenevalt</w:t>
      </w:r>
      <w:r>
        <w:t xml:space="preserve"> muudetakse</w:t>
      </w:r>
      <w:r w:rsidR="0EDE9B77">
        <w:t xml:space="preserve"> </w:t>
      </w:r>
      <w:r>
        <w:t xml:space="preserve">VSS §-i 10, andes </w:t>
      </w:r>
      <w:proofErr w:type="spellStart"/>
      <w:r>
        <w:t>PPA-le</w:t>
      </w:r>
      <w:proofErr w:type="spellEnd"/>
      <w:r>
        <w:t xml:space="preserve"> ja </w:t>
      </w:r>
      <w:proofErr w:type="spellStart"/>
      <w:r>
        <w:t>KAPO-le</w:t>
      </w:r>
      <w:proofErr w:type="spellEnd"/>
      <w:r>
        <w:t xml:space="preserve"> õiguse kohaldada viibimisaluseta välismaalase suhtes järelevalvemeetmeid </w:t>
      </w:r>
      <w:r w:rsidR="60D7A70D">
        <w:t xml:space="preserve">ka </w:t>
      </w:r>
      <w:r w:rsidR="0EDE9B77">
        <w:t>kinnipidamise alternatiivina.</w:t>
      </w:r>
      <w:r>
        <w:t xml:space="preserve"> </w:t>
      </w:r>
    </w:p>
    <w:p w14:paraId="5E584FC6" w14:textId="3D447ADC" w:rsidR="1213A523" w:rsidRDefault="1213A523" w:rsidP="1213A523">
      <w:pPr>
        <w:jc w:val="both"/>
      </w:pPr>
    </w:p>
    <w:p w14:paraId="75D026FB" w14:textId="4B12D301" w:rsidR="009802BE" w:rsidRDefault="17F35DE7" w:rsidP="009802BE">
      <w:pPr>
        <w:jc w:val="both"/>
      </w:pPr>
      <w:r w:rsidRPr="09135AC4">
        <w:rPr>
          <w:b/>
          <w:bCs/>
          <w:color w:val="4472C4" w:themeColor="accent1"/>
        </w:rPr>
        <w:t xml:space="preserve">Eelnõu § </w:t>
      </w:r>
      <w:r w:rsidR="2D38E331" w:rsidRPr="09135AC4">
        <w:rPr>
          <w:b/>
          <w:bCs/>
          <w:color w:val="4472C4" w:themeColor="accent1"/>
        </w:rPr>
        <w:t>99</w:t>
      </w:r>
      <w:r w:rsidRPr="09135AC4">
        <w:rPr>
          <w:b/>
          <w:bCs/>
          <w:color w:val="4472C4" w:themeColor="accent1"/>
        </w:rPr>
        <w:t xml:space="preserve"> punktid</w:t>
      </w:r>
      <w:commentRangeStart w:id="146"/>
      <w:r w:rsidRPr="09135AC4">
        <w:rPr>
          <w:b/>
          <w:bCs/>
          <w:color w:val="4472C4" w:themeColor="accent1"/>
        </w:rPr>
        <w:t xml:space="preserve"> </w:t>
      </w:r>
      <w:r w:rsidR="2BE3885E" w:rsidRPr="09135AC4">
        <w:rPr>
          <w:b/>
          <w:bCs/>
          <w:color w:val="4472C4" w:themeColor="accent1"/>
        </w:rPr>
        <w:t>32</w:t>
      </w:r>
      <w:commentRangeEnd w:id="146"/>
      <w:r w:rsidR="009802BE">
        <w:commentReference w:id="146"/>
      </w:r>
      <w:r w:rsidR="2BE3885E" w:rsidRPr="09135AC4">
        <w:rPr>
          <w:b/>
          <w:bCs/>
          <w:color w:val="4472C4" w:themeColor="accent1"/>
        </w:rPr>
        <w:t>- 37</w:t>
      </w:r>
      <w:r w:rsidRPr="09135AC4">
        <w:rPr>
          <w:color w:val="4472C4" w:themeColor="accent1"/>
        </w:rPr>
        <w:t xml:space="preserve"> </w:t>
      </w:r>
      <w:r>
        <w:t xml:space="preserve">reguleerivad välismaalase väljasaatmist. </w:t>
      </w:r>
    </w:p>
    <w:p w14:paraId="4D744EEA" w14:textId="77777777" w:rsidR="009802BE" w:rsidRDefault="009802BE" w:rsidP="009802BE">
      <w:pPr>
        <w:jc w:val="both"/>
      </w:pPr>
    </w:p>
    <w:p w14:paraId="020437DC" w14:textId="46424148" w:rsidR="009802BE" w:rsidRDefault="009802BE" w:rsidP="009802BE">
      <w:pPr>
        <w:jc w:val="both"/>
      </w:pPr>
      <w:r>
        <w:t xml:space="preserve">Selleks et kiirendada välismaalase Eestist väljasaatmist ja vähendada menetluskoormust, nähakse </w:t>
      </w:r>
      <w:r w:rsidRPr="00026E2E">
        <w:rPr>
          <w:b/>
          <w:color w:val="4472C4" w:themeColor="accent1"/>
        </w:rPr>
        <w:t xml:space="preserve">eelnõu § </w:t>
      </w:r>
      <w:r w:rsidR="532978B8" w:rsidRPr="00026E2E">
        <w:rPr>
          <w:b/>
          <w:color w:val="4472C4" w:themeColor="accent1"/>
        </w:rPr>
        <w:t>99</w:t>
      </w:r>
      <w:r w:rsidRPr="00026E2E">
        <w:rPr>
          <w:b/>
          <w:color w:val="4472C4" w:themeColor="accent1"/>
        </w:rPr>
        <w:t xml:space="preserve"> punktiga </w:t>
      </w:r>
      <w:r w:rsidR="1213A523" w:rsidRPr="00026E2E">
        <w:rPr>
          <w:b/>
          <w:color w:val="4472C4" w:themeColor="accent1"/>
        </w:rPr>
        <w:t>33</w:t>
      </w:r>
      <w:r w:rsidRPr="00026E2E">
        <w:rPr>
          <w:color w:val="4472C4" w:themeColor="accent1"/>
        </w:rPr>
        <w:t xml:space="preserve"> </w:t>
      </w:r>
      <w:r>
        <w:t xml:space="preserve">ette kaks alust, mil lahkumisettekirjutuse tegemine väljasaadetavale ei ole vajalik. </w:t>
      </w:r>
    </w:p>
    <w:p w14:paraId="76DFA605" w14:textId="77777777" w:rsidR="009802BE" w:rsidRDefault="009802BE" w:rsidP="009802BE">
      <w:pPr>
        <w:jc w:val="both"/>
      </w:pPr>
    </w:p>
    <w:p w14:paraId="7CF1095F" w14:textId="1C47F453" w:rsidR="009802BE" w:rsidRDefault="009802BE" w:rsidP="009802BE">
      <w:pPr>
        <w:jc w:val="both"/>
      </w:pPr>
      <w:r>
        <w:t xml:space="preserve">Esimene muudatus puudutab olukorda, kus välismaalane on sisenenud Eestisse, kuigi talle on </w:t>
      </w:r>
      <w:r w:rsidR="629D01CE">
        <w:t xml:space="preserve">eelnevalt </w:t>
      </w:r>
      <w:r w:rsidR="00CC5B6C">
        <w:t xml:space="preserve">kehtestatud sissesõidukeeld </w:t>
      </w:r>
      <w:r>
        <w:t xml:space="preserve">ja selle kehtivusaeg ei ole lõppenud (VSS § 14 </w:t>
      </w:r>
      <w:r w:rsidRPr="00537B46">
        <w:t>l</w:t>
      </w:r>
      <w:r w:rsidR="00C87DFE">
        <w:t>õige</w:t>
      </w:r>
      <w:r>
        <w:t xml:space="preserve"> 2</w:t>
      </w:r>
      <w:r>
        <w:rPr>
          <w:vertAlign w:val="superscript"/>
        </w:rPr>
        <w:t>3</w:t>
      </w:r>
      <w:r>
        <w:t xml:space="preserve">). VSS § 28 kohaselt ei anta välismaalasele, kelle suhtes </w:t>
      </w:r>
      <w:r w:rsidR="00CC5B6C">
        <w:t>kehtib</w:t>
      </w:r>
      <w:r>
        <w:t xml:space="preserve"> sissesõidukeeld, luba Eestisse sisenemiseks ja siin viibimiseks ning ta tuleb viivitamata riigist välja saata. </w:t>
      </w:r>
      <w:r w:rsidR="00CC5B6C">
        <w:t>Sel juhul</w:t>
      </w:r>
      <w:r>
        <w:t xml:space="preserve"> on välismaalase väljasaatmise aluseks </w:t>
      </w:r>
      <w:r w:rsidR="00CC5B6C">
        <w:t xml:space="preserve">sissesõidukeelu kohaldamise </w:t>
      </w:r>
      <w:r>
        <w:t>otsus</w:t>
      </w:r>
      <w:r w:rsidR="00CC5B6C">
        <w:t>.</w:t>
      </w:r>
      <w:r>
        <w:t xml:space="preserve"> Täiendava lahkumisettekirjutuse tegemine tekitab </w:t>
      </w:r>
      <w:r w:rsidR="00CC5B6C">
        <w:t>lihtsalt</w:t>
      </w:r>
      <w:r>
        <w:t xml:space="preserve"> halduskoormust</w:t>
      </w:r>
      <w:r w:rsidR="00CC5B6C">
        <w:t xml:space="preserve"> ning pikendab välismaalase väljasõidukohustuse täitmist.</w:t>
      </w:r>
      <w:r>
        <w:t xml:space="preserve"> Küll tuleb </w:t>
      </w:r>
      <w:proofErr w:type="spellStart"/>
      <w:r>
        <w:t>PPA-l</w:t>
      </w:r>
      <w:proofErr w:type="spellEnd"/>
      <w:r>
        <w:t xml:space="preserve"> ja </w:t>
      </w:r>
      <w:proofErr w:type="spellStart"/>
      <w:r>
        <w:t>KAPO-l</w:t>
      </w:r>
      <w:proofErr w:type="spellEnd"/>
      <w:r>
        <w:t xml:space="preserve"> jätkuvalt hinnata </w:t>
      </w:r>
      <w:r w:rsidR="00CC5B6C">
        <w:t xml:space="preserve">välismaalase </w:t>
      </w:r>
      <w:r>
        <w:t xml:space="preserve">väljasaatmise perspektiivikust ja jätta välismaalase suhtes väljasaatmine kohaldamata, kui see on selges vastuolus </w:t>
      </w:r>
      <w:r w:rsidRPr="00F04579">
        <w:rPr>
          <w:i/>
          <w:iCs/>
        </w:rPr>
        <w:t xml:space="preserve">non </w:t>
      </w:r>
      <w:proofErr w:type="spellStart"/>
      <w:r w:rsidRPr="00F04579">
        <w:rPr>
          <w:i/>
          <w:iCs/>
        </w:rPr>
        <w:t>refoulement</w:t>
      </w:r>
      <w:proofErr w:type="spellEnd"/>
      <w:r>
        <w:t xml:space="preserve"> põhimõttega. </w:t>
      </w:r>
      <w:r w:rsidR="00CC5B6C">
        <w:t xml:space="preserve">Samuti ei ole välismaalase kohene väljasaatmine lubatud, kui välismaalasele on kehtestatud sissesõidukeeld karistusseadustiku alusel. Sel juhul võib sissesõidukeelu rikkumine olla aluseks, et välismaalase kandmata jäänud karistus pööratakse täitmisele vastavalt </w:t>
      </w:r>
      <w:proofErr w:type="spellStart"/>
      <w:r w:rsidR="0007448A" w:rsidRPr="0007448A">
        <w:rPr>
          <w:rFonts w:eastAsia="Calibri"/>
          <w:kern w:val="0"/>
          <w14:ligatures w14:val="none"/>
        </w:rPr>
        <w:t>KrMS</w:t>
      </w:r>
      <w:proofErr w:type="spellEnd"/>
      <w:r w:rsidR="0007448A">
        <w:t>-i</w:t>
      </w:r>
      <w:r w:rsidR="00CC5B6C">
        <w:t xml:space="preserve"> § 416 lõikele 6. </w:t>
      </w:r>
    </w:p>
    <w:p w14:paraId="46018682" w14:textId="77777777" w:rsidR="009802BE" w:rsidRDefault="009802BE" w:rsidP="009802BE">
      <w:pPr>
        <w:jc w:val="both"/>
      </w:pPr>
    </w:p>
    <w:p w14:paraId="46594AB2" w14:textId="69AA0B51" w:rsidR="00CC5B6C" w:rsidRDefault="00CC5B6C" w:rsidP="00CC5B6C">
      <w:pPr>
        <w:jc w:val="both"/>
      </w:pPr>
      <w:r>
        <w:t xml:space="preserve">Teine eelnõuga loodav väljasaatmise alus puudutab välismaalase üleandmist teisele liikmesriigile kahepoolse tagasivõtulepingu või kokkuleppe kohaselt (VSS § 14 </w:t>
      </w:r>
      <w:r w:rsidRPr="00537B46">
        <w:t>l</w:t>
      </w:r>
      <w:r w:rsidR="00C87DFE">
        <w:t>õige</w:t>
      </w:r>
      <w:r>
        <w:t xml:space="preserve"> 2</w:t>
      </w:r>
      <w:r>
        <w:rPr>
          <w:vertAlign w:val="superscript"/>
        </w:rPr>
        <w:t>5</w:t>
      </w:r>
      <w:r>
        <w:t xml:space="preserve">). Eelnõuga võetakse üle </w:t>
      </w:r>
      <w:proofErr w:type="spellStart"/>
      <w:r>
        <w:t>tagasisaatmisdirektiivi</w:t>
      </w:r>
      <w:proofErr w:type="spellEnd"/>
      <w:r>
        <w:t xml:space="preserve"> artikli 6 lõikes 3 sätestatud võimalus, mis näeb ette, et </w:t>
      </w:r>
      <w:proofErr w:type="spellStart"/>
      <w:r>
        <w:t>tagasisaatmisotsust</w:t>
      </w:r>
      <w:proofErr w:type="spellEnd"/>
      <w:r>
        <w:t xml:space="preserve"> ei pea tegema kolmanda riigi kodanikule, kui ta vastavalt kokkuleppele saadetakse teise liikmesriiki tagasi. Muudatus võimaldab vajaduse korral välismaalase vastutavale liikmesriigile üle anda juba siis, kui taustakontrolli läbiviimisel tehakse vastutav liikmesriik kindlaks.</w:t>
      </w:r>
    </w:p>
    <w:p w14:paraId="6A9362A8" w14:textId="77777777" w:rsidR="00CC5B6C" w:rsidRDefault="00CC5B6C" w:rsidP="00CC5B6C">
      <w:pPr>
        <w:jc w:val="both"/>
      </w:pPr>
    </w:p>
    <w:p w14:paraId="333CB8A0" w14:textId="2FF2D51E" w:rsidR="00CC5B6C" w:rsidRDefault="00CC5B6C" w:rsidP="00CC5B6C">
      <w:pPr>
        <w:jc w:val="both"/>
      </w:pPr>
      <w:r w:rsidRPr="00026E2E">
        <w:rPr>
          <w:b/>
          <w:color w:val="4472C4" w:themeColor="accent1"/>
        </w:rPr>
        <w:lastRenderedPageBreak/>
        <w:t xml:space="preserve">Eelnõu § </w:t>
      </w:r>
      <w:r w:rsidR="532978B8" w:rsidRPr="00026E2E">
        <w:rPr>
          <w:b/>
          <w:color w:val="4472C4" w:themeColor="accent1"/>
        </w:rPr>
        <w:t>99</w:t>
      </w:r>
      <w:r w:rsidRPr="00026E2E">
        <w:rPr>
          <w:b/>
          <w:color w:val="4472C4" w:themeColor="accent1"/>
        </w:rPr>
        <w:t xml:space="preserve"> punktidega </w:t>
      </w:r>
      <w:r w:rsidR="1213A523" w:rsidRPr="00026E2E">
        <w:rPr>
          <w:b/>
          <w:color w:val="4472C4" w:themeColor="accent1"/>
        </w:rPr>
        <w:t>34</w:t>
      </w:r>
      <w:r w:rsidR="00815D05">
        <w:rPr>
          <w:b/>
          <w:color w:val="4472C4" w:themeColor="accent1"/>
        </w:rPr>
        <w:t>–</w:t>
      </w:r>
      <w:r w:rsidR="1213A523" w:rsidRPr="00026E2E">
        <w:rPr>
          <w:b/>
          <w:color w:val="4472C4" w:themeColor="accent1"/>
        </w:rPr>
        <w:t>36</w:t>
      </w:r>
      <w:r w:rsidRPr="00026E2E">
        <w:rPr>
          <w:color w:val="4472C4" w:themeColor="accent1"/>
        </w:rPr>
        <w:t xml:space="preserve"> </w:t>
      </w:r>
      <w:r>
        <w:t xml:space="preserve">täpsustatakse väljasaatmise peatamise ja kohaldamata jätmisega seonduvat. Sõltumata sellest, millise haldusakti või kohtulahendiga on välismaalasele väljasõidukohustus pandud, peab isiku väljasaatmine olema kooskõlas EL ja rahvusvahelises õiguses sätestatud põhiõigustega. Isikut on keelatud välja saata, kui see on selges vastuolus </w:t>
      </w:r>
      <w:r w:rsidRPr="008A2CF5">
        <w:rPr>
          <w:i/>
          <w:iCs/>
        </w:rPr>
        <w:t>non-</w:t>
      </w:r>
      <w:proofErr w:type="spellStart"/>
      <w:r w:rsidRPr="008A2CF5">
        <w:rPr>
          <w:i/>
          <w:iCs/>
        </w:rPr>
        <w:t>refoulement</w:t>
      </w:r>
      <w:proofErr w:type="spellEnd"/>
      <w:r>
        <w:t xml:space="preserve"> põhimõttega ehk väljasaatmine tooks kaasa ohu väljasaadetava elule või </w:t>
      </w:r>
      <w:proofErr w:type="spellStart"/>
      <w:r>
        <w:t>inimväärikusele</w:t>
      </w:r>
      <w:proofErr w:type="spellEnd"/>
      <w:r>
        <w:t xml:space="preserve">. Kuivõrd teatud juhtudel võib ajavahemik lahkumisettekirjutuse tegemise ja tegeliku väljasaatmise vahel olla väga pikk, nähakse VSS § 14 lõikes 8 ette, et PPA või KAPO peab välismaalase väljasaatmisel koostama sundtäitmise protokolli ja selles hindama, kas välismaalase väljasaatmine konkreetsesse vastuvõtvasse riiki on lubatud. </w:t>
      </w:r>
    </w:p>
    <w:p w14:paraId="3B8393B0" w14:textId="77777777" w:rsidR="00CC5B6C" w:rsidRDefault="00CC5B6C" w:rsidP="00CC5B6C">
      <w:pPr>
        <w:jc w:val="both"/>
      </w:pPr>
    </w:p>
    <w:p w14:paraId="099700CF" w14:textId="7C763A5D" w:rsidR="009802BE" w:rsidRDefault="00CC5B6C" w:rsidP="009802BE">
      <w:pPr>
        <w:jc w:val="both"/>
      </w:pPr>
      <w:r w:rsidRPr="00026E2E">
        <w:rPr>
          <w:b/>
          <w:color w:val="4472C4" w:themeColor="accent1"/>
        </w:rPr>
        <w:t xml:space="preserve">Eelnõu § </w:t>
      </w:r>
      <w:r w:rsidR="532978B8" w:rsidRPr="00026E2E">
        <w:rPr>
          <w:b/>
          <w:color w:val="4472C4" w:themeColor="accent1"/>
        </w:rPr>
        <w:t>99</w:t>
      </w:r>
      <w:r w:rsidRPr="00026E2E">
        <w:rPr>
          <w:b/>
          <w:color w:val="4472C4" w:themeColor="accent1"/>
        </w:rPr>
        <w:t xml:space="preserve"> punktiga </w:t>
      </w:r>
      <w:r w:rsidR="1213A523" w:rsidRPr="00026E2E">
        <w:rPr>
          <w:b/>
          <w:color w:val="4472C4" w:themeColor="accent1"/>
        </w:rPr>
        <w:t>37</w:t>
      </w:r>
      <w:r w:rsidRPr="00026E2E">
        <w:rPr>
          <w:color w:val="4472C4" w:themeColor="accent1"/>
        </w:rPr>
        <w:t xml:space="preserve"> </w:t>
      </w:r>
      <w:r>
        <w:t xml:space="preserve">täiendatakse </w:t>
      </w:r>
      <w:r w:rsidR="009802BE">
        <w:t>VSS § 14 lõiget 5 punktiga 5, et selgemalt reguleerida olukorrad, kus välismaalane esitab väljasaatmise käigus rahvusvahelise kaitse taotluse. Reeglina tuleb välismaalase väljasaatmine peatada, kui ta esitab rahvusvahelise kaitse taotluse. Kui välismaalane esitab teise või järgneva rahvusvahelise kaitse taotluse, siis määrus</w:t>
      </w:r>
      <w:r w:rsidR="009802BE" w:rsidRPr="532978B8">
        <w:t>e 2024/1348</w:t>
      </w:r>
      <w:r w:rsidR="00DF358E">
        <w:t>/EL</w:t>
      </w:r>
      <w:r w:rsidR="009802BE">
        <w:t xml:space="preserve"> </w:t>
      </w:r>
      <w:r w:rsidR="532978B8" w:rsidRPr="532978B8">
        <w:t>(menetluse kohta)</w:t>
      </w:r>
      <w:r w:rsidR="532978B8" w:rsidRPr="532978B8">
        <w:rPr>
          <w:i/>
          <w:iCs/>
        </w:rPr>
        <w:t xml:space="preserve"> </w:t>
      </w:r>
      <w:r w:rsidR="009802BE">
        <w:t xml:space="preserve">kohaselt </w:t>
      </w:r>
      <w:r>
        <w:t>puudub sel juhul taotlejal õigus</w:t>
      </w:r>
      <w:r w:rsidR="009802BE">
        <w:t xml:space="preserve"> riiki jääda</w:t>
      </w:r>
      <w:r>
        <w:t xml:space="preserve"> ehk taotluse esitamine ei peata </w:t>
      </w:r>
      <w:r w:rsidR="00F577DE">
        <w:t xml:space="preserve">enam </w:t>
      </w:r>
      <w:r>
        <w:t>automaatselt välismaalase väljasaatmist</w:t>
      </w:r>
      <w:r w:rsidR="009802BE">
        <w:t>.</w:t>
      </w:r>
    </w:p>
    <w:p w14:paraId="0106AFEA" w14:textId="77777777" w:rsidR="009802BE" w:rsidRPr="006A61DE" w:rsidRDefault="009802BE" w:rsidP="009802BE">
      <w:pPr>
        <w:jc w:val="both"/>
      </w:pPr>
      <w:r>
        <w:t xml:space="preserve"> </w:t>
      </w:r>
    </w:p>
    <w:p w14:paraId="789745A6" w14:textId="65B7293A" w:rsidR="009802BE" w:rsidRPr="003040FD" w:rsidRDefault="701FE4F7" w:rsidP="701FE4F7">
      <w:pPr>
        <w:ind w:left="360"/>
        <w:jc w:val="both"/>
        <w:rPr>
          <w:b/>
        </w:rPr>
      </w:pPr>
      <w:r w:rsidRPr="003040FD">
        <w:rPr>
          <w:b/>
        </w:rPr>
        <w:t>99.</w:t>
      </w:r>
      <w:r w:rsidR="009802BE" w:rsidRPr="003040FD">
        <w:rPr>
          <w:b/>
        </w:rPr>
        <w:t>4</w:t>
      </w:r>
      <w:r w:rsidR="00896B09" w:rsidRPr="003040FD">
        <w:rPr>
          <w:b/>
        </w:rPr>
        <w:t>.</w:t>
      </w:r>
      <w:r w:rsidR="009802BE" w:rsidRPr="003040FD">
        <w:rPr>
          <w:b/>
        </w:rPr>
        <w:t xml:space="preserve"> Viibimisaluseta välismaalase kinnipidamisega seotud muudatused</w:t>
      </w:r>
    </w:p>
    <w:p w14:paraId="5E57E07F" w14:textId="77777777" w:rsidR="009802BE" w:rsidRDefault="009802BE" w:rsidP="009802BE">
      <w:pPr>
        <w:jc w:val="both"/>
      </w:pPr>
    </w:p>
    <w:p w14:paraId="6C4C62CB" w14:textId="6A90FCA3" w:rsidR="009802BE" w:rsidRDefault="009802BE" w:rsidP="009802BE">
      <w:pPr>
        <w:jc w:val="both"/>
      </w:pPr>
      <w:r>
        <w:t xml:space="preserve">Viibimisaluseta Eestis viibiva välismaalase kinnipidamisele tuleb kohaldada </w:t>
      </w:r>
      <w:proofErr w:type="spellStart"/>
      <w:r>
        <w:t>tagasisaatmisdirektiivis</w:t>
      </w:r>
      <w:proofErr w:type="spellEnd"/>
      <w:r>
        <w:t xml:space="preserve"> sätestatud kinnipidamisnorme. </w:t>
      </w:r>
      <w:proofErr w:type="spellStart"/>
      <w:r>
        <w:t>Tagasisaatmisdirektiivi</w:t>
      </w:r>
      <w:proofErr w:type="spellEnd"/>
      <w:r w:rsidRPr="00BF776C">
        <w:t xml:space="preserve"> artikli 15 lõige 1 näeb sõnaselgelt ette kaks kinnipidamise alust, mis põhinevad ühelt poolt </w:t>
      </w:r>
      <w:proofErr w:type="spellStart"/>
      <w:r>
        <w:t>tagasisaatmisdirektiivi</w:t>
      </w:r>
      <w:proofErr w:type="spellEnd"/>
      <w:r w:rsidRPr="00BF776C">
        <w:t xml:space="preserve"> artikli 3 punktis 7 määratletud põgenemise ohu olemasolul ja teiselt poolt asjaolul, et asjaomane isik hoiab kõrvale tagasisaatmise ettevalmistamisest või väljasaatmisest või takistab seda. </w:t>
      </w:r>
      <w:r>
        <w:t xml:space="preserve">Lisaks võimaldab </w:t>
      </w:r>
      <w:proofErr w:type="spellStart"/>
      <w:r>
        <w:t>tagasisaatmisdirektiivi</w:t>
      </w:r>
      <w:proofErr w:type="spellEnd"/>
      <w:r>
        <w:t xml:space="preserve"> </w:t>
      </w:r>
      <w:r w:rsidR="00692990">
        <w:t>artikli</w:t>
      </w:r>
      <w:r>
        <w:t xml:space="preserve"> 15 lõige 6 välismaalast kinni pidada tingimusel, kui ta ei täida kaasaaitamiskohustust või tema </w:t>
      </w:r>
      <w:r w:rsidRPr="00F77DDB">
        <w:t>tagasipöördumiseks vajalik</w:t>
      </w:r>
      <w:r>
        <w:t xml:space="preserve">e </w:t>
      </w:r>
      <w:r w:rsidRPr="00F77DDB">
        <w:t>dokumen</w:t>
      </w:r>
      <w:r>
        <w:t>tide</w:t>
      </w:r>
      <w:r w:rsidRPr="00F77DDB">
        <w:t xml:space="preserve"> hankimine vastuvõtvast riigist viibib</w:t>
      </w:r>
      <w:r>
        <w:t xml:space="preserve">. </w:t>
      </w:r>
    </w:p>
    <w:p w14:paraId="4976ECD9" w14:textId="77777777" w:rsidR="009802BE" w:rsidRDefault="009802BE" w:rsidP="009802BE">
      <w:pPr>
        <w:jc w:val="both"/>
      </w:pPr>
    </w:p>
    <w:p w14:paraId="72691845" w14:textId="659D13A0" w:rsidR="009802BE" w:rsidRDefault="009802BE" w:rsidP="009802BE">
      <w:pPr>
        <w:jc w:val="both"/>
      </w:pPr>
      <w:r>
        <w:t>VSS § 6</w:t>
      </w:r>
      <w:r>
        <w:rPr>
          <w:vertAlign w:val="superscript"/>
        </w:rPr>
        <w:t>8</w:t>
      </w:r>
      <w:r>
        <w:t xml:space="preserve"> sätestab kriteeriumid, mis annavad alust arvata, et asjaomane välismaalane põgeneb. </w:t>
      </w:r>
      <w:r w:rsidRPr="00E224F3">
        <w:rPr>
          <w:b/>
          <w:color w:val="4472C4" w:themeColor="accent1"/>
        </w:rPr>
        <w:t xml:space="preserve">Eelnõu § </w:t>
      </w:r>
      <w:r w:rsidR="532978B8" w:rsidRPr="00E224F3">
        <w:rPr>
          <w:b/>
          <w:color w:val="4472C4" w:themeColor="accent1"/>
        </w:rPr>
        <w:t>99</w:t>
      </w:r>
      <w:r w:rsidRPr="00E224F3">
        <w:rPr>
          <w:b/>
          <w:color w:val="4472C4" w:themeColor="accent1"/>
        </w:rPr>
        <w:t xml:space="preserve"> punkti 13</w:t>
      </w:r>
      <w:r w:rsidRPr="00E224F3">
        <w:rPr>
          <w:color w:val="4472C4" w:themeColor="accent1"/>
        </w:rPr>
        <w:t xml:space="preserve"> </w:t>
      </w:r>
      <w:r>
        <w:t>kohaselt tunnistatakse VSS § 6</w:t>
      </w:r>
      <w:r>
        <w:rPr>
          <w:vertAlign w:val="superscript"/>
        </w:rPr>
        <w:t>8</w:t>
      </w:r>
      <w:r>
        <w:t xml:space="preserve"> esimene lause kehtetuks, sest välismaalase põgenemise ohtu tuleb hinnata kogu väljasõidukohustuse menetluse, sh taustakontrolli tegemise vältel, mitte üksnes lahkumisettekirjutuse tegemisel või isiku kinnipidamisel. </w:t>
      </w:r>
    </w:p>
    <w:p w14:paraId="7DF5E297" w14:textId="77777777" w:rsidR="00CC5B6C" w:rsidRDefault="00CC5B6C" w:rsidP="00CC5B6C">
      <w:pPr>
        <w:jc w:val="both"/>
      </w:pPr>
    </w:p>
    <w:p w14:paraId="5D02A8C6" w14:textId="5F51C340" w:rsidR="00CC5B6C" w:rsidRDefault="00CC5B6C" w:rsidP="00CC5B6C">
      <w:pPr>
        <w:jc w:val="both"/>
      </w:pPr>
      <w:r w:rsidRPr="00E224F3">
        <w:rPr>
          <w:b/>
          <w:color w:val="4472C4" w:themeColor="accent1"/>
        </w:rPr>
        <w:t xml:space="preserve">Eelnõu § </w:t>
      </w:r>
      <w:r w:rsidR="532978B8" w:rsidRPr="00E224F3">
        <w:rPr>
          <w:b/>
          <w:color w:val="4472C4" w:themeColor="accent1"/>
        </w:rPr>
        <w:t>99 punktidega</w:t>
      </w:r>
      <w:r w:rsidRPr="00E224F3">
        <w:rPr>
          <w:b/>
          <w:color w:val="4472C4" w:themeColor="accent1"/>
        </w:rPr>
        <w:t xml:space="preserve"> 14–18</w:t>
      </w:r>
      <w:r w:rsidRPr="00E224F3">
        <w:rPr>
          <w:color w:val="4472C4" w:themeColor="accent1"/>
        </w:rPr>
        <w:t xml:space="preserve"> </w:t>
      </w:r>
      <w:r>
        <w:t>täpsustatakse põgenemisohu kriteeriume. VSS § 6</w:t>
      </w:r>
      <w:r>
        <w:rPr>
          <w:vertAlign w:val="superscript"/>
        </w:rPr>
        <w:t>8</w:t>
      </w:r>
      <w:r>
        <w:t xml:space="preserve"> punktis 2 nähakse ette, et välismaalane kujutab põgenemise ohtu, kui ta on esitanud valeandmeid või võltsitud dokumente Eestisse sisenemisel, nt taustakontrollis. VSS § 6</w:t>
      </w:r>
      <w:r>
        <w:rPr>
          <w:vertAlign w:val="superscript"/>
        </w:rPr>
        <w:t>8</w:t>
      </w:r>
      <w:r>
        <w:t xml:space="preserve"> punkt 5 annab edaspidi võimaluse väljasõidukohustuse menetluses arvestada asjaoluga, et välismaalane ei järginud talle </w:t>
      </w:r>
      <w:r w:rsidR="532978B8">
        <w:t xml:space="preserve">seadusega pandud, nt </w:t>
      </w:r>
      <w:r>
        <w:t>rahvusvahelise kaitse menetluses pandud kohustusi. Selleks et rahvusvahelise kaitse ja väljasõidukohustuse menetluste läbiviimisel saaks paremini tugineda taustakontrolli tulemustele, nähakse eelnõus ette, et välismaalase põgenemise ohule viitab asjaolu, kui ta on keeldunud biomeetriliste andmete andmisest või takistanud muul viisil menetluse läbiviimist, pole saanud Eestisse sisenemiseks luba või ta kujutab ohtu avalikule korrale või riigi julgeolekule (VSS § 6</w:t>
      </w:r>
      <w:r>
        <w:rPr>
          <w:vertAlign w:val="superscript"/>
        </w:rPr>
        <w:t>8</w:t>
      </w:r>
      <w:r>
        <w:t xml:space="preserve"> punktid 11</w:t>
      </w:r>
      <w:r w:rsidR="00815D05">
        <w:t>–</w:t>
      </w:r>
      <w:r>
        <w:t>13). VSS § 6</w:t>
      </w:r>
      <w:r>
        <w:rPr>
          <w:vertAlign w:val="superscript"/>
        </w:rPr>
        <w:t>8</w:t>
      </w:r>
      <w:r>
        <w:t xml:space="preserve"> punktis 10 tehakse terminoloogiline parandus.</w:t>
      </w:r>
    </w:p>
    <w:p w14:paraId="4A119FC0" w14:textId="77777777" w:rsidR="00CC5B6C" w:rsidRDefault="00CC5B6C" w:rsidP="00CC5B6C">
      <w:pPr>
        <w:jc w:val="both"/>
      </w:pPr>
    </w:p>
    <w:p w14:paraId="25D03118" w14:textId="61C50466" w:rsidR="009802BE" w:rsidRDefault="17F35DE7" w:rsidP="009802BE">
      <w:pPr>
        <w:jc w:val="both"/>
      </w:pPr>
      <w:r>
        <w:t xml:space="preserve">Nagu eelpool selgitati, võib välismaalase kinnipidamine olla õigustatud juhul, kui ta ei aita kaasa oma väljasõidukohustuse ettevalmistamisele või selle täitmisele. Hetkel on välismaalase kaasaaitamiskohustus sätestatud </w:t>
      </w:r>
      <w:commentRangeStart w:id="147"/>
      <w:r>
        <w:t>VSS §-s 26</w:t>
      </w:r>
      <w:r w:rsidRPr="09135AC4">
        <w:rPr>
          <w:vertAlign w:val="superscript"/>
        </w:rPr>
        <w:t>4</w:t>
      </w:r>
      <w:commentRangeEnd w:id="147"/>
      <w:r w:rsidR="009802BE">
        <w:commentReference w:id="147"/>
      </w:r>
      <w:r w:rsidRPr="09135AC4">
        <w:rPr>
          <w:vertAlign w:val="superscript"/>
        </w:rPr>
        <w:t>.</w:t>
      </w:r>
      <w:r>
        <w:t xml:space="preserve">, kuid see on seotud üksnes väljasõidukohustuse täitmisega. </w:t>
      </w:r>
      <w:r w:rsidRPr="09135AC4">
        <w:rPr>
          <w:b/>
          <w:bCs/>
          <w:color w:val="4472C4" w:themeColor="accent1"/>
        </w:rPr>
        <w:t xml:space="preserve">Eelnõu § </w:t>
      </w:r>
      <w:r w:rsidR="2D38E331" w:rsidRPr="09135AC4">
        <w:rPr>
          <w:b/>
          <w:bCs/>
          <w:color w:val="4472C4" w:themeColor="accent1"/>
        </w:rPr>
        <w:t>99</w:t>
      </w:r>
      <w:r w:rsidRPr="09135AC4">
        <w:rPr>
          <w:b/>
          <w:bCs/>
          <w:color w:val="4472C4" w:themeColor="accent1"/>
        </w:rPr>
        <w:t xml:space="preserve"> punktidega 20 ja </w:t>
      </w:r>
      <w:r w:rsidR="2BE3885E" w:rsidRPr="09135AC4">
        <w:rPr>
          <w:b/>
          <w:bCs/>
          <w:color w:val="4472C4" w:themeColor="accent1"/>
        </w:rPr>
        <w:t>43</w:t>
      </w:r>
      <w:r w:rsidRPr="09135AC4">
        <w:rPr>
          <w:color w:val="4472C4" w:themeColor="accent1"/>
        </w:rPr>
        <w:t xml:space="preserve"> </w:t>
      </w:r>
      <w:r>
        <w:t xml:space="preserve">viiakse see </w:t>
      </w:r>
      <w:r w:rsidR="5EFED532">
        <w:t>§</w:t>
      </w:r>
      <w:r w:rsidR="1055A346">
        <w:t xml:space="preserve"> </w:t>
      </w:r>
      <w:r>
        <w:t>üle VSS §-i 6</w:t>
      </w:r>
      <w:r w:rsidRPr="09135AC4">
        <w:rPr>
          <w:vertAlign w:val="superscript"/>
        </w:rPr>
        <w:t>10</w:t>
      </w:r>
      <w:r>
        <w:t xml:space="preserve"> ja sõnastatakse uuesti. Muudatuse eesmärgiks on sätestada, et välismaalane peab kaasaaitamiskohustust täitma kogu väljasõidukohustuse menetluse jooksul. Selleks et välismaalane teaks, milliseid </w:t>
      </w:r>
      <w:r>
        <w:lastRenderedPageBreak/>
        <w:t xml:space="preserve">konkreetseid kohustusi ta peab täitma, on normide sõnastusi täpsustatud. Nii peab välismaalane esitama andmed oma isiku või kodakondsuse tuvastamiseks, ta peab taotlema endale uut reisidokumenti ning järgima talle kehtestatud järelevalvemeetmeid. </w:t>
      </w:r>
    </w:p>
    <w:p w14:paraId="3CA159CA" w14:textId="44F9C328" w:rsidR="009802BE" w:rsidRDefault="009802BE" w:rsidP="009802BE">
      <w:pPr>
        <w:jc w:val="both"/>
      </w:pPr>
      <w:r>
        <w:t xml:space="preserve"> </w:t>
      </w:r>
    </w:p>
    <w:p w14:paraId="14FE7161" w14:textId="128F6311" w:rsidR="009802BE" w:rsidRDefault="009802BE" w:rsidP="009802BE">
      <w:pPr>
        <w:jc w:val="both"/>
      </w:pPr>
      <w:r w:rsidRPr="00CF65EA">
        <w:rPr>
          <w:b/>
          <w:color w:val="4472C4" w:themeColor="accent1"/>
        </w:rPr>
        <w:t xml:space="preserve">Eelnõu § </w:t>
      </w:r>
      <w:r w:rsidR="532978B8" w:rsidRPr="00CF65EA">
        <w:rPr>
          <w:b/>
          <w:color w:val="4472C4" w:themeColor="accent1"/>
        </w:rPr>
        <w:t>99</w:t>
      </w:r>
      <w:r w:rsidRPr="00CF65EA">
        <w:rPr>
          <w:b/>
          <w:color w:val="4472C4" w:themeColor="accent1"/>
        </w:rPr>
        <w:t xml:space="preserve"> punktid </w:t>
      </w:r>
      <w:r w:rsidR="1213A523" w:rsidRPr="00CF65EA">
        <w:rPr>
          <w:b/>
          <w:color w:val="4472C4" w:themeColor="accent1"/>
        </w:rPr>
        <w:t>39</w:t>
      </w:r>
      <w:r w:rsidR="00815D05">
        <w:rPr>
          <w:b/>
          <w:color w:val="4472C4" w:themeColor="accent1"/>
        </w:rPr>
        <w:t>–</w:t>
      </w:r>
      <w:r w:rsidR="1213A523" w:rsidRPr="00CF65EA">
        <w:rPr>
          <w:b/>
          <w:color w:val="4472C4" w:themeColor="accent1"/>
        </w:rPr>
        <w:t>45</w:t>
      </w:r>
      <w:r w:rsidRPr="00CF65EA">
        <w:rPr>
          <w:color w:val="4472C4" w:themeColor="accent1"/>
        </w:rPr>
        <w:t xml:space="preserve"> </w:t>
      </w:r>
      <w:r>
        <w:t>reguleerivad viibimisaluseta välismaalase kinnipidamise aluseid, kohtuliku kontrolli tähtaega ning kinnipidamistingimusi.</w:t>
      </w:r>
      <w:r w:rsidRPr="00BF776C">
        <w:t xml:space="preserve"> </w:t>
      </w:r>
    </w:p>
    <w:p w14:paraId="0050454C" w14:textId="77777777" w:rsidR="009802BE" w:rsidRDefault="009802BE" w:rsidP="009802BE">
      <w:pPr>
        <w:jc w:val="both"/>
      </w:pPr>
    </w:p>
    <w:p w14:paraId="227F2AC9" w14:textId="4FBA1245" w:rsidR="009802BE" w:rsidRPr="00A42621" w:rsidRDefault="701FE4F7" w:rsidP="009802BE">
      <w:pPr>
        <w:jc w:val="both"/>
        <w:rPr>
          <w:b/>
        </w:rPr>
      </w:pPr>
      <w:r w:rsidRPr="701FE4F7">
        <w:rPr>
          <w:b/>
          <w:bCs/>
        </w:rPr>
        <w:t xml:space="preserve">99.4.1. </w:t>
      </w:r>
      <w:r w:rsidR="009802BE" w:rsidRPr="701FE4F7">
        <w:rPr>
          <w:b/>
        </w:rPr>
        <w:t>Kinnipidamise alused</w:t>
      </w:r>
    </w:p>
    <w:p w14:paraId="03992104" w14:textId="77777777" w:rsidR="009802BE" w:rsidRDefault="009802BE" w:rsidP="009802BE">
      <w:pPr>
        <w:jc w:val="both"/>
      </w:pPr>
    </w:p>
    <w:p w14:paraId="24943699" w14:textId="77777777" w:rsidR="009802BE" w:rsidRDefault="009802BE" w:rsidP="009802BE">
      <w:pPr>
        <w:jc w:val="both"/>
      </w:pPr>
      <w:r>
        <w:t xml:space="preserve">Eesmärgiga </w:t>
      </w:r>
      <w:r w:rsidRPr="00BF776C">
        <w:t>luua parem sidusus rahvusvahelise kaitse ja väljasõidukohustuse menetlus</w:t>
      </w:r>
      <w:r>
        <w:t>t</w:t>
      </w:r>
      <w:r w:rsidRPr="00BF776C">
        <w:t>e vahel, täiendatakse VSS-s ebaseaduslikult riigis viibiva välismaalase kinnipidamise aluseid</w:t>
      </w:r>
      <w:r>
        <w:t xml:space="preserve">, võttes aluseks </w:t>
      </w:r>
      <w:proofErr w:type="spellStart"/>
      <w:r w:rsidRPr="532978B8">
        <w:t>tagasisaatmisdirektiivis</w:t>
      </w:r>
      <w:proofErr w:type="spellEnd"/>
      <w:r>
        <w:t xml:space="preserve"> sätestatu ja </w:t>
      </w:r>
      <w:r w:rsidRPr="00BF776C">
        <w:t>Euroopa Koh</w:t>
      </w:r>
      <w:r>
        <w:t>tu</w:t>
      </w:r>
      <w:r w:rsidRPr="00BF776C">
        <w:t xml:space="preserve"> seisukoha, </w:t>
      </w:r>
      <w:r>
        <w:t>mille kohaselt on liikmesriikidel õigus</w:t>
      </w:r>
      <w:r w:rsidRPr="00BF776C">
        <w:t xml:space="preserve"> </w:t>
      </w:r>
      <w:r>
        <w:t xml:space="preserve">siseriiklikus õiguses </w:t>
      </w:r>
      <w:r w:rsidRPr="00BF776C">
        <w:t xml:space="preserve">näha </w:t>
      </w:r>
      <w:r>
        <w:t xml:space="preserve">ette ka </w:t>
      </w:r>
      <w:r w:rsidRPr="00BF776C">
        <w:t>muid konkreetseid kinnipidamise aluseid</w:t>
      </w:r>
      <w:r>
        <w:t xml:space="preserve"> välismaalase väljasõidukohustuse ettevalmistamiseks või selle täitmiseks</w:t>
      </w:r>
      <w:r>
        <w:rPr>
          <w:rStyle w:val="Allmrkuseviide"/>
        </w:rPr>
        <w:footnoteReference w:id="101"/>
      </w:r>
      <w:r>
        <w:t>.</w:t>
      </w:r>
      <w:r w:rsidRPr="00BF776C">
        <w:t xml:space="preserve"> </w:t>
      </w:r>
    </w:p>
    <w:p w14:paraId="64FF627F" w14:textId="77777777" w:rsidR="009802BE" w:rsidRDefault="009802BE" w:rsidP="009802BE">
      <w:pPr>
        <w:jc w:val="both"/>
      </w:pPr>
    </w:p>
    <w:p w14:paraId="347296F3" w14:textId="7201B11C" w:rsidR="009802BE" w:rsidRDefault="009802BE" w:rsidP="009802BE">
      <w:pPr>
        <w:jc w:val="both"/>
      </w:pPr>
      <w:r>
        <w:t xml:space="preserve">Analoogselt </w:t>
      </w:r>
      <w:r w:rsidRPr="00BF776C">
        <w:t>VRKS-s rahvusvahelise kaitse taotleja kinnipidamise aluste</w:t>
      </w:r>
      <w:r>
        <w:t>le</w:t>
      </w:r>
      <w:r w:rsidRPr="00BF776C">
        <w:rPr>
          <w:b/>
          <w:bCs/>
        </w:rPr>
        <w:t xml:space="preserve"> </w:t>
      </w:r>
      <w:r w:rsidRPr="00BF776C">
        <w:t xml:space="preserve">nähakse </w:t>
      </w:r>
      <w:r>
        <w:t xml:space="preserve">eelnõus </w:t>
      </w:r>
      <w:r w:rsidRPr="00BF776C">
        <w:t>ette, et ebaseaduslikult riigis viibivat välismaalast võib kinni pidada, kui see on vajalik tema isiku tuvastamiseks või isikusamasuse kontrollimiseks</w:t>
      </w:r>
      <w:r>
        <w:t xml:space="preserve"> (VSS § 23 </w:t>
      </w:r>
      <w:r w:rsidRPr="00537B46">
        <w:t>l</w:t>
      </w:r>
      <w:r w:rsidR="00C87DFE">
        <w:t>õige</w:t>
      </w:r>
      <w:r>
        <w:t xml:space="preserve"> </w:t>
      </w:r>
      <w:r w:rsidR="6A58A6CF">
        <w:t>2</w:t>
      </w:r>
      <w:r>
        <w:t xml:space="preserve"> p 1)</w:t>
      </w:r>
      <w:r w:rsidRPr="00BF776C">
        <w:t xml:space="preserve">, isiku kodakondsuse kontrollimiseks või väljaselgitamiseks </w:t>
      </w:r>
      <w:r>
        <w:t xml:space="preserve">(VSS § 23 </w:t>
      </w:r>
      <w:r w:rsidRPr="00537B46">
        <w:t>l</w:t>
      </w:r>
      <w:r w:rsidR="00C87DFE">
        <w:t>õige</w:t>
      </w:r>
      <w:r>
        <w:t xml:space="preserve"> </w:t>
      </w:r>
      <w:r w:rsidR="6A58A6CF">
        <w:t>2</w:t>
      </w:r>
      <w:r>
        <w:t xml:space="preserve"> p 2) </w:t>
      </w:r>
      <w:r w:rsidRPr="00BF776C">
        <w:t>või avaliku korra või riigi julgeoleku tagamiseks</w:t>
      </w:r>
      <w:r>
        <w:t xml:space="preserve"> (VSS § 23 </w:t>
      </w:r>
      <w:r w:rsidRPr="00537B46">
        <w:t>l</w:t>
      </w:r>
      <w:r w:rsidR="00C87DFE">
        <w:t>õige</w:t>
      </w:r>
      <w:r>
        <w:t xml:space="preserve"> </w:t>
      </w:r>
      <w:r w:rsidR="6A58A6CF">
        <w:t>2</w:t>
      </w:r>
      <w:r>
        <w:t xml:space="preserve"> p 7)</w:t>
      </w:r>
      <w:r w:rsidRPr="00BF776C">
        <w:t xml:space="preserve">. </w:t>
      </w:r>
    </w:p>
    <w:p w14:paraId="2B15C8F0" w14:textId="77777777" w:rsidR="009802BE" w:rsidRDefault="009802BE" w:rsidP="009802BE">
      <w:pPr>
        <w:jc w:val="both"/>
      </w:pPr>
    </w:p>
    <w:p w14:paraId="7DCA5ECC" w14:textId="03F16C50" w:rsidR="009802BE" w:rsidRDefault="003B0801" w:rsidP="009802BE">
      <w:pPr>
        <w:jc w:val="both"/>
      </w:pPr>
      <w:r>
        <w:t>M</w:t>
      </w:r>
      <w:r w:rsidRPr="003B0801">
        <w:t>äärus 2024/1356/EL (taustakontrolli kohta)</w:t>
      </w:r>
      <w:r w:rsidR="009802BE">
        <w:t xml:space="preserve"> võimaldab liikmesriigil jätta taustakontrolli toimingud tegemata või alustatud toimingud lõpetamata, kui ebaseaduslikult välispiiri ületanud välismaalane</w:t>
      </w:r>
      <w:r w:rsidR="00D5151E">
        <w:t>, kes pole rahvusvahelise kaitse sooviavaldust esitanud,</w:t>
      </w:r>
      <w:r w:rsidR="009802BE">
        <w:t xml:space="preserve"> saadetakse 72 tunni jooksul tagasi </w:t>
      </w:r>
      <w:r w:rsidR="00F577DE">
        <w:t xml:space="preserve">riiki, kust ta Eestisse sisenes </w:t>
      </w:r>
      <w:r w:rsidR="009802BE">
        <w:t xml:space="preserve">(vt </w:t>
      </w:r>
      <w:r w:rsidR="532978B8">
        <w:t>määruse 2024/1358</w:t>
      </w:r>
      <w:r w:rsidR="00254B9A">
        <w:t>/EL</w:t>
      </w:r>
      <w:r w:rsidR="532978B8">
        <w:t xml:space="preserve"> (</w:t>
      </w:r>
      <w:proofErr w:type="spellStart"/>
      <w:r w:rsidR="532978B8">
        <w:t>Eurodac</w:t>
      </w:r>
      <w:proofErr w:type="spellEnd"/>
      <w:r w:rsidR="532978B8">
        <w:t>-süsteemi kohta)</w:t>
      </w:r>
      <w:r w:rsidR="009802BE" w:rsidRPr="532978B8">
        <w:t xml:space="preserve"> </w:t>
      </w:r>
      <w:r w:rsidR="009802BE">
        <w:t xml:space="preserve">artikli 22 lõige 1 koostoimes määruse </w:t>
      </w:r>
      <w:r w:rsidRPr="003B0801">
        <w:t xml:space="preserve">2024/1356/EL (taustakontrolli kohta) </w:t>
      </w:r>
      <w:r w:rsidR="532978B8">
        <w:t>artikli</w:t>
      </w:r>
      <w:r w:rsidR="009802BE">
        <w:t xml:space="preserve"> 5 </w:t>
      </w:r>
      <w:r w:rsidR="532978B8">
        <w:t>lõike</w:t>
      </w:r>
      <w:r w:rsidR="009802BE">
        <w:t xml:space="preserve"> 1 </w:t>
      </w:r>
      <w:r w:rsidR="532978B8">
        <w:t>punktiga</w:t>
      </w:r>
      <w:r w:rsidR="009802BE">
        <w:t xml:space="preserve"> a). </w:t>
      </w:r>
      <w:r w:rsidR="4A0BB346">
        <w:t>See võimaldab liikmesrii</w:t>
      </w:r>
      <w:r w:rsidR="00F577DE">
        <w:t>kidel</w:t>
      </w:r>
      <w:r w:rsidR="4A0BB346">
        <w:t xml:space="preserve"> rakendada EL tagasivõtulepingutes ette nähtud kiirmenetlust</w:t>
      </w:r>
      <w:r w:rsidR="00F577DE">
        <w:t>.</w:t>
      </w:r>
      <w:r w:rsidR="4A0BB346">
        <w:t xml:space="preserve"> </w:t>
      </w:r>
      <w:r w:rsidR="00D5151E">
        <w:t>Kiirmenetluse erinormide</w:t>
      </w:r>
      <w:r w:rsidR="4A0BB346">
        <w:t xml:space="preserve"> kohaselt tuleb kolmandal riigil </w:t>
      </w:r>
      <w:r w:rsidR="00D5151E">
        <w:t>taotluse esitanud liikmesriigile vaid</w:t>
      </w:r>
      <w:r w:rsidR="4A0BB346">
        <w:t xml:space="preserve"> kahe tööpäeva jooksul </w:t>
      </w:r>
      <w:r w:rsidR="00F577DE">
        <w:t>teada</w:t>
      </w:r>
      <w:r w:rsidR="00D5151E">
        <w:t xml:space="preserve"> anda</w:t>
      </w:r>
      <w:r w:rsidR="00F577DE">
        <w:t>, kas ta nõustub ebaseaduslikult piiri ületanud välismaalase tagas</w:t>
      </w:r>
      <w:r w:rsidR="00D5151E">
        <w:t xml:space="preserve">i </w:t>
      </w:r>
      <w:r w:rsidR="00F577DE">
        <w:t>võtm</w:t>
      </w:r>
      <w:r w:rsidR="00D5151E">
        <w:t>a</w:t>
      </w:r>
      <w:r w:rsidR="4A0BB346">
        <w:t xml:space="preserve">. </w:t>
      </w:r>
      <w:r w:rsidR="00D5151E">
        <w:t>Lisaks</w:t>
      </w:r>
      <w:r w:rsidR="009802BE">
        <w:t xml:space="preserve"> võib taustakontrolli jätta lõpetamata, kui välismaalane antakse teisele liikmesriigile üle vastavalt kahepoolsele kokkuleppele (</w:t>
      </w:r>
      <w:r w:rsidRPr="00537B46">
        <w:t>määrus</w:t>
      </w:r>
      <w:r w:rsidR="00E06CC2">
        <w:t>e</w:t>
      </w:r>
      <w:r w:rsidRPr="003B0801">
        <w:t xml:space="preserve"> 2024/1356/EL (</w:t>
      </w:r>
      <w:r w:rsidR="532978B8">
        <w:t xml:space="preserve">taustakontrolli </w:t>
      </w:r>
      <w:r w:rsidRPr="003B0801">
        <w:t>kohta)</w:t>
      </w:r>
      <w:r w:rsidR="009802BE">
        <w:t xml:space="preserve"> </w:t>
      </w:r>
      <w:r w:rsidR="532978B8">
        <w:t>artikli</w:t>
      </w:r>
      <w:r w:rsidR="009802BE">
        <w:t xml:space="preserve"> 7 </w:t>
      </w:r>
      <w:r w:rsidR="532978B8">
        <w:t>lõige</w:t>
      </w:r>
      <w:r w:rsidR="009802BE">
        <w:t xml:space="preserve"> 2). </w:t>
      </w:r>
      <w:r w:rsidR="4A0BB346">
        <w:t>N</w:t>
      </w:r>
      <w:r w:rsidR="00F577DE">
        <w:t>ii kiirmenetluse kui ta teise liikmesriigiga sõlmitud tagasivõtuleppe rakendamisel</w:t>
      </w:r>
      <w:r w:rsidR="009802BE">
        <w:t xml:space="preserve"> peab liikmesriik tagama, et asjaomase välismaalase suhtes kohaldatakse kinnipidamist. </w:t>
      </w:r>
      <w:r w:rsidR="4A0BB346">
        <w:t xml:space="preserve">Seetõttu nähakse VSS-s § 23 </w:t>
      </w:r>
      <w:r w:rsidR="4A0BB346" w:rsidRPr="00537B46">
        <w:t>l</w:t>
      </w:r>
      <w:r w:rsidR="00C87DFE">
        <w:t>õike</w:t>
      </w:r>
      <w:r w:rsidR="4A0BB346">
        <w:t xml:space="preserve"> </w:t>
      </w:r>
      <w:r w:rsidR="6A58A6CF">
        <w:t>2</w:t>
      </w:r>
      <w:r w:rsidR="4A0BB346">
        <w:t xml:space="preserve"> punktis 8 ette, et välismaalast võib kinni pidada, kui see on vajalik, et ta </w:t>
      </w:r>
      <w:r w:rsidR="00D5151E">
        <w:t xml:space="preserve">anda </w:t>
      </w:r>
      <w:r w:rsidR="4A0BB346">
        <w:t xml:space="preserve">teisele liikmesriigile või kiirmenetluse raames kolmandale riigile üle vastavalt tagasivõtulepingus või muus kokkuleppes sätestatule korrale. </w:t>
      </w:r>
    </w:p>
    <w:p w14:paraId="57A3C07A" w14:textId="77777777" w:rsidR="009802BE" w:rsidRDefault="009802BE" w:rsidP="009802BE">
      <w:pPr>
        <w:jc w:val="both"/>
      </w:pPr>
    </w:p>
    <w:p w14:paraId="401BF8A3" w14:textId="604F71DB" w:rsidR="009802BE" w:rsidRDefault="17F35DE7" w:rsidP="009802BE">
      <w:pPr>
        <w:jc w:val="both"/>
      </w:pPr>
      <w:proofErr w:type="spellStart"/>
      <w:r>
        <w:t>Tagasisaatmisdirektiivi</w:t>
      </w:r>
      <w:proofErr w:type="spellEnd"/>
      <w:r>
        <w:t xml:space="preserve"> artikli 2 l</w:t>
      </w:r>
      <w:r w:rsidR="15F85F75">
        <w:t>õike</w:t>
      </w:r>
      <w:r>
        <w:t xml:space="preserve"> 2 punkti a kohaselt võivad liikmesriigid direktiivi kohaldamisalast jätta välja kolmanda riigi kodanikud, kelle suhtes on tehtud sisenemiskeelu otsus. Sellest tulenevalt on kehtivas VSS-s sätestatud sisenemiskeelu otsuse täitmine iseseisva kinnipidamise alusena </w:t>
      </w:r>
      <w:commentRangeStart w:id="148"/>
      <w:r>
        <w:t>(vt VSS § 28</w:t>
      </w:r>
      <w:r w:rsidRPr="09135AC4">
        <w:rPr>
          <w:vertAlign w:val="superscript"/>
        </w:rPr>
        <w:t>2</w:t>
      </w:r>
      <w:r>
        <w:t xml:space="preserve"> l</w:t>
      </w:r>
      <w:r w:rsidR="15F85F75">
        <w:t>õige</w:t>
      </w:r>
      <w:r>
        <w:t xml:space="preserve"> 5).</w:t>
      </w:r>
      <w:commentRangeEnd w:id="148"/>
      <w:r w:rsidR="009802BE">
        <w:commentReference w:id="148"/>
      </w:r>
      <w:r>
        <w:t xml:space="preserve"> Kuivõrd sisenemiskeelu otsuse saanud välismaalaste kinnipidamisele tuleb kohaldada </w:t>
      </w:r>
      <w:proofErr w:type="spellStart"/>
      <w:r>
        <w:t>tagasisaatmisdirektiivi</w:t>
      </w:r>
      <w:proofErr w:type="spellEnd"/>
      <w:r>
        <w:t xml:space="preserve"> artiklites 16 ja 17 kinnipidamistingimuste kohta sätestatut, on mõistlik, et nende </w:t>
      </w:r>
      <w:r w:rsidR="1055A346">
        <w:t xml:space="preserve">välismaalaste </w:t>
      </w:r>
      <w:r>
        <w:t>kinnipidamise kohtulik kontroll toimub sarnaselt välismaalastega, kellele on tehtud lahkumisettekirjutus või kelle väljasõidukohutus tuleneb kohtulahendist.</w:t>
      </w:r>
    </w:p>
    <w:p w14:paraId="0C1E69C6" w14:textId="3999E9FD" w:rsidR="009802BE" w:rsidRDefault="009802BE" w:rsidP="009802BE">
      <w:pPr>
        <w:jc w:val="both"/>
      </w:pPr>
    </w:p>
    <w:p w14:paraId="05CC7B45" w14:textId="1EE6ACB6" w:rsidR="009802BE" w:rsidRDefault="009802BE" w:rsidP="009802BE">
      <w:pPr>
        <w:jc w:val="both"/>
      </w:pPr>
      <w:r>
        <w:t xml:space="preserve">Kooskõlas </w:t>
      </w:r>
      <w:r w:rsidR="00325D3F" w:rsidRPr="00325D3F">
        <w:t>määruse 2024/1349/EL (</w:t>
      </w:r>
      <w:r>
        <w:t xml:space="preserve">tagasisaatmise piirimenetluse </w:t>
      </w:r>
      <w:r w:rsidR="00325D3F" w:rsidRPr="00325D3F">
        <w:t>kohta)</w:t>
      </w:r>
      <w:r>
        <w:rPr>
          <w:i/>
        </w:rPr>
        <w:t xml:space="preserve"> </w:t>
      </w:r>
      <w:r w:rsidR="532978B8">
        <w:t>artikli</w:t>
      </w:r>
      <w:r>
        <w:t xml:space="preserve"> 5 lõikega 2 nähakse VSS §-s 23 </w:t>
      </w:r>
      <w:r w:rsidRPr="00537B46">
        <w:t>l</w:t>
      </w:r>
      <w:r w:rsidR="00C87DFE">
        <w:t>õike</w:t>
      </w:r>
      <w:r>
        <w:t xml:space="preserve"> </w:t>
      </w:r>
      <w:r w:rsidR="6A58A6CF">
        <w:t>2</w:t>
      </w:r>
      <w:r>
        <w:t xml:space="preserve"> punktis 10 ette võimalus kohaldada kinnipidamist välismaalase suhtes, keda peeti kinni piiril toimuva varjupaigamenetluse käigus ja kelle rahvusvahelise kaitse </w:t>
      </w:r>
      <w:r>
        <w:lastRenderedPageBreak/>
        <w:t xml:space="preserve">taotluse suhtes on koos rahvusvahelise kaitse andmisest keelduva otsusega tehtud koheselt sundtäidetav lahkumisettekirjutus. Välismaalase suhtes, </w:t>
      </w:r>
      <w:r w:rsidRPr="00FD3A3C">
        <w:t>keda ei peetud piiril toimuva varjupaigamenetluse läbiviimisel kinni, võib kohaldada kinnipidamist väljasõidukohustuse täitmiseks, kui see on vajalik põgenemise ohu tõttu, avaliku korra või riigi julgeoleku tagamiseks või põhjusel, et ta takistab või väldib oma väljasõidukohustuse läbiviimist</w:t>
      </w:r>
      <w:r>
        <w:t xml:space="preserve"> (VSS § 23 </w:t>
      </w:r>
      <w:r w:rsidRPr="00537B46">
        <w:t>l</w:t>
      </w:r>
      <w:r w:rsidR="00C87DFE">
        <w:t>õige</w:t>
      </w:r>
      <w:r>
        <w:t xml:space="preserve"> </w:t>
      </w:r>
      <w:r w:rsidR="6A58A6CF">
        <w:t>4</w:t>
      </w:r>
      <w:r>
        <w:t>)</w:t>
      </w:r>
      <w:r w:rsidRPr="00FD3A3C">
        <w:t>.</w:t>
      </w:r>
    </w:p>
    <w:p w14:paraId="10A1AB3C" w14:textId="77777777" w:rsidR="009802BE" w:rsidRDefault="009802BE" w:rsidP="009802BE">
      <w:pPr>
        <w:jc w:val="both"/>
      </w:pPr>
    </w:p>
    <w:p w14:paraId="2532D3DF" w14:textId="0A1554FC" w:rsidR="009802BE" w:rsidRDefault="009802BE" w:rsidP="009802BE">
      <w:pPr>
        <w:jc w:val="both"/>
      </w:pPr>
      <w:r>
        <w:t xml:space="preserve">EL rände- ja varjupaigareformi eesmärgiks on senisest paremini sidustada rahvusvahelise kaitse menetlus väljasõidukohustuse menetlusega. Kui Eesti praktikas tehakse rahvusvahelise kaitse andmisest keeldumise korral üks haldusakt, mis sisaldab </w:t>
      </w:r>
      <w:r w:rsidR="00E22373">
        <w:t>rahvusvahelisest kaitsest andmisest keelduvat otsusele lisaks</w:t>
      </w:r>
      <w:r>
        <w:t xml:space="preserve"> ka lahkumisettekirjutust ja vajaduse korral sissesõidukeelu otsust, siis edaspidi seab </w:t>
      </w:r>
      <w:r w:rsidR="532978B8" w:rsidRPr="00537B46">
        <w:t>määrus</w:t>
      </w:r>
      <w:r w:rsidR="00E06CC2">
        <w:t>e</w:t>
      </w:r>
      <w:r w:rsidR="532978B8">
        <w:t xml:space="preserve"> </w:t>
      </w:r>
      <w:r>
        <w:t>2024/1348</w:t>
      </w:r>
      <w:r w:rsidR="00DF358E">
        <w:t>/EL</w:t>
      </w:r>
      <w:r>
        <w:t xml:space="preserve"> </w:t>
      </w:r>
      <w:r w:rsidR="532978B8">
        <w:t xml:space="preserve">(menetluse kohta) </w:t>
      </w:r>
      <w:r>
        <w:t xml:space="preserve">artikkel 37 ühtse otsuse </w:t>
      </w:r>
      <w:r w:rsidR="532978B8">
        <w:t xml:space="preserve">või otsuste samaaegselt </w:t>
      </w:r>
      <w:r>
        <w:t>tegemise kohustuse kõigile liikmesriikidele</w:t>
      </w:r>
      <w:r w:rsidRPr="00603016">
        <w:t xml:space="preserve">. </w:t>
      </w:r>
      <w:r>
        <w:t>Seeläbi tagatakse, et otsuste vaidlustamisel saab kohus kaebused liita ühte menetlusse. K</w:t>
      </w:r>
      <w:r w:rsidRPr="00144A0E">
        <w:t xml:space="preserve">aebuste ühine menetlemine </w:t>
      </w:r>
      <w:r w:rsidR="00E22373">
        <w:t xml:space="preserve">omakorda </w:t>
      </w:r>
      <w:r w:rsidRPr="00144A0E">
        <w:t>võimaldab nende kiiremat ja lihtsamat lahendamist.</w:t>
      </w:r>
      <w:r>
        <w:t xml:space="preserve"> </w:t>
      </w:r>
    </w:p>
    <w:p w14:paraId="29F6D8E5" w14:textId="77777777" w:rsidR="009802BE" w:rsidRDefault="009802BE" w:rsidP="009802BE">
      <w:pPr>
        <w:jc w:val="both"/>
      </w:pPr>
    </w:p>
    <w:p w14:paraId="7DEB9C95" w14:textId="5038C608" w:rsidR="009802BE" w:rsidRPr="00ED74DF" w:rsidRDefault="00D5151E" w:rsidP="009802BE">
      <w:pPr>
        <w:jc w:val="both"/>
      </w:pPr>
      <w:r>
        <w:t>Arvestades</w:t>
      </w:r>
      <w:r w:rsidR="00E22373">
        <w:t xml:space="preserve"> rahvusvahelise kaitse ja tagasisaatmi</w:t>
      </w:r>
      <w:r w:rsidR="00AD2473">
        <w:t>se menetluste omavahelist seotust, sh ühtse otsuse tegemise praktikat</w:t>
      </w:r>
      <w:r w:rsidR="60D7A70D">
        <w:t>,</w:t>
      </w:r>
      <w:r w:rsidR="00AD2473">
        <w:t xml:space="preserve"> </w:t>
      </w:r>
      <w:r w:rsidR="00E22373">
        <w:t xml:space="preserve">on mõistlik haldusorgani ja </w:t>
      </w:r>
      <w:r w:rsidR="009802BE">
        <w:t xml:space="preserve">kohtute töökoormust </w:t>
      </w:r>
      <w:r>
        <w:t xml:space="preserve">vähendada ka </w:t>
      </w:r>
      <w:r w:rsidR="009802BE">
        <w:t xml:space="preserve">välismaalaste kinnipidamise lubade menetlemisel. </w:t>
      </w:r>
      <w:r w:rsidR="00CC5B6C">
        <w:t>See</w:t>
      </w:r>
      <w:r w:rsidR="009802BE">
        <w:t xml:space="preserve"> on vajalik eriti olukorras, kus rändesurve Eestisse suureneb ja korraga tuleb halduskohtul läbi vaadata suurem hulk rahvusvahelise kaitse taotlejate ja ebaseaduslikult riigis viibivate välismaalaste kinnipidamise või kinnipidamiste pikendamise taotlusi. </w:t>
      </w:r>
      <w:r w:rsidR="00CC5B6C">
        <w:t xml:space="preserve">Eelnõuga sätestatakse VSS § 23 lõikes </w:t>
      </w:r>
      <w:r w:rsidR="6A58A6CF">
        <w:t>6</w:t>
      </w:r>
      <w:r w:rsidR="00CC5B6C">
        <w:t>, et PPA või KAPO võib välismaalase kinnipidamist väljasaatmise eesmärgil jätkata, kui tema suhtes on halduskohus juba andnud VRKS alusel loa kinnipidamiseks ja selle loas määratud kinnipidamise tähtaeg pole möödunud</w:t>
      </w:r>
      <w:r w:rsidR="532978B8">
        <w:t xml:space="preserve"> ning PPA </w:t>
      </w:r>
      <w:r w:rsidR="009802BE">
        <w:t xml:space="preserve">või </w:t>
      </w:r>
      <w:r w:rsidR="532978B8">
        <w:t>KAPO hinnangul esineb</w:t>
      </w:r>
      <w:r w:rsidR="009802BE">
        <w:t xml:space="preserve"> </w:t>
      </w:r>
      <w:r w:rsidR="00CC5B6C">
        <w:t xml:space="preserve">alus </w:t>
      </w:r>
      <w:r w:rsidR="532978B8">
        <w:t>tema kinnipidamiseks väljasaatmise eesmärgil.</w:t>
      </w:r>
      <w:r w:rsidR="009802BE">
        <w:t xml:space="preserve"> PPA ja KAPO on jätkuvalt kohustatud välismaalase kinnipidamise vajalikkust hindama ja välismaalase koheselt vabastama, kui tema kinnipidamiseks puudub VSS-s sätestatud alus või muude järelevalvemeetmete </w:t>
      </w:r>
      <w:r w:rsidR="009802BE" w:rsidRPr="00ED74DF">
        <w:t>kohaldami</w:t>
      </w:r>
      <w:r w:rsidR="009802BE">
        <w:t>sega on võimalik</w:t>
      </w:r>
      <w:r w:rsidR="009802BE" w:rsidRPr="00ED74DF">
        <w:t xml:space="preserve"> </w:t>
      </w:r>
      <w:r w:rsidR="009802BE">
        <w:t>tema</w:t>
      </w:r>
      <w:r w:rsidR="009802BE" w:rsidRPr="00ED74DF">
        <w:t xml:space="preserve"> põgenemise </w:t>
      </w:r>
      <w:r w:rsidR="009802BE">
        <w:t xml:space="preserve">ohtu ära hoida. </w:t>
      </w:r>
    </w:p>
    <w:p w14:paraId="52E306B3" w14:textId="77777777" w:rsidR="009802BE" w:rsidRDefault="009802BE" w:rsidP="009802BE">
      <w:pPr>
        <w:jc w:val="both"/>
      </w:pPr>
    </w:p>
    <w:p w14:paraId="6A84E38E" w14:textId="687767BA" w:rsidR="009802BE" w:rsidRPr="00A42621" w:rsidRDefault="701FE4F7" w:rsidP="009802BE">
      <w:pPr>
        <w:jc w:val="both"/>
        <w:rPr>
          <w:b/>
        </w:rPr>
      </w:pPr>
      <w:r w:rsidRPr="701FE4F7">
        <w:rPr>
          <w:b/>
          <w:bCs/>
        </w:rPr>
        <w:t xml:space="preserve">99.4.2. </w:t>
      </w:r>
      <w:r w:rsidR="009802BE" w:rsidRPr="701FE4F7">
        <w:rPr>
          <w:b/>
        </w:rPr>
        <w:t>Kinnipidamise kohtuliku kontrolli tähtajad</w:t>
      </w:r>
    </w:p>
    <w:p w14:paraId="071AB953" w14:textId="77777777" w:rsidR="009802BE" w:rsidRDefault="009802BE" w:rsidP="009802BE">
      <w:pPr>
        <w:jc w:val="both"/>
      </w:pPr>
    </w:p>
    <w:p w14:paraId="2744467F" w14:textId="254BE8E1" w:rsidR="009802BE" w:rsidRDefault="009802BE" w:rsidP="009802BE">
      <w:pPr>
        <w:jc w:val="both"/>
      </w:pPr>
      <w:r w:rsidRPr="00452FA8">
        <w:t xml:space="preserve">Euroopa inimõiguste ja põhivabaduste kaitse konventsiooni artikli 5 lõike 4 kohaselt peavad riigid tagama kinnipidamise kohtupoolse kiire läbivaatamise. </w:t>
      </w:r>
      <w:r>
        <w:t xml:space="preserve">VSS § 23 lõikes 1 säilitatakse kehtiv põhimõte, mille kohaselt on </w:t>
      </w:r>
      <w:proofErr w:type="spellStart"/>
      <w:r>
        <w:t>PPA-l</w:t>
      </w:r>
      <w:proofErr w:type="spellEnd"/>
      <w:r>
        <w:t xml:space="preserve"> või </w:t>
      </w:r>
      <w:proofErr w:type="spellStart"/>
      <w:r>
        <w:t>KAPO-l</w:t>
      </w:r>
      <w:proofErr w:type="spellEnd"/>
      <w:r>
        <w:t xml:space="preserve"> lubatud viibimisaluseta Eestis viibivat välismaalast ilma halduskohtu loata </w:t>
      </w:r>
      <w:r w:rsidR="00AD2473">
        <w:t xml:space="preserve">tavaolukorras </w:t>
      </w:r>
      <w:r>
        <w:t xml:space="preserve">kinni pidada kuni 48 tundi. Selleks et kinnipidamise kohtuliku kontrolli läbiviimist kiirendada, volitatakse VSS § 23 lõikes 8 </w:t>
      </w:r>
      <w:proofErr w:type="spellStart"/>
      <w:r w:rsidR="005777E2">
        <w:t>SIMilt</w:t>
      </w:r>
      <w:proofErr w:type="spellEnd"/>
      <w:r>
        <w:t xml:space="preserve"> kehtestama määrusega </w:t>
      </w:r>
      <w:r w:rsidRPr="00904DC8">
        <w:t>kinnipidamiseks loa saamise taotluses esitatavate andmete ja tõendite loetelu.</w:t>
      </w:r>
      <w:r w:rsidRPr="00C23AEE">
        <w:t xml:space="preserve"> </w:t>
      </w:r>
      <w:r>
        <w:t xml:space="preserve">Eesmärgiks on töötada välja taotluse vorm, milles märgitakse kinnipidamise aluse(d) ja esitatakse faktilised asjaolud koos tõenditega. Nii on võimalik </w:t>
      </w:r>
      <w:proofErr w:type="spellStart"/>
      <w:r>
        <w:t>PPA-l</w:t>
      </w:r>
      <w:proofErr w:type="spellEnd"/>
      <w:r>
        <w:t xml:space="preserve"> või </w:t>
      </w:r>
      <w:proofErr w:type="spellStart"/>
      <w:r>
        <w:t>KAPO-l</w:t>
      </w:r>
      <w:proofErr w:type="spellEnd"/>
      <w:r>
        <w:t xml:space="preserve"> rändesurve suurenemisel kinnipidamise taotlused kiiresti koostada ja arendustööde valmimisel E-toimiku vahendusel kohtutele esitada. </w:t>
      </w:r>
    </w:p>
    <w:p w14:paraId="7A4FEDAC" w14:textId="6C85E7E9" w:rsidR="009802BE" w:rsidRDefault="009802BE" w:rsidP="009802BE">
      <w:pPr>
        <w:jc w:val="both"/>
      </w:pPr>
    </w:p>
    <w:p w14:paraId="675DE557" w14:textId="20D35480" w:rsidR="009802BE" w:rsidRDefault="009802BE" w:rsidP="009802BE">
      <w:pPr>
        <w:jc w:val="both"/>
      </w:pPr>
      <w:r>
        <w:t xml:space="preserve">Kui kehtiv regulatsioon näeb ette, et halduskohus võib anda välismaalase kinnipidamiseks loa kuni </w:t>
      </w:r>
      <w:r w:rsidR="532978B8">
        <w:t>kaheks</w:t>
      </w:r>
      <w:r>
        <w:t xml:space="preserve"> kuuks ja seejärel seda tähtaega pikendada nelja kuu kaupa, siis eelnõuga sätestatakse kinnipidamise kohtuliku kontrolli intervalliks neli kuud (VSS § 23 </w:t>
      </w:r>
      <w:r w:rsidRPr="00537B46">
        <w:t>l</w:t>
      </w:r>
      <w:r w:rsidR="00C87DFE">
        <w:t>õige</w:t>
      </w:r>
      <w:r>
        <w:t xml:space="preserve"> </w:t>
      </w:r>
      <w:r w:rsidR="6A58A6CF">
        <w:t>5</w:t>
      </w:r>
      <w:r>
        <w:t xml:space="preserve">). See võimaldab kohtu koormust vähendada olukorras, kus juba välismaalase kinnipidamise alguses on selge, et välismaalase kinnipidamise asjaolud menetluse käigus ei muutu (nt välismaalane kujutab ohtu avalikule korrale või riigi julgeolekule). </w:t>
      </w:r>
      <w:r w:rsidR="00CC5B6C">
        <w:t>Muudatus ei piira kohtu õigust</w:t>
      </w:r>
      <w:r>
        <w:t xml:space="preserve"> anda välismaalase kinnipidamise </w:t>
      </w:r>
      <w:r w:rsidR="00CC5B6C">
        <w:t>luba</w:t>
      </w:r>
      <w:r>
        <w:t xml:space="preserve"> lühemaks tähtajaks. </w:t>
      </w:r>
    </w:p>
    <w:p w14:paraId="18343AF6" w14:textId="77777777" w:rsidR="009802BE" w:rsidRDefault="009802BE" w:rsidP="009802BE">
      <w:pPr>
        <w:jc w:val="both"/>
      </w:pPr>
    </w:p>
    <w:p w14:paraId="26C6A89D" w14:textId="30505C8D" w:rsidR="009802BE" w:rsidRDefault="17F35DE7" w:rsidP="009802BE">
      <w:pPr>
        <w:jc w:val="both"/>
      </w:pPr>
      <w:r>
        <w:lastRenderedPageBreak/>
        <w:t xml:space="preserve">Eelnõuga </w:t>
      </w:r>
      <w:r w:rsidR="2D38E331">
        <w:t>ei muudeta</w:t>
      </w:r>
      <w:r>
        <w:t xml:space="preserve"> kinnipidamistaotluste läbivaatamise </w:t>
      </w:r>
      <w:r w:rsidR="2D38E331">
        <w:t>regulatsiooni.</w:t>
      </w:r>
      <w:r>
        <w:t xml:space="preserve"> </w:t>
      </w:r>
      <w:r w:rsidRPr="09135AC4">
        <w:rPr>
          <w:b/>
          <w:bCs/>
          <w:color w:val="4472C4" w:themeColor="accent1"/>
        </w:rPr>
        <w:t xml:space="preserve">Eelnõu § </w:t>
      </w:r>
      <w:r w:rsidR="2D38E331" w:rsidRPr="09135AC4">
        <w:rPr>
          <w:b/>
          <w:bCs/>
          <w:color w:val="4472C4" w:themeColor="accent1"/>
        </w:rPr>
        <w:t>99</w:t>
      </w:r>
      <w:r w:rsidRPr="09135AC4">
        <w:rPr>
          <w:b/>
          <w:bCs/>
          <w:color w:val="4472C4" w:themeColor="accent1"/>
        </w:rPr>
        <w:t xml:space="preserve"> punktiga </w:t>
      </w:r>
      <w:r w:rsidR="2BE3885E" w:rsidRPr="09135AC4">
        <w:rPr>
          <w:b/>
          <w:bCs/>
          <w:color w:val="4472C4" w:themeColor="accent1"/>
        </w:rPr>
        <w:t>40</w:t>
      </w:r>
      <w:r>
        <w:t xml:space="preserve"> tõstetakse </w:t>
      </w:r>
      <w:commentRangeStart w:id="149"/>
      <w:r w:rsidR="2D38E331">
        <w:t>VSS §-s 15</w:t>
      </w:r>
      <w:r w:rsidR="2D38E331" w:rsidRPr="09135AC4">
        <w:rPr>
          <w:vertAlign w:val="superscript"/>
        </w:rPr>
        <w:t>3</w:t>
      </w:r>
      <w:r w:rsidR="2D38E331">
        <w:t xml:space="preserve"> </w:t>
      </w:r>
      <w:r>
        <w:t>muutmata kujul VSS §-i 23</w:t>
      </w:r>
      <w:r w:rsidRPr="09135AC4">
        <w:rPr>
          <w:vertAlign w:val="superscript"/>
        </w:rPr>
        <w:t>1</w:t>
      </w:r>
      <w:r>
        <w:t>.</w:t>
      </w:r>
      <w:commentRangeEnd w:id="149"/>
      <w:r w:rsidR="009802BE">
        <w:commentReference w:id="149"/>
      </w:r>
    </w:p>
    <w:p w14:paraId="2E3F602F" w14:textId="77777777" w:rsidR="009802BE" w:rsidRDefault="009802BE" w:rsidP="009802BE">
      <w:pPr>
        <w:jc w:val="both"/>
      </w:pPr>
    </w:p>
    <w:p w14:paraId="17B83E7C" w14:textId="721F85F0" w:rsidR="532978B8" w:rsidRDefault="009802BE" w:rsidP="532978B8">
      <w:pPr>
        <w:jc w:val="both"/>
      </w:pPr>
      <w:r w:rsidRPr="00CF65EA">
        <w:rPr>
          <w:b/>
          <w:color w:val="4472C4" w:themeColor="accent1"/>
        </w:rPr>
        <w:t xml:space="preserve">Eelnõu § </w:t>
      </w:r>
      <w:r w:rsidR="532978B8" w:rsidRPr="00CF65EA">
        <w:rPr>
          <w:b/>
          <w:color w:val="4472C4" w:themeColor="accent1"/>
        </w:rPr>
        <w:t xml:space="preserve">99 punktiga </w:t>
      </w:r>
      <w:r w:rsidR="1213A523" w:rsidRPr="00CF65EA">
        <w:rPr>
          <w:b/>
          <w:color w:val="4472C4" w:themeColor="accent1"/>
        </w:rPr>
        <w:t>40</w:t>
      </w:r>
      <w:r w:rsidR="532978B8" w:rsidRPr="00CF65EA">
        <w:rPr>
          <w:color w:val="4472C4" w:themeColor="accent1"/>
        </w:rPr>
        <w:t xml:space="preserve"> </w:t>
      </w:r>
      <w:r w:rsidR="532978B8">
        <w:t xml:space="preserve">muudetakse lisaks sätteid, mis puudutavad Eestis viibimisaluseta viibiva välismaalase kinnipidamist massilisest sisserändest põhjustatud hädaolukorras. </w:t>
      </w:r>
    </w:p>
    <w:p w14:paraId="1A225A6E" w14:textId="0D08EC45" w:rsidR="532978B8" w:rsidRDefault="532978B8" w:rsidP="532978B8">
      <w:pPr>
        <w:jc w:val="both"/>
      </w:pPr>
    </w:p>
    <w:p w14:paraId="36169655" w14:textId="3D157B18" w:rsidR="532978B8" w:rsidRDefault="532978B8" w:rsidP="532978B8">
      <w:pPr>
        <w:jc w:val="both"/>
      </w:pPr>
      <w:r>
        <w:t>VSS § 15</w:t>
      </w:r>
      <w:r w:rsidRPr="532978B8">
        <w:rPr>
          <w:vertAlign w:val="superscript"/>
        </w:rPr>
        <w:t>4</w:t>
      </w:r>
      <w:r>
        <w:t xml:space="preserve"> annab praegu </w:t>
      </w:r>
      <w:proofErr w:type="spellStart"/>
      <w:r>
        <w:t>PPA-le</w:t>
      </w:r>
      <w:proofErr w:type="spellEnd"/>
      <w:r>
        <w:t xml:space="preserve"> või </w:t>
      </w:r>
      <w:proofErr w:type="spellStart"/>
      <w:r>
        <w:t>KAPO-le</w:t>
      </w:r>
      <w:proofErr w:type="spellEnd"/>
      <w:r>
        <w:t xml:space="preserve"> massilisest sisserändest põhjustatud hädaolukorras võimaluse esitada kohtule välismaalaste kinnipidamise taotlused lihtsustatul viisil. Sel juhul ei pea menetlusasutus koostama iga välismaalase kohta individuaalset taotlust, vaid ta võib esitada taotluses kinnipidamist vajavate välismaalaste nimekirja ja loetelu menetlustoimingutest, mida pole jõutud 48 tunni jooksul läbi viia. Lihtsustatud taotluste esitamine ei leevenda siiski oluliselt haldusorgani ja kohtute koormust olukorras, kus ootamatult siseneb suur hulk välismaalasi, kes ei vasta riiki sisenemise ja siin viibimise tingimustele. </w:t>
      </w:r>
    </w:p>
    <w:p w14:paraId="516C3C5B" w14:textId="77777777" w:rsidR="532978B8" w:rsidRDefault="532978B8" w:rsidP="532978B8">
      <w:pPr>
        <w:jc w:val="both"/>
      </w:pPr>
    </w:p>
    <w:p w14:paraId="21C05476" w14:textId="34E85C43" w:rsidR="532978B8" w:rsidRDefault="532978B8" w:rsidP="00E510BA">
      <w:pPr>
        <w:jc w:val="both"/>
      </w:pPr>
      <w:r>
        <w:t>Ebaseaduslikult riiki sisenenud või siin viibivate välismaalaste kinnipidamise kohtuliku kontrolli tähtaja puhul on Eestis tuginetud PS § 21 lõikele 2, mille kohaselt ei tohi kedagi vahi all pidada üle neljakümne kaheksa tunni ilma kohtu sellekohase loata. Sellega erineb Eesti kehtiv regulatsioon paljudest teistest liikmesriikidest, kus on haldusõigusliku kinnipidamise kohtuliku läbivaatamise tähtajad oluliselt pikemad</w:t>
      </w:r>
      <w:r w:rsidR="00046083">
        <w:t>:</w:t>
      </w:r>
      <w:r>
        <w:t xml:space="preserve"> Hollandis 28 päeva, Iirimaal </w:t>
      </w:r>
      <w:r w:rsidR="00046083">
        <w:t>kaheksa</w:t>
      </w:r>
      <w:r>
        <w:t xml:space="preserve"> nädalat, Kreekas ja Sloveenias </w:t>
      </w:r>
      <w:r w:rsidR="00046083">
        <w:t>kolm</w:t>
      </w:r>
      <w:r>
        <w:t xml:space="preserve"> kuud</w:t>
      </w:r>
      <w:r w:rsidR="00046083">
        <w:t xml:space="preserve"> ja</w:t>
      </w:r>
      <w:r>
        <w:t xml:space="preserve"> Belgias </w:t>
      </w:r>
      <w:r w:rsidR="00046083">
        <w:t>neli</w:t>
      </w:r>
      <w:r>
        <w:t xml:space="preserve"> kuud</w:t>
      </w:r>
      <w:r w:rsidRPr="532978B8">
        <w:rPr>
          <w:rStyle w:val="Allmrkuseviide"/>
        </w:rPr>
        <w:footnoteReference w:id="102"/>
      </w:r>
      <w:r>
        <w:t>. PS eesmärk on olnud reguleerida isikute karistusõiguslikku kinnipidamist, selle eesmärk ilmselt ei ole olnud kaitsta välismaalasi, kes on ebaseaduslikult Eestisse sisenenud. Ka Euroopa Inimõiguste Kohus on leidnud, et välismaalased ei saa tugineda Euroopa inimõiguste ja põhivabaduste kaitse konventsioonist tulenevatele õigustele, kui nad pole järginud seaduslikke riiki sisenemise protseduure</w:t>
      </w:r>
      <w:r w:rsidRPr="532978B8">
        <w:rPr>
          <w:rStyle w:val="Allmrkuseviide"/>
        </w:rPr>
        <w:footnoteReference w:id="103"/>
      </w:r>
      <w:r>
        <w:t xml:space="preserve">. </w:t>
      </w:r>
      <w:r w:rsidR="00266D19">
        <w:t>ÕK</w:t>
      </w:r>
      <w:r>
        <w:t xml:space="preserve"> on varem väljendanud arvamust, et massilise sisserände olukorras kõrvalekaldumine tavapärasest 48 tunni reeglist kohtu loa taotlemisel võib olla põhjendatud muude ülekaalukate ühiskondlike hüvede tagamiseks</w:t>
      </w:r>
      <w:r w:rsidRPr="532978B8">
        <w:rPr>
          <w:rStyle w:val="Allmrkuseviide"/>
        </w:rPr>
        <w:footnoteReference w:id="104"/>
      </w:r>
      <w:r>
        <w:t>.</w:t>
      </w:r>
    </w:p>
    <w:p w14:paraId="37CD89A6" w14:textId="77777777" w:rsidR="532978B8" w:rsidRDefault="532978B8" w:rsidP="532978B8">
      <w:pPr>
        <w:jc w:val="both"/>
      </w:pPr>
    </w:p>
    <w:p w14:paraId="4F6BECDF" w14:textId="60D59ACF" w:rsidR="532978B8" w:rsidRDefault="532978B8" w:rsidP="532978B8">
      <w:pPr>
        <w:pStyle w:val="Default"/>
        <w:jc w:val="both"/>
      </w:pPr>
      <w:r>
        <w:t>Eeltoodust tulenevalt tuuakse</w:t>
      </w:r>
      <w:r w:rsidRPr="532978B8">
        <w:rPr>
          <w:b/>
          <w:bCs/>
        </w:rPr>
        <w:t xml:space="preserve"> </w:t>
      </w:r>
      <w:r w:rsidRPr="00E510BA">
        <w:rPr>
          <w:b/>
          <w:color w:val="4472C4" w:themeColor="accent1"/>
        </w:rPr>
        <w:t xml:space="preserve">eelnõu § 99 punktiga </w:t>
      </w:r>
      <w:r w:rsidR="1213A523" w:rsidRPr="00E510BA">
        <w:rPr>
          <w:b/>
          <w:color w:val="4472C4" w:themeColor="accent1"/>
        </w:rPr>
        <w:t>40</w:t>
      </w:r>
      <w:r w:rsidRPr="00E510BA">
        <w:rPr>
          <w:color w:val="4472C4" w:themeColor="accent1"/>
        </w:rPr>
        <w:t xml:space="preserve"> </w:t>
      </w:r>
      <w:r>
        <w:t>VSS § 15</w:t>
      </w:r>
      <w:r w:rsidRPr="532978B8">
        <w:rPr>
          <w:vertAlign w:val="superscript"/>
        </w:rPr>
        <w:t>4</w:t>
      </w:r>
      <w:r>
        <w:t xml:space="preserve"> regulatsioon üle VSS §-i 23</w:t>
      </w:r>
      <w:r w:rsidRPr="532978B8">
        <w:rPr>
          <w:vertAlign w:val="superscript"/>
        </w:rPr>
        <w:t>3</w:t>
      </w:r>
      <w:r w:rsidR="60D7A70D">
        <w:t xml:space="preserve"> ja sätestatakse </w:t>
      </w:r>
      <w:proofErr w:type="spellStart"/>
      <w:r w:rsidR="60D7A70D">
        <w:t>PPA-le</w:t>
      </w:r>
      <w:proofErr w:type="spellEnd"/>
      <w:r w:rsidR="60D7A70D">
        <w:t xml:space="preserve"> ja </w:t>
      </w:r>
      <w:proofErr w:type="spellStart"/>
      <w:r w:rsidR="60D7A70D">
        <w:t>KAPO-l</w:t>
      </w:r>
      <w:proofErr w:type="spellEnd"/>
      <w:r w:rsidR="60D7A70D">
        <w:t xml:space="preserve"> võimalus</w:t>
      </w:r>
      <w:r>
        <w:t xml:space="preserve"> massilisest sisserändest põhjustatud hädaolukorras välismaalasi ilma halduskohtu loata kinni pidada kuni </w:t>
      </w:r>
      <w:r w:rsidR="00D264C1">
        <w:t>seitse</w:t>
      </w:r>
      <w:r>
        <w:t xml:space="preserve"> päeva. Selle aja jooksul </w:t>
      </w:r>
      <w:r w:rsidR="60D7A70D">
        <w:t>saavad</w:t>
      </w:r>
      <w:r>
        <w:t xml:space="preserve"> PPA </w:t>
      </w:r>
      <w:r w:rsidR="60D7A70D">
        <w:t>ja</w:t>
      </w:r>
      <w:r>
        <w:t xml:space="preserve"> KAPO viibimisaluseta välismaalaste suhtes teha esmased menetlustoimingud, sh taustakontrollid ning otsustada, kas välismaalase pikemaajaline kinnipidamine on üldse vajalik. Muudatus tagab ühelt poolt, et välismaalaste põhiõigusi ja -vabadusi piiratakse vaid niivõrd, kui see on vajalik esmaste menetlustoimingute tegemiseks. Teiselt poolt säästab see kohtute ressurssi, sest kinnipidamise taotlused esitatakse üksnes nende välismaalaste suhtes, kelle puhul esineb põhjendatud kahtlus, et ilma kinnipidamiseta võivad nad menetluse ajal riigist põgeneda või ohustada avalikku korda või riigi julgeolekut. Välismaalase kinnipidamisel üle </w:t>
      </w:r>
      <w:r w:rsidR="00D264C1">
        <w:t>seitsme</w:t>
      </w:r>
      <w:r>
        <w:t xml:space="preserve"> päeva kohaldatakse VSS §-s 25 välismaalase kinnipidamise pikendamise kohta sätestatut. Küll võimaldatakse </w:t>
      </w:r>
      <w:proofErr w:type="spellStart"/>
      <w:r>
        <w:t>PPA-l</w:t>
      </w:r>
      <w:proofErr w:type="spellEnd"/>
      <w:r>
        <w:t xml:space="preserve"> ja </w:t>
      </w:r>
      <w:proofErr w:type="spellStart"/>
      <w:r>
        <w:t>KAPO-l</w:t>
      </w:r>
      <w:proofErr w:type="spellEnd"/>
      <w:r>
        <w:t xml:space="preserve"> massilisest sisserändest põhjustatud hädaolukorras </w:t>
      </w:r>
      <w:r w:rsidR="60D7A70D">
        <w:t>esitada kohtule üks taotlus</w:t>
      </w:r>
      <w:r>
        <w:t xml:space="preserve"> välismaalaste</w:t>
      </w:r>
      <w:r w:rsidR="60D7A70D">
        <w:t xml:space="preserve"> puhul</w:t>
      </w:r>
      <w:r>
        <w:t xml:space="preserve">, kelle kinnipidamine on vajalik samal õiguslikul alusel ja kaalutlustel. </w:t>
      </w:r>
    </w:p>
    <w:p w14:paraId="03287C78" w14:textId="77777777" w:rsidR="532978B8" w:rsidRDefault="532978B8" w:rsidP="532978B8">
      <w:pPr>
        <w:pStyle w:val="Default"/>
        <w:jc w:val="both"/>
      </w:pPr>
    </w:p>
    <w:p w14:paraId="49FDAA02" w14:textId="2248C737" w:rsidR="532978B8" w:rsidRDefault="532978B8" w:rsidP="532978B8">
      <w:pPr>
        <w:pStyle w:val="Default"/>
        <w:jc w:val="both"/>
      </w:pPr>
      <w:r>
        <w:t>Tulenevalt VSS §-i 15</w:t>
      </w:r>
      <w:r w:rsidRPr="532978B8">
        <w:rPr>
          <w:vertAlign w:val="superscript"/>
        </w:rPr>
        <w:t>4</w:t>
      </w:r>
      <w:r>
        <w:t xml:space="preserve"> asukoha muutumisest tehakse </w:t>
      </w:r>
      <w:r w:rsidRPr="00E510BA">
        <w:rPr>
          <w:b/>
          <w:color w:val="4472C4" w:themeColor="accent1"/>
        </w:rPr>
        <w:t>eelnõu § 99 punktiga 10</w:t>
      </w:r>
      <w:r w:rsidRPr="00E510BA">
        <w:rPr>
          <w:color w:val="4472C4" w:themeColor="accent1"/>
        </w:rPr>
        <w:t xml:space="preserve"> </w:t>
      </w:r>
      <w:r>
        <w:t>muudatused VSS § 6</w:t>
      </w:r>
      <w:r w:rsidRPr="532978B8">
        <w:rPr>
          <w:vertAlign w:val="superscript"/>
        </w:rPr>
        <w:t>2</w:t>
      </w:r>
      <w:r>
        <w:t xml:space="preserve"> lõigetes 2 ja 3. </w:t>
      </w:r>
    </w:p>
    <w:p w14:paraId="66D16F0A" w14:textId="5189046C" w:rsidR="532978B8" w:rsidRDefault="532978B8" w:rsidP="532978B8">
      <w:pPr>
        <w:jc w:val="both"/>
        <w:rPr>
          <w:b/>
          <w:bCs/>
        </w:rPr>
      </w:pPr>
    </w:p>
    <w:p w14:paraId="5059BA0C" w14:textId="6E49CE38" w:rsidR="009802BE" w:rsidRDefault="532978B8" w:rsidP="009802BE">
      <w:pPr>
        <w:jc w:val="both"/>
      </w:pPr>
      <w:r w:rsidRPr="00E510BA">
        <w:rPr>
          <w:b/>
          <w:color w:val="4472C4" w:themeColor="accent1"/>
        </w:rPr>
        <w:lastRenderedPageBreak/>
        <w:t>Eelnõu § 99</w:t>
      </w:r>
      <w:r w:rsidR="009802BE" w:rsidRPr="00E510BA">
        <w:rPr>
          <w:b/>
          <w:color w:val="4472C4" w:themeColor="accent1"/>
        </w:rPr>
        <w:t xml:space="preserve"> punktis </w:t>
      </w:r>
      <w:r w:rsidR="1213A523" w:rsidRPr="00E510BA">
        <w:rPr>
          <w:b/>
          <w:color w:val="4472C4" w:themeColor="accent1"/>
        </w:rPr>
        <w:t>41</w:t>
      </w:r>
      <w:r w:rsidR="009802BE" w:rsidRPr="00E510BA">
        <w:rPr>
          <w:color w:val="4472C4" w:themeColor="accent1"/>
        </w:rPr>
        <w:t xml:space="preserve"> </w:t>
      </w:r>
      <w:r w:rsidR="009802BE">
        <w:t xml:space="preserve">tehtud muudatus näeb ette, et välismaalane tuleb kinnipidamiskeskusest vabastada kohe, kui haldusakt või kohtulahend, millega on välismaalasele pandud väljasõidukohustus, on tunnistatud kehtetuks või tühistatud. </w:t>
      </w:r>
      <w:r w:rsidR="00CC5B6C">
        <w:t xml:space="preserve">Tegemist on üldpõhimõttega. Seetõttu kehtiv norm, mis puudutab välismaalase vabastamist üksnes lahkumisettekirjutuse kehtetuks tunnistamisel või tühistamisel, on eksitav. </w:t>
      </w:r>
    </w:p>
    <w:p w14:paraId="1D43496F" w14:textId="77777777" w:rsidR="009802BE" w:rsidRDefault="009802BE" w:rsidP="009802BE">
      <w:pPr>
        <w:jc w:val="both"/>
      </w:pPr>
    </w:p>
    <w:p w14:paraId="3964F074" w14:textId="6BC56EBA" w:rsidR="009802BE" w:rsidRDefault="17F35DE7" w:rsidP="009802BE">
      <w:pPr>
        <w:jc w:val="both"/>
      </w:pPr>
      <w:r>
        <w:t xml:space="preserve">Viibimisaluseta välismaalase kinnipidamise maksimaalset kinnipidamise tähtaega ei muudeta. </w:t>
      </w:r>
      <w:r w:rsidR="2D38E331">
        <w:t>VSS § 25</w:t>
      </w:r>
      <w:r w:rsidRPr="09135AC4">
        <w:rPr>
          <w:b/>
          <w:bCs/>
        </w:rPr>
        <w:t xml:space="preserve"> </w:t>
      </w:r>
      <w:r>
        <w:t xml:space="preserve">kohaselt on välismaalase kinnipidamine pärast 6-kuulist kinnipidamist lubatud veel </w:t>
      </w:r>
      <w:commentRangeStart w:id="150"/>
      <w:r>
        <w:t>kuni 12 kuud juhul,</w:t>
      </w:r>
      <w:commentRangeEnd w:id="150"/>
      <w:r w:rsidR="009802BE">
        <w:commentReference w:id="150"/>
      </w:r>
      <w:r>
        <w:t xml:space="preserve"> ta takistab või väldib väljasõidukohustuse menetluse läbiviimist või tal puuduvad tagasipöördumiseks vajalikud reisidokumendid</w:t>
      </w:r>
      <w:r w:rsidR="2D38E331">
        <w:t xml:space="preserve"> (</w:t>
      </w:r>
      <w:r w:rsidR="2D38E331" w:rsidRPr="09135AC4">
        <w:rPr>
          <w:b/>
          <w:bCs/>
          <w:color w:val="4472C4" w:themeColor="accent1"/>
        </w:rPr>
        <w:t xml:space="preserve">eelnõu § 99 punkti </w:t>
      </w:r>
      <w:r w:rsidR="2BE3885E" w:rsidRPr="09135AC4">
        <w:rPr>
          <w:b/>
          <w:bCs/>
          <w:color w:val="4472C4" w:themeColor="accent1"/>
        </w:rPr>
        <w:t>42</w:t>
      </w:r>
      <w:r w:rsidR="2D38E331">
        <w:t>).</w:t>
      </w:r>
      <w:r>
        <w:t xml:space="preserve"> </w:t>
      </w:r>
    </w:p>
    <w:p w14:paraId="2972731A" w14:textId="43738267" w:rsidR="009802BE" w:rsidRDefault="009802BE" w:rsidP="009802BE">
      <w:pPr>
        <w:jc w:val="both"/>
      </w:pPr>
    </w:p>
    <w:p w14:paraId="26B6634B" w14:textId="7CE9BDE2" w:rsidR="009802BE" w:rsidRPr="00741300" w:rsidRDefault="701FE4F7" w:rsidP="009802BE">
      <w:pPr>
        <w:jc w:val="both"/>
        <w:rPr>
          <w:b/>
        </w:rPr>
      </w:pPr>
      <w:r w:rsidRPr="701FE4F7">
        <w:rPr>
          <w:b/>
          <w:bCs/>
        </w:rPr>
        <w:t xml:space="preserve">99.4.3. </w:t>
      </w:r>
      <w:r w:rsidR="009802BE" w:rsidRPr="701FE4F7">
        <w:rPr>
          <w:b/>
        </w:rPr>
        <w:t>Kinnipidamistingimused</w:t>
      </w:r>
    </w:p>
    <w:p w14:paraId="3E0C0C96" w14:textId="77777777" w:rsidR="009802BE" w:rsidRDefault="009802BE" w:rsidP="009802BE"/>
    <w:p w14:paraId="6F4BB63F" w14:textId="12456A23" w:rsidR="009802BE" w:rsidRPr="00C93D13" w:rsidRDefault="17F35DE7" w:rsidP="009802BE">
      <w:pPr>
        <w:jc w:val="both"/>
      </w:pPr>
      <w:r>
        <w:t xml:space="preserve">Viibimisaluseta Eestis viibiva välismaalase kinnipidamisel tuleb järgida </w:t>
      </w:r>
      <w:proofErr w:type="spellStart"/>
      <w:r>
        <w:t>tagasisaatmisdirektiivi</w:t>
      </w:r>
      <w:proofErr w:type="spellEnd"/>
      <w:r>
        <w:t xml:space="preserve"> artiklites 16 ja 17 sätestatud nõudeid. Massilisest sisserändest põhjustatud hädaolukorras on liikmesriigil õigus </w:t>
      </w:r>
      <w:proofErr w:type="spellStart"/>
      <w:r>
        <w:t>tagasisaatmisdirektiivi</w:t>
      </w:r>
      <w:proofErr w:type="spellEnd"/>
      <w:r>
        <w:t xml:space="preserve"> artikli 18 kohaselt teha kinnipidamistingimustes erisusi. Need nõuded on kehtivas </w:t>
      </w:r>
      <w:proofErr w:type="spellStart"/>
      <w:r>
        <w:t>VSS-is</w:t>
      </w:r>
      <w:proofErr w:type="spellEnd"/>
      <w:r>
        <w:t xml:space="preserve"> sätestatud § 23 lõigetes 1 ja 4</w:t>
      </w:r>
      <w:r w:rsidR="2D2332CF">
        <w:t>–</w:t>
      </w:r>
      <w:r>
        <w:t>8 ning § 15</w:t>
      </w:r>
      <w:r w:rsidRPr="09135AC4">
        <w:rPr>
          <w:vertAlign w:val="superscript"/>
        </w:rPr>
        <w:t>4</w:t>
      </w:r>
      <w:r>
        <w:t xml:space="preserve"> lõigetes 6</w:t>
      </w:r>
      <w:r w:rsidR="2D2332CF">
        <w:t>–</w:t>
      </w:r>
      <w:r>
        <w:t xml:space="preserve">10. Õigusselguse huvides sätestatakse viibimisaluseta välismaalase kinnipidamistingimusi puudutavad normid </w:t>
      </w:r>
      <w:r w:rsidRPr="09135AC4">
        <w:rPr>
          <w:b/>
          <w:bCs/>
          <w:color w:val="4472C4" w:themeColor="accent1"/>
        </w:rPr>
        <w:t xml:space="preserve">eelnõu § </w:t>
      </w:r>
      <w:r w:rsidR="6BD0D9CC" w:rsidRPr="09135AC4">
        <w:rPr>
          <w:b/>
          <w:bCs/>
          <w:color w:val="4472C4" w:themeColor="accent1"/>
        </w:rPr>
        <w:t>99</w:t>
      </w:r>
      <w:r w:rsidRPr="09135AC4">
        <w:rPr>
          <w:b/>
          <w:bCs/>
          <w:color w:val="4472C4" w:themeColor="accent1"/>
        </w:rPr>
        <w:t xml:space="preserve"> punktiga </w:t>
      </w:r>
      <w:r w:rsidR="2BE3885E" w:rsidRPr="09135AC4">
        <w:rPr>
          <w:b/>
          <w:bCs/>
          <w:color w:val="4472C4" w:themeColor="accent1"/>
        </w:rPr>
        <w:t>40</w:t>
      </w:r>
      <w:r w:rsidRPr="09135AC4">
        <w:rPr>
          <w:color w:val="4472C4" w:themeColor="accent1"/>
        </w:rPr>
        <w:t xml:space="preserve"> </w:t>
      </w:r>
      <w:r>
        <w:t>VSS §-s 23</w:t>
      </w:r>
      <w:r w:rsidRPr="09135AC4">
        <w:rPr>
          <w:vertAlign w:val="superscript"/>
        </w:rPr>
        <w:t>2</w:t>
      </w:r>
      <w:r>
        <w:t>. Hädaolukorras lubatud kinnipidamistingimuste erisused viiakse VSS §-</w:t>
      </w:r>
      <w:r w:rsidR="6BD0D9CC">
        <w:t>st 15</w:t>
      </w:r>
      <w:r w:rsidR="6BD0D9CC" w:rsidRPr="09135AC4">
        <w:rPr>
          <w:vertAlign w:val="superscript"/>
        </w:rPr>
        <w:t>4</w:t>
      </w:r>
      <w:r w:rsidR="6BD0D9CC">
        <w:t xml:space="preserve"> üle §-</w:t>
      </w:r>
      <w:r>
        <w:t>i 23</w:t>
      </w:r>
      <w:r w:rsidRPr="09135AC4">
        <w:rPr>
          <w:vertAlign w:val="superscript"/>
        </w:rPr>
        <w:t>3</w:t>
      </w:r>
      <w:r>
        <w:t xml:space="preserve">. </w:t>
      </w:r>
      <w:commentRangeStart w:id="151"/>
      <w:r>
        <w:t xml:space="preserve">Sisulisi muudatusi normide ümber </w:t>
      </w:r>
      <w:r w:rsidR="1055A346">
        <w:t>korraldamisel</w:t>
      </w:r>
      <w:r>
        <w:t xml:space="preserve"> ei teha.</w:t>
      </w:r>
      <w:commentRangeEnd w:id="151"/>
      <w:r w:rsidR="009802BE">
        <w:commentReference w:id="151"/>
      </w:r>
    </w:p>
    <w:p w14:paraId="735B8583" w14:textId="068E1859" w:rsidR="701FE4F7" w:rsidRDefault="701FE4F7" w:rsidP="701FE4F7">
      <w:pPr>
        <w:jc w:val="both"/>
      </w:pPr>
    </w:p>
    <w:p w14:paraId="11EB615C" w14:textId="653F1ECD" w:rsidR="701FE4F7" w:rsidRDefault="6BD0D9CC" w:rsidP="701FE4F7">
      <w:pPr>
        <w:jc w:val="both"/>
      </w:pPr>
      <w:r>
        <w:t xml:space="preserve">Lisaks täpsustatakse </w:t>
      </w:r>
      <w:commentRangeStart w:id="152"/>
      <w:r>
        <w:t>VSS § 26</w:t>
      </w:r>
      <w:r w:rsidRPr="09135AC4">
        <w:rPr>
          <w:vertAlign w:val="superscript"/>
        </w:rPr>
        <w:t>10</w:t>
      </w:r>
      <w:r>
        <w:t xml:space="preserve"> lõiget 5,</w:t>
      </w:r>
      <w:commentRangeEnd w:id="152"/>
      <w:r w:rsidR="701FE4F7">
        <w:commentReference w:id="152"/>
      </w:r>
      <w:r>
        <w:t xml:space="preserve"> sätestades, et </w:t>
      </w:r>
      <w:proofErr w:type="spellStart"/>
      <w:r>
        <w:t>PPA-l</w:t>
      </w:r>
      <w:proofErr w:type="spellEnd"/>
      <w:r>
        <w:t xml:space="preserve"> on lubatud kinnipidamiskeskusesse paigutatud välismaalase kokkusaamisi jälgida, kuid mitte pealt kuulata. PS § 26 kohaselt on igaühel õigus perekonna- ja eraelu puutumatusele. Kuivõrd kinnipidamiskeskuse ametnikud saavad </w:t>
      </w:r>
      <w:proofErr w:type="spellStart"/>
      <w:r>
        <w:t>kokkusamisele</w:t>
      </w:r>
      <w:proofErr w:type="spellEnd"/>
      <w:r>
        <w:t xml:space="preserve"> tulevaid isikuid kontrollida, on neil võimalik rakendada </w:t>
      </w:r>
      <w:r w:rsidR="30A47634">
        <w:t xml:space="preserve">proportsionaalseid </w:t>
      </w:r>
      <w:r>
        <w:t xml:space="preserve">meetmeid, et </w:t>
      </w:r>
      <w:r w:rsidR="30A47634">
        <w:t xml:space="preserve">leida tasakaal eraelu puutumatuse kaitse ja kinnipidamiskeskuse siseturvalisuse tagamise vahel. </w:t>
      </w:r>
    </w:p>
    <w:p w14:paraId="469B9455" w14:textId="77777777" w:rsidR="009802BE" w:rsidRDefault="009802BE" w:rsidP="009802BE">
      <w:pPr>
        <w:jc w:val="both"/>
      </w:pPr>
    </w:p>
    <w:p w14:paraId="59966E0C" w14:textId="2A315602" w:rsidR="009802BE" w:rsidRPr="00216BB4" w:rsidRDefault="701FE4F7" w:rsidP="701FE4F7">
      <w:pPr>
        <w:ind w:left="360"/>
        <w:rPr>
          <w:b/>
        </w:rPr>
      </w:pPr>
      <w:r w:rsidRPr="00216BB4">
        <w:rPr>
          <w:b/>
        </w:rPr>
        <w:t>99.</w:t>
      </w:r>
      <w:r w:rsidR="009802BE" w:rsidRPr="00216BB4">
        <w:rPr>
          <w:b/>
        </w:rPr>
        <w:t>5</w:t>
      </w:r>
      <w:r w:rsidR="00896B09" w:rsidRPr="00216BB4">
        <w:rPr>
          <w:b/>
        </w:rPr>
        <w:t>.</w:t>
      </w:r>
      <w:r w:rsidR="009802BE" w:rsidRPr="00216BB4">
        <w:rPr>
          <w:b/>
        </w:rPr>
        <w:t xml:space="preserve"> Alaealise välismaalasega seotud muudatused</w:t>
      </w:r>
      <w:r w:rsidR="009802BE" w:rsidRPr="00C93D13">
        <w:rPr>
          <w:b/>
          <w:bCs/>
        </w:rPr>
        <w:t xml:space="preserve"> </w:t>
      </w:r>
    </w:p>
    <w:p w14:paraId="7B08B525" w14:textId="77777777" w:rsidR="009802BE" w:rsidRDefault="009802BE" w:rsidP="009802BE">
      <w:pPr>
        <w:jc w:val="both"/>
      </w:pPr>
    </w:p>
    <w:p w14:paraId="181A5723" w14:textId="4707E08D" w:rsidR="009802BE" w:rsidRDefault="009802BE" w:rsidP="009802BE">
      <w:pPr>
        <w:jc w:val="both"/>
      </w:pPr>
      <w:r w:rsidRPr="00E510BA">
        <w:rPr>
          <w:b/>
          <w:color w:val="4472C4" w:themeColor="accent1"/>
        </w:rPr>
        <w:t xml:space="preserve">Eelnõu § </w:t>
      </w:r>
      <w:r w:rsidR="701FE4F7" w:rsidRPr="00E510BA">
        <w:rPr>
          <w:b/>
          <w:color w:val="4472C4" w:themeColor="accent1"/>
        </w:rPr>
        <w:t>99</w:t>
      </w:r>
      <w:r w:rsidRPr="00E510BA">
        <w:rPr>
          <w:b/>
          <w:color w:val="4472C4" w:themeColor="accent1"/>
        </w:rPr>
        <w:t xml:space="preserve"> punktid 3–6 </w:t>
      </w:r>
      <w:r>
        <w:t>puudutavad alaealise esindamist ning tema suhtes tehtavaid toiminguid. VSS § 1</w:t>
      </w:r>
      <w:r>
        <w:rPr>
          <w:vertAlign w:val="superscript"/>
        </w:rPr>
        <w:t>3</w:t>
      </w:r>
      <w:r>
        <w:t xml:space="preserve"> kohaselt kohaldatakse </w:t>
      </w:r>
      <w:r w:rsidR="60D7A70D">
        <w:t>saatjata</w:t>
      </w:r>
      <w:r>
        <w:t xml:space="preserve"> alaealise välismaalase esindamisele </w:t>
      </w:r>
      <w:r w:rsidR="7E00FD51">
        <w:t>PKS-s sätestatut.</w:t>
      </w:r>
      <w:r>
        <w:t xml:space="preserve"> Kui seadusliku aluseta alaealine välismaalane viibib Eestis ilma eestkostjata, täidab PKS § 176 lõike 4 kohaselt alaealise eestkostja ülesandeid </w:t>
      </w:r>
      <w:r w:rsidRPr="00E92BD7">
        <w:t>lapse hariliku viibimiskoha järg</w:t>
      </w:r>
      <w:r>
        <w:t>ne</w:t>
      </w:r>
      <w:r w:rsidRPr="00E92BD7">
        <w:t xml:space="preserve"> valla- või linnavalitsus</w:t>
      </w:r>
      <w:r>
        <w:t xml:space="preserve">, kuni lapsele on eestkostja kohtu poolt määratud või tema vanem on lapsega Eestis ühinenud. </w:t>
      </w:r>
      <w:r w:rsidR="7E00FD51">
        <w:t xml:space="preserve">Praktikas võtab sel juhul PPA ühendust </w:t>
      </w:r>
      <w:proofErr w:type="spellStart"/>
      <w:r w:rsidR="00266D19">
        <w:t>SKAga</w:t>
      </w:r>
      <w:proofErr w:type="spellEnd"/>
      <w:r w:rsidR="7E00FD51" w:rsidRPr="00537B46">
        <w:t>,</w:t>
      </w:r>
      <w:r w:rsidR="7E00FD51">
        <w:t xml:space="preserve"> mis on kohustatud saatjata alaealisele välismaalasele pakkuma asendushooldusteenust. </w:t>
      </w:r>
      <w:r w:rsidR="1213A523">
        <w:t xml:space="preserve">SKA määratud asenduskoduteenuse </w:t>
      </w:r>
      <w:proofErr w:type="spellStart"/>
      <w:r w:rsidR="1213A523">
        <w:t>osutatamise</w:t>
      </w:r>
      <w:proofErr w:type="spellEnd"/>
      <w:r w:rsidR="1213A523">
        <w:t xml:space="preserve"> kohast sõltub, milline valla- või linnavalitsus saatjata alaealise välismaalase eestkoste ülesandeid täidab.</w:t>
      </w:r>
    </w:p>
    <w:p w14:paraId="458D9595" w14:textId="77777777" w:rsidR="009802BE" w:rsidRDefault="009802BE" w:rsidP="009802BE">
      <w:pPr>
        <w:jc w:val="both"/>
      </w:pPr>
    </w:p>
    <w:p w14:paraId="63B053FC" w14:textId="3DD356B2" w:rsidR="009802BE" w:rsidRDefault="009802BE" w:rsidP="009802BE">
      <w:pPr>
        <w:jc w:val="both"/>
      </w:pPr>
      <w:r>
        <w:t xml:space="preserve">Viimastel aastatel pole Eestis avastatud ühtegi saatjata alaealist välismaalast. Sellele vaatamata on praktikud seisukohal, et tänane </w:t>
      </w:r>
      <w:r w:rsidR="00CC5B6C">
        <w:t>saatjata alaealiste välismaalaste</w:t>
      </w:r>
      <w:r>
        <w:t xml:space="preserve"> esindamise süsteem ei pruugi tagada lapse parimate huvide kaitse olukorras, kus korraga tuleb </w:t>
      </w:r>
      <w:r w:rsidR="1213A523">
        <w:t>valla-või linnavalitsusel täita eestkoste ülesandeid suurema hulga alaealiste puhul.</w:t>
      </w:r>
      <w:r>
        <w:t xml:space="preserve"> Ühelt poolt on lastekaitsetöötajate arv </w:t>
      </w:r>
      <w:proofErr w:type="spellStart"/>
      <w:r w:rsidR="009148C3">
        <w:t>KOV-ides</w:t>
      </w:r>
      <w:proofErr w:type="spellEnd"/>
      <w:r w:rsidRPr="00537B46">
        <w:t xml:space="preserve"> väga väike.</w:t>
      </w:r>
      <w:r>
        <w:t xml:space="preserve"> Nad pole spetsialiseerunud üksnes alaealiste välismaalaste esindamisele, vaid peavad täitma ka muid ülesandeid. </w:t>
      </w:r>
      <w:r w:rsidR="1213A523">
        <w:t>Teiselt poolt võib välismaalase asukoht</w:t>
      </w:r>
      <w:r w:rsidR="00CC5B6C">
        <w:t xml:space="preserve"> rahvusvahelise kaitse menetluse</w:t>
      </w:r>
      <w:r>
        <w:t xml:space="preserve"> või </w:t>
      </w:r>
      <w:r w:rsidR="00CC5B6C">
        <w:t xml:space="preserve">väljasõidukohustuse menetluse ajal </w:t>
      </w:r>
      <w:r w:rsidR="1213A523">
        <w:t>muutuda</w:t>
      </w:r>
      <w:r>
        <w:t xml:space="preserve">, mistõttu alaealise huve </w:t>
      </w:r>
      <w:r w:rsidR="60D7A70D">
        <w:t>peaksid praeguse süsteemi järgi</w:t>
      </w:r>
      <w:r>
        <w:t xml:space="preserve"> kaitsma erinevad inimesed, kes ei pruugi lapse eelneva käekäiguga kursis olla. </w:t>
      </w:r>
    </w:p>
    <w:p w14:paraId="7E92E919" w14:textId="77777777" w:rsidR="009802BE" w:rsidRDefault="009802BE" w:rsidP="009802BE">
      <w:pPr>
        <w:jc w:val="both"/>
      </w:pPr>
    </w:p>
    <w:p w14:paraId="7FEE33FD" w14:textId="68E67563" w:rsidR="00CC5B6C" w:rsidRPr="00DB531D" w:rsidRDefault="00CC5B6C" w:rsidP="00CC5B6C">
      <w:pPr>
        <w:jc w:val="both"/>
        <w:rPr>
          <w:highlight w:val="yellow"/>
        </w:rPr>
      </w:pPr>
      <w:r>
        <w:lastRenderedPageBreak/>
        <w:t xml:space="preserve">Eeltoodust tulenevalt nähakse </w:t>
      </w:r>
      <w:r w:rsidR="7E00FD51">
        <w:t>VSS § 1</w:t>
      </w:r>
      <w:r w:rsidR="7E00FD51" w:rsidRPr="7E00FD51">
        <w:rPr>
          <w:vertAlign w:val="superscript"/>
        </w:rPr>
        <w:t>3</w:t>
      </w:r>
      <w:r w:rsidR="7E00FD51">
        <w:t xml:space="preserve"> lõikes 4</w:t>
      </w:r>
      <w:r>
        <w:t xml:space="preserve"> ette, et </w:t>
      </w:r>
      <w:r w:rsidR="5D5616AB">
        <w:t xml:space="preserve">massilisest sisserändest põhjustatud hädaolukorras </w:t>
      </w:r>
      <w:r w:rsidR="7E00FD51">
        <w:t>või juhul</w:t>
      </w:r>
      <w:r>
        <w:t xml:space="preserve">, kui valla- või linnavalitsus ei saa </w:t>
      </w:r>
      <w:r w:rsidR="7E00FD51">
        <w:t xml:space="preserve">ettenägematult suure saatjata alaealiste välismaalaste arvu tõttu </w:t>
      </w:r>
      <w:r>
        <w:t>saatjata alaealise eestkostja ülesandeid täita</w:t>
      </w:r>
      <w:r w:rsidR="7E00FD51">
        <w:t xml:space="preserve">, võib SKA </w:t>
      </w:r>
      <w:r w:rsidR="1213A523">
        <w:t>saatjata alaealise välismaalase eestkoste</w:t>
      </w:r>
      <w:r w:rsidR="7E00FD51">
        <w:t xml:space="preserve"> ülesandeid ise täita või sõlmida selleks lepingu</w:t>
      </w:r>
      <w:r>
        <w:t xml:space="preserve"> füüsilise või juriidilise isikuga</w:t>
      </w:r>
      <w:r w:rsidR="7E00FD51">
        <w:t>. Saatjata alaealist võib esindada</w:t>
      </w:r>
      <w:r>
        <w:t xml:space="preserve"> isik</w:t>
      </w:r>
      <w:r w:rsidR="7E00FD51">
        <w:t xml:space="preserve">, </w:t>
      </w:r>
      <w:r w:rsidR="1213A523">
        <w:t xml:space="preserve">kes on usaldusväärne ja </w:t>
      </w:r>
      <w:r w:rsidR="7E00FD51">
        <w:t>kellel</w:t>
      </w:r>
      <w:r>
        <w:t xml:space="preserve"> on </w:t>
      </w:r>
      <w:r w:rsidR="7E00FD51">
        <w:t>selleks</w:t>
      </w:r>
      <w:r>
        <w:t xml:space="preserve"> vajalikud teadmised ja oskused</w:t>
      </w:r>
      <w:r w:rsidR="1213A523">
        <w:t>.</w:t>
      </w:r>
      <w:r>
        <w:t xml:space="preserve"> </w:t>
      </w:r>
      <w:proofErr w:type="spellStart"/>
      <w:r>
        <w:t>PPA-l</w:t>
      </w:r>
      <w:proofErr w:type="spellEnd"/>
      <w:r>
        <w:t xml:space="preserve"> </w:t>
      </w:r>
      <w:r w:rsidR="1213A523">
        <w:t>või muul asutusel on</w:t>
      </w:r>
      <w:r>
        <w:t xml:space="preserve"> kohustus teavitada koheselt </w:t>
      </w:r>
      <w:proofErr w:type="spellStart"/>
      <w:r w:rsidR="7E00FD51">
        <w:t>SKA-d</w:t>
      </w:r>
      <w:proofErr w:type="spellEnd"/>
      <w:r>
        <w:t xml:space="preserve"> ning </w:t>
      </w:r>
      <w:r w:rsidR="7E00FD51">
        <w:t>asjaomast valla-või linnavalitusust</w:t>
      </w:r>
      <w:r>
        <w:t>, kui esindaja pole oma ülesandeid nõuetekohaselt täitnud</w:t>
      </w:r>
      <w:r w:rsidR="7E00FD51">
        <w:t xml:space="preserve"> või ta ei vasta seadusest tulenevatele nõuetele</w:t>
      </w:r>
      <w:r>
        <w:t xml:space="preserve">. </w:t>
      </w:r>
    </w:p>
    <w:p w14:paraId="19B18408" w14:textId="5E028F6F" w:rsidR="009802BE" w:rsidRDefault="009802BE" w:rsidP="009802BE">
      <w:pPr>
        <w:jc w:val="both"/>
      </w:pPr>
      <w:r>
        <w:t xml:space="preserve"> </w:t>
      </w:r>
    </w:p>
    <w:p w14:paraId="4A22ECE4" w14:textId="3D927182" w:rsidR="009802BE" w:rsidRDefault="009802BE" w:rsidP="009802BE">
      <w:pPr>
        <w:jc w:val="both"/>
      </w:pPr>
      <w:r w:rsidRPr="00E510BA">
        <w:rPr>
          <w:b/>
          <w:color w:val="4472C4" w:themeColor="accent1"/>
        </w:rPr>
        <w:t xml:space="preserve">Eelnõu § </w:t>
      </w:r>
      <w:r w:rsidR="7E00FD51" w:rsidRPr="00E510BA">
        <w:rPr>
          <w:b/>
          <w:color w:val="4472C4" w:themeColor="accent1"/>
        </w:rPr>
        <w:t>99</w:t>
      </w:r>
      <w:r w:rsidRPr="00E510BA">
        <w:rPr>
          <w:b/>
          <w:color w:val="4472C4" w:themeColor="accent1"/>
        </w:rPr>
        <w:t xml:space="preserve"> punktides 7, </w:t>
      </w:r>
      <w:r w:rsidR="1213A523" w:rsidRPr="00E510BA">
        <w:rPr>
          <w:b/>
          <w:color w:val="4472C4" w:themeColor="accent1"/>
        </w:rPr>
        <w:t>28</w:t>
      </w:r>
      <w:r w:rsidRPr="00E510BA">
        <w:rPr>
          <w:b/>
          <w:color w:val="4472C4" w:themeColor="accent1"/>
        </w:rPr>
        <w:t xml:space="preserve"> ja </w:t>
      </w:r>
      <w:r w:rsidR="1213A523" w:rsidRPr="00E510BA">
        <w:rPr>
          <w:b/>
          <w:color w:val="4472C4" w:themeColor="accent1"/>
        </w:rPr>
        <w:t>29</w:t>
      </w:r>
      <w:r w:rsidRPr="00E510BA">
        <w:rPr>
          <w:b/>
          <w:color w:val="4472C4" w:themeColor="accent1"/>
        </w:rPr>
        <w:t xml:space="preserve"> </w:t>
      </w:r>
      <w:r>
        <w:t xml:space="preserve">tehtavad muudatused alaealise vanuse määramise kohta ei ole sisulised, vaid seotud kehtivate normide ümber paigutamisega. </w:t>
      </w:r>
    </w:p>
    <w:p w14:paraId="38E6B355" w14:textId="77777777" w:rsidR="009802BE" w:rsidRPr="00545FBB" w:rsidRDefault="009802BE" w:rsidP="009802BE">
      <w:pPr>
        <w:jc w:val="both"/>
      </w:pPr>
    </w:p>
    <w:p w14:paraId="057A88D1" w14:textId="3AAB0F80" w:rsidR="009802BE" w:rsidRPr="00216BB4" w:rsidRDefault="7E00FD51" w:rsidP="7E00FD51">
      <w:pPr>
        <w:ind w:left="360"/>
        <w:rPr>
          <w:b/>
        </w:rPr>
      </w:pPr>
      <w:r w:rsidRPr="00216BB4">
        <w:rPr>
          <w:b/>
        </w:rPr>
        <w:t>99.</w:t>
      </w:r>
      <w:r w:rsidR="009802BE" w:rsidRPr="00216BB4">
        <w:rPr>
          <w:b/>
        </w:rPr>
        <w:t>6</w:t>
      </w:r>
      <w:r w:rsidR="00896B09" w:rsidRPr="00216BB4">
        <w:rPr>
          <w:b/>
        </w:rPr>
        <w:t>.</w:t>
      </w:r>
      <w:r w:rsidR="009802BE" w:rsidRPr="00216BB4">
        <w:rPr>
          <w:b/>
        </w:rPr>
        <w:t xml:space="preserve"> Riigi õigusabi andmine ja esialgse õiguskaitse kohaldamine</w:t>
      </w:r>
    </w:p>
    <w:p w14:paraId="4252545D" w14:textId="5830C84D" w:rsidR="4A0BB346" w:rsidRDefault="4A0BB346" w:rsidP="4A0BB346">
      <w:pPr>
        <w:shd w:val="clear" w:color="auto" w:fill="FFFFFF" w:themeFill="background1"/>
        <w:jc w:val="both"/>
        <w:rPr>
          <w:b/>
          <w:bCs/>
        </w:rPr>
      </w:pPr>
    </w:p>
    <w:p w14:paraId="48DF7199" w14:textId="67F83830" w:rsidR="009802BE" w:rsidRDefault="009802BE" w:rsidP="6673942A">
      <w:pPr>
        <w:shd w:val="clear" w:color="auto" w:fill="FFFFFF" w:themeFill="background1"/>
        <w:jc w:val="both"/>
      </w:pPr>
      <w:r w:rsidRPr="00E510BA">
        <w:rPr>
          <w:b/>
          <w:color w:val="4472C4" w:themeColor="accent1"/>
        </w:rPr>
        <w:t xml:space="preserve">Eelnõu § </w:t>
      </w:r>
      <w:r w:rsidR="7E00FD51" w:rsidRPr="00E510BA">
        <w:rPr>
          <w:b/>
          <w:color w:val="4472C4" w:themeColor="accent1"/>
        </w:rPr>
        <w:t>99</w:t>
      </w:r>
      <w:r w:rsidRPr="00E510BA">
        <w:rPr>
          <w:b/>
          <w:color w:val="4472C4" w:themeColor="accent1"/>
        </w:rPr>
        <w:t xml:space="preserve"> punktiga 12 </w:t>
      </w:r>
      <w:r>
        <w:t>muudetakse V</w:t>
      </w:r>
      <w:r w:rsidRPr="00B65DED">
        <w:t>SS §</w:t>
      </w:r>
      <w:r>
        <w:t>-s</w:t>
      </w:r>
      <w:r w:rsidRPr="00B65DED">
        <w:t xml:space="preserve"> 6</w:t>
      </w:r>
      <w:r w:rsidRPr="00B65DED">
        <w:rPr>
          <w:vertAlign w:val="superscript"/>
        </w:rPr>
        <w:t>6</w:t>
      </w:r>
      <w:r>
        <w:t xml:space="preserve"> ebaseaduslikult riigis viibivale välismaalasele riigi õigusabi taotlemise ja andmise sätteid. </w:t>
      </w:r>
      <w:proofErr w:type="spellStart"/>
      <w:r w:rsidR="60D7A70D">
        <w:t>Tagasisaatmisdirektiivi</w:t>
      </w:r>
      <w:proofErr w:type="spellEnd"/>
      <w:r w:rsidR="60D7A70D">
        <w:t xml:space="preserve"> kohaselt peab ebaseaduslikult riigis viibival välismaalasel olema võimalik taotleda riigi õigusabi igasuguse tagasisaatmisega seotud haldusakti (nt kinnipidamise, järelevalvemeetmete) vaidlustamiseks. </w:t>
      </w:r>
      <w:r>
        <w:t>Kuivõrd väljasõidukohustus võidakse välismaalasele panna ka sisenemiskeelu otsusega, sätestatakse VSS § 6</w:t>
      </w:r>
      <w:r>
        <w:rPr>
          <w:vertAlign w:val="superscript"/>
        </w:rPr>
        <w:t>6</w:t>
      </w:r>
      <w:r>
        <w:t xml:space="preserve"> lõikes 1 õigusselguse huvides, et välismaalasel on õigus taotleda riigi õigusabi ka sisenemiskeelu otsuse vaidlustamiseks halduskohtus. </w:t>
      </w:r>
    </w:p>
    <w:p w14:paraId="3F15D2D9" w14:textId="77777777" w:rsidR="009802BE" w:rsidRDefault="009802BE" w:rsidP="5B7273DB">
      <w:pPr>
        <w:shd w:val="clear" w:color="auto" w:fill="FFFFFF" w:themeFill="background1"/>
        <w:jc w:val="both"/>
      </w:pPr>
    </w:p>
    <w:p w14:paraId="3E5BC15A" w14:textId="5630E85B" w:rsidR="5D5616AB" w:rsidRDefault="64903977" w:rsidP="5D5616AB">
      <w:pPr>
        <w:shd w:val="clear" w:color="auto" w:fill="FFFFFF" w:themeFill="background1"/>
        <w:jc w:val="both"/>
      </w:pPr>
      <w:proofErr w:type="spellStart"/>
      <w:r>
        <w:t>Tagasisaatmisdirektiivi</w:t>
      </w:r>
      <w:proofErr w:type="spellEnd"/>
      <w:r>
        <w:t xml:space="preserve"> </w:t>
      </w:r>
      <w:r w:rsidR="00692990">
        <w:t>artikli</w:t>
      </w:r>
      <w:r>
        <w:t xml:space="preserve"> 13 </w:t>
      </w:r>
      <w:r w:rsidRPr="00537B46">
        <w:t>l</w:t>
      </w:r>
      <w:r w:rsidR="00C87DFE">
        <w:t>õike</w:t>
      </w:r>
      <w:r>
        <w:t xml:space="preserve"> 4 kohaselt peavad liikmesriigid tagama, et </w:t>
      </w:r>
      <w:r w:rsidR="571AE3D8">
        <w:t>viibimisaluseta</w:t>
      </w:r>
      <w:r>
        <w:t xml:space="preserve"> kolmanda riigi </w:t>
      </w:r>
      <w:r w:rsidR="571AE3D8">
        <w:t xml:space="preserve">kodanik saab taotleda tasuta õigusabi ja/või esindaja teenuseid kooskõlas asjaomaste õigusabiga seotud siseriiklike õigusaktidega. </w:t>
      </w:r>
      <w:r w:rsidR="454C30E3">
        <w:t>Vastavalt kehtiva VSS § 6</w:t>
      </w:r>
      <w:r w:rsidR="454C30E3" w:rsidRPr="454C30E3">
        <w:rPr>
          <w:vertAlign w:val="superscript"/>
        </w:rPr>
        <w:t>6</w:t>
      </w:r>
      <w:r w:rsidR="454C30E3">
        <w:t xml:space="preserve"> lõikele 2 antakse ebaseaduslikult Eestis </w:t>
      </w:r>
      <w:r w:rsidR="683C9131">
        <w:t xml:space="preserve">viibivale välismaalasele riigi õigusabi </w:t>
      </w:r>
      <w:proofErr w:type="spellStart"/>
      <w:r w:rsidR="733BBFBD">
        <w:t>RÕS</w:t>
      </w:r>
      <w:r w:rsidR="004D2F63">
        <w:t>-is</w:t>
      </w:r>
      <w:proofErr w:type="spellEnd"/>
      <w:r w:rsidR="733BBFBD">
        <w:t xml:space="preserve"> </w:t>
      </w:r>
      <w:r w:rsidR="683C9131">
        <w:t xml:space="preserve">sätestatud korras. </w:t>
      </w:r>
      <w:r w:rsidR="07647274">
        <w:t xml:space="preserve">Kuivõrd aga RÕS § 12 </w:t>
      </w:r>
      <w:r w:rsidR="07647274" w:rsidRPr="00537B46">
        <w:t>l</w:t>
      </w:r>
      <w:r w:rsidR="00C87DFE">
        <w:t>õike</w:t>
      </w:r>
      <w:r w:rsidR="07647274">
        <w:t xml:space="preserve"> 5 kohaselt tuleb riigi õigusabi taotlus es</w:t>
      </w:r>
      <w:r w:rsidR="07647274" w:rsidRPr="07647274">
        <w:rPr>
          <w:rFonts w:eastAsia="Times New Roman"/>
        </w:rPr>
        <w:t xml:space="preserve">itada eesti keeles, on </w:t>
      </w:r>
      <w:r w:rsidR="60D7A70D" w:rsidRPr="60D7A70D">
        <w:rPr>
          <w:rFonts w:eastAsia="Times New Roman"/>
        </w:rPr>
        <w:t>Schengeni</w:t>
      </w:r>
      <w:r w:rsidR="07647274" w:rsidRPr="07647274">
        <w:rPr>
          <w:rFonts w:eastAsia="Times New Roman"/>
        </w:rPr>
        <w:t xml:space="preserve"> hindamistel leitud, et Eesti ei täida piisavalt EL Põhiõiguste Harta artiklis 47 sätestatud nõuet, mille kohaselt on igaühel õigus tõhusale õiguskaitsele. Selleks et parandada Eestis ebaseaduslikult viibivate välismaalaste juurdepääsu riigi õigusabile, nähakse VSS § 6</w:t>
      </w:r>
      <w:r w:rsidR="07647274" w:rsidRPr="07647274">
        <w:rPr>
          <w:rFonts w:eastAsia="Times New Roman"/>
          <w:vertAlign w:val="superscript"/>
        </w:rPr>
        <w:t xml:space="preserve">6 </w:t>
      </w:r>
      <w:r w:rsidR="07647274" w:rsidRPr="07647274">
        <w:rPr>
          <w:rFonts w:eastAsia="Times New Roman"/>
        </w:rPr>
        <w:t xml:space="preserve">lõikes 2 ette, et välismaalane võib riigi õigusabi taotleda inglise keeles. Sarnane erisus on täna loodud isikutele, </w:t>
      </w:r>
      <w:r w:rsidR="07647274" w:rsidRPr="07647274">
        <w:rPr>
          <w:rFonts w:eastAsia="Times New Roman"/>
          <w:color w:val="202020"/>
        </w:rPr>
        <w:t xml:space="preserve">kelle elukoht on mõnes muus </w:t>
      </w:r>
      <w:r w:rsidR="00D5479E">
        <w:rPr>
          <w:rFonts w:eastAsia="Times New Roman"/>
          <w:color w:val="202020"/>
        </w:rPr>
        <w:t>EL-i</w:t>
      </w:r>
      <w:r w:rsidR="07647274" w:rsidRPr="07647274">
        <w:rPr>
          <w:rFonts w:eastAsia="Times New Roman"/>
          <w:color w:val="202020"/>
        </w:rPr>
        <w:t xml:space="preserve"> liikmesriigis või kes on mõne muu </w:t>
      </w:r>
      <w:r w:rsidR="00D5479E">
        <w:rPr>
          <w:rFonts w:eastAsia="Times New Roman"/>
          <w:color w:val="202020"/>
        </w:rPr>
        <w:t>EL-i</w:t>
      </w:r>
      <w:r w:rsidR="07647274" w:rsidRPr="07647274">
        <w:rPr>
          <w:rFonts w:eastAsia="Times New Roman"/>
          <w:color w:val="202020"/>
        </w:rPr>
        <w:t xml:space="preserve"> liikmesriigi kodanik, või juriidiline isik, mille asukoht on mõnes muus </w:t>
      </w:r>
      <w:r w:rsidR="00D5479E">
        <w:rPr>
          <w:rFonts w:eastAsia="Times New Roman"/>
          <w:color w:val="202020"/>
        </w:rPr>
        <w:t>EL-i</w:t>
      </w:r>
      <w:r w:rsidR="07647274" w:rsidRPr="07647274">
        <w:rPr>
          <w:rFonts w:eastAsia="Times New Roman"/>
          <w:color w:val="202020"/>
        </w:rPr>
        <w:t xml:space="preserve"> liikmesriigis</w:t>
      </w:r>
      <w:r w:rsidR="07647274" w:rsidRPr="7769ABE1">
        <w:rPr>
          <w:rFonts w:eastAsia="Times New Roman"/>
          <w:color w:val="202020"/>
        </w:rPr>
        <w:t xml:space="preserve"> </w:t>
      </w:r>
      <w:r w:rsidR="07647274" w:rsidRPr="07647274">
        <w:rPr>
          <w:rFonts w:eastAsia="Times New Roman"/>
        </w:rPr>
        <w:t xml:space="preserve">(RÕS § 12 </w:t>
      </w:r>
      <w:r w:rsidR="07647274" w:rsidRPr="00537B46">
        <w:rPr>
          <w:rFonts w:eastAsia="Times New Roman"/>
        </w:rPr>
        <w:t>l</w:t>
      </w:r>
      <w:r w:rsidR="00C87DFE">
        <w:rPr>
          <w:rFonts w:eastAsia="Times New Roman"/>
        </w:rPr>
        <w:t>õige</w:t>
      </w:r>
      <w:r w:rsidR="07647274" w:rsidRPr="07647274">
        <w:rPr>
          <w:rFonts w:eastAsia="Times New Roman"/>
        </w:rPr>
        <w:t xml:space="preserve"> 6). </w:t>
      </w:r>
    </w:p>
    <w:p w14:paraId="6524E70F" w14:textId="0B4521DB" w:rsidR="64903977" w:rsidRDefault="64903977" w:rsidP="64903977">
      <w:pPr>
        <w:shd w:val="clear" w:color="auto" w:fill="FFFFFF" w:themeFill="background1"/>
        <w:jc w:val="both"/>
      </w:pPr>
    </w:p>
    <w:p w14:paraId="4346A79F" w14:textId="73E8F4E5" w:rsidR="009802BE" w:rsidRDefault="009802BE" w:rsidP="009802BE">
      <w:pPr>
        <w:jc w:val="both"/>
      </w:pPr>
      <w:r>
        <w:t xml:space="preserve">Käesoleval hetkel saavad liikmesriigid piirata ebaseaduslikult riigis </w:t>
      </w:r>
      <w:r w:rsidR="00CC5B6C">
        <w:t>viibiva</w:t>
      </w:r>
      <w:r>
        <w:t xml:space="preserve"> välismaalase õigust </w:t>
      </w:r>
      <w:r w:rsidR="00CC5B6C">
        <w:t xml:space="preserve">enda </w:t>
      </w:r>
      <w:r>
        <w:t xml:space="preserve">esindamisele kohtumenetluses </w:t>
      </w:r>
      <w:r w:rsidRPr="1213A523">
        <w:t>direktiivi 2005/85/</w:t>
      </w:r>
      <w:r w:rsidR="007F2C80" w:rsidRPr="1213A523">
        <w:t>EC</w:t>
      </w:r>
      <w:r w:rsidRPr="1213A523">
        <w:rPr>
          <w:rStyle w:val="Allmrkuseviide"/>
        </w:rPr>
        <w:footnoteReference w:id="105"/>
      </w:r>
      <w:r w:rsidRPr="1213A523">
        <w:t xml:space="preserve"> artikli 15 lõigetes 3 kuni </w:t>
      </w:r>
      <w:r w:rsidRPr="004F1D23">
        <w:rPr>
          <w:highlight w:val="lightGray"/>
        </w:rPr>
        <w:t>6</w:t>
      </w:r>
      <w:r>
        <w:t xml:space="preserve"> sätestatud alustel. EL varjupaigareformiga asendatakse direktiiv 2005/85/</w:t>
      </w:r>
      <w:r w:rsidR="7E00FD51">
        <w:t>EÜ</w:t>
      </w:r>
      <w:r>
        <w:t xml:space="preserve"> määrusega 2024/1348</w:t>
      </w:r>
      <w:r w:rsidR="00DF358E">
        <w:t>/EL</w:t>
      </w:r>
      <w:r w:rsidR="7E00FD51">
        <w:t xml:space="preserve"> (menetluse kohta),</w:t>
      </w:r>
      <w:r>
        <w:t xml:space="preserve"> </w:t>
      </w:r>
      <w:r w:rsidR="00CC5B6C">
        <w:t>mis sätestab</w:t>
      </w:r>
      <w:r>
        <w:t xml:space="preserve"> </w:t>
      </w:r>
      <w:r w:rsidRPr="00A3768D">
        <w:t xml:space="preserve">artikli 17 lõikes 2 </w:t>
      </w:r>
      <w:r>
        <w:t xml:space="preserve">tingimused, mil võib välismaalasele, kes vaidlustab oma rahvusvahelise kaitse andmisest keelduvat otsust koos </w:t>
      </w:r>
      <w:r w:rsidR="00CC5B6C">
        <w:t>lahkumisettekirjutusega</w:t>
      </w:r>
      <w:r>
        <w:t xml:space="preserve"> või </w:t>
      </w:r>
      <w:r w:rsidR="00CC5B6C">
        <w:t xml:space="preserve">väljasaatmist, </w:t>
      </w:r>
      <w:r>
        <w:t xml:space="preserve">riigi õigusabi </w:t>
      </w:r>
      <w:r w:rsidR="00CC5B6C">
        <w:t xml:space="preserve">jätta </w:t>
      </w:r>
      <w:r>
        <w:t>andmata</w:t>
      </w:r>
      <w:r w:rsidRPr="00A3768D">
        <w:t xml:space="preserve">. </w:t>
      </w:r>
      <w:r>
        <w:t>Sellest tulenevalt sätestatakse VSS § 6</w:t>
      </w:r>
      <w:r>
        <w:rPr>
          <w:vertAlign w:val="superscript"/>
        </w:rPr>
        <w:t>6</w:t>
      </w:r>
      <w:r>
        <w:t xml:space="preserve"> lõikes 3, et </w:t>
      </w:r>
      <w:r w:rsidR="00CC5B6C">
        <w:t>lahkumisettekirjutuse</w:t>
      </w:r>
      <w:r>
        <w:t xml:space="preserve">, selles kohaldatud sissesõidukeelu otsuse või väljasaatmisega seotud otsuse vaidlustamiseks ei anta välismaalasele riigi õigusabi, kui esineb </w:t>
      </w:r>
      <w:r w:rsidR="7E00FD51">
        <w:t xml:space="preserve">Parlamendi ja nõukogu määruse </w:t>
      </w:r>
      <w:r w:rsidR="00DF358E">
        <w:t>2024/1348/</w:t>
      </w:r>
      <w:r w:rsidR="7E00FD51">
        <w:t>EL (menetluse kohta)</w:t>
      </w:r>
      <w:r>
        <w:t xml:space="preserve"> artikli 17 lõikes 2 sätestatud tingimus. </w:t>
      </w:r>
      <w:r w:rsidRPr="00A3768D">
        <w:t xml:space="preserve">Õigusabi andmisest keeldumise määruse peale ei saa </w:t>
      </w:r>
      <w:r>
        <w:t xml:space="preserve">välismaalane eelnõu järgi </w:t>
      </w:r>
      <w:r w:rsidRPr="00A3768D">
        <w:t>esitada määruskaebust.</w:t>
      </w:r>
      <w:r w:rsidR="5D80143D">
        <w:t xml:space="preserve"> Et kohus saaks riigi õigusabi andmisel senisest </w:t>
      </w:r>
      <w:proofErr w:type="spellStart"/>
      <w:r w:rsidR="5D80143D">
        <w:t>paramini</w:t>
      </w:r>
      <w:proofErr w:type="spellEnd"/>
      <w:r w:rsidR="5D80143D">
        <w:t xml:space="preserve"> hinnata kaebuse perspektiivikust, kohustatakse VSS § 6</w:t>
      </w:r>
      <w:r w:rsidR="5D80143D" w:rsidRPr="5D80143D">
        <w:rPr>
          <w:vertAlign w:val="superscript"/>
        </w:rPr>
        <w:t>6</w:t>
      </w:r>
      <w:r w:rsidR="5D80143D" w:rsidRPr="5D80143D">
        <w:t xml:space="preserve"> lõikes 3 välismaalast esitama riigi õigusabi taotlusega koos ka vaidlustatav otsus. </w:t>
      </w:r>
    </w:p>
    <w:p w14:paraId="089961F8" w14:textId="39018BC6" w:rsidR="009802BE" w:rsidRDefault="009802BE" w:rsidP="5B7273DB">
      <w:pPr>
        <w:shd w:val="clear" w:color="auto" w:fill="FFFFFF" w:themeFill="background1"/>
        <w:jc w:val="both"/>
      </w:pPr>
      <w:r>
        <w:t xml:space="preserve"> </w:t>
      </w:r>
    </w:p>
    <w:p w14:paraId="7F502D73" w14:textId="6680D207" w:rsidR="009802BE" w:rsidRDefault="7E00FD51" w:rsidP="009802BE">
      <w:pPr>
        <w:jc w:val="both"/>
      </w:pPr>
      <w:r>
        <w:lastRenderedPageBreak/>
        <w:t>Parlamendi ja nõukogu määruse</w:t>
      </w:r>
      <w:r w:rsidR="009802BE">
        <w:t xml:space="preserve"> 2024/1348</w:t>
      </w:r>
      <w:r w:rsidR="00DF358E">
        <w:t>/EL</w:t>
      </w:r>
      <w:r w:rsidR="009802BE">
        <w:t xml:space="preserve"> </w:t>
      </w:r>
      <w:r>
        <w:t xml:space="preserve">(menetluse kohta) </w:t>
      </w:r>
      <w:r w:rsidR="009802BE">
        <w:t xml:space="preserve">või </w:t>
      </w:r>
      <w:r w:rsidRPr="7E00FD51">
        <w:t xml:space="preserve">määruse </w:t>
      </w:r>
      <w:r w:rsidR="009802BE" w:rsidRPr="7E00FD51">
        <w:t>2024/1351</w:t>
      </w:r>
      <w:r w:rsidR="00254B9A">
        <w:t>/EL</w:t>
      </w:r>
      <w:r w:rsidR="009802BE">
        <w:t xml:space="preserve"> </w:t>
      </w:r>
      <w:r w:rsidRPr="7E00FD51">
        <w:t xml:space="preserve">(rändehalduse kohta) </w:t>
      </w:r>
      <w:r w:rsidR="009802BE">
        <w:t>alusel tehtud otsuste vaidlustamiseks võib õigusabi anda, kuni halduskohus on kaebuse läbi vaadanud. Selleks et ebaseaduslikult riiki sisenenud välismaalasele antav riigi õigusabi ulatus ei oleks rahvusvahelise kaitse taotlejaga võrreldes suurem, nähakse VSS § 6</w:t>
      </w:r>
      <w:r w:rsidR="009802BE">
        <w:rPr>
          <w:vertAlign w:val="superscript"/>
        </w:rPr>
        <w:t>6</w:t>
      </w:r>
      <w:r w:rsidR="009802BE">
        <w:t xml:space="preserve"> lõikes </w:t>
      </w:r>
      <w:r w:rsidR="1213A523">
        <w:t>6</w:t>
      </w:r>
      <w:r w:rsidR="009802BE">
        <w:t xml:space="preserve"> ette, et </w:t>
      </w:r>
      <w:r w:rsidR="009802BE" w:rsidRPr="0066558C">
        <w:t>ebaseaduslikult välispiiri ületanud välismaalasele</w:t>
      </w:r>
      <w:r w:rsidR="009802BE">
        <w:t xml:space="preserve"> antakse riigi õigusabi oma väljasaatmise</w:t>
      </w:r>
      <w:r w:rsidR="009802BE" w:rsidRPr="00A3768D">
        <w:t xml:space="preserve"> vaidlustamiseks, kuni halduskohus on teinud otsuse, millega välismaalase esitatud kaebus on jäetud rahuldamata.</w:t>
      </w:r>
      <w:r w:rsidR="009802BE">
        <w:t xml:space="preserve"> Muudatuse eesmärgiks on anda selge signaal, et isikud, kes on riiki sisenenud ebaseaduslikult välispiiri kaudu, ei saa tugineda samasugusele õiguskaitsele nagu need välismaalased, kes on järginud Eestisse sisenemise nõudeid. </w:t>
      </w:r>
    </w:p>
    <w:p w14:paraId="41EC841F" w14:textId="77777777" w:rsidR="009802BE" w:rsidRDefault="009802BE" w:rsidP="009802BE">
      <w:pPr>
        <w:jc w:val="both"/>
      </w:pPr>
    </w:p>
    <w:p w14:paraId="2995701B" w14:textId="069A8397" w:rsidR="009802BE" w:rsidRPr="00314160" w:rsidRDefault="009802BE" w:rsidP="009802BE">
      <w:pPr>
        <w:jc w:val="both"/>
      </w:pPr>
      <w:r>
        <w:rPr>
          <w:color w:val="000000"/>
          <w:shd w:val="clear" w:color="auto" w:fill="FFFFFF"/>
        </w:rPr>
        <w:t xml:space="preserve">Samadel kaalutlustel tehakse </w:t>
      </w:r>
      <w:r w:rsidRPr="00E510BA">
        <w:rPr>
          <w:b/>
          <w:color w:val="4472C4" w:themeColor="accent1"/>
          <w:shd w:val="clear" w:color="auto" w:fill="FFFFFF"/>
        </w:rPr>
        <w:t>eelnõu § 99 punktis 19</w:t>
      </w:r>
      <w:r w:rsidRPr="00E510BA">
        <w:rPr>
          <w:color w:val="4472C4" w:themeColor="accent1"/>
          <w:shd w:val="clear" w:color="auto" w:fill="FFFFFF"/>
        </w:rPr>
        <w:t xml:space="preserve"> </w:t>
      </w:r>
      <w:r>
        <w:rPr>
          <w:color w:val="000000"/>
          <w:shd w:val="clear" w:color="auto" w:fill="FFFFFF"/>
        </w:rPr>
        <w:t>muudatused VSS §-s 6</w:t>
      </w:r>
      <w:r>
        <w:rPr>
          <w:color w:val="000000"/>
          <w:shd w:val="clear" w:color="auto" w:fill="FFFFFF"/>
          <w:vertAlign w:val="superscript"/>
        </w:rPr>
        <w:t>9</w:t>
      </w:r>
      <w:r>
        <w:rPr>
          <w:color w:val="000000"/>
          <w:shd w:val="clear" w:color="auto" w:fill="FFFFFF"/>
        </w:rPr>
        <w:t xml:space="preserve">. Kuigi ka ebaseaduslikult riiki sisenenud või siin viibival välismaalasel on õigus taotleda oma väljasaatmise peatamist </w:t>
      </w:r>
      <w:r w:rsidR="009E0D83">
        <w:rPr>
          <w:color w:val="000000"/>
          <w:shd w:val="clear" w:color="auto" w:fill="FFFFFF"/>
        </w:rPr>
        <w:t>HKMS-</w:t>
      </w:r>
      <w:proofErr w:type="spellStart"/>
      <w:r w:rsidR="009E0D83">
        <w:rPr>
          <w:color w:val="000000"/>
          <w:shd w:val="clear" w:color="auto" w:fill="FFFFFF"/>
        </w:rPr>
        <w:t>is</w:t>
      </w:r>
      <w:proofErr w:type="spellEnd"/>
      <w:r>
        <w:rPr>
          <w:color w:val="000000"/>
          <w:shd w:val="clear" w:color="auto" w:fill="FFFFFF"/>
        </w:rPr>
        <w:t xml:space="preserve"> sätestatud korras, peaks ebaseaduslikult välispiiri ületanud välismaalase väljasaatmise peatamine olema õigustatud vaid erandlikes olukordades, kui see on vajalik isiku põhiõiguse kaitseks (nt väljasaatmine on vastuolus </w:t>
      </w:r>
      <w:r w:rsidRPr="008A364C">
        <w:rPr>
          <w:i/>
          <w:iCs/>
          <w:color w:val="000000"/>
          <w:shd w:val="clear" w:color="auto" w:fill="FFFFFF"/>
        </w:rPr>
        <w:t xml:space="preserve">non </w:t>
      </w:r>
      <w:proofErr w:type="spellStart"/>
      <w:r w:rsidRPr="008A364C">
        <w:rPr>
          <w:i/>
          <w:iCs/>
          <w:color w:val="000000"/>
          <w:shd w:val="clear" w:color="auto" w:fill="FFFFFF"/>
        </w:rPr>
        <w:t>refoulement</w:t>
      </w:r>
      <w:proofErr w:type="spellEnd"/>
      <w:r>
        <w:rPr>
          <w:color w:val="000000"/>
          <w:shd w:val="clear" w:color="auto" w:fill="FFFFFF"/>
        </w:rPr>
        <w:t xml:space="preserve"> põhimõttega). Välismaalasele antud õiguskaitse peaks kehtima seni, kuni </w:t>
      </w:r>
      <w:r w:rsidRPr="00314160">
        <w:t>halduskohus on otsusega jätnud välismaalase esitatud kaebuse rahuldamata.</w:t>
      </w:r>
    </w:p>
    <w:p w14:paraId="64FA834A" w14:textId="77777777" w:rsidR="009802BE" w:rsidRDefault="009802BE" w:rsidP="009802BE">
      <w:pPr>
        <w:jc w:val="both"/>
        <w:rPr>
          <w:color w:val="000000"/>
          <w:shd w:val="clear" w:color="auto" w:fill="FFFFFF"/>
        </w:rPr>
      </w:pPr>
    </w:p>
    <w:p w14:paraId="798B92A8" w14:textId="052D1619" w:rsidR="009802BE" w:rsidRPr="00EF4ED1" w:rsidRDefault="009802BE" w:rsidP="009802BE">
      <w:pPr>
        <w:jc w:val="both"/>
        <w:rPr>
          <w:color w:val="000000"/>
          <w:shd w:val="clear" w:color="auto" w:fill="FFFFFF"/>
        </w:rPr>
      </w:pPr>
      <w:r>
        <w:rPr>
          <w:color w:val="000000"/>
          <w:shd w:val="clear" w:color="auto" w:fill="FFFFFF"/>
        </w:rPr>
        <w:t>VSS § 6</w:t>
      </w:r>
      <w:r>
        <w:rPr>
          <w:color w:val="000000"/>
          <w:shd w:val="clear" w:color="auto" w:fill="FFFFFF"/>
          <w:vertAlign w:val="superscript"/>
        </w:rPr>
        <w:t>9</w:t>
      </w:r>
      <w:r>
        <w:rPr>
          <w:color w:val="000000"/>
          <w:shd w:val="clear" w:color="auto" w:fill="FFFFFF"/>
        </w:rPr>
        <w:t xml:space="preserve"> </w:t>
      </w:r>
      <w:r w:rsidRPr="00537B46">
        <w:rPr>
          <w:color w:val="000000"/>
          <w:shd w:val="clear" w:color="auto" w:fill="FFFFFF"/>
        </w:rPr>
        <w:t>l</w:t>
      </w:r>
      <w:r w:rsidR="0004403B">
        <w:rPr>
          <w:color w:val="000000"/>
          <w:shd w:val="clear" w:color="auto" w:fill="FFFFFF"/>
        </w:rPr>
        <w:t>õige</w:t>
      </w:r>
      <w:r>
        <w:rPr>
          <w:color w:val="000000"/>
          <w:shd w:val="clear" w:color="auto" w:fill="FFFFFF"/>
        </w:rPr>
        <w:t xml:space="preserve"> 2 reguleerib olukorda, kus välismaalase väljasaatmine on esialgse õiguskaitse korras peatatud, kuid ta on esitanud rahvusvahelise kaitse taotluse. Eelnõu näeb ette, et kui kohus otsustab taotleja riigis viibimise õigust piirata, tuleb tal omal algatusel esialgse õiguskaitse määrus tühistada. </w:t>
      </w:r>
      <w:r w:rsidR="00CC5B6C">
        <w:rPr>
          <w:color w:val="000000"/>
          <w:shd w:val="clear" w:color="auto" w:fill="FFFFFF"/>
        </w:rPr>
        <w:t xml:space="preserve">Muudatus peaks vältima olukorda, kus PPA või KAPO peaksid taotlema kohtult esialgse õiguskaitse lõpetamist, kuigi rahvusvahelise kaitse menetluses on juba kohus taotleja riigis viibimise õiguse lõpetanud. </w:t>
      </w:r>
    </w:p>
    <w:p w14:paraId="7A8642FE" w14:textId="77777777" w:rsidR="009802BE" w:rsidRDefault="009802BE" w:rsidP="009802BE">
      <w:pPr>
        <w:rPr>
          <w:b/>
          <w:bCs/>
        </w:rPr>
      </w:pPr>
    </w:p>
    <w:p w14:paraId="0BC5162B" w14:textId="2E798BA6" w:rsidR="009802BE" w:rsidRPr="00537B46" w:rsidRDefault="00A37A74" w:rsidP="00A37A74">
      <w:pPr>
        <w:pStyle w:val="Loendilik"/>
        <w:rPr>
          <w:rFonts w:cs="Times New Roman"/>
          <w:b/>
        </w:rPr>
      </w:pPr>
      <w:r w:rsidRPr="00537B46">
        <w:rPr>
          <w:rFonts w:cs="Times New Roman"/>
          <w:b/>
        </w:rPr>
        <w:t>99.</w:t>
      </w:r>
      <w:r w:rsidR="009802BE" w:rsidRPr="00537B46">
        <w:rPr>
          <w:rFonts w:cs="Times New Roman"/>
          <w:b/>
        </w:rPr>
        <w:t>7</w:t>
      </w:r>
      <w:r w:rsidR="00896B09" w:rsidRPr="00537B46">
        <w:rPr>
          <w:rFonts w:cs="Times New Roman"/>
          <w:b/>
        </w:rPr>
        <w:t>.</w:t>
      </w:r>
      <w:r w:rsidR="009802BE" w:rsidRPr="00537B46">
        <w:rPr>
          <w:rFonts w:cs="Times New Roman"/>
          <w:b/>
        </w:rPr>
        <w:t xml:space="preserve"> Isikuandmete töötlemisega seotud muudatused</w:t>
      </w:r>
    </w:p>
    <w:p w14:paraId="6DE5EEFE" w14:textId="77777777" w:rsidR="0045131A" w:rsidRDefault="0045131A" w:rsidP="00CC5B6C">
      <w:pPr>
        <w:jc w:val="both"/>
        <w:rPr>
          <w:b/>
          <w:bCs/>
        </w:rPr>
      </w:pPr>
    </w:p>
    <w:p w14:paraId="6398CF41" w14:textId="5AA0F01A" w:rsidR="0033412C" w:rsidRPr="002A4633" w:rsidRDefault="009802BE" w:rsidP="0033412C">
      <w:pPr>
        <w:jc w:val="both"/>
      </w:pPr>
      <w:r w:rsidRPr="00E510BA">
        <w:rPr>
          <w:b/>
          <w:color w:val="4472C4" w:themeColor="accent1"/>
        </w:rPr>
        <w:t>Eelnõu § 9</w:t>
      </w:r>
      <w:r w:rsidR="00A37A74" w:rsidRPr="00E510BA">
        <w:rPr>
          <w:b/>
          <w:color w:val="4472C4" w:themeColor="accent1"/>
        </w:rPr>
        <w:t>9</w:t>
      </w:r>
      <w:r w:rsidRPr="00E510BA">
        <w:rPr>
          <w:b/>
          <w:color w:val="4472C4" w:themeColor="accent1"/>
        </w:rPr>
        <w:t xml:space="preserve"> punktiga</w:t>
      </w:r>
      <w:r w:rsidRPr="00E510BA">
        <w:rPr>
          <w:color w:val="4472C4" w:themeColor="accent1"/>
        </w:rPr>
        <w:t xml:space="preserve"> </w:t>
      </w:r>
      <w:r w:rsidR="1213A523" w:rsidRPr="00E510BA">
        <w:rPr>
          <w:b/>
          <w:color w:val="4472C4" w:themeColor="accent1"/>
        </w:rPr>
        <w:t>47</w:t>
      </w:r>
      <w:r w:rsidRPr="00E510BA">
        <w:rPr>
          <w:color w:val="4472C4" w:themeColor="accent1"/>
        </w:rPr>
        <w:t xml:space="preserve"> ja </w:t>
      </w:r>
      <w:r w:rsidR="1213A523" w:rsidRPr="00E510BA">
        <w:rPr>
          <w:b/>
          <w:color w:val="4472C4" w:themeColor="accent1"/>
        </w:rPr>
        <w:t>48</w:t>
      </w:r>
      <w:r w:rsidRPr="00E510BA">
        <w:rPr>
          <w:b/>
          <w:color w:val="4472C4" w:themeColor="accent1"/>
        </w:rPr>
        <w:t xml:space="preserve"> </w:t>
      </w:r>
      <w:r w:rsidRPr="00E064B5">
        <w:t>tehakse muudatus</w:t>
      </w:r>
      <w:r>
        <w:t>ed VSS §-s 33</w:t>
      </w:r>
      <w:r>
        <w:rPr>
          <w:vertAlign w:val="superscript"/>
        </w:rPr>
        <w:t>11</w:t>
      </w:r>
      <w:r>
        <w:t xml:space="preserve">. Muudatused on tingitud sellest, et </w:t>
      </w:r>
      <w:r w:rsidRPr="00A97092">
        <w:t>määruse 603/2013</w:t>
      </w:r>
      <w:r w:rsidR="00986685">
        <w:t>/EL</w:t>
      </w:r>
      <w:r>
        <w:t xml:space="preserve"> regulatsioon asendatakse </w:t>
      </w:r>
      <w:r w:rsidR="00A37A74">
        <w:t>määruse</w:t>
      </w:r>
      <w:r w:rsidR="00BB79DE">
        <w:t>ga</w:t>
      </w:r>
      <w:r>
        <w:t xml:space="preserve"> 2024/1358</w:t>
      </w:r>
      <w:r w:rsidR="00254B9A">
        <w:t>/EL</w:t>
      </w:r>
      <w:r w:rsidR="00A37A74">
        <w:t xml:space="preserve"> (</w:t>
      </w:r>
      <w:proofErr w:type="spellStart"/>
      <w:r w:rsidR="00A37A74">
        <w:t>Eurodac</w:t>
      </w:r>
      <w:proofErr w:type="spellEnd"/>
      <w:r w:rsidR="00A37A74">
        <w:t xml:space="preserve">-süsteemi </w:t>
      </w:r>
      <w:r w:rsidR="00A37A74" w:rsidRPr="00A37A74">
        <w:t>kohta)</w:t>
      </w:r>
      <w:r w:rsidRPr="00A37A74">
        <w:t>.</w:t>
      </w:r>
      <w:r>
        <w:t xml:space="preserve"> </w:t>
      </w:r>
      <w:r w:rsidRPr="00E510BA">
        <w:rPr>
          <w:b/>
          <w:color w:val="4472C4" w:themeColor="accent1"/>
        </w:rPr>
        <w:t>Eelnõu § 9</w:t>
      </w:r>
      <w:r w:rsidR="00A37A74" w:rsidRPr="00E510BA">
        <w:rPr>
          <w:b/>
          <w:color w:val="4472C4" w:themeColor="accent1"/>
        </w:rPr>
        <w:t>9</w:t>
      </w:r>
      <w:r w:rsidRPr="00E510BA">
        <w:rPr>
          <w:b/>
          <w:color w:val="4472C4" w:themeColor="accent1"/>
        </w:rPr>
        <w:t xml:space="preserve"> punktides </w:t>
      </w:r>
      <w:r w:rsidR="1213A523" w:rsidRPr="00E510BA">
        <w:rPr>
          <w:b/>
          <w:color w:val="4472C4" w:themeColor="accent1"/>
        </w:rPr>
        <w:t>49</w:t>
      </w:r>
      <w:r w:rsidRPr="00E510BA">
        <w:rPr>
          <w:b/>
          <w:color w:val="4472C4" w:themeColor="accent1"/>
        </w:rPr>
        <w:t>–</w:t>
      </w:r>
      <w:r w:rsidR="5D80143D" w:rsidRPr="00E510BA">
        <w:rPr>
          <w:b/>
          <w:color w:val="4472C4" w:themeColor="accent1"/>
        </w:rPr>
        <w:t>52</w:t>
      </w:r>
      <w:r w:rsidRPr="00E510BA">
        <w:rPr>
          <w:color w:val="4472C4" w:themeColor="accent1"/>
        </w:rPr>
        <w:t xml:space="preserve"> </w:t>
      </w:r>
      <w:r>
        <w:t xml:space="preserve">tehtavad muudatused on terminoloogilised. </w:t>
      </w:r>
      <w:r w:rsidRPr="00E510BA">
        <w:rPr>
          <w:b/>
          <w:color w:val="4472C4" w:themeColor="accent1"/>
        </w:rPr>
        <w:t>Eelnõu § 9</w:t>
      </w:r>
      <w:r w:rsidR="00A37A74" w:rsidRPr="00E510BA">
        <w:rPr>
          <w:b/>
          <w:color w:val="4472C4" w:themeColor="accent1"/>
        </w:rPr>
        <w:t>9</w:t>
      </w:r>
      <w:r w:rsidRPr="00E510BA">
        <w:rPr>
          <w:b/>
          <w:color w:val="4472C4" w:themeColor="accent1"/>
        </w:rPr>
        <w:t xml:space="preserve"> punkti </w:t>
      </w:r>
      <w:r w:rsidR="5D80143D" w:rsidRPr="00E510BA">
        <w:rPr>
          <w:b/>
          <w:color w:val="4472C4" w:themeColor="accent1"/>
        </w:rPr>
        <w:t>5</w:t>
      </w:r>
      <w:r w:rsidR="00A37A74" w:rsidRPr="00E510BA">
        <w:rPr>
          <w:b/>
          <w:color w:val="4472C4" w:themeColor="accent1"/>
        </w:rPr>
        <w:t>4</w:t>
      </w:r>
      <w:r w:rsidRPr="00E510BA">
        <w:rPr>
          <w:b/>
          <w:color w:val="4472C4" w:themeColor="accent1"/>
        </w:rPr>
        <w:t xml:space="preserve"> </w:t>
      </w:r>
      <w:r>
        <w:t xml:space="preserve">kohaselt võimaldatakse </w:t>
      </w:r>
      <w:proofErr w:type="spellStart"/>
      <w:r w:rsidR="0033412C">
        <w:t>ILLEGAAL-is</w:t>
      </w:r>
      <w:proofErr w:type="spellEnd"/>
      <w:r>
        <w:t xml:space="preserve"> töödelda taustakontrolli andmeid. </w:t>
      </w:r>
      <w:r w:rsidR="0033412C">
        <w:t xml:space="preserve">Taustakontrolli läbiviimiseks vajalik infotehnoloogiline lahendus kehtestatakse </w:t>
      </w:r>
      <w:proofErr w:type="spellStart"/>
      <w:r w:rsidR="0033412C">
        <w:t>ILLEGAAL-i</w:t>
      </w:r>
      <w:proofErr w:type="spellEnd"/>
      <w:r w:rsidR="0033412C">
        <w:rPr>
          <w:i/>
          <w:iCs/>
        </w:rPr>
        <w:t xml:space="preserve"> </w:t>
      </w:r>
      <w:r w:rsidR="0033412C">
        <w:t xml:space="preserve">alamsüsteemina. Taustakontrolli läbiviimise eesmärgil töödeldakse taustakontrolli andmeid </w:t>
      </w:r>
      <w:proofErr w:type="spellStart"/>
      <w:r w:rsidR="0033412C">
        <w:t>ILLEGAL-i</w:t>
      </w:r>
      <w:proofErr w:type="spellEnd"/>
      <w:r w:rsidR="0033412C">
        <w:t xml:space="preserve"> andmetest tehnoloogiliselt eraldi. Andmete töötlemisel rakendatakse andmete ühekordse kogumise põhimõtet. See tähendab, et väljasaadetava taustakontrolli andmeid kasutatakse väljasaatmismenetluse läbiviimisel ning </w:t>
      </w:r>
      <w:proofErr w:type="spellStart"/>
      <w:r w:rsidR="0033412C">
        <w:t>välismaalselt</w:t>
      </w:r>
      <w:proofErr w:type="spellEnd"/>
      <w:r w:rsidR="0033412C">
        <w:t xml:space="preserve"> ei koguta uuesti </w:t>
      </w:r>
      <w:proofErr w:type="spellStart"/>
      <w:r w:rsidR="0033412C">
        <w:t>ILLEGAAL-i</w:t>
      </w:r>
      <w:proofErr w:type="spellEnd"/>
      <w:r w:rsidR="0033412C">
        <w:t xml:space="preserve"> kandmiseks neid andmeid, mille ILLEGAAL saab loodavast alamsüsteemist.</w:t>
      </w:r>
    </w:p>
    <w:p w14:paraId="64C582E2" w14:textId="77777777" w:rsidR="00220750" w:rsidRPr="00220750" w:rsidRDefault="00220750" w:rsidP="001B669D">
      <w:pPr>
        <w:autoSpaceDE w:val="0"/>
        <w:autoSpaceDN w:val="0"/>
        <w:adjustRightInd w:val="0"/>
        <w:jc w:val="both"/>
        <w:rPr>
          <w:rFonts w:eastAsia="Calibri"/>
          <w:bCs/>
          <w:kern w:val="0"/>
          <w14:ligatures w14:val="none"/>
        </w:rPr>
      </w:pPr>
    </w:p>
    <w:p w14:paraId="1D8E0565" w14:textId="35805AF4" w:rsidR="5AE0B5BC" w:rsidRPr="004D2F63" w:rsidRDefault="00A37A74" w:rsidP="004D2F63">
      <w:pPr>
        <w:pStyle w:val="Loendilik"/>
        <w:rPr>
          <w:b/>
        </w:rPr>
      </w:pPr>
      <w:r w:rsidRPr="004D2F63">
        <w:rPr>
          <w:b/>
        </w:rPr>
        <w:t>99</w:t>
      </w:r>
      <w:r w:rsidR="5AE0B5BC" w:rsidRPr="004D2F63">
        <w:rPr>
          <w:b/>
        </w:rPr>
        <w:t xml:space="preserve">.8. </w:t>
      </w:r>
      <w:r w:rsidRPr="004D2F63">
        <w:rPr>
          <w:b/>
        </w:rPr>
        <w:t>Struktuurilised</w:t>
      </w:r>
      <w:r w:rsidR="5AE0B5BC" w:rsidRPr="004D2F63">
        <w:rPr>
          <w:b/>
        </w:rPr>
        <w:t xml:space="preserve"> muudatused</w:t>
      </w:r>
    </w:p>
    <w:p w14:paraId="55BF511B" w14:textId="29B204C5" w:rsidR="5AE0B5BC" w:rsidRDefault="5AE0B5BC" w:rsidP="5AE0B5BC"/>
    <w:p w14:paraId="60BD1FDF" w14:textId="1E7A1CB6" w:rsidR="5AE0B5BC" w:rsidRPr="0020702D" w:rsidRDefault="36FABA88" w:rsidP="5AE0B5BC">
      <w:pPr>
        <w:pStyle w:val="Default"/>
        <w:jc w:val="both"/>
        <w:rPr>
          <w:color w:val="auto"/>
        </w:rPr>
      </w:pPr>
      <w:r w:rsidRPr="09135AC4">
        <w:rPr>
          <w:b/>
          <w:bCs/>
          <w:color w:val="4472C4" w:themeColor="accent1"/>
        </w:rPr>
        <w:t xml:space="preserve">Eelnõu § 99 punktidega 20 ja </w:t>
      </w:r>
      <w:r w:rsidR="2BE3885E" w:rsidRPr="09135AC4">
        <w:rPr>
          <w:b/>
          <w:bCs/>
          <w:color w:val="4472C4" w:themeColor="accent1"/>
        </w:rPr>
        <w:t>31</w:t>
      </w:r>
      <w:r w:rsidRPr="09135AC4">
        <w:rPr>
          <w:color w:val="4472C4" w:themeColor="accent1"/>
        </w:rPr>
        <w:t xml:space="preserve"> </w:t>
      </w:r>
      <w:commentRangeStart w:id="153"/>
      <w:r w:rsidRPr="09135AC4">
        <w:rPr>
          <w:color w:val="auto"/>
        </w:rPr>
        <w:t>paigutatakse rahvusvahelist koostööd puudutav regulatsioon (kehtiv VSS §-s 13</w:t>
      </w:r>
      <w:r w:rsidRPr="09135AC4">
        <w:rPr>
          <w:color w:val="auto"/>
          <w:vertAlign w:val="superscript"/>
        </w:rPr>
        <w:t>3</w:t>
      </w:r>
      <w:r w:rsidRPr="09135AC4">
        <w:rPr>
          <w:color w:val="auto"/>
        </w:rPr>
        <w:t>) ümber VSS §-i 6</w:t>
      </w:r>
      <w:r w:rsidRPr="09135AC4">
        <w:rPr>
          <w:color w:val="auto"/>
          <w:vertAlign w:val="superscript"/>
        </w:rPr>
        <w:t>11</w:t>
      </w:r>
      <w:r w:rsidRPr="09135AC4">
        <w:rPr>
          <w:color w:val="auto"/>
        </w:rPr>
        <w:t>. Muudatuse eesmärk on võimaldada Euroopa Piiri- ja Rannikuvalve Ametit kaasata VSS alusel läbiviidavate menetluste kõikidesse etappidesse, sh taustakontrolli läbiviimisesse.</w:t>
      </w:r>
      <w:commentRangeEnd w:id="153"/>
      <w:r w:rsidR="5AE0B5BC">
        <w:commentReference w:id="153"/>
      </w:r>
    </w:p>
    <w:p w14:paraId="46111954" w14:textId="77777777" w:rsidR="0027052B" w:rsidRPr="0020702D" w:rsidRDefault="0027052B" w:rsidP="5AE0B5BC">
      <w:pPr>
        <w:pStyle w:val="Default"/>
        <w:jc w:val="both"/>
        <w:rPr>
          <w:color w:val="auto"/>
        </w:rPr>
      </w:pPr>
    </w:p>
    <w:p w14:paraId="012AC4A5" w14:textId="1EBE49D8" w:rsidR="0027052B" w:rsidRPr="0020702D" w:rsidRDefault="0027052B" w:rsidP="5AE0B5BC">
      <w:pPr>
        <w:pStyle w:val="Default"/>
        <w:jc w:val="both"/>
        <w:rPr>
          <w:color w:val="auto"/>
        </w:rPr>
      </w:pPr>
      <w:r w:rsidRPr="004D2F63">
        <w:rPr>
          <w:b/>
          <w:color w:val="4472C4" w:themeColor="accent1"/>
        </w:rPr>
        <w:t xml:space="preserve">Eelnõu §-ga 100 </w:t>
      </w:r>
      <w:r w:rsidRPr="0020702D">
        <w:rPr>
          <w:color w:val="auto"/>
        </w:rPr>
        <w:t xml:space="preserve">muudetakse </w:t>
      </w:r>
      <w:proofErr w:type="spellStart"/>
      <w:r w:rsidRPr="0020702D">
        <w:rPr>
          <w:color w:val="auto"/>
        </w:rPr>
        <w:t>RÕS-i</w:t>
      </w:r>
      <w:proofErr w:type="spellEnd"/>
      <w:r w:rsidRPr="0020702D">
        <w:rPr>
          <w:color w:val="auto"/>
        </w:rPr>
        <w:t xml:space="preserve"> § 1 lõiget 2 seoses riigi õigusabi andmisega rahvusvahelise kaitse taotlejale. Uuendatakse VRKS-i viite asukohta.</w:t>
      </w:r>
    </w:p>
    <w:p w14:paraId="45B821AB" w14:textId="77777777" w:rsidR="0027052B" w:rsidRPr="0020702D" w:rsidRDefault="0027052B" w:rsidP="5AE0B5BC">
      <w:pPr>
        <w:pStyle w:val="Default"/>
        <w:jc w:val="both"/>
        <w:rPr>
          <w:color w:val="auto"/>
        </w:rPr>
      </w:pPr>
    </w:p>
    <w:p w14:paraId="78532C97" w14:textId="5DA28147" w:rsidR="0027052B" w:rsidRPr="0020702D" w:rsidRDefault="0027052B" w:rsidP="5AE0B5BC">
      <w:pPr>
        <w:pStyle w:val="Default"/>
        <w:jc w:val="both"/>
        <w:rPr>
          <w:color w:val="auto"/>
        </w:rPr>
      </w:pPr>
      <w:r w:rsidRPr="004D2F63">
        <w:rPr>
          <w:b/>
          <w:color w:val="4472C4" w:themeColor="accent1"/>
        </w:rPr>
        <w:t xml:space="preserve">Eelnõu §-ga 101 </w:t>
      </w:r>
      <w:r w:rsidRPr="0020702D">
        <w:rPr>
          <w:color w:val="auto"/>
        </w:rPr>
        <w:t xml:space="preserve">täiendatakse </w:t>
      </w:r>
      <w:r w:rsidR="004D2F63">
        <w:rPr>
          <w:color w:val="auto"/>
        </w:rPr>
        <w:t>ÕS-i</w:t>
      </w:r>
      <w:r w:rsidRPr="0020702D">
        <w:rPr>
          <w:color w:val="auto"/>
        </w:rPr>
        <w:t>.</w:t>
      </w:r>
      <w:r w:rsidR="00BE0E5B" w:rsidRPr="0020702D">
        <w:rPr>
          <w:color w:val="auto"/>
        </w:rPr>
        <w:t xml:space="preserve"> Eesti peab looma riiklikku sõltumatu seiremehhanismi, mis jälgib taustakontrolli ja piiril toimuva varjupaigamenetluse käigus vastavust EL ja </w:t>
      </w:r>
      <w:r w:rsidR="00BE0E5B" w:rsidRPr="0020702D">
        <w:rPr>
          <w:color w:val="auto"/>
        </w:rPr>
        <w:lastRenderedPageBreak/>
        <w:t xml:space="preserve">rahvusvahelisele õigusele seoses juurdepääsuga varjupaigamenetlusele, tagasi- ja väljasaatmise lubamatuse põhimõttega, lapse parimate huvidega ning asjakohaste kinnipidamise normidega. </w:t>
      </w:r>
      <w:r w:rsidRPr="0020702D">
        <w:rPr>
          <w:color w:val="auto"/>
        </w:rPr>
        <w:t>Täienduse kohaselt täidab õiguskantsler põhiõiguste järgimise sõltumatu seiremehhanismi rolli</w:t>
      </w:r>
      <w:r w:rsidR="00BE0E5B" w:rsidRPr="0020702D">
        <w:rPr>
          <w:color w:val="auto"/>
        </w:rPr>
        <w:t>.</w:t>
      </w:r>
    </w:p>
    <w:p w14:paraId="62E7BA9C" w14:textId="77777777" w:rsidR="00BE0E5B" w:rsidRPr="0020702D" w:rsidRDefault="00BE0E5B" w:rsidP="5AE0B5BC">
      <w:pPr>
        <w:pStyle w:val="Default"/>
        <w:jc w:val="both"/>
        <w:rPr>
          <w:color w:val="auto"/>
        </w:rPr>
      </w:pPr>
    </w:p>
    <w:p w14:paraId="410741BD" w14:textId="40E7373C" w:rsidR="00BE0E5B" w:rsidRDefault="00BE0E5B" w:rsidP="00BE0E5B">
      <w:r w:rsidRPr="004D2F63">
        <w:rPr>
          <w:b/>
          <w:color w:val="4472C4" w:themeColor="accent1"/>
        </w:rPr>
        <w:t xml:space="preserve">Eelnõu § 102 </w:t>
      </w:r>
      <w:r>
        <w:t>kohaselt tunnistatakse VRKS</w:t>
      </w:r>
      <w:r w:rsidRPr="001E23F0">
        <w:t xml:space="preserve"> (RT I, 02.01.2025, 81) kehtetuks.</w:t>
      </w:r>
    </w:p>
    <w:p w14:paraId="632EDCDC" w14:textId="77777777" w:rsidR="00BE0E5B" w:rsidRDefault="00BE0E5B" w:rsidP="00BE0E5B"/>
    <w:p w14:paraId="6408DF1A" w14:textId="3D2A61DE" w:rsidR="00BE0E5B" w:rsidRPr="00BE0E5B" w:rsidRDefault="00BE0E5B" w:rsidP="00BE0E5B">
      <w:r w:rsidRPr="004D2F63">
        <w:rPr>
          <w:b/>
          <w:color w:val="4472C4" w:themeColor="accent1"/>
        </w:rPr>
        <w:t xml:space="preserve">Eelnõu § 103 </w:t>
      </w:r>
      <w:r>
        <w:t xml:space="preserve">järgi jõustub seadus </w:t>
      </w:r>
      <w:r w:rsidRPr="21F1A12B">
        <w:t>2026. aasta 12. juunil.</w:t>
      </w:r>
    </w:p>
    <w:p w14:paraId="03CD40C1" w14:textId="2E60E192" w:rsidR="5AE0B5BC" w:rsidRDefault="5AE0B5BC" w:rsidP="5AE0B5BC"/>
    <w:p w14:paraId="6E0838DD" w14:textId="77777777" w:rsidR="00086486" w:rsidRPr="00220750" w:rsidRDefault="00086486" w:rsidP="00D72827">
      <w:pPr>
        <w:pStyle w:val="Pealkiri1"/>
        <w:rPr>
          <w:szCs w:val="32"/>
        </w:rPr>
      </w:pPr>
      <w:bookmarkStart w:id="154" w:name="_Toc143167916"/>
      <w:bookmarkStart w:id="155" w:name="_Toc146708269"/>
      <w:bookmarkStart w:id="156" w:name="_Toc146745580"/>
      <w:bookmarkStart w:id="157" w:name="_Toc146783315"/>
      <w:bookmarkStart w:id="158" w:name="_Toc146784671"/>
      <w:bookmarkStart w:id="159" w:name="_Toc149744333"/>
      <w:bookmarkStart w:id="160" w:name="_Toc150941976"/>
      <w:bookmarkStart w:id="161" w:name="_Toc153203767"/>
      <w:bookmarkStart w:id="162" w:name="_Toc153877983"/>
      <w:bookmarkStart w:id="163" w:name="_Toc155950165"/>
      <w:bookmarkStart w:id="164" w:name="_Toc157769569"/>
      <w:r w:rsidRPr="00220750">
        <w:rPr>
          <w:szCs w:val="32"/>
        </w:rPr>
        <w:t xml:space="preserve">4. </w:t>
      </w:r>
      <w:r w:rsidRPr="00220750">
        <w:rPr>
          <w:rFonts w:eastAsia="Calibri"/>
          <w:u w:color="000000"/>
          <w:lang w:eastAsia="et-EE"/>
        </w:rPr>
        <w:t>Eelnõu terminoloogia</w:t>
      </w:r>
      <w:bookmarkEnd w:id="154"/>
      <w:bookmarkEnd w:id="155"/>
      <w:bookmarkEnd w:id="156"/>
      <w:bookmarkEnd w:id="157"/>
      <w:bookmarkEnd w:id="158"/>
      <w:bookmarkEnd w:id="159"/>
      <w:bookmarkEnd w:id="160"/>
      <w:bookmarkEnd w:id="161"/>
      <w:bookmarkEnd w:id="162"/>
      <w:bookmarkEnd w:id="163"/>
      <w:bookmarkEnd w:id="164"/>
    </w:p>
    <w:p w14:paraId="4C7A56DE" w14:textId="77777777" w:rsidR="00086486" w:rsidRDefault="00086486" w:rsidP="001B669D">
      <w:pPr>
        <w:keepNext/>
        <w:autoSpaceDE w:val="0"/>
        <w:autoSpaceDN w:val="0"/>
        <w:adjustRightInd w:val="0"/>
        <w:jc w:val="both"/>
        <w:rPr>
          <w:rFonts w:eastAsia="Calibri"/>
          <w:kern w:val="0"/>
          <w14:ligatures w14:val="none"/>
        </w:rPr>
      </w:pPr>
    </w:p>
    <w:p w14:paraId="76306539" w14:textId="6BAB62B7" w:rsidR="009B6639" w:rsidRDefault="003060E7" w:rsidP="001B669D">
      <w:pPr>
        <w:keepNext/>
        <w:autoSpaceDE w:val="0"/>
        <w:autoSpaceDN w:val="0"/>
        <w:adjustRightInd w:val="0"/>
        <w:jc w:val="both"/>
        <w:rPr>
          <w:rFonts w:eastAsia="Calibri"/>
          <w:kern w:val="0"/>
          <w14:ligatures w14:val="none"/>
        </w:rPr>
      </w:pPr>
      <w:r w:rsidRPr="003060E7">
        <w:rPr>
          <w:rFonts w:eastAsia="Calibri"/>
          <w:kern w:val="0"/>
          <w14:ligatures w14:val="none"/>
        </w:rPr>
        <w:t>Seaduse eelnõus kasutatakse Euroopa ühise varjupaigasüsteemi õigusaktidega määratletud mõisteid.</w:t>
      </w:r>
    </w:p>
    <w:p w14:paraId="5DF7F3CE" w14:textId="77777777" w:rsidR="00955E29" w:rsidRPr="00220750" w:rsidRDefault="00955E29" w:rsidP="001B669D">
      <w:pPr>
        <w:keepNext/>
        <w:autoSpaceDE w:val="0"/>
        <w:autoSpaceDN w:val="0"/>
        <w:adjustRightInd w:val="0"/>
        <w:jc w:val="both"/>
        <w:rPr>
          <w:rFonts w:eastAsia="Calibri"/>
          <w:kern w:val="0"/>
          <w14:ligatures w14:val="none"/>
        </w:rPr>
      </w:pPr>
    </w:p>
    <w:p w14:paraId="649833E0" w14:textId="7ADC93B1" w:rsidR="0039337E" w:rsidRPr="007319A4" w:rsidRDefault="0039337E" w:rsidP="00D72827">
      <w:pPr>
        <w:pStyle w:val="Pealkiri1"/>
        <w:rPr>
          <w:rFonts w:eastAsia="Calibri"/>
        </w:rPr>
      </w:pPr>
      <w:bookmarkStart w:id="165" w:name="_Toc143167917"/>
      <w:bookmarkStart w:id="166" w:name="_Toc146708270"/>
      <w:bookmarkStart w:id="167" w:name="_Toc146745581"/>
      <w:bookmarkStart w:id="168" w:name="_Toc146783316"/>
      <w:bookmarkStart w:id="169" w:name="_Toc146784672"/>
      <w:bookmarkStart w:id="170" w:name="_Toc149744334"/>
      <w:bookmarkStart w:id="171" w:name="_Toc150941977"/>
      <w:bookmarkStart w:id="172" w:name="_Toc153203768"/>
      <w:bookmarkStart w:id="173" w:name="_Toc153877984"/>
      <w:bookmarkStart w:id="174" w:name="_Toc155950166"/>
      <w:bookmarkStart w:id="175" w:name="_Toc157769570"/>
      <w:bookmarkStart w:id="176" w:name="_Toc143167918"/>
      <w:bookmarkStart w:id="177" w:name="_Toc146708271"/>
      <w:bookmarkStart w:id="178" w:name="_Toc146745582"/>
      <w:bookmarkStart w:id="179" w:name="_Toc146783317"/>
      <w:bookmarkStart w:id="180" w:name="_Toc146784673"/>
      <w:bookmarkStart w:id="181" w:name="_Toc149744335"/>
      <w:bookmarkStart w:id="182" w:name="_Toc150941978"/>
      <w:bookmarkStart w:id="183" w:name="_Toc153203769"/>
      <w:bookmarkStart w:id="184" w:name="_Toc153877985"/>
      <w:bookmarkStart w:id="185" w:name="_Toc155950167"/>
      <w:bookmarkStart w:id="186" w:name="_Toc157769571"/>
      <w:r w:rsidRPr="007319A4">
        <w:rPr>
          <w:rFonts w:eastAsia="Calibri"/>
        </w:rPr>
        <w:t xml:space="preserve">5. Eelnõu vastavus </w:t>
      </w:r>
      <w:r w:rsidR="00D5479E">
        <w:rPr>
          <w:rFonts w:eastAsia="Calibri"/>
        </w:rPr>
        <w:t>EL-i</w:t>
      </w:r>
      <w:r w:rsidRPr="007319A4">
        <w:rPr>
          <w:rFonts w:eastAsia="Calibri"/>
        </w:rPr>
        <w:t xml:space="preserve"> õigusele</w:t>
      </w:r>
      <w:bookmarkEnd w:id="165"/>
      <w:bookmarkEnd w:id="166"/>
      <w:bookmarkEnd w:id="167"/>
      <w:bookmarkEnd w:id="168"/>
      <w:bookmarkEnd w:id="169"/>
      <w:bookmarkEnd w:id="170"/>
      <w:bookmarkEnd w:id="171"/>
      <w:bookmarkEnd w:id="172"/>
      <w:bookmarkEnd w:id="173"/>
      <w:bookmarkEnd w:id="174"/>
      <w:bookmarkEnd w:id="175"/>
      <w:r w:rsidR="005A7DAA">
        <w:rPr>
          <w:rFonts w:eastAsia="Calibri"/>
        </w:rPr>
        <w:t xml:space="preserve"> ja Eesti Vabariigi põhiseadusele</w:t>
      </w:r>
    </w:p>
    <w:p w14:paraId="3E0B0B51" w14:textId="77777777" w:rsidR="0039337E" w:rsidRPr="007319A4" w:rsidRDefault="0039337E" w:rsidP="001B669D">
      <w:pPr>
        <w:keepNext/>
        <w:autoSpaceDE w:val="0"/>
        <w:autoSpaceDN w:val="0"/>
        <w:adjustRightInd w:val="0"/>
        <w:jc w:val="both"/>
        <w:rPr>
          <w:rFonts w:eastAsia="Calibri"/>
          <w:color w:val="000000"/>
          <w:kern w:val="0"/>
          <w14:ligatures w14:val="none"/>
        </w:rPr>
      </w:pPr>
    </w:p>
    <w:p w14:paraId="68365CA8" w14:textId="4FFFC319" w:rsidR="005A7DAA" w:rsidRPr="00537B46" w:rsidRDefault="005A7DAA" w:rsidP="00D72827">
      <w:pPr>
        <w:pStyle w:val="Pealkiri2"/>
        <w:rPr>
          <w:rFonts w:eastAsia="Calibri" w:cs="Times New Roman"/>
          <w:color w:val="000000"/>
        </w:rPr>
      </w:pPr>
      <w:r w:rsidRPr="00537B46">
        <w:rPr>
          <w:rFonts w:eastAsia="Calibri" w:cs="Times New Roman"/>
        </w:rPr>
        <w:t>5.1</w:t>
      </w:r>
      <w:r w:rsidR="002E66CD" w:rsidRPr="00537B46">
        <w:rPr>
          <w:rFonts w:eastAsia="Calibri" w:cs="Times New Roman"/>
        </w:rPr>
        <w:t>.</w:t>
      </w:r>
      <w:r w:rsidRPr="00537B46">
        <w:rPr>
          <w:rFonts w:eastAsia="Calibri" w:cs="Times New Roman"/>
        </w:rPr>
        <w:t xml:space="preserve"> Eelnõu vastavus </w:t>
      </w:r>
      <w:r w:rsidR="00D5479E" w:rsidRPr="00537B46">
        <w:rPr>
          <w:rFonts w:eastAsia="Calibri" w:cs="Times New Roman"/>
        </w:rPr>
        <w:t>EL-i</w:t>
      </w:r>
      <w:r w:rsidRPr="00537B46">
        <w:rPr>
          <w:rFonts w:eastAsia="Calibri" w:cs="Times New Roman"/>
        </w:rPr>
        <w:t xml:space="preserve"> </w:t>
      </w:r>
      <w:r w:rsidRPr="00537B46">
        <w:rPr>
          <w:rFonts w:eastAsia="Calibri" w:cs="Times New Roman"/>
          <w:color w:val="000000"/>
        </w:rPr>
        <w:t>õigusele</w:t>
      </w:r>
    </w:p>
    <w:p w14:paraId="708267E3" w14:textId="77777777" w:rsidR="00E834C3" w:rsidRDefault="00E834C3" w:rsidP="00493CBE">
      <w:pPr>
        <w:autoSpaceDE w:val="0"/>
        <w:autoSpaceDN w:val="0"/>
        <w:adjustRightInd w:val="0"/>
        <w:jc w:val="both"/>
        <w:rPr>
          <w:rFonts w:eastAsia="Calibri"/>
          <w:color w:val="000000"/>
          <w:kern w:val="0"/>
          <w14:ligatures w14:val="none"/>
        </w:rPr>
      </w:pPr>
    </w:p>
    <w:p w14:paraId="25CDA3DB" w14:textId="3425A796" w:rsidR="00FB716C" w:rsidRPr="00413BA3" w:rsidRDefault="0039337E" w:rsidP="00493CBE">
      <w:pPr>
        <w:autoSpaceDE w:val="0"/>
        <w:autoSpaceDN w:val="0"/>
        <w:adjustRightInd w:val="0"/>
        <w:jc w:val="both"/>
        <w:rPr>
          <w:rFonts w:eastAsia="Calibri"/>
          <w:kern w:val="0"/>
          <w14:ligatures w14:val="none"/>
        </w:rPr>
      </w:pPr>
      <w:r w:rsidRPr="007319A4">
        <w:rPr>
          <w:rFonts w:eastAsia="Calibri"/>
          <w:color w:val="000000"/>
          <w:kern w:val="0"/>
          <w14:ligatures w14:val="none"/>
        </w:rPr>
        <w:t xml:space="preserve">Eelnõu on kooskõlas </w:t>
      </w:r>
      <w:r w:rsidR="00D5479E">
        <w:rPr>
          <w:rFonts w:eastAsia="Calibri"/>
          <w:color w:val="000000"/>
          <w:kern w:val="0"/>
          <w14:ligatures w14:val="none"/>
        </w:rPr>
        <w:t>EL-i</w:t>
      </w:r>
      <w:r w:rsidRPr="007319A4">
        <w:rPr>
          <w:rFonts w:eastAsia="Calibri"/>
          <w:color w:val="000000"/>
          <w:kern w:val="0"/>
          <w14:ligatures w14:val="none"/>
        </w:rPr>
        <w:t xml:space="preserve"> õigusega. </w:t>
      </w:r>
      <w:bookmarkStart w:id="187" w:name="_Hlk169682845"/>
      <w:r w:rsidR="00FC24E0">
        <w:rPr>
          <w:rFonts w:eastAsia="Calibri"/>
          <w:color w:val="000000"/>
          <w:kern w:val="0"/>
          <w14:ligatures w14:val="none"/>
        </w:rPr>
        <w:t>D</w:t>
      </w:r>
      <w:r w:rsidR="00FC24E0" w:rsidRPr="00FC24E0">
        <w:rPr>
          <w:rFonts w:eastAsia="Calibri"/>
          <w:color w:val="000000"/>
          <w:kern w:val="0"/>
          <w14:ligatures w14:val="none"/>
        </w:rPr>
        <w:t>irektiiv</w:t>
      </w:r>
      <w:r w:rsidR="00FC24E0">
        <w:rPr>
          <w:rFonts w:eastAsia="Calibri"/>
          <w:color w:val="000000"/>
          <w:kern w:val="0"/>
          <w14:ligatures w14:val="none"/>
        </w:rPr>
        <w:t>i</w:t>
      </w:r>
      <w:r w:rsidR="00FC24E0" w:rsidRPr="00FC24E0">
        <w:rPr>
          <w:rFonts w:eastAsia="Calibri"/>
          <w:color w:val="000000"/>
          <w:kern w:val="0"/>
          <w14:ligatures w14:val="none"/>
        </w:rPr>
        <w:t xml:space="preserve"> 2024/1346/EL (vastuvõtutingimuste kohta)</w:t>
      </w:r>
      <w:r w:rsidR="00FC24E0">
        <w:rPr>
          <w:rFonts w:eastAsia="Calibri"/>
          <w:color w:val="000000"/>
          <w:kern w:val="0"/>
          <w14:ligatures w14:val="none"/>
        </w:rPr>
        <w:t xml:space="preserve"> vastavustabel</w:t>
      </w:r>
      <w:r w:rsidR="00AD2AD8">
        <w:rPr>
          <w:rFonts w:eastAsia="Calibri"/>
          <w:color w:val="000000"/>
          <w:kern w:val="0"/>
          <w14:ligatures w14:val="none"/>
        </w:rPr>
        <w:t xml:space="preserve"> on esitatud</w:t>
      </w:r>
      <w:r w:rsidR="00FC24E0">
        <w:rPr>
          <w:rFonts w:eastAsia="Calibri"/>
          <w:color w:val="000000"/>
          <w:kern w:val="0"/>
          <w14:ligatures w14:val="none"/>
        </w:rPr>
        <w:t xml:space="preserve"> eelnõu</w:t>
      </w:r>
      <w:r w:rsidR="00AD2AD8">
        <w:rPr>
          <w:rFonts w:eastAsia="Calibri"/>
          <w:color w:val="000000"/>
          <w:kern w:val="0"/>
          <w14:ligatures w14:val="none"/>
        </w:rPr>
        <w:t xml:space="preserve"> seletuskirja lisas </w:t>
      </w:r>
      <w:r w:rsidR="00B350BD">
        <w:rPr>
          <w:rFonts w:eastAsia="Calibri"/>
          <w:color w:val="000000"/>
          <w:kern w:val="0"/>
          <w14:ligatures w14:val="none"/>
        </w:rPr>
        <w:t>4</w:t>
      </w:r>
      <w:r w:rsidR="00AD2AD8">
        <w:rPr>
          <w:rFonts w:eastAsia="Calibri"/>
          <w:color w:val="000000"/>
          <w:kern w:val="0"/>
          <w14:ligatures w14:val="none"/>
        </w:rPr>
        <w:t xml:space="preserve">. </w:t>
      </w:r>
      <w:r w:rsidR="00FC24E0">
        <w:rPr>
          <w:rFonts w:eastAsia="Calibri"/>
          <w:color w:val="000000"/>
          <w:kern w:val="0"/>
          <w14:ligatures w14:val="none"/>
        </w:rPr>
        <w:t xml:space="preserve">Tegu on </w:t>
      </w:r>
      <w:proofErr w:type="spellStart"/>
      <w:r w:rsidR="00FC24E0">
        <w:rPr>
          <w:rFonts w:eastAsia="Calibri"/>
          <w:color w:val="000000"/>
          <w:kern w:val="0"/>
          <w14:ligatures w14:val="none"/>
        </w:rPr>
        <w:t>EK-i</w:t>
      </w:r>
      <w:proofErr w:type="spellEnd"/>
      <w:r w:rsidR="00FC24E0">
        <w:rPr>
          <w:rFonts w:eastAsia="Calibri"/>
          <w:color w:val="000000"/>
          <w:kern w:val="0"/>
          <w14:ligatures w14:val="none"/>
        </w:rPr>
        <w:t xml:space="preserve"> väljatöötatud vastavustabeliga.</w:t>
      </w:r>
    </w:p>
    <w:bookmarkEnd w:id="187"/>
    <w:p w14:paraId="6EFB3749" w14:textId="77777777" w:rsidR="0039337E" w:rsidRPr="0039337E" w:rsidRDefault="0039337E" w:rsidP="001B669D">
      <w:pPr>
        <w:autoSpaceDE w:val="0"/>
        <w:autoSpaceDN w:val="0"/>
        <w:adjustRightInd w:val="0"/>
        <w:jc w:val="both"/>
        <w:rPr>
          <w:rFonts w:eastAsia="Calibri"/>
          <w:color w:val="000000"/>
          <w:kern w:val="0"/>
          <w14:ligatures w14:val="none"/>
        </w:rPr>
      </w:pPr>
    </w:p>
    <w:p w14:paraId="3684D4F2" w14:textId="1BC8705F" w:rsidR="0039337E" w:rsidRDefault="0039337E" w:rsidP="001B669D">
      <w:pPr>
        <w:ind w:right="-1"/>
        <w:jc w:val="both"/>
        <w:rPr>
          <w:rFonts w:eastAsia="Calibri"/>
          <w:kern w:val="0"/>
          <w14:ligatures w14:val="none"/>
        </w:rPr>
      </w:pPr>
      <w:r w:rsidRPr="0039337E">
        <w:rPr>
          <w:rFonts w:eastAsia="Calibri"/>
          <w:kern w:val="0"/>
          <w14:ligatures w14:val="none"/>
        </w:rPr>
        <w:t>Eelnõu koostamisel on arvestatud isikuandmete töötlemise põhimõtteid, mis on kooskõlas</w:t>
      </w:r>
      <w:r w:rsidR="00561A84">
        <w:rPr>
          <w:rFonts w:eastAsia="Calibri"/>
          <w:kern w:val="0"/>
          <w14:ligatures w14:val="none"/>
        </w:rPr>
        <w:t xml:space="preserve"> isikuandmete kaitse </w:t>
      </w:r>
      <w:proofErr w:type="spellStart"/>
      <w:r w:rsidR="00561A84">
        <w:rPr>
          <w:rFonts w:eastAsia="Calibri"/>
          <w:kern w:val="0"/>
          <w14:ligatures w14:val="none"/>
        </w:rPr>
        <w:t>üldmäärusega</w:t>
      </w:r>
      <w:proofErr w:type="spellEnd"/>
      <w:r w:rsidR="00561A84">
        <w:rPr>
          <w:rFonts w:eastAsia="Calibri"/>
          <w:kern w:val="0"/>
          <w14:ligatures w14:val="none"/>
        </w:rPr>
        <w:t>.</w:t>
      </w:r>
    </w:p>
    <w:p w14:paraId="577B210F" w14:textId="77777777" w:rsidR="00FE55D3" w:rsidRDefault="00FE55D3" w:rsidP="001B669D">
      <w:pPr>
        <w:ind w:right="-1"/>
        <w:jc w:val="both"/>
        <w:rPr>
          <w:rFonts w:eastAsia="Calibri"/>
          <w:kern w:val="0"/>
          <w14:ligatures w14:val="none"/>
        </w:rPr>
      </w:pPr>
    </w:p>
    <w:p w14:paraId="31E86388" w14:textId="117AB527" w:rsidR="00FE55D3" w:rsidRPr="00537B46" w:rsidRDefault="00FE55D3" w:rsidP="00FE55D3">
      <w:pPr>
        <w:pStyle w:val="Pealkiri2"/>
        <w:rPr>
          <w:rFonts w:eastAsia="Calibri" w:cs="Times New Roman"/>
          <w:color w:val="000000"/>
        </w:rPr>
      </w:pPr>
      <w:r w:rsidRPr="00537B46">
        <w:rPr>
          <w:rFonts w:eastAsia="Calibri" w:cs="Times New Roman"/>
          <w:color w:val="000000"/>
        </w:rPr>
        <w:t>5.2</w:t>
      </w:r>
      <w:r w:rsidR="002E66CD" w:rsidRPr="00537B46">
        <w:rPr>
          <w:rFonts w:eastAsia="Calibri" w:cs="Times New Roman"/>
          <w:color w:val="000000"/>
        </w:rPr>
        <w:t>.</w:t>
      </w:r>
      <w:r w:rsidRPr="00537B46">
        <w:rPr>
          <w:rFonts w:eastAsia="Calibri" w:cs="Times New Roman"/>
          <w:color w:val="000000"/>
        </w:rPr>
        <w:t xml:space="preserve"> Eelnõu vastavus Eesti Vabariigi põhiseadusele</w:t>
      </w:r>
    </w:p>
    <w:p w14:paraId="0792F079" w14:textId="77777777" w:rsidR="002E66CD" w:rsidRDefault="002E66CD" w:rsidP="002E66CD">
      <w:pPr>
        <w:rPr>
          <w:b/>
          <w:bCs/>
        </w:rPr>
      </w:pPr>
    </w:p>
    <w:p w14:paraId="2B1FF9F8" w14:textId="516EC117" w:rsidR="002E66CD" w:rsidRPr="00C20EA1" w:rsidRDefault="002E66CD" w:rsidP="002E66CD">
      <w:pPr>
        <w:jc w:val="both"/>
        <w:rPr>
          <w:rFonts w:eastAsia="Calibri"/>
          <w:b/>
          <w:bCs/>
          <w:kern w:val="0"/>
          <w14:ligatures w14:val="none"/>
        </w:rPr>
      </w:pPr>
      <w:r>
        <w:rPr>
          <w:rFonts w:eastAsia="Calibri"/>
          <w:b/>
          <w:bCs/>
          <w:color w:val="1B1C20"/>
          <w:kern w:val="0"/>
          <w:shd w:val="clear" w:color="auto" w:fill="FFFFFF"/>
          <w14:ligatures w14:val="none"/>
        </w:rPr>
        <w:t xml:space="preserve">5.2.1. </w:t>
      </w:r>
      <w:r w:rsidRPr="00C20EA1">
        <w:rPr>
          <w:rFonts w:eastAsia="Calibri"/>
          <w:b/>
          <w:bCs/>
          <w:color w:val="1B1C20"/>
          <w:kern w:val="0"/>
          <w:shd w:val="clear" w:color="auto" w:fill="FFFFFF"/>
          <w14:ligatures w14:val="none"/>
        </w:rPr>
        <w:t>Isikuandmete töötlemine</w:t>
      </w:r>
    </w:p>
    <w:p w14:paraId="04C578C9" w14:textId="77777777" w:rsidR="002E66CD" w:rsidRPr="00C20EA1" w:rsidRDefault="002E66CD" w:rsidP="002E66CD">
      <w:pPr>
        <w:jc w:val="both"/>
        <w:rPr>
          <w:rFonts w:eastAsia="Calibri"/>
          <w:kern w:val="0"/>
          <w14:ligatures w14:val="none"/>
        </w:rPr>
      </w:pPr>
    </w:p>
    <w:p w14:paraId="26B77AC2" w14:textId="79D10212" w:rsidR="002E66CD" w:rsidRPr="00C20EA1" w:rsidRDefault="002E66CD" w:rsidP="002E66CD">
      <w:pPr>
        <w:jc w:val="both"/>
        <w:rPr>
          <w:rFonts w:eastAsia="Calibri"/>
          <w:kern w:val="0"/>
          <w14:ligatures w14:val="none"/>
        </w:rPr>
      </w:pPr>
      <w:r w:rsidRPr="00A97092">
        <w:rPr>
          <w:rFonts w:eastAsia="Calibri"/>
          <w:b/>
          <w:color w:val="4472C4" w:themeColor="accent1"/>
          <w:kern w:val="0"/>
          <w14:ligatures w14:val="none"/>
        </w:rPr>
        <w:t>Õigus eraelu puutumatusele</w:t>
      </w:r>
      <w:r w:rsidRPr="00A97092">
        <w:rPr>
          <w:rFonts w:eastAsia="Calibri"/>
          <w:color w:val="4472C4" w:themeColor="accent1"/>
          <w:kern w:val="0"/>
          <w14:ligatures w14:val="none"/>
        </w:rPr>
        <w:t xml:space="preserve"> </w:t>
      </w:r>
      <w:r w:rsidRPr="00C20EA1">
        <w:rPr>
          <w:rFonts w:eastAsia="Calibri"/>
          <w:kern w:val="0"/>
          <w14:ligatures w14:val="none"/>
        </w:rPr>
        <w:t>on inimõigusena sätestatud erinevates rahvusvahelistes konvent</w:t>
      </w:r>
      <w:r w:rsidRPr="00C20EA1">
        <w:rPr>
          <w:rFonts w:eastAsia="Calibri"/>
          <w:kern w:val="0"/>
          <w14:ligatures w14:val="none"/>
        </w:rPr>
        <w:softHyphen/>
        <w:t xml:space="preserve">sioonides, </w:t>
      </w:r>
      <w:r>
        <w:rPr>
          <w:rFonts w:eastAsia="Calibri"/>
          <w:kern w:val="0"/>
          <w14:ligatures w14:val="none"/>
        </w:rPr>
        <w:t>EL</w:t>
      </w:r>
      <w:r w:rsidRPr="00C20EA1">
        <w:rPr>
          <w:rFonts w:eastAsia="Calibri"/>
          <w:kern w:val="0"/>
          <w14:ligatures w14:val="none"/>
        </w:rPr>
        <w:t xml:space="preserve"> põhiõiguste hartas ja </w:t>
      </w:r>
      <w:proofErr w:type="spellStart"/>
      <w:r w:rsidRPr="00C20EA1">
        <w:rPr>
          <w:rFonts w:eastAsia="Calibri"/>
          <w:kern w:val="0"/>
          <w14:ligatures w14:val="none"/>
        </w:rPr>
        <w:t>PS</w:t>
      </w:r>
      <w:r w:rsidR="00614ECB">
        <w:rPr>
          <w:rFonts w:eastAsia="Calibri"/>
          <w:kern w:val="0"/>
          <w14:ligatures w14:val="none"/>
        </w:rPr>
        <w:t>-is</w:t>
      </w:r>
      <w:proofErr w:type="spellEnd"/>
      <w:r w:rsidRPr="00C20EA1">
        <w:rPr>
          <w:rFonts w:eastAsia="Calibri"/>
          <w:kern w:val="0"/>
          <w14:ligatures w14:val="none"/>
        </w:rPr>
        <w:t xml:space="preserve">. Inimõigusena sisaldab see erinevaid huve ja põhiõigusi: kodu puutumatus, isikuandmete kaitse, sõnumisaladus jne. Põhiõigus kontrollida enda kohta käivat teavet ehk informatsioonilise enesemääramise õigus on isikuandmete kaitse põhimõtete alus nii </w:t>
      </w:r>
      <w:r w:rsidR="00D5479E">
        <w:rPr>
          <w:rFonts w:eastAsia="Calibri"/>
          <w:kern w:val="0"/>
          <w14:ligatures w14:val="none"/>
        </w:rPr>
        <w:t>EL-i</w:t>
      </w:r>
      <w:r w:rsidRPr="00C20EA1">
        <w:rPr>
          <w:rFonts w:eastAsia="Calibri"/>
          <w:kern w:val="0"/>
          <w14:ligatures w14:val="none"/>
        </w:rPr>
        <w:t xml:space="preserve"> kui ka Eesti õigusaktides.</w:t>
      </w:r>
    </w:p>
    <w:p w14:paraId="67ED1FBE" w14:textId="77777777" w:rsidR="002E66CD" w:rsidRPr="00C20EA1" w:rsidRDefault="002E66CD" w:rsidP="002E66CD">
      <w:pPr>
        <w:jc w:val="both"/>
        <w:rPr>
          <w:rFonts w:eastAsia="Calibri"/>
          <w:kern w:val="0"/>
          <w14:ligatures w14:val="none"/>
        </w:rPr>
      </w:pPr>
    </w:p>
    <w:p w14:paraId="0EE7AFDE" w14:textId="7CAAA502" w:rsidR="002E66CD" w:rsidRPr="00C20EA1" w:rsidRDefault="002E66CD" w:rsidP="002E66CD">
      <w:pPr>
        <w:jc w:val="both"/>
        <w:rPr>
          <w:rFonts w:eastAsia="Calibri"/>
          <w:kern w:val="0"/>
          <w14:ligatures w14:val="none"/>
        </w:rPr>
      </w:pPr>
      <w:r w:rsidRPr="00A97092">
        <w:rPr>
          <w:rFonts w:eastAsia="Calibri"/>
          <w:b/>
          <w:color w:val="4472C4" w:themeColor="accent1"/>
          <w:kern w:val="0"/>
          <w14:ligatures w14:val="none"/>
        </w:rPr>
        <w:t>PS § 26</w:t>
      </w:r>
      <w:r w:rsidRPr="00A97092">
        <w:rPr>
          <w:rFonts w:eastAsia="Calibri"/>
          <w:color w:val="4472C4" w:themeColor="accent1"/>
          <w:kern w:val="0"/>
          <w14:ligatures w14:val="none"/>
        </w:rPr>
        <w:t xml:space="preserve"> </w:t>
      </w:r>
      <w:r w:rsidRPr="00C20EA1">
        <w:rPr>
          <w:rFonts w:eastAsia="Calibri"/>
          <w:kern w:val="0"/>
          <w14:ligatures w14:val="none"/>
        </w:rPr>
        <w:t xml:space="preserve">kohaselt on igaühel õigus perekonna- ja eraelu puutumatusele. Riigiasutused ja </w:t>
      </w:r>
      <w:proofErr w:type="spellStart"/>
      <w:r w:rsidR="00EC2083">
        <w:rPr>
          <w:rFonts w:eastAsia="Calibri"/>
          <w:kern w:val="0"/>
          <w14:ligatures w14:val="none"/>
        </w:rPr>
        <w:t>KOV-i</w:t>
      </w:r>
      <w:proofErr w:type="spellEnd"/>
      <w:r w:rsidRPr="00C20EA1">
        <w:rPr>
          <w:rFonts w:eastAsia="Calibri"/>
          <w:kern w:val="0"/>
          <w14:ligatures w14:val="none"/>
        </w:rPr>
        <w:t xml:space="preserve"> üksused ning nende ametiisikud ei tohi kellegi perekonna- ega eraellu sekkuda muidu, kui seaduses sätestatud juhtudel ja korras tervise, kõlbluse, avaliku korra või teiste inimeste õiguste ja vabaduste kaitseks, kuriteo tõkestamiseks või kurjategija tabamiseks.</w:t>
      </w:r>
    </w:p>
    <w:p w14:paraId="69528414" w14:textId="77777777" w:rsidR="002E66CD" w:rsidRPr="00C20EA1" w:rsidRDefault="002E66CD" w:rsidP="002E66CD">
      <w:pPr>
        <w:jc w:val="both"/>
        <w:rPr>
          <w:rFonts w:eastAsia="Calibri"/>
          <w:kern w:val="0"/>
          <w14:ligatures w14:val="none"/>
        </w:rPr>
      </w:pPr>
    </w:p>
    <w:p w14:paraId="1DA1E875" w14:textId="52A3B8B3" w:rsidR="002E66CD" w:rsidRPr="00C20EA1" w:rsidRDefault="002E66CD" w:rsidP="0086799D">
      <w:pPr>
        <w:numPr>
          <w:ilvl w:val="0"/>
          <w:numId w:val="9"/>
        </w:numPr>
        <w:contextualSpacing/>
        <w:jc w:val="both"/>
        <w:rPr>
          <w:rFonts w:eastAsia="Calibri"/>
        </w:rPr>
      </w:pPr>
      <w:r w:rsidRPr="00BB0CD6">
        <w:rPr>
          <w:rFonts w:eastAsia="Calibri"/>
          <w:b/>
          <w:color w:val="4472C4" w:themeColor="accent1"/>
        </w:rPr>
        <w:t>Esemeline kaitseala</w:t>
      </w:r>
      <w:r w:rsidRPr="00C20EA1">
        <w:rPr>
          <w:rFonts w:eastAsia="Calibri"/>
        </w:rPr>
        <w:t>. Riigikohtu hinnangul kaitseb PS</w:t>
      </w:r>
      <w:r>
        <w:rPr>
          <w:rFonts w:eastAsia="Calibri"/>
        </w:rPr>
        <w:t xml:space="preserve"> </w:t>
      </w:r>
      <w:r w:rsidRPr="00C20EA1">
        <w:rPr>
          <w:rFonts w:eastAsia="Calibri"/>
        </w:rPr>
        <w:t>§ 26 kõiki eraelu valdkondi, mis ei ole kaitstud eriõigustega</w:t>
      </w:r>
      <w:r w:rsidRPr="00C20EA1">
        <w:rPr>
          <w:rFonts w:eastAsia="Calibri"/>
          <w:vertAlign w:val="superscript"/>
        </w:rPr>
        <w:footnoteReference w:id="106"/>
      </w:r>
      <w:r w:rsidRPr="00C20EA1">
        <w:rPr>
          <w:rFonts w:eastAsia="Calibri"/>
        </w:rPr>
        <w:t>, ja tagab seega tugevama kaitse. Eraelu kaitse üks oluline vald</w:t>
      </w:r>
      <w:r w:rsidRPr="00C20EA1">
        <w:rPr>
          <w:rFonts w:eastAsia="Calibri"/>
        </w:rPr>
        <w:softHyphen/>
        <w:t>kond on isikuandmete kaitse, sest informatsioonilise enesemääramise õigus tagab igaühele õiguse ise otsustada, kas ja kui palju tema kohta andmeid kogutakse ja salvestatakse. Riigikohtu halduskolleegium on märkinud: „Eraelu puutumatuse riivena käsitatakse muu hulgas isikuandmete kogumist, säilitamist, kasutamist ja avalikustamist.“</w:t>
      </w:r>
      <w:r w:rsidRPr="00C20EA1">
        <w:rPr>
          <w:rFonts w:eastAsia="Calibri"/>
          <w:vertAlign w:val="superscript"/>
        </w:rPr>
        <w:footnoteReference w:id="107"/>
      </w:r>
      <w:r w:rsidRPr="00C20EA1">
        <w:rPr>
          <w:rFonts w:eastAsia="Calibri"/>
        </w:rPr>
        <w:t xml:space="preserve"> Andmete, sealhulgas isikuandmete hulk ja teabe ulatus üha suurenevad ning sekkumine isikuandmete sfääri üha laieneb. Isikuandmete kaitse </w:t>
      </w:r>
      <w:proofErr w:type="spellStart"/>
      <w:r w:rsidRPr="00C20EA1">
        <w:rPr>
          <w:rFonts w:eastAsia="Calibri"/>
        </w:rPr>
        <w:t>üldmäärus</w:t>
      </w:r>
      <w:proofErr w:type="spellEnd"/>
      <w:r w:rsidRPr="00C20EA1">
        <w:rPr>
          <w:rFonts w:eastAsia="Calibri"/>
        </w:rPr>
        <w:t xml:space="preserve"> lubab isiku</w:t>
      </w:r>
      <w:r w:rsidRPr="00C20EA1">
        <w:rPr>
          <w:rFonts w:eastAsia="Calibri"/>
        </w:rPr>
        <w:softHyphen/>
        <w:t>andmeid töödelda muu hulgas andmesubjekti nõusolekul (art</w:t>
      </w:r>
      <w:r w:rsidR="008858C2">
        <w:rPr>
          <w:rFonts w:eastAsia="Calibri"/>
        </w:rPr>
        <w:t>ikkel</w:t>
      </w:r>
      <w:r w:rsidRPr="00C20EA1">
        <w:rPr>
          <w:rFonts w:eastAsia="Calibri"/>
        </w:rPr>
        <w:t xml:space="preserve"> 6 </w:t>
      </w:r>
      <w:r w:rsidRPr="00537B46">
        <w:rPr>
          <w:rFonts w:eastAsia="Calibri"/>
        </w:rPr>
        <w:t>l</w:t>
      </w:r>
      <w:r w:rsidR="0004403B">
        <w:rPr>
          <w:rFonts w:eastAsia="Calibri"/>
        </w:rPr>
        <w:t>õige</w:t>
      </w:r>
      <w:r w:rsidRPr="00C20EA1">
        <w:rPr>
          <w:rFonts w:eastAsia="Calibri"/>
        </w:rPr>
        <w:t xml:space="preserve"> 1 p a). Avalik-õiguslikus suhtes andmete </w:t>
      </w:r>
      <w:r w:rsidRPr="00C20EA1">
        <w:rPr>
          <w:rFonts w:eastAsia="Calibri"/>
        </w:rPr>
        <w:lastRenderedPageBreak/>
        <w:t>töötlemiseks peab siiski olema ka seadusest tulenev alus, kuna andmesubjekti nõusolek ei muuda olematuks formaalseid nõudeid põhiõiguse riiveks.</w:t>
      </w:r>
    </w:p>
    <w:p w14:paraId="675F8746" w14:textId="77777777" w:rsidR="002E66CD" w:rsidRPr="00C20EA1" w:rsidRDefault="002E66CD" w:rsidP="002E66CD">
      <w:pPr>
        <w:jc w:val="both"/>
        <w:rPr>
          <w:rFonts w:eastAsia="Calibri"/>
          <w:kern w:val="0"/>
          <w14:ligatures w14:val="none"/>
        </w:rPr>
      </w:pPr>
    </w:p>
    <w:p w14:paraId="56D5802A" w14:textId="2068B384" w:rsidR="002E66CD" w:rsidRPr="00C20EA1" w:rsidRDefault="002E66CD" w:rsidP="0086799D">
      <w:pPr>
        <w:numPr>
          <w:ilvl w:val="0"/>
          <w:numId w:val="9"/>
        </w:numPr>
        <w:contextualSpacing/>
        <w:jc w:val="both"/>
        <w:rPr>
          <w:rFonts w:eastAsia="Calibri"/>
        </w:rPr>
      </w:pPr>
      <w:r w:rsidRPr="00BB0CD6">
        <w:rPr>
          <w:rFonts w:eastAsia="Calibri"/>
          <w:b/>
          <w:color w:val="4472C4" w:themeColor="accent1"/>
        </w:rPr>
        <w:t>Isikuline kaitseala</w:t>
      </w:r>
      <w:r w:rsidRPr="00C20EA1">
        <w:rPr>
          <w:rFonts w:eastAsia="Calibri"/>
        </w:rPr>
        <w:t xml:space="preserve">. Õigus perekonna- ja eraelu puutumatusele on igaühe õigus. See tähendab, et PS § 26 kaitseb nii Eesti kodanikku kui ka Eestis viibivat välisriigi kodanikku ja kodakondsuseta isikut (PS § 9 </w:t>
      </w:r>
      <w:r w:rsidRPr="00537B46">
        <w:rPr>
          <w:rFonts w:eastAsia="Calibri"/>
        </w:rPr>
        <w:t>l</w:t>
      </w:r>
      <w:r w:rsidR="0004403B">
        <w:rPr>
          <w:rFonts w:eastAsia="Calibri"/>
        </w:rPr>
        <w:t>õige</w:t>
      </w:r>
      <w:r w:rsidRPr="00C20EA1">
        <w:rPr>
          <w:rFonts w:eastAsia="Calibri"/>
        </w:rPr>
        <w:t xml:space="preserve"> 1).</w:t>
      </w:r>
    </w:p>
    <w:p w14:paraId="57A2AF23" w14:textId="77777777" w:rsidR="002E66CD" w:rsidRPr="00C20EA1" w:rsidRDefault="002E66CD" w:rsidP="002E66CD">
      <w:pPr>
        <w:jc w:val="both"/>
        <w:rPr>
          <w:rFonts w:eastAsia="Calibri"/>
          <w:kern w:val="0"/>
          <w14:ligatures w14:val="none"/>
        </w:rPr>
      </w:pPr>
    </w:p>
    <w:p w14:paraId="1725B06D" w14:textId="77777777" w:rsidR="002E66CD" w:rsidRPr="00C20EA1" w:rsidRDefault="002E66CD" w:rsidP="0086799D">
      <w:pPr>
        <w:numPr>
          <w:ilvl w:val="0"/>
          <w:numId w:val="9"/>
        </w:numPr>
        <w:contextualSpacing/>
        <w:jc w:val="both"/>
        <w:rPr>
          <w:rFonts w:eastAsia="Calibri"/>
        </w:rPr>
      </w:pPr>
      <w:r w:rsidRPr="00BB0CD6">
        <w:rPr>
          <w:rFonts w:eastAsia="Calibri"/>
          <w:b/>
          <w:color w:val="4472C4" w:themeColor="accent1"/>
        </w:rPr>
        <w:t>Piiriklausel</w:t>
      </w:r>
      <w:r w:rsidRPr="00BD0A87">
        <w:rPr>
          <w:rFonts w:eastAsia="Calibri"/>
          <w:color w:val="4472C4" w:themeColor="accent1"/>
        </w:rPr>
        <w:t>.</w:t>
      </w:r>
      <w:r w:rsidRPr="00C20EA1">
        <w:rPr>
          <w:rFonts w:eastAsia="Calibri"/>
        </w:rPr>
        <w:t xml:space="preserve"> PS § 26 teise lause kohaselt võib sekkuda perekonna- ja eraellu tervise, kõlbluse, avaliku korra või teiste inimeste õiguste ja vabaduste kaitseks, kuriteo tõkesta</w:t>
      </w:r>
      <w:r w:rsidRPr="00C20EA1">
        <w:rPr>
          <w:rFonts w:eastAsia="Calibri"/>
        </w:rPr>
        <w:softHyphen/>
        <w:t>miseks või kurjategija tabamiseks. See on kvalifitseeritud seadusereservatsioon, mis lubab perekonna- ja eraelu riivata üksnes seadusega või seaduse alusel PS § 26 teises lauses kindlaks määratud eesmärgil.</w:t>
      </w:r>
    </w:p>
    <w:p w14:paraId="1BEE0FDB" w14:textId="77777777" w:rsidR="002E66CD" w:rsidRPr="00C20EA1" w:rsidRDefault="002E66CD" w:rsidP="002E66CD">
      <w:pPr>
        <w:jc w:val="both"/>
        <w:rPr>
          <w:rFonts w:eastAsia="Calibri"/>
          <w:kern w:val="0"/>
          <w14:ligatures w14:val="none"/>
        </w:rPr>
      </w:pPr>
    </w:p>
    <w:p w14:paraId="16E2F843" w14:textId="77777777" w:rsidR="002E66CD" w:rsidRPr="00C20EA1" w:rsidRDefault="002E66CD" w:rsidP="002E66CD">
      <w:pPr>
        <w:ind w:left="360"/>
        <w:jc w:val="both"/>
        <w:rPr>
          <w:rFonts w:eastAsia="Calibri"/>
        </w:rPr>
      </w:pPr>
      <w:r w:rsidRPr="00C20EA1">
        <w:rPr>
          <w:rFonts w:eastAsia="Calibri"/>
          <w:kern w:val="0"/>
          <w14:ligatures w14:val="none"/>
        </w:rPr>
        <w:t xml:space="preserve">Kvalifitseeritud seadusereservatsiooni korral on põhiõiguse piirang legitiimne üksnes </w:t>
      </w:r>
      <w:proofErr w:type="spellStart"/>
      <w:r w:rsidRPr="00C20EA1">
        <w:rPr>
          <w:rFonts w:eastAsia="Calibri"/>
          <w:kern w:val="0"/>
          <w14:ligatures w14:val="none"/>
        </w:rPr>
        <w:t>PS-is</w:t>
      </w:r>
      <w:proofErr w:type="spellEnd"/>
      <w:r w:rsidRPr="00C20EA1">
        <w:rPr>
          <w:rFonts w:eastAsia="Calibri"/>
          <w:kern w:val="0"/>
          <w14:ligatures w14:val="none"/>
        </w:rPr>
        <w:t xml:space="preserve"> loetletud eesmärgil. Riigikohus on korduvalt kontrollinud, kas perekonna- või eraellu sekkumise eesmärk on hõlmatud PS § 26 teise lausega.</w:t>
      </w:r>
      <w:r w:rsidRPr="00C20EA1">
        <w:rPr>
          <w:rFonts w:eastAsia="Calibri"/>
          <w:kern w:val="0"/>
          <w:vertAlign w:val="superscript"/>
          <w14:ligatures w14:val="none"/>
        </w:rPr>
        <w:footnoteReference w:id="108"/>
      </w:r>
      <w:r w:rsidRPr="00C20EA1">
        <w:rPr>
          <w:rFonts w:eastAsia="Calibri"/>
          <w:kern w:val="0"/>
          <w14:ligatures w14:val="none"/>
        </w:rPr>
        <w:t xml:space="preserve"> Õigust perekonna- ja eraelu puutumatusele võib seadusega piirata juhul, kui piirangu kehtestamisel on lisaks eesmärgi legitiimsusele järgitud PS §-s 11 sätestatud proportsionaalsuse põhimõtet, mille kohaselt peavad piirangud olema demokraatlikus ühiskonnas vajalikud ning ei tohi moonutada piiratavate õiguste ja vabaduste olemust. Seega võib seadusandja PS § 26 teises lauses nimetatud eesmärgil piirata isiku õigust perekonna- ja eraelu puutumatusele, kuid piirang peab olema proportsionaalne ehk sobiv, vajalik ja mõõdukas.</w:t>
      </w:r>
    </w:p>
    <w:p w14:paraId="1C5AE28E" w14:textId="77777777" w:rsidR="002E66CD" w:rsidRPr="00C20EA1" w:rsidRDefault="002E66CD" w:rsidP="002E66CD">
      <w:pPr>
        <w:jc w:val="both"/>
        <w:rPr>
          <w:rFonts w:eastAsia="Calibri"/>
          <w:kern w:val="0"/>
          <w14:ligatures w14:val="none"/>
        </w:rPr>
      </w:pPr>
    </w:p>
    <w:p w14:paraId="65B22E9C" w14:textId="77777777" w:rsidR="002E66CD" w:rsidRPr="00A97092" w:rsidRDefault="002E66CD" w:rsidP="002E66CD">
      <w:pPr>
        <w:jc w:val="both"/>
        <w:rPr>
          <w:rFonts w:eastAsia="Calibri"/>
          <w:b/>
          <w:color w:val="4472C4" w:themeColor="accent1"/>
          <w:kern w:val="0"/>
          <w14:ligatures w14:val="none"/>
        </w:rPr>
      </w:pPr>
      <w:r w:rsidRPr="00A97092">
        <w:rPr>
          <w:rFonts w:eastAsia="Calibri"/>
          <w:b/>
          <w:color w:val="4472C4" w:themeColor="accent1"/>
          <w:kern w:val="0"/>
          <w14:ligatures w14:val="none"/>
        </w:rPr>
        <w:t>Sobivus</w:t>
      </w:r>
    </w:p>
    <w:p w14:paraId="7FB30C61" w14:textId="77777777" w:rsidR="002E66CD" w:rsidRPr="00C20EA1" w:rsidRDefault="002E66CD" w:rsidP="002E66CD">
      <w:pPr>
        <w:jc w:val="both"/>
        <w:rPr>
          <w:rFonts w:eastAsia="Calibri"/>
          <w:kern w:val="0"/>
          <w14:ligatures w14:val="none"/>
        </w:rPr>
      </w:pPr>
    </w:p>
    <w:p w14:paraId="12EEF328" w14:textId="1E7BB811" w:rsidR="002E66CD" w:rsidRPr="00055D92" w:rsidRDefault="002E66CD" w:rsidP="002E66CD">
      <w:pPr>
        <w:jc w:val="both"/>
        <w:rPr>
          <w:rFonts w:eastAsia="Calibri"/>
          <w:kern w:val="0"/>
          <w14:ligatures w14:val="none"/>
        </w:rPr>
      </w:pPr>
      <w:r w:rsidRPr="00C20EA1">
        <w:rPr>
          <w:rFonts w:eastAsia="Calibri"/>
          <w:kern w:val="0"/>
          <w14:ligatures w14:val="none"/>
        </w:rPr>
        <w:t xml:space="preserve">Meede on sobiv ehk kohane, kui see aitab kaasa legitiimse eesmärgi saavutamisele. </w:t>
      </w:r>
      <w:r w:rsidR="00C14DC4">
        <w:rPr>
          <w:rFonts w:eastAsia="Calibri"/>
          <w:kern w:val="0"/>
          <w14:ligatures w14:val="none"/>
        </w:rPr>
        <w:t>Rahvusvahelise</w:t>
      </w:r>
      <w:r w:rsidRPr="00055D92">
        <w:rPr>
          <w:rFonts w:eastAsia="Calibri"/>
          <w:kern w:val="0"/>
          <w14:ligatures w14:val="none"/>
        </w:rPr>
        <w:t xml:space="preserve"> kaitse menetlus on oma olemuselt puudutatud isiku põhiõiguseid intensiivselt riivav menetlus</w:t>
      </w:r>
      <w:r>
        <w:rPr>
          <w:rFonts w:eastAsia="Calibri"/>
          <w:kern w:val="0"/>
          <w14:ligatures w14:val="none"/>
        </w:rPr>
        <w:t xml:space="preserve">. Reeglipärases rahvusvahelise kaitse menetluses ei ole </w:t>
      </w:r>
      <w:proofErr w:type="spellStart"/>
      <w:r>
        <w:rPr>
          <w:rFonts w:eastAsia="Calibri"/>
          <w:kern w:val="0"/>
          <w14:ligatures w14:val="none"/>
        </w:rPr>
        <w:t>PPA-l</w:t>
      </w:r>
      <w:proofErr w:type="spellEnd"/>
      <w:r>
        <w:rPr>
          <w:rFonts w:eastAsia="Calibri"/>
          <w:kern w:val="0"/>
          <w14:ligatures w14:val="none"/>
        </w:rPr>
        <w:t xml:space="preserve"> võimalik tõsikindlalt tuvastada, kas taotleja vajab Eestilt kaitset. </w:t>
      </w:r>
      <w:proofErr w:type="spellStart"/>
      <w:r>
        <w:rPr>
          <w:rFonts w:eastAsia="Calibri"/>
          <w:kern w:val="0"/>
          <w14:ligatures w14:val="none"/>
        </w:rPr>
        <w:t>PPA-l</w:t>
      </w:r>
      <w:proofErr w:type="spellEnd"/>
      <w:r>
        <w:rPr>
          <w:rFonts w:eastAsia="Calibri"/>
          <w:kern w:val="0"/>
          <w14:ligatures w14:val="none"/>
        </w:rPr>
        <w:t xml:space="preserve"> tuleb hinnata taotluse põhjendatust ehk faktidel põhinevat tagakiusamise tõenäosust ning peaasjalikult võetakse arvesse taotleja isiklikku olukorda ning päritoluriigi teavet. Taotleja isikliku olukorra hindamisel võib olla vajalik töödelda kõiki taotleja isikuandmeid.</w:t>
      </w:r>
    </w:p>
    <w:p w14:paraId="73F2FA34" w14:textId="77777777" w:rsidR="002E66CD" w:rsidRPr="00C20EA1" w:rsidRDefault="002E66CD" w:rsidP="002E66CD">
      <w:pPr>
        <w:jc w:val="both"/>
        <w:rPr>
          <w:rFonts w:eastAsia="Calibri"/>
          <w:kern w:val="0"/>
          <w14:ligatures w14:val="none"/>
        </w:rPr>
      </w:pPr>
    </w:p>
    <w:p w14:paraId="4B759154" w14:textId="4AA94C84" w:rsidR="002E66CD" w:rsidRPr="00C20EA1" w:rsidRDefault="002E66CD" w:rsidP="002E66CD">
      <w:pPr>
        <w:contextualSpacing/>
        <w:jc w:val="both"/>
        <w:rPr>
          <w:rFonts w:eastAsia="Calibri"/>
        </w:rPr>
      </w:pPr>
      <w:bookmarkStart w:id="188" w:name="_Hlk168390740"/>
      <w:r>
        <w:rPr>
          <w:rFonts w:eastAsia="Calibri"/>
        </w:rPr>
        <w:t xml:space="preserve">Pädevale haldusorganile (peaasjalikult PPA) antakse õigus töödelda isikuandmeid, sealhulgas eriliiki isikuandmeid ilma isiku nõusolekuta. Ühelt poolt tuleb rahvusvahelise kaitse taotlejale pakkuda kõik võimalused esitada talle kättesaadavad andmed, mis taotlust põhjendavad või on menetluse jaoks olulised. Teisalt on menetleva ametiasutuse ülesanne selgitada välja kõik tähtsust omavad asjaolud, et hinnata taotluse põhjendatust. Seejuures tuleb koguda andmeid ja tõendeid omal algatusel. </w:t>
      </w:r>
      <w:r>
        <w:t xml:space="preserve">Taotleja esitatavad isikuandmed on kirjeldatud </w:t>
      </w:r>
      <w:r w:rsidRPr="00C51EBE">
        <w:t>määrus</w:t>
      </w:r>
      <w:r>
        <w:t>es</w:t>
      </w:r>
      <w:r w:rsidRPr="00C51EBE">
        <w:t xml:space="preserve"> 2024/1348</w:t>
      </w:r>
      <w:r w:rsidR="00DF358E">
        <w:t>/EL</w:t>
      </w:r>
      <w:r w:rsidRPr="00C51EBE">
        <w:t xml:space="preserve"> (menetluse kohta)</w:t>
      </w:r>
      <w:r>
        <w:t xml:space="preserve">. Eriliiki isikuandmete (foto ja sõrmejäljed) töötlemise kohustus tuleneb </w:t>
      </w:r>
      <w:r w:rsidRPr="00C51EBE">
        <w:t>määrus</w:t>
      </w:r>
      <w:r>
        <w:t>est</w:t>
      </w:r>
      <w:r w:rsidRPr="00C51EBE">
        <w:t xml:space="preserve"> 2024/1351</w:t>
      </w:r>
      <w:r w:rsidR="00254B9A">
        <w:t>/EL</w:t>
      </w:r>
      <w:r w:rsidRPr="00C51EBE">
        <w:t xml:space="preserve"> (rändehalduse kohta)</w:t>
      </w:r>
      <w:r>
        <w:t>. Täiendavalt on ette nähtud võimalus nõuda DNA-ekspertiisi. See on peaasjalikult ette nähtud alaealise rahvusvahelise kaitse taotleja kaitsmiseks. Tegu on erandliku olukorraga, kuid praktikas ei saa välistada juhtumeid, kus Eestisse saabub grupp rahvusvahelise kaitse taotlejad koos al</w:t>
      </w:r>
      <w:r w:rsidR="000C5D1B">
        <w:t>a</w:t>
      </w:r>
      <w:r>
        <w:t xml:space="preserve">ealiste lastega, kes ei ole tegelikkuses perekond. Lapsed on oma rändeteekonnal eriliselt haavatavas olukorras ning PPA ülesanne on vajadusel lapse </w:t>
      </w:r>
      <w:r w:rsidR="00A63129" w:rsidRPr="008F5A89">
        <w:t>lahutamine</w:t>
      </w:r>
      <w:r>
        <w:t xml:space="preserve"> temale võõrastest täiskasvanud isikutest. Äärmisel juhul võib-olla vajalik selle vajaduse tuvastamiseks teostada DNA-ekspertiis. </w:t>
      </w:r>
      <w:r w:rsidR="00A63129" w:rsidRPr="008F5A89">
        <w:t xml:space="preserve">Samuti võib erandlikul juhul DNA ekspertiis osutuda vajalikuks perekondade taasühendamise menetluse kontekstis, et tuvastad kas tegemist on perekonnaliikmetega. </w:t>
      </w:r>
      <w:r w:rsidRPr="00C20EA1">
        <w:rPr>
          <w:rFonts w:eastAsia="Calibri"/>
          <w:kern w:val="0"/>
          <w14:ligatures w14:val="none"/>
        </w:rPr>
        <w:t xml:space="preserve">Kui </w:t>
      </w:r>
      <w:proofErr w:type="spellStart"/>
      <w:r w:rsidRPr="00C20EA1">
        <w:rPr>
          <w:rFonts w:eastAsia="Calibri"/>
          <w:kern w:val="0"/>
          <w14:ligatures w14:val="none"/>
        </w:rPr>
        <w:t>PPA-l</w:t>
      </w:r>
      <w:proofErr w:type="spellEnd"/>
      <w:r w:rsidRPr="00C20EA1">
        <w:rPr>
          <w:rFonts w:eastAsia="Calibri"/>
          <w:kern w:val="0"/>
          <w14:ligatures w14:val="none"/>
        </w:rPr>
        <w:t xml:space="preserve"> on võimalik </w:t>
      </w:r>
      <w:r>
        <w:rPr>
          <w:rFonts w:eastAsia="Calibri"/>
          <w:kern w:val="0"/>
          <w14:ligatures w14:val="none"/>
        </w:rPr>
        <w:t xml:space="preserve">isikud või isiku </w:t>
      </w:r>
      <w:r w:rsidRPr="00C20EA1">
        <w:rPr>
          <w:rFonts w:eastAsia="Calibri"/>
          <w:kern w:val="0"/>
          <w14:ligatures w14:val="none"/>
        </w:rPr>
        <w:t>põlvnemine</w:t>
      </w:r>
      <w:r>
        <w:rPr>
          <w:rFonts w:eastAsia="Calibri"/>
          <w:kern w:val="0"/>
          <w14:ligatures w14:val="none"/>
        </w:rPr>
        <w:t xml:space="preserve"> tuvastada</w:t>
      </w:r>
      <w:r w:rsidRPr="00C20EA1">
        <w:rPr>
          <w:rFonts w:eastAsia="Calibri"/>
          <w:kern w:val="0"/>
          <w14:ligatures w14:val="none"/>
        </w:rPr>
        <w:t xml:space="preserve"> muu meetodiga, siis DNA-ekspertiisi kui kõige </w:t>
      </w:r>
      <w:r w:rsidRPr="00C20EA1">
        <w:rPr>
          <w:rFonts w:eastAsia="Calibri"/>
          <w:kern w:val="0"/>
          <w14:ligatures w14:val="none"/>
        </w:rPr>
        <w:lastRenderedPageBreak/>
        <w:t>riivavamat meetodit ei kasutata</w:t>
      </w:r>
      <w:r>
        <w:rPr>
          <w:rFonts w:eastAsia="Calibri"/>
          <w:kern w:val="0"/>
          <w14:ligatures w14:val="none"/>
        </w:rPr>
        <w:t>.</w:t>
      </w:r>
      <w:bookmarkEnd w:id="188"/>
      <w:r>
        <w:rPr>
          <w:rFonts w:eastAsia="Calibri"/>
        </w:rPr>
        <w:t xml:space="preserve"> Rahvusvahelise kaitse taotleja isikuandmed ja eriliiki</w:t>
      </w:r>
      <w:r w:rsidR="00A63129">
        <w:rPr>
          <w:rFonts w:eastAsia="Calibri"/>
        </w:rPr>
        <w:t xml:space="preserve"> </w:t>
      </w:r>
      <w:r>
        <w:rPr>
          <w:rFonts w:eastAsia="Calibri"/>
        </w:rPr>
        <w:t xml:space="preserve">isikuandmed, seejuures </w:t>
      </w:r>
      <w:r w:rsidRPr="00C20EA1">
        <w:rPr>
          <w:rFonts w:eastAsia="Calibri"/>
        </w:rPr>
        <w:t xml:space="preserve">DNA-ekspertiisi eksperdiarvamus salvestatakse </w:t>
      </w:r>
      <w:proofErr w:type="spellStart"/>
      <w:r>
        <w:rPr>
          <w:rFonts w:eastAsia="Calibri"/>
        </w:rPr>
        <w:t>RAKS-i</w:t>
      </w:r>
      <w:proofErr w:type="spellEnd"/>
      <w:r w:rsidRPr="00C20EA1">
        <w:rPr>
          <w:rFonts w:eastAsia="Calibri"/>
        </w:rPr>
        <w:t xml:space="preserve">, kus töödeldakse ja säilitatakse </w:t>
      </w:r>
      <w:r>
        <w:rPr>
          <w:rFonts w:eastAsia="Calibri"/>
        </w:rPr>
        <w:t>rahvusvahelise kaitse taotleja</w:t>
      </w:r>
      <w:r w:rsidRPr="00C20EA1">
        <w:rPr>
          <w:rFonts w:eastAsia="Calibri"/>
        </w:rPr>
        <w:t xml:space="preserve"> andmeid </w:t>
      </w:r>
      <w:r>
        <w:rPr>
          <w:rFonts w:eastAsia="Calibri"/>
        </w:rPr>
        <w:t>kõige kauem 50 aastat. Tulenevalt</w:t>
      </w:r>
      <w:r w:rsidRPr="00537B46">
        <w:rPr>
          <w:rFonts w:eastAsia="Calibri"/>
        </w:rPr>
        <w:t xml:space="preserve"> </w:t>
      </w:r>
      <w:r w:rsidRPr="00C51EBE">
        <w:t>määrus</w:t>
      </w:r>
      <w:r>
        <w:t>est</w:t>
      </w:r>
      <w:r w:rsidRPr="00C51EBE">
        <w:t xml:space="preserve"> 2024/1348</w:t>
      </w:r>
      <w:r w:rsidR="00DF358E">
        <w:t>/EL</w:t>
      </w:r>
      <w:r w:rsidRPr="00C51EBE">
        <w:t xml:space="preserve"> (menetluse kohta)</w:t>
      </w:r>
      <w:r>
        <w:t xml:space="preserve"> säilitatakse teatud isikuandmete kategooriaid kõige kauem kümme aastat. Täpsed andmete säilitamise tähtajad sätestatakse </w:t>
      </w:r>
      <w:proofErr w:type="spellStart"/>
      <w:r>
        <w:t>RAKS-i</w:t>
      </w:r>
      <w:proofErr w:type="spellEnd"/>
      <w:r>
        <w:t xml:space="preserve"> põhimääruses.</w:t>
      </w:r>
    </w:p>
    <w:p w14:paraId="785527D7" w14:textId="77777777" w:rsidR="002E66CD" w:rsidRPr="00C20EA1" w:rsidRDefault="002E66CD" w:rsidP="002E66CD">
      <w:pPr>
        <w:contextualSpacing/>
        <w:jc w:val="both"/>
        <w:rPr>
          <w:rFonts w:eastAsia="Calibri"/>
        </w:rPr>
      </w:pPr>
    </w:p>
    <w:p w14:paraId="75E66B9F" w14:textId="1A9DC9C6" w:rsidR="002E66CD" w:rsidRPr="00C20EA1" w:rsidRDefault="002E66CD" w:rsidP="002E66CD">
      <w:pPr>
        <w:jc w:val="both"/>
        <w:rPr>
          <w:rFonts w:eastAsia="Calibri"/>
          <w:kern w:val="0"/>
          <w14:ligatures w14:val="none"/>
        </w:rPr>
      </w:pPr>
      <w:r w:rsidRPr="00C20EA1">
        <w:rPr>
          <w:rFonts w:eastAsia="Calibri"/>
          <w:b/>
          <w:bCs/>
          <w:color w:val="0070C0"/>
          <w:kern w:val="0"/>
          <w14:ligatures w14:val="none"/>
        </w:rPr>
        <w:t>Järeldus</w:t>
      </w:r>
      <w:r w:rsidR="00980D79">
        <w:rPr>
          <w:rFonts w:eastAsia="Calibri"/>
          <w:b/>
          <w:bCs/>
          <w:color w:val="0070C0"/>
          <w:kern w:val="0"/>
          <w14:ligatures w14:val="none"/>
        </w:rPr>
        <w:t>:</w:t>
      </w:r>
      <w:r w:rsidRPr="00C20EA1">
        <w:rPr>
          <w:rFonts w:eastAsia="Calibri"/>
          <w:kern w:val="0"/>
          <w14:ligatures w14:val="none"/>
        </w:rPr>
        <w:t xml:space="preserve"> Arvestades </w:t>
      </w:r>
      <w:r>
        <w:rPr>
          <w:rFonts w:eastAsia="Calibri"/>
          <w:kern w:val="0"/>
          <w14:ligatures w14:val="none"/>
        </w:rPr>
        <w:t xml:space="preserve">pädevatele asutustele pandud kohustusi rahvusvahelise kaitse menetluses, on </w:t>
      </w:r>
      <w:r w:rsidRPr="00C20EA1">
        <w:rPr>
          <w:rFonts w:eastAsia="Calibri"/>
          <w:kern w:val="0"/>
          <w14:ligatures w14:val="none"/>
        </w:rPr>
        <w:t>meetmed sobilikud ja aitavad eesmärgi saavuta</w:t>
      </w:r>
      <w:r w:rsidRPr="00C20EA1">
        <w:rPr>
          <w:rFonts w:eastAsia="Calibri"/>
          <w:kern w:val="0"/>
          <w14:ligatures w14:val="none"/>
        </w:rPr>
        <w:softHyphen/>
        <w:t>misele kaasa.</w:t>
      </w:r>
    </w:p>
    <w:p w14:paraId="23BBB12B" w14:textId="77777777" w:rsidR="002E66CD" w:rsidRPr="00C20EA1" w:rsidRDefault="002E66CD" w:rsidP="002E66CD">
      <w:pPr>
        <w:jc w:val="both"/>
        <w:rPr>
          <w:rFonts w:eastAsia="Calibri"/>
          <w:kern w:val="0"/>
          <w14:ligatures w14:val="none"/>
        </w:rPr>
      </w:pPr>
    </w:p>
    <w:p w14:paraId="72888294" w14:textId="46E5DA26" w:rsidR="002E66CD" w:rsidRPr="00980D79" w:rsidRDefault="002E66CD" w:rsidP="002E66CD">
      <w:pPr>
        <w:keepNext/>
        <w:jc w:val="both"/>
        <w:rPr>
          <w:rFonts w:eastAsia="Calibri"/>
          <w:b/>
          <w:color w:val="4472C4" w:themeColor="accent1"/>
          <w:kern w:val="0"/>
          <w14:ligatures w14:val="none"/>
        </w:rPr>
      </w:pPr>
      <w:r w:rsidRPr="00980D79">
        <w:rPr>
          <w:rFonts w:eastAsia="Calibri"/>
          <w:b/>
          <w:color w:val="4472C4" w:themeColor="accent1"/>
          <w:kern w:val="0"/>
          <w14:ligatures w14:val="none"/>
        </w:rPr>
        <w:t>Vajalikkus</w:t>
      </w:r>
    </w:p>
    <w:p w14:paraId="7A065E4D" w14:textId="77777777" w:rsidR="002E66CD" w:rsidRPr="00C20EA1" w:rsidRDefault="002E66CD" w:rsidP="002E66CD">
      <w:pPr>
        <w:keepNext/>
        <w:jc w:val="both"/>
        <w:rPr>
          <w:rFonts w:eastAsia="Calibri"/>
          <w:kern w:val="0"/>
          <w14:ligatures w14:val="none"/>
        </w:rPr>
      </w:pPr>
    </w:p>
    <w:p w14:paraId="615C9799" w14:textId="77777777" w:rsidR="002E66CD" w:rsidRPr="00C20EA1" w:rsidRDefault="002E66CD" w:rsidP="002E66CD">
      <w:pPr>
        <w:jc w:val="both"/>
        <w:rPr>
          <w:rFonts w:eastAsia="Calibri"/>
          <w:kern w:val="0"/>
          <w14:ligatures w14:val="none"/>
        </w:rPr>
      </w:pPr>
      <w:r w:rsidRPr="00C20EA1">
        <w:rPr>
          <w:rFonts w:eastAsia="Calibri"/>
          <w:kern w:val="0"/>
          <w14:ligatures w14:val="none"/>
        </w:rPr>
        <w:t>Meede on vajalik, kui eelnõu eesmärki ei ole võimalik muul leebemal viisil vähemalt sama hästi saavutada.</w:t>
      </w:r>
    </w:p>
    <w:p w14:paraId="3830AA84" w14:textId="77777777" w:rsidR="002E66CD" w:rsidRPr="00C20EA1" w:rsidRDefault="002E66CD" w:rsidP="002E66CD">
      <w:pPr>
        <w:jc w:val="both"/>
        <w:rPr>
          <w:rFonts w:eastAsia="Calibri"/>
          <w:kern w:val="0"/>
          <w14:ligatures w14:val="none"/>
        </w:rPr>
      </w:pPr>
    </w:p>
    <w:p w14:paraId="3E0A4CF1" w14:textId="33303D90" w:rsidR="002E66CD" w:rsidRPr="00C20EA1" w:rsidRDefault="002E66CD" w:rsidP="002E66CD">
      <w:pPr>
        <w:jc w:val="both"/>
        <w:rPr>
          <w:rFonts w:eastAsia="Calibri"/>
          <w:kern w:val="0"/>
          <w14:ligatures w14:val="none"/>
        </w:rPr>
      </w:pPr>
      <w:r>
        <w:rPr>
          <w:rFonts w:eastAsia="Calibri"/>
        </w:rPr>
        <w:t xml:space="preserve">Kui välismaalane soovib Eestilt rahvusvaheliste kaitset, siis tuleb tema taotluse suhtes otsuse tegemiseks töödelda kõiki asjakohaseid andmeid, seejuures isikuandmeid ja eriliiki isikuandmeid ilma tema nõusolekuta. </w:t>
      </w:r>
      <w:r>
        <w:rPr>
          <w:rFonts w:eastAsia="Calibri"/>
          <w:kern w:val="0"/>
          <w14:ligatures w14:val="none"/>
        </w:rPr>
        <w:t xml:space="preserve">Tegu on välismaalastega, </w:t>
      </w:r>
      <w:r w:rsidR="001554BA" w:rsidRPr="008F5A89">
        <w:rPr>
          <w:rFonts w:eastAsia="Calibri"/>
          <w:kern w:val="0"/>
          <w14:ligatures w14:val="none"/>
        </w:rPr>
        <w:t>kellel reeglina ei ole objektiivsetel põhjustel võimalik esitada dokumentaalseid tõendeid</w:t>
      </w:r>
      <w:r w:rsidR="001554BA">
        <w:rPr>
          <w:rFonts w:eastAsia="Calibri"/>
          <w:kern w:val="0"/>
          <w14:ligatures w14:val="none"/>
        </w:rPr>
        <w:t xml:space="preserve"> ja </w:t>
      </w:r>
      <w:r w:rsidRPr="00C20EA1">
        <w:rPr>
          <w:rFonts w:eastAsia="Calibri"/>
          <w:kern w:val="0"/>
          <w14:ligatures w14:val="none"/>
        </w:rPr>
        <w:t xml:space="preserve">kelle kohta ei ole Eestil üldjuhul </w:t>
      </w:r>
      <w:r>
        <w:rPr>
          <w:rFonts w:eastAsia="Calibri"/>
          <w:kern w:val="0"/>
          <w14:ligatures w14:val="none"/>
        </w:rPr>
        <w:t xml:space="preserve">üldse </w:t>
      </w:r>
      <w:r w:rsidR="001554BA" w:rsidRPr="008F5A89">
        <w:rPr>
          <w:rFonts w:eastAsia="Calibri"/>
          <w:kern w:val="0"/>
          <w14:ligatures w14:val="none"/>
        </w:rPr>
        <w:t xml:space="preserve">varasemat </w:t>
      </w:r>
      <w:r w:rsidRPr="008F5A89">
        <w:rPr>
          <w:rFonts w:eastAsia="Calibri"/>
          <w:kern w:val="0"/>
          <w14:ligatures w14:val="none"/>
        </w:rPr>
        <w:t xml:space="preserve">teavet ja </w:t>
      </w:r>
      <w:r w:rsidR="001554BA" w:rsidRPr="008F5A89">
        <w:rPr>
          <w:rFonts w:eastAsia="Calibri"/>
          <w:kern w:val="0"/>
          <w14:ligatures w14:val="none"/>
        </w:rPr>
        <w:t xml:space="preserve">sealhulgas tuleb </w:t>
      </w:r>
      <w:r>
        <w:rPr>
          <w:rFonts w:eastAsia="Calibri"/>
          <w:kern w:val="0"/>
          <w14:ligatures w14:val="none"/>
        </w:rPr>
        <w:t>arvestad</w:t>
      </w:r>
      <w:r w:rsidR="001554BA">
        <w:rPr>
          <w:rFonts w:eastAsia="Calibri"/>
          <w:kern w:val="0"/>
          <w14:ligatures w14:val="none"/>
        </w:rPr>
        <w:t>a</w:t>
      </w:r>
      <w:r>
        <w:rPr>
          <w:rFonts w:eastAsia="Calibri"/>
          <w:kern w:val="0"/>
          <w14:ligatures w14:val="none"/>
        </w:rPr>
        <w:t xml:space="preserve"> kõikidele asutustele lasuvat konfidentsiaalsuskohustust, </w:t>
      </w:r>
      <w:r w:rsidR="001554BA" w:rsidRPr="008F5A89">
        <w:rPr>
          <w:rFonts w:eastAsia="Calibri"/>
          <w:kern w:val="0"/>
          <w14:ligatures w14:val="none"/>
        </w:rPr>
        <w:t xml:space="preserve">mille tõttu </w:t>
      </w:r>
      <w:r>
        <w:rPr>
          <w:rFonts w:eastAsia="Calibri"/>
          <w:kern w:val="0"/>
          <w14:ligatures w14:val="none"/>
        </w:rPr>
        <w:t>on keelatud välismaalase päritoluriigilt välismaalase kohta teabe kogumine</w:t>
      </w:r>
      <w:r w:rsidRPr="00C20EA1">
        <w:rPr>
          <w:rFonts w:eastAsia="Calibri"/>
          <w:kern w:val="0"/>
          <w14:ligatures w14:val="none"/>
        </w:rPr>
        <w:t xml:space="preserve">. </w:t>
      </w:r>
      <w:bookmarkStart w:id="189" w:name="_Hlk162514974"/>
      <w:r>
        <w:rPr>
          <w:rFonts w:eastAsia="Calibri"/>
          <w:kern w:val="0"/>
          <w14:ligatures w14:val="none"/>
        </w:rPr>
        <w:t>Eestile rahvusvahelise kaitse taotluse esitamine on välismaalase</w:t>
      </w:r>
      <w:r w:rsidRPr="00C20EA1">
        <w:rPr>
          <w:rFonts w:eastAsia="Calibri"/>
          <w:kern w:val="0"/>
          <w14:ligatures w14:val="none"/>
        </w:rPr>
        <w:t xml:space="preserve"> </w:t>
      </w:r>
      <w:r w:rsidR="001D4414">
        <w:rPr>
          <w:rFonts w:eastAsia="Calibri"/>
          <w:kern w:val="0"/>
          <w14:ligatures w14:val="none"/>
        </w:rPr>
        <w:t xml:space="preserve">otsus ja </w:t>
      </w:r>
      <w:r w:rsidRPr="00C20EA1">
        <w:rPr>
          <w:rFonts w:eastAsia="Calibri"/>
          <w:kern w:val="0"/>
          <w14:ligatures w14:val="none"/>
        </w:rPr>
        <w:t>vaba valik,</w:t>
      </w:r>
      <w:bookmarkEnd w:id="189"/>
      <w:r w:rsidRPr="00C20EA1">
        <w:rPr>
          <w:rFonts w:eastAsia="Calibri"/>
          <w:kern w:val="0"/>
          <w14:ligatures w14:val="none"/>
        </w:rPr>
        <w:t xml:space="preserve"> </w:t>
      </w:r>
      <w:r>
        <w:rPr>
          <w:rFonts w:eastAsia="Calibri"/>
          <w:kern w:val="0"/>
          <w14:ligatures w14:val="none"/>
        </w:rPr>
        <w:t>pädevatel ametiasutustel</w:t>
      </w:r>
      <w:r w:rsidRPr="00C20EA1">
        <w:rPr>
          <w:rFonts w:eastAsia="Calibri"/>
          <w:kern w:val="0"/>
          <w14:ligatures w14:val="none"/>
        </w:rPr>
        <w:t xml:space="preserve"> puudub </w:t>
      </w:r>
      <w:r>
        <w:rPr>
          <w:rFonts w:eastAsia="Calibri"/>
          <w:kern w:val="0"/>
          <w14:ligatures w14:val="none"/>
        </w:rPr>
        <w:t>igasugune</w:t>
      </w:r>
      <w:r w:rsidRPr="00C20EA1">
        <w:rPr>
          <w:rFonts w:eastAsia="Calibri"/>
          <w:kern w:val="0"/>
          <w14:ligatures w14:val="none"/>
        </w:rPr>
        <w:t xml:space="preserve"> vajadus </w:t>
      </w:r>
      <w:r>
        <w:rPr>
          <w:rFonts w:eastAsia="Calibri"/>
          <w:kern w:val="0"/>
          <w14:ligatures w14:val="none"/>
        </w:rPr>
        <w:t>välismaalase isikuandmete töötlemiseks, kui välismaalane rahvusvahelise kaitse taotlust ei esita.</w:t>
      </w:r>
    </w:p>
    <w:p w14:paraId="2C367BDD" w14:textId="77777777" w:rsidR="002E66CD" w:rsidRPr="00C20EA1" w:rsidRDefault="002E66CD" w:rsidP="002E66CD">
      <w:pPr>
        <w:jc w:val="both"/>
        <w:rPr>
          <w:rFonts w:eastAsia="Calibri"/>
          <w:kern w:val="0"/>
          <w14:ligatures w14:val="none"/>
        </w:rPr>
      </w:pPr>
    </w:p>
    <w:p w14:paraId="413A9D9C" w14:textId="750267BD" w:rsidR="002E66CD" w:rsidRPr="00C20EA1" w:rsidRDefault="002E66CD" w:rsidP="002E66CD">
      <w:pPr>
        <w:jc w:val="both"/>
        <w:rPr>
          <w:rFonts w:eastAsia="Calibri"/>
          <w:kern w:val="0"/>
          <w14:ligatures w14:val="none"/>
        </w:rPr>
      </w:pPr>
      <w:bookmarkStart w:id="190" w:name="_Hlk166859961"/>
      <w:r w:rsidRPr="00C20EA1">
        <w:rPr>
          <w:rFonts w:eastAsia="Calibri"/>
          <w:b/>
          <w:bCs/>
          <w:color w:val="0070C0"/>
          <w:kern w:val="0"/>
          <w14:ligatures w14:val="none"/>
        </w:rPr>
        <w:t>Järeldus</w:t>
      </w:r>
      <w:bookmarkEnd w:id="190"/>
      <w:r w:rsidR="00980D79">
        <w:rPr>
          <w:rFonts w:eastAsia="Calibri"/>
          <w:b/>
          <w:bCs/>
          <w:color w:val="0070C0"/>
          <w:kern w:val="0"/>
          <w14:ligatures w14:val="none"/>
        </w:rPr>
        <w:t>:</w:t>
      </w:r>
      <w:r w:rsidRPr="00C20EA1">
        <w:rPr>
          <w:rFonts w:eastAsia="Calibri"/>
          <w:kern w:val="0"/>
          <w14:ligatures w14:val="none"/>
        </w:rPr>
        <w:t xml:space="preserve"> Arvestades </w:t>
      </w:r>
      <w:r>
        <w:rPr>
          <w:rFonts w:eastAsia="Calibri"/>
          <w:kern w:val="0"/>
          <w14:ligatures w14:val="none"/>
        </w:rPr>
        <w:t>pädevatele asutustele pandud kohustusi rahvusvahelise kaitse menetluses, ei ole eesmärgi saavutamiseks sama tulemuslikke alternatiive (näiteks teatud isikuandmete töötlemine ainult isiku nõusolekul), seega tuleb</w:t>
      </w:r>
      <w:r w:rsidRPr="00C20EA1">
        <w:rPr>
          <w:rFonts w:eastAsia="Calibri"/>
          <w:kern w:val="0"/>
          <w14:ligatures w14:val="none"/>
        </w:rPr>
        <w:t xml:space="preserve"> meetmeid pidada vältimatult vajalikuks.</w:t>
      </w:r>
    </w:p>
    <w:p w14:paraId="00BD38BA" w14:textId="77777777" w:rsidR="002E66CD" w:rsidRPr="00C20EA1" w:rsidRDefault="002E66CD" w:rsidP="002E66CD">
      <w:pPr>
        <w:jc w:val="both"/>
        <w:rPr>
          <w:rFonts w:eastAsia="Calibri"/>
          <w:kern w:val="0"/>
          <w14:ligatures w14:val="none"/>
        </w:rPr>
      </w:pPr>
    </w:p>
    <w:p w14:paraId="7635DCE2" w14:textId="03D40BAC" w:rsidR="002E66CD" w:rsidRPr="00980D79" w:rsidRDefault="002E66CD" w:rsidP="002E66CD">
      <w:pPr>
        <w:jc w:val="both"/>
        <w:rPr>
          <w:rFonts w:eastAsia="Calibri"/>
          <w:b/>
          <w:color w:val="4472C4" w:themeColor="accent1"/>
          <w:kern w:val="0"/>
          <w14:ligatures w14:val="none"/>
        </w:rPr>
      </w:pPr>
      <w:r w:rsidRPr="00980D79">
        <w:rPr>
          <w:rFonts w:eastAsia="Calibri"/>
          <w:b/>
          <w:color w:val="4472C4" w:themeColor="accent1"/>
          <w:kern w:val="0"/>
          <w14:ligatures w14:val="none"/>
        </w:rPr>
        <w:t>Mõõdukus</w:t>
      </w:r>
    </w:p>
    <w:p w14:paraId="0B67B57B" w14:textId="77777777" w:rsidR="002E66CD" w:rsidRPr="00C20EA1" w:rsidRDefault="002E66CD" w:rsidP="002E66CD">
      <w:pPr>
        <w:jc w:val="both"/>
        <w:rPr>
          <w:rFonts w:eastAsia="Calibri"/>
          <w:kern w:val="0"/>
          <w14:ligatures w14:val="none"/>
        </w:rPr>
      </w:pPr>
    </w:p>
    <w:p w14:paraId="24A9D394" w14:textId="77777777" w:rsidR="002E66CD" w:rsidRPr="00C20EA1" w:rsidRDefault="002E66CD" w:rsidP="002E66CD">
      <w:pPr>
        <w:jc w:val="both"/>
        <w:rPr>
          <w:rFonts w:eastAsia="Calibri"/>
          <w:kern w:val="0"/>
          <w14:ligatures w14:val="none"/>
        </w:rPr>
      </w:pPr>
      <w:bookmarkStart w:id="191" w:name="_Hlk168391063"/>
      <w:r w:rsidRPr="00C20EA1">
        <w:rPr>
          <w:rFonts w:eastAsia="Calibri"/>
          <w:kern w:val="0"/>
          <w14:ligatures w14:val="none"/>
        </w:rPr>
        <w:t xml:space="preserve">Meetme mõõdukuse hindamisel tuleb kaaluda ühelt poolt põhiõigusse sekkumise ulatust ja intensiivsust, teiselt poolt aga eesmärgi tähtsust. </w:t>
      </w:r>
      <w:bookmarkStart w:id="192" w:name="_Hlk166859920"/>
      <w:r w:rsidRPr="00C20EA1">
        <w:rPr>
          <w:rFonts w:eastAsia="Calibri"/>
          <w:kern w:val="0"/>
          <w14:ligatures w14:val="none"/>
        </w:rPr>
        <w:t xml:space="preserve">Seega tuleb kaaluda, kas </w:t>
      </w:r>
      <w:r>
        <w:rPr>
          <w:rFonts w:eastAsia="Calibri"/>
          <w:kern w:val="0"/>
          <w14:ligatures w14:val="none"/>
        </w:rPr>
        <w:t xml:space="preserve">rahvusvahelise kaitse menetluse tulemuslik läbiviimine kaalub </w:t>
      </w:r>
      <w:r w:rsidRPr="00C20EA1">
        <w:rPr>
          <w:rFonts w:eastAsia="Calibri"/>
          <w:kern w:val="0"/>
          <w14:ligatures w14:val="none"/>
        </w:rPr>
        <w:t>üles perekonna- ja eraelu puutumatuse riive.</w:t>
      </w:r>
      <w:bookmarkEnd w:id="191"/>
      <w:bookmarkEnd w:id="192"/>
    </w:p>
    <w:p w14:paraId="22268878" w14:textId="77777777" w:rsidR="002E66CD" w:rsidRPr="00C20EA1" w:rsidRDefault="002E66CD" w:rsidP="002E66CD">
      <w:pPr>
        <w:jc w:val="both"/>
        <w:rPr>
          <w:rFonts w:eastAsia="Calibri"/>
          <w:kern w:val="0"/>
          <w14:ligatures w14:val="none"/>
        </w:rPr>
      </w:pPr>
    </w:p>
    <w:p w14:paraId="3B4E23CF" w14:textId="2F7ADCCF" w:rsidR="002E66CD" w:rsidRPr="00A025E1" w:rsidRDefault="002E66CD" w:rsidP="002E66CD">
      <w:pPr>
        <w:contextualSpacing/>
        <w:jc w:val="both"/>
        <w:rPr>
          <w:rFonts w:eastAsia="Calibri"/>
        </w:rPr>
      </w:pPr>
      <w:r>
        <w:rPr>
          <w:rFonts w:eastAsia="Calibri"/>
        </w:rPr>
        <w:t xml:space="preserve">Pädevale haldusorganile antakse õigus töödelda isikuandmeid, sealhulgas eriliiki isikuandmeid ilma isiku nõusolekuta. </w:t>
      </w:r>
      <w:r w:rsidRPr="00C20EA1">
        <w:rPr>
          <w:rFonts w:eastAsia="Calibri"/>
        </w:rPr>
        <w:t xml:space="preserve">Kui </w:t>
      </w:r>
      <w:r>
        <w:rPr>
          <w:rFonts w:eastAsia="Calibri"/>
        </w:rPr>
        <w:t xml:space="preserve">isik esitab Eestile rahvusvahelise kaitse taotluse, peab ta arvestama sellega, et tema isikuandmeid töödeldakse </w:t>
      </w:r>
      <w:r w:rsidRPr="00C20EA1">
        <w:rPr>
          <w:rFonts w:eastAsia="Calibri"/>
        </w:rPr>
        <w:t>eelnõus kavandatud viisil</w:t>
      </w:r>
      <w:r>
        <w:rPr>
          <w:rFonts w:eastAsia="Calibri"/>
        </w:rPr>
        <w:t xml:space="preserve">. Riigil on kohustus viia läbi tulemuslik rahvusvahelise kaitse menetlus, seejuures tuleb hinnata, </w:t>
      </w:r>
      <w:r w:rsidRPr="00C43EAE">
        <w:rPr>
          <w:rFonts w:eastAsia="Calibri"/>
        </w:rPr>
        <w:t xml:space="preserve">kas </w:t>
      </w:r>
      <w:r>
        <w:rPr>
          <w:rFonts w:eastAsia="Calibri"/>
        </w:rPr>
        <w:t>välismaalane</w:t>
      </w:r>
      <w:r w:rsidRPr="00C43EAE">
        <w:rPr>
          <w:rFonts w:eastAsia="Calibri"/>
        </w:rPr>
        <w:t xml:space="preserve"> ohustab </w:t>
      </w:r>
      <w:r>
        <w:rPr>
          <w:rFonts w:eastAsia="Calibri"/>
        </w:rPr>
        <w:t xml:space="preserve">Eesti </w:t>
      </w:r>
      <w:r w:rsidRPr="00C43EAE">
        <w:rPr>
          <w:rFonts w:eastAsia="Calibri"/>
        </w:rPr>
        <w:t>julgeolekut</w:t>
      </w:r>
      <w:r>
        <w:rPr>
          <w:rFonts w:eastAsia="Calibri"/>
        </w:rPr>
        <w:t xml:space="preserve"> </w:t>
      </w:r>
      <w:r w:rsidR="00EA56E6" w:rsidRPr="0018103A">
        <w:rPr>
          <w:rFonts w:eastAsia="Calibri"/>
        </w:rPr>
        <w:t xml:space="preserve">või avalikku korda </w:t>
      </w:r>
      <w:r>
        <w:rPr>
          <w:rFonts w:eastAsia="Calibri"/>
        </w:rPr>
        <w:t xml:space="preserve">ning siinkohal on Eestil </w:t>
      </w:r>
      <w:r w:rsidRPr="00C43EAE">
        <w:rPr>
          <w:rFonts w:eastAsia="Calibri"/>
        </w:rPr>
        <w:t>õigus võtta muu hulgas arvesse teistelt liikmesriikidelt või kolmandatelt riikidelt saadud teavet.</w:t>
      </w:r>
      <w:r>
        <w:rPr>
          <w:rFonts w:eastAsia="Calibri"/>
        </w:rPr>
        <w:t xml:space="preserve"> Seetõttu ei saa teabe kogumisel arvestada isiku nõusolekuga, vastasel juhul otsustaks ja suunaks taotluse esitaja menetluse läbiviimise viisi. Rahvusvahelise kaitse taotleja p</w:t>
      </w:r>
      <w:r w:rsidRPr="00C20EA1">
        <w:rPr>
          <w:rFonts w:eastAsia="Calibri"/>
          <w:color w:val="000000"/>
          <w:kern w:val="0"/>
          <w14:ligatures w14:val="none"/>
        </w:rPr>
        <w:t>erekonna- ja eraelu puutumatuse riive</w:t>
      </w:r>
      <w:r>
        <w:rPr>
          <w:rFonts w:eastAsia="Calibri"/>
          <w:color w:val="000000"/>
          <w:kern w:val="0"/>
          <w14:ligatures w14:val="none"/>
        </w:rPr>
        <w:t xml:space="preserve"> ei kaalu</w:t>
      </w:r>
      <w:r w:rsidRPr="00A025E1">
        <w:rPr>
          <w:rFonts w:eastAsia="Calibri"/>
          <w:color w:val="000000"/>
          <w:kern w:val="0"/>
          <w14:ligatures w14:val="none"/>
        </w:rPr>
        <w:t xml:space="preserve"> üles Eesti elanike ootust sellele, et riik täidab oma esmast ülesannet </w:t>
      </w:r>
      <w:r w:rsidR="00815D05">
        <w:rPr>
          <w:rFonts w:eastAsia="Calibri"/>
          <w:color w:val="000000"/>
          <w:kern w:val="0"/>
          <w14:ligatures w14:val="none"/>
        </w:rPr>
        <w:t>–</w:t>
      </w:r>
      <w:r w:rsidRPr="00A025E1">
        <w:rPr>
          <w:rFonts w:eastAsia="Calibri"/>
          <w:color w:val="000000"/>
          <w:kern w:val="0"/>
          <w14:ligatures w14:val="none"/>
        </w:rPr>
        <w:t xml:space="preserve"> tagab sisemise</w:t>
      </w:r>
      <w:r>
        <w:rPr>
          <w:rFonts w:eastAsia="Calibri"/>
          <w:color w:val="000000"/>
          <w:kern w:val="0"/>
          <w14:ligatures w14:val="none"/>
        </w:rPr>
        <w:t xml:space="preserve"> ja välimise </w:t>
      </w:r>
      <w:r w:rsidRPr="00A025E1">
        <w:rPr>
          <w:rFonts w:eastAsia="Calibri"/>
          <w:color w:val="000000"/>
          <w:kern w:val="0"/>
          <w14:ligatures w14:val="none"/>
        </w:rPr>
        <w:t>rahu</w:t>
      </w:r>
      <w:r>
        <w:rPr>
          <w:rFonts w:eastAsia="Calibri"/>
          <w:color w:val="000000"/>
          <w:kern w:val="0"/>
          <w14:ligatures w14:val="none"/>
        </w:rPr>
        <w:t>. Eesti õiguskorra kohaselt koheldakse rahvusvahelise kaitse saanud isikut ja ka teisi Eestis elamisloa saanud välismaalasi pea kõikides valdkondades võrdselt Eesti kodanikega. Võrreldes teiste elamisloa alusel Eestis elavate välismaalastega, on rahvusvahelise kaitse saajal tugevdatud kaitse tema väljasaatmise vastu. Seega on äärmiselt oluline, et rahvusvahelise kaitse taotlejana Eestisse lubatud välismaalase motiive igakülgselt hinnatakse.</w:t>
      </w:r>
    </w:p>
    <w:p w14:paraId="3FC0893A" w14:textId="77777777" w:rsidR="002E66CD" w:rsidRPr="00C20EA1" w:rsidRDefault="002E66CD" w:rsidP="002E66CD">
      <w:pPr>
        <w:autoSpaceDE w:val="0"/>
        <w:autoSpaceDN w:val="0"/>
        <w:adjustRightInd w:val="0"/>
        <w:jc w:val="both"/>
        <w:rPr>
          <w:rFonts w:eastAsia="Calibri"/>
          <w:b/>
          <w:bCs/>
          <w:color w:val="000000"/>
          <w:kern w:val="0"/>
          <w14:ligatures w14:val="none"/>
        </w:rPr>
      </w:pPr>
    </w:p>
    <w:p w14:paraId="585D456B" w14:textId="5FA344CC" w:rsidR="002E66CD" w:rsidRPr="00C20EA1" w:rsidRDefault="002E66CD" w:rsidP="002E66CD">
      <w:pPr>
        <w:autoSpaceDE w:val="0"/>
        <w:autoSpaceDN w:val="0"/>
        <w:adjustRightInd w:val="0"/>
        <w:jc w:val="both"/>
        <w:rPr>
          <w:rFonts w:eastAsia="Calibri"/>
          <w:b/>
          <w:bCs/>
          <w:color w:val="000000"/>
          <w:kern w:val="0"/>
          <w14:ligatures w14:val="none"/>
        </w:rPr>
      </w:pPr>
      <w:r w:rsidRPr="00C20EA1">
        <w:rPr>
          <w:rFonts w:eastAsia="Calibri"/>
          <w:b/>
          <w:bCs/>
          <w:color w:val="0070C0"/>
          <w:kern w:val="0"/>
          <w14:ligatures w14:val="none"/>
        </w:rPr>
        <w:lastRenderedPageBreak/>
        <w:t>Järeldus</w:t>
      </w:r>
      <w:r w:rsidR="00980D79">
        <w:rPr>
          <w:rFonts w:eastAsia="Calibri"/>
          <w:b/>
          <w:bCs/>
          <w:color w:val="0070C0"/>
          <w:kern w:val="0"/>
          <w14:ligatures w14:val="none"/>
        </w:rPr>
        <w:t>:</w:t>
      </w:r>
      <w:r w:rsidRPr="00C20EA1">
        <w:rPr>
          <w:rFonts w:eastAsia="Calibri"/>
          <w:b/>
          <w:bCs/>
          <w:color w:val="0070C0"/>
          <w:kern w:val="0"/>
          <w14:ligatures w14:val="none"/>
        </w:rPr>
        <w:t xml:space="preserve"> </w:t>
      </w:r>
      <w:bookmarkStart w:id="193" w:name="_Hlk168391162"/>
      <w:r w:rsidRPr="00C20EA1">
        <w:rPr>
          <w:rFonts w:eastAsia="Calibri"/>
          <w:kern w:val="0"/>
          <w14:ligatures w14:val="none"/>
        </w:rPr>
        <w:t xml:space="preserve">Arvestades </w:t>
      </w:r>
      <w:r>
        <w:rPr>
          <w:rFonts w:eastAsia="Calibri"/>
          <w:kern w:val="0"/>
          <w14:ligatures w14:val="none"/>
        </w:rPr>
        <w:t xml:space="preserve">pädevatele asutustele pandud kohustusi rahvusvahelise kaitse menetluses, on meetmed proportsionaalsed, </w:t>
      </w:r>
      <w:r w:rsidRPr="00C20EA1">
        <w:rPr>
          <w:rFonts w:eastAsia="Calibri"/>
          <w:color w:val="000000"/>
          <w:kern w:val="0"/>
          <w14:ligatures w14:val="none"/>
        </w:rPr>
        <w:t xml:space="preserve">sest </w:t>
      </w:r>
      <w:r>
        <w:rPr>
          <w:rFonts w:eastAsia="Calibri"/>
          <w:color w:val="000000"/>
          <w:kern w:val="0"/>
          <w14:ligatures w14:val="none"/>
        </w:rPr>
        <w:t xml:space="preserve">need soodustavad rahvusvahelise kaitse </w:t>
      </w:r>
      <w:r w:rsidR="00BB0CD6" w:rsidRPr="0018103A">
        <w:rPr>
          <w:rFonts w:eastAsia="Calibri"/>
          <w:kern w:val="0"/>
          <w14:ligatures w14:val="none"/>
        </w:rPr>
        <w:t xml:space="preserve">taotluse </w:t>
      </w:r>
      <w:r w:rsidRPr="0018103A">
        <w:rPr>
          <w:rFonts w:eastAsia="Calibri"/>
          <w:kern w:val="0"/>
          <w14:ligatures w14:val="none"/>
        </w:rPr>
        <w:t xml:space="preserve">menetluse </w:t>
      </w:r>
      <w:r>
        <w:rPr>
          <w:rFonts w:eastAsia="Calibri"/>
          <w:color w:val="000000"/>
          <w:kern w:val="0"/>
          <w14:ligatures w14:val="none"/>
        </w:rPr>
        <w:t>tulemuslikku läbiviimist</w:t>
      </w:r>
      <w:r w:rsidRPr="00C20EA1">
        <w:rPr>
          <w:rFonts w:eastAsia="Calibri"/>
          <w:color w:val="000000"/>
          <w:kern w:val="0"/>
          <w14:ligatures w14:val="none"/>
        </w:rPr>
        <w:t xml:space="preserve"> ning kaaluvad üles</w:t>
      </w:r>
      <w:r>
        <w:rPr>
          <w:rFonts w:eastAsia="Calibri"/>
          <w:color w:val="000000"/>
          <w:kern w:val="0"/>
          <w14:ligatures w14:val="none"/>
        </w:rPr>
        <w:t xml:space="preserve"> rahvusvahelise kaitse taotleja</w:t>
      </w:r>
      <w:r w:rsidRPr="00C20EA1">
        <w:rPr>
          <w:rFonts w:eastAsia="Calibri"/>
          <w:color w:val="000000"/>
          <w:kern w:val="0"/>
          <w14:ligatures w14:val="none"/>
        </w:rPr>
        <w:t xml:space="preserve"> perekonna- ja eraelu puutumatuse riive.</w:t>
      </w:r>
      <w:bookmarkEnd w:id="193"/>
    </w:p>
    <w:p w14:paraId="0D3D016D" w14:textId="77777777" w:rsidR="002E66CD" w:rsidRDefault="002E66CD" w:rsidP="002E66CD">
      <w:pPr>
        <w:rPr>
          <w:b/>
          <w:bCs/>
        </w:rPr>
      </w:pPr>
    </w:p>
    <w:p w14:paraId="786C671F" w14:textId="4D49BAAB" w:rsidR="002E66CD" w:rsidRDefault="002E66CD" w:rsidP="002E66CD">
      <w:pPr>
        <w:rPr>
          <w:b/>
          <w:bCs/>
        </w:rPr>
      </w:pPr>
      <w:r>
        <w:rPr>
          <w:b/>
          <w:bCs/>
        </w:rPr>
        <w:t>5.2.</w:t>
      </w:r>
      <w:r w:rsidRPr="00621B71">
        <w:rPr>
          <w:b/>
          <w:bCs/>
        </w:rPr>
        <w:t>2.</w:t>
      </w:r>
      <w:r>
        <w:rPr>
          <w:b/>
          <w:bCs/>
        </w:rPr>
        <w:t xml:space="preserve"> Vabaduspõhiõiguse ja võrdsuspõhiõiguse riive</w:t>
      </w:r>
    </w:p>
    <w:p w14:paraId="71BCF6C3" w14:textId="77777777" w:rsidR="002E66CD" w:rsidRDefault="002E66CD" w:rsidP="002E66CD">
      <w:pPr>
        <w:rPr>
          <w:b/>
          <w:bCs/>
        </w:rPr>
      </w:pPr>
    </w:p>
    <w:p w14:paraId="79538342" w14:textId="20BD4659" w:rsidR="002E66CD" w:rsidRDefault="002E66CD" w:rsidP="002E66CD">
      <w:pPr>
        <w:jc w:val="both"/>
        <w:rPr>
          <w:rFonts w:eastAsia="Calibri"/>
          <w:kern w:val="0"/>
          <w14:ligatures w14:val="none"/>
        </w:rPr>
      </w:pPr>
      <w:r w:rsidRPr="00980D79">
        <w:rPr>
          <w:rFonts w:eastAsia="Calibri"/>
          <w:b/>
          <w:color w:val="4472C4" w:themeColor="accent1"/>
          <w:kern w:val="0"/>
          <w14:ligatures w14:val="none"/>
        </w:rPr>
        <w:t xml:space="preserve">Õigus vabadusele </w:t>
      </w:r>
      <w:r w:rsidRPr="00C20EA1">
        <w:rPr>
          <w:rFonts w:eastAsia="Calibri"/>
          <w:kern w:val="0"/>
          <w14:ligatures w14:val="none"/>
        </w:rPr>
        <w:t>on inimõigusena sätestatud erinevates rahvusvahelistes konvent</w:t>
      </w:r>
      <w:r w:rsidRPr="00C20EA1">
        <w:rPr>
          <w:rFonts w:eastAsia="Calibri"/>
          <w:kern w:val="0"/>
          <w14:ligatures w14:val="none"/>
        </w:rPr>
        <w:softHyphen/>
        <w:t xml:space="preserve">sioonides, </w:t>
      </w:r>
      <w:r w:rsidR="00D5479E">
        <w:rPr>
          <w:rFonts w:eastAsia="Calibri"/>
          <w:kern w:val="0"/>
          <w14:ligatures w14:val="none"/>
        </w:rPr>
        <w:t>EL-i</w:t>
      </w:r>
      <w:r w:rsidRPr="00C20EA1">
        <w:rPr>
          <w:rFonts w:eastAsia="Calibri"/>
          <w:kern w:val="0"/>
          <w14:ligatures w14:val="none"/>
        </w:rPr>
        <w:t xml:space="preserve"> põhiõiguste hartas ja </w:t>
      </w:r>
      <w:proofErr w:type="spellStart"/>
      <w:r w:rsidRPr="00C20EA1">
        <w:rPr>
          <w:rFonts w:eastAsia="Calibri"/>
          <w:kern w:val="0"/>
          <w14:ligatures w14:val="none"/>
        </w:rPr>
        <w:t>PS-is</w:t>
      </w:r>
      <w:proofErr w:type="spellEnd"/>
      <w:r w:rsidRPr="00C20EA1">
        <w:rPr>
          <w:rFonts w:eastAsia="Calibri"/>
          <w:kern w:val="0"/>
          <w14:ligatures w14:val="none"/>
        </w:rPr>
        <w:t>.</w:t>
      </w:r>
    </w:p>
    <w:p w14:paraId="13DF74E3" w14:textId="77777777" w:rsidR="002E66CD" w:rsidRDefault="002E66CD" w:rsidP="002E66CD">
      <w:pPr>
        <w:jc w:val="both"/>
        <w:rPr>
          <w:rFonts w:eastAsia="Calibri"/>
          <w:kern w:val="0"/>
          <w14:ligatures w14:val="none"/>
        </w:rPr>
      </w:pPr>
    </w:p>
    <w:p w14:paraId="7E93F051" w14:textId="77777777" w:rsidR="002E66CD" w:rsidRPr="00C20EA1" w:rsidRDefault="002E66CD" w:rsidP="002E66CD">
      <w:pPr>
        <w:jc w:val="both"/>
        <w:rPr>
          <w:rFonts w:eastAsia="Calibri"/>
          <w:kern w:val="0"/>
          <w14:ligatures w14:val="none"/>
        </w:rPr>
      </w:pPr>
      <w:r w:rsidRPr="00A97092">
        <w:rPr>
          <w:rFonts w:eastAsia="Calibri"/>
          <w:b/>
          <w:color w:val="4472C4" w:themeColor="accent1"/>
          <w:kern w:val="0"/>
          <w14:ligatures w14:val="none"/>
        </w:rPr>
        <w:t>PS § 20</w:t>
      </w:r>
      <w:r w:rsidRPr="00A97092">
        <w:rPr>
          <w:rFonts w:eastAsia="Calibri"/>
          <w:color w:val="4472C4" w:themeColor="accent1"/>
          <w:kern w:val="0"/>
          <w14:ligatures w14:val="none"/>
        </w:rPr>
        <w:t xml:space="preserve"> </w:t>
      </w:r>
      <w:r w:rsidRPr="00C20EA1">
        <w:rPr>
          <w:rFonts w:eastAsia="Calibri"/>
          <w:kern w:val="0"/>
          <w14:ligatures w14:val="none"/>
        </w:rPr>
        <w:t xml:space="preserve">kohaselt on igaühel õigus </w:t>
      </w:r>
      <w:r>
        <w:rPr>
          <w:rFonts w:eastAsia="Calibri"/>
          <w:kern w:val="0"/>
          <w14:ligatures w14:val="none"/>
        </w:rPr>
        <w:t>vabadusele ja isikupuutumatusele</w:t>
      </w:r>
      <w:r w:rsidRPr="00C20EA1">
        <w:rPr>
          <w:rFonts w:eastAsia="Calibri"/>
          <w:kern w:val="0"/>
          <w14:ligatures w14:val="none"/>
        </w:rPr>
        <w:t xml:space="preserve">. </w:t>
      </w:r>
    </w:p>
    <w:p w14:paraId="0C775B0D" w14:textId="77777777" w:rsidR="002E66CD" w:rsidRPr="00C20EA1" w:rsidRDefault="002E66CD" w:rsidP="002E66CD">
      <w:pPr>
        <w:jc w:val="both"/>
        <w:rPr>
          <w:rFonts w:eastAsia="Calibri"/>
          <w:kern w:val="0"/>
          <w14:ligatures w14:val="none"/>
        </w:rPr>
      </w:pPr>
    </w:p>
    <w:p w14:paraId="59ECAC81" w14:textId="2AA5E167" w:rsidR="002E66CD" w:rsidRPr="00C20EA1" w:rsidRDefault="002E66CD" w:rsidP="0086799D">
      <w:pPr>
        <w:numPr>
          <w:ilvl w:val="0"/>
          <w:numId w:val="9"/>
        </w:numPr>
        <w:contextualSpacing/>
        <w:jc w:val="both"/>
        <w:rPr>
          <w:rFonts w:eastAsia="Calibri"/>
        </w:rPr>
      </w:pPr>
      <w:r w:rsidRPr="00BB0CD6">
        <w:rPr>
          <w:rFonts w:eastAsia="Calibri"/>
          <w:b/>
          <w:color w:val="4472C4" w:themeColor="accent1"/>
        </w:rPr>
        <w:t>Esemeline kaitseala.</w:t>
      </w:r>
      <w:r>
        <w:rPr>
          <w:rFonts w:eastAsia="Calibri"/>
        </w:rPr>
        <w:t xml:space="preserve"> Riigikohus on sedastanud, et</w:t>
      </w:r>
      <w:r w:rsidRPr="00C20EA1">
        <w:rPr>
          <w:rFonts w:eastAsia="Calibri"/>
        </w:rPr>
        <w:t xml:space="preserve"> </w:t>
      </w:r>
      <w:r w:rsidRPr="00611799">
        <w:rPr>
          <w:rFonts w:eastAsia="Calibri"/>
        </w:rPr>
        <w:t xml:space="preserve">PS § 20 kaitseb igaühe füüsilist vabadust meelevaldse vabadusevõtmise eest. Isikuvabadus on </w:t>
      </w:r>
      <w:proofErr w:type="spellStart"/>
      <w:r w:rsidR="0095441B">
        <w:rPr>
          <w:rFonts w:eastAsia="Calibri"/>
        </w:rPr>
        <w:t>PS-iga</w:t>
      </w:r>
      <w:proofErr w:type="spellEnd"/>
      <w:r w:rsidRPr="00611799">
        <w:rPr>
          <w:rFonts w:eastAsia="Calibri"/>
        </w:rPr>
        <w:t xml:space="preserve"> tagatud põhiõiguste ja</w:t>
      </w:r>
      <w:r w:rsidR="00046083" w:rsidRPr="00046083">
        <w:rPr>
          <w:rFonts w:eastAsia="Calibri"/>
        </w:rPr>
        <w:t>-</w:t>
      </w:r>
      <w:r w:rsidRPr="00611799">
        <w:rPr>
          <w:rFonts w:eastAsia="Calibri"/>
        </w:rPr>
        <w:t>vabaduste seas üks kaalukamaid.</w:t>
      </w:r>
      <w:r w:rsidRPr="00C20EA1">
        <w:rPr>
          <w:rFonts w:eastAsia="Calibri"/>
          <w:vertAlign w:val="superscript"/>
        </w:rPr>
        <w:footnoteReference w:id="109"/>
      </w:r>
      <w:r>
        <w:rPr>
          <w:rFonts w:eastAsia="Calibri"/>
        </w:rPr>
        <w:t xml:space="preserve"> </w:t>
      </w:r>
      <w:r w:rsidRPr="00611799">
        <w:rPr>
          <w:rFonts w:eastAsia="Calibri"/>
        </w:rPr>
        <w:t>Säte kaitseb füüsilist vabadust ja isikupuutumatust</w:t>
      </w:r>
      <w:r>
        <w:rPr>
          <w:rFonts w:eastAsia="Calibri"/>
        </w:rPr>
        <w:t>, isiku õigust füüsiliselt vabalt liikuda, võimalust mingist kohast lahkuda.</w:t>
      </w:r>
    </w:p>
    <w:p w14:paraId="67A2C633" w14:textId="77777777" w:rsidR="002E66CD" w:rsidRPr="00C20EA1" w:rsidRDefault="002E66CD" w:rsidP="002E66CD">
      <w:pPr>
        <w:jc w:val="both"/>
        <w:rPr>
          <w:rFonts w:eastAsia="Calibri"/>
          <w:kern w:val="0"/>
          <w14:ligatures w14:val="none"/>
        </w:rPr>
      </w:pPr>
    </w:p>
    <w:p w14:paraId="6A9A7D99" w14:textId="02A5F9E6" w:rsidR="002E66CD" w:rsidRPr="00C20EA1" w:rsidRDefault="002E66CD" w:rsidP="0086799D">
      <w:pPr>
        <w:numPr>
          <w:ilvl w:val="0"/>
          <w:numId w:val="9"/>
        </w:numPr>
        <w:contextualSpacing/>
        <w:jc w:val="both"/>
        <w:rPr>
          <w:rFonts w:eastAsia="Calibri"/>
        </w:rPr>
      </w:pPr>
      <w:r w:rsidRPr="00BB0CD6">
        <w:rPr>
          <w:rFonts w:eastAsia="Calibri"/>
          <w:b/>
          <w:color w:val="4472C4" w:themeColor="accent1"/>
        </w:rPr>
        <w:t>Isikuline kaitseala</w:t>
      </w:r>
      <w:r w:rsidRPr="00C20EA1">
        <w:rPr>
          <w:rFonts w:eastAsia="Calibri"/>
        </w:rPr>
        <w:t xml:space="preserve">. </w:t>
      </w:r>
      <w:r>
        <w:rPr>
          <w:rFonts w:eastAsia="Calibri"/>
        </w:rPr>
        <w:t>Õigus vabadusele</w:t>
      </w:r>
      <w:r w:rsidRPr="00C20EA1">
        <w:rPr>
          <w:rFonts w:eastAsia="Calibri"/>
        </w:rPr>
        <w:t xml:space="preserve"> on igaühe õigus. See tähendab, et PS § 2</w:t>
      </w:r>
      <w:r>
        <w:rPr>
          <w:rFonts w:eastAsia="Calibri"/>
        </w:rPr>
        <w:t>0</w:t>
      </w:r>
      <w:r w:rsidRPr="00C20EA1">
        <w:rPr>
          <w:rFonts w:eastAsia="Calibri"/>
        </w:rPr>
        <w:t xml:space="preserve"> kaitseb nii Eesti kodanikku kui ka Eestis viibivat välisriigi kodanikku ja kodakondsuseta isikut (PS § 9 </w:t>
      </w:r>
      <w:r w:rsidRPr="00537B46">
        <w:rPr>
          <w:rFonts w:eastAsia="Calibri"/>
        </w:rPr>
        <w:t>l</w:t>
      </w:r>
      <w:r w:rsidR="0004403B">
        <w:rPr>
          <w:rFonts w:eastAsia="Calibri"/>
        </w:rPr>
        <w:t>õige</w:t>
      </w:r>
      <w:r w:rsidRPr="00C20EA1">
        <w:rPr>
          <w:rFonts w:eastAsia="Calibri"/>
        </w:rPr>
        <w:t xml:space="preserve"> 1).</w:t>
      </w:r>
    </w:p>
    <w:p w14:paraId="43D14613" w14:textId="77777777" w:rsidR="002E66CD" w:rsidRPr="00C20EA1" w:rsidRDefault="002E66CD" w:rsidP="002E66CD">
      <w:pPr>
        <w:jc w:val="both"/>
        <w:rPr>
          <w:rFonts w:eastAsia="Calibri"/>
          <w:kern w:val="0"/>
          <w14:ligatures w14:val="none"/>
        </w:rPr>
      </w:pPr>
    </w:p>
    <w:p w14:paraId="4E7A2B88" w14:textId="77777777" w:rsidR="002E66CD" w:rsidRDefault="002E66CD" w:rsidP="0086799D">
      <w:pPr>
        <w:numPr>
          <w:ilvl w:val="0"/>
          <w:numId w:val="9"/>
        </w:numPr>
        <w:contextualSpacing/>
        <w:jc w:val="both"/>
        <w:rPr>
          <w:rFonts w:eastAsia="Calibri"/>
        </w:rPr>
      </w:pPr>
      <w:r w:rsidRPr="00BB0CD6">
        <w:rPr>
          <w:rFonts w:eastAsia="Calibri"/>
          <w:b/>
          <w:color w:val="4472C4" w:themeColor="accent1"/>
        </w:rPr>
        <w:t>Piiriklausel.</w:t>
      </w:r>
      <w:r w:rsidRPr="00C20EA1">
        <w:rPr>
          <w:rFonts w:eastAsia="Calibri"/>
        </w:rPr>
        <w:t xml:space="preserve"> </w:t>
      </w:r>
      <w:r w:rsidRPr="00D92536">
        <w:rPr>
          <w:rFonts w:eastAsia="Calibri"/>
        </w:rPr>
        <w:t>Õigus vabadusele ja isikupuutumatusele ei ole absoluutne õigus, riive õiguslikud alused on sätestatud ammendava loeteluna PS § 20 l</w:t>
      </w:r>
      <w:r>
        <w:rPr>
          <w:rFonts w:eastAsia="Calibri"/>
        </w:rPr>
        <w:t>õike</w:t>
      </w:r>
      <w:r w:rsidRPr="00D92536">
        <w:rPr>
          <w:rFonts w:eastAsia="Calibri"/>
        </w:rPr>
        <w:t xml:space="preserve"> punktides 1</w:t>
      </w:r>
      <w:r w:rsidRPr="00A025E1">
        <w:rPr>
          <w:rFonts w:eastAsia="Calibri"/>
          <w:color w:val="000000"/>
          <w:kern w:val="0"/>
          <w14:ligatures w14:val="none"/>
        </w:rPr>
        <w:t>–</w:t>
      </w:r>
      <w:r w:rsidRPr="00D92536">
        <w:rPr>
          <w:rFonts w:eastAsia="Calibri"/>
        </w:rPr>
        <w:t>6.</w:t>
      </w:r>
      <w:r>
        <w:rPr>
          <w:rFonts w:eastAsia="Calibri"/>
        </w:rPr>
        <w:t xml:space="preserve"> </w:t>
      </w:r>
      <w:r w:rsidRPr="00D92536">
        <w:rPr>
          <w:rFonts w:eastAsia="Calibri"/>
          <w:kern w:val="0"/>
          <w14:ligatures w14:val="none"/>
        </w:rPr>
        <w:t>PS § 20 lõike 2</w:t>
      </w:r>
      <w:r>
        <w:rPr>
          <w:rFonts w:eastAsia="Calibri"/>
          <w:kern w:val="0"/>
          <w14:ligatures w14:val="none"/>
        </w:rPr>
        <w:t xml:space="preserve"> </w:t>
      </w:r>
      <w:r w:rsidRPr="00D92536">
        <w:rPr>
          <w:rFonts w:eastAsia="Calibri"/>
          <w:kern w:val="0"/>
          <w14:ligatures w14:val="none"/>
        </w:rPr>
        <w:t>punkti 6 kohaselt võib vabaduse võib võtta ainult seaduses sätestatud juhtudel ja korras ebaseadusliku Eestisse asumise tõkestamiseks ning Eestist väljasaatmiseks või välisriigile väljaandmiseks.</w:t>
      </w:r>
      <w:r>
        <w:rPr>
          <w:rFonts w:eastAsia="Calibri"/>
          <w:kern w:val="0"/>
          <w14:ligatures w14:val="none"/>
        </w:rPr>
        <w:t xml:space="preserve"> Eelnõu kohaselt on r</w:t>
      </w:r>
      <w:r w:rsidRPr="00BD53FD">
        <w:rPr>
          <w:rFonts w:eastAsia="Calibri"/>
          <w:kern w:val="0"/>
          <w14:ligatures w14:val="none"/>
        </w:rPr>
        <w:t xml:space="preserve">ahvusvahelise kaitse taotlejal </w:t>
      </w:r>
      <w:r>
        <w:rPr>
          <w:rFonts w:eastAsia="Calibri"/>
          <w:kern w:val="0"/>
          <w14:ligatures w14:val="none"/>
        </w:rPr>
        <w:t>reeglina</w:t>
      </w:r>
      <w:r w:rsidRPr="00BD53FD">
        <w:rPr>
          <w:rFonts w:eastAsia="Calibri"/>
          <w:kern w:val="0"/>
          <w14:ligatures w14:val="none"/>
        </w:rPr>
        <w:t xml:space="preserve"> õigus Eestis viibida kuni tema taotluse kohta lõpliku otsuse tegemiseni.</w:t>
      </w:r>
      <w:r>
        <w:rPr>
          <w:rFonts w:eastAsia="Calibri"/>
          <w:kern w:val="0"/>
          <w14:ligatures w14:val="none"/>
        </w:rPr>
        <w:t xml:space="preserve"> Küll aga ei ole</w:t>
      </w:r>
      <w:r w:rsidRPr="00BD53FD">
        <w:rPr>
          <w:rFonts w:eastAsia="Calibri"/>
          <w:kern w:val="0"/>
          <w14:ligatures w14:val="none"/>
        </w:rPr>
        <w:t xml:space="preserve"> </w:t>
      </w:r>
      <w:r>
        <w:rPr>
          <w:rFonts w:eastAsia="Calibri"/>
          <w:kern w:val="0"/>
          <w14:ligatures w14:val="none"/>
        </w:rPr>
        <w:t>t</w:t>
      </w:r>
      <w:r w:rsidRPr="00BD53FD">
        <w:rPr>
          <w:rFonts w:eastAsia="Calibri"/>
          <w:kern w:val="0"/>
          <w14:ligatures w14:val="none"/>
        </w:rPr>
        <w:t xml:space="preserve">aotleja õigus </w:t>
      </w:r>
      <w:r>
        <w:rPr>
          <w:rFonts w:eastAsia="Calibri"/>
          <w:kern w:val="0"/>
          <w14:ligatures w14:val="none"/>
        </w:rPr>
        <w:t>riigis viibida samaväärne seaduslikult Eestisse elama asumisega, seda otsustatakse rahvusvahelise kaitse menetluses lõpliku otsuse tegemisel.</w:t>
      </w:r>
    </w:p>
    <w:p w14:paraId="3FE4D813" w14:textId="77777777" w:rsidR="002E66CD" w:rsidRPr="00E24DD5" w:rsidRDefault="002E66CD" w:rsidP="002E66CD">
      <w:pPr>
        <w:contextualSpacing/>
        <w:jc w:val="both"/>
        <w:rPr>
          <w:rFonts w:eastAsia="Calibri"/>
        </w:rPr>
      </w:pPr>
    </w:p>
    <w:p w14:paraId="4942184F" w14:textId="1A96CBDB" w:rsidR="002E66CD" w:rsidRDefault="002E66CD" w:rsidP="0086799D">
      <w:pPr>
        <w:numPr>
          <w:ilvl w:val="0"/>
          <w:numId w:val="9"/>
        </w:numPr>
        <w:contextualSpacing/>
        <w:jc w:val="both"/>
        <w:rPr>
          <w:rFonts w:eastAsia="Calibri"/>
          <w:u w:val="single"/>
        </w:rPr>
      </w:pPr>
      <w:r w:rsidRPr="00BB0CD6">
        <w:rPr>
          <w:rFonts w:eastAsia="Calibri"/>
          <w:b/>
          <w:color w:val="4472C4" w:themeColor="accent1"/>
        </w:rPr>
        <w:t>Eritingimus.</w:t>
      </w:r>
      <w:r w:rsidRPr="005B34EE">
        <w:rPr>
          <w:rFonts w:eastAsia="Calibri"/>
        </w:rPr>
        <w:t xml:space="preserve"> </w:t>
      </w:r>
      <w:r w:rsidRPr="00DA56C7">
        <w:rPr>
          <w:rFonts w:eastAsia="Calibri"/>
        </w:rPr>
        <w:t xml:space="preserve">PS § 21 lõige 2 </w:t>
      </w:r>
      <w:r w:rsidR="00815D05">
        <w:rPr>
          <w:rFonts w:eastAsia="Calibri"/>
        </w:rPr>
        <w:t>–</w:t>
      </w:r>
      <w:r w:rsidRPr="00DA56C7">
        <w:rPr>
          <w:rFonts w:eastAsia="Calibri"/>
        </w:rPr>
        <w:t xml:space="preserve"> kedagi ei tohi vahi all pidada üle neljakümne kaheksa tunni ilma kohtu sellekohase loata.</w:t>
      </w:r>
    </w:p>
    <w:p w14:paraId="07AB6C83" w14:textId="77777777" w:rsidR="002E66CD" w:rsidRPr="009B0A36" w:rsidRDefault="002E66CD" w:rsidP="002E66CD">
      <w:pPr>
        <w:contextualSpacing/>
        <w:jc w:val="both"/>
        <w:rPr>
          <w:rFonts w:eastAsia="Calibri"/>
          <w:u w:val="single"/>
        </w:rPr>
      </w:pPr>
    </w:p>
    <w:p w14:paraId="566EA0F3" w14:textId="77777777" w:rsidR="002E66CD" w:rsidRPr="009B0A36" w:rsidRDefault="002E66CD" w:rsidP="002E66CD">
      <w:pPr>
        <w:rPr>
          <w:rFonts w:eastAsia="Calibri"/>
        </w:rPr>
      </w:pPr>
      <w:r w:rsidRPr="00980D79">
        <w:rPr>
          <w:rFonts w:eastAsia="Calibri"/>
          <w:b/>
          <w:color w:val="4472C4" w:themeColor="accent1"/>
        </w:rPr>
        <w:t xml:space="preserve">Õigus võrdsele kohtlemisele </w:t>
      </w:r>
      <w:r>
        <w:rPr>
          <w:rFonts w:eastAsia="Calibri"/>
        </w:rPr>
        <w:t>on samuti erinevatest rahvusvahelise õiguse allikatest, EL õigusest ja EL põhiõiguste hartast tulenev põhiõigus.</w:t>
      </w:r>
    </w:p>
    <w:p w14:paraId="33E62363" w14:textId="77777777" w:rsidR="00B8081D" w:rsidRDefault="00B8081D" w:rsidP="002E66CD">
      <w:pPr>
        <w:contextualSpacing/>
        <w:jc w:val="both"/>
        <w:rPr>
          <w:rFonts w:eastAsia="Calibri"/>
          <w:b/>
          <w:bCs/>
        </w:rPr>
      </w:pPr>
    </w:p>
    <w:p w14:paraId="6D216F6E" w14:textId="77777777" w:rsidR="002E66CD" w:rsidRDefault="002E66CD" w:rsidP="002E66CD">
      <w:pPr>
        <w:contextualSpacing/>
        <w:jc w:val="both"/>
        <w:rPr>
          <w:rFonts w:eastAsia="Calibri"/>
        </w:rPr>
      </w:pPr>
      <w:r w:rsidRPr="00B8081D">
        <w:rPr>
          <w:rFonts w:eastAsia="Calibri"/>
          <w:b/>
          <w:color w:val="4472C4" w:themeColor="accent1"/>
        </w:rPr>
        <w:t xml:space="preserve">PS § 12 </w:t>
      </w:r>
      <w:r w:rsidRPr="00354384">
        <w:rPr>
          <w:rFonts w:eastAsia="Calibri"/>
        </w:rPr>
        <w:t xml:space="preserve">kohaselt on </w:t>
      </w:r>
      <w:r>
        <w:rPr>
          <w:rFonts w:eastAsia="Calibri"/>
        </w:rPr>
        <w:t>kõik seaduse ees võrdsed.</w:t>
      </w:r>
    </w:p>
    <w:p w14:paraId="36BCB10B" w14:textId="77777777" w:rsidR="002E66CD" w:rsidRDefault="002E66CD" w:rsidP="002E66CD">
      <w:pPr>
        <w:contextualSpacing/>
        <w:jc w:val="both"/>
        <w:rPr>
          <w:rFonts w:eastAsia="Calibri"/>
        </w:rPr>
      </w:pPr>
    </w:p>
    <w:p w14:paraId="7FE0C3FD" w14:textId="18408526" w:rsidR="002E66CD" w:rsidRDefault="002E66CD" w:rsidP="0086799D">
      <w:pPr>
        <w:numPr>
          <w:ilvl w:val="0"/>
          <w:numId w:val="9"/>
        </w:numPr>
        <w:contextualSpacing/>
        <w:jc w:val="both"/>
        <w:rPr>
          <w:rFonts w:eastAsia="Calibri"/>
        </w:rPr>
      </w:pPr>
      <w:r w:rsidRPr="00271B3C">
        <w:rPr>
          <w:rFonts w:eastAsia="Calibri"/>
          <w:b/>
          <w:color w:val="4472C4" w:themeColor="accent1"/>
        </w:rPr>
        <w:t>Esemeline kaitseala.</w:t>
      </w:r>
      <w:r>
        <w:rPr>
          <w:rFonts w:eastAsia="Calibri"/>
        </w:rPr>
        <w:t xml:space="preserve"> Riigikohus on sedastanud, et</w:t>
      </w:r>
      <w:r w:rsidRPr="00354384">
        <w:rPr>
          <w:rFonts w:eastAsia="Calibri"/>
        </w:rPr>
        <w:t> PS § 12 lõikes 1 sisaldub võrdsuspõhiõigus, mis on ühtne kõikide ebavõrdse kohtlemise aluste suhtes</w:t>
      </w:r>
      <w:r>
        <w:rPr>
          <w:rFonts w:eastAsia="Calibri"/>
        </w:rPr>
        <w:t>.</w:t>
      </w:r>
      <w:r>
        <w:rPr>
          <w:rStyle w:val="Allmrkuseviide"/>
          <w:rFonts w:eastAsia="Calibri"/>
        </w:rPr>
        <w:footnoteReference w:id="110"/>
      </w:r>
    </w:p>
    <w:p w14:paraId="6CCBCEAC" w14:textId="77777777" w:rsidR="002E66CD" w:rsidRDefault="002E66CD" w:rsidP="002E66CD">
      <w:pPr>
        <w:ind w:left="360"/>
        <w:contextualSpacing/>
        <w:jc w:val="both"/>
        <w:rPr>
          <w:rFonts w:eastAsia="Calibri"/>
        </w:rPr>
      </w:pPr>
    </w:p>
    <w:p w14:paraId="61C48FCC" w14:textId="77777777" w:rsidR="002E66CD" w:rsidRDefault="002E66CD" w:rsidP="0086799D">
      <w:pPr>
        <w:numPr>
          <w:ilvl w:val="0"/>
          <w:numId w:val="9"/>
        </w:numPr>
        <w:contextualSpacing/>
        <w:jc w:val="both"/>
        <w:rPr>
          <w:rFonts w:eastAsia="Calibri"/>
        </w:rPr>
      </w:pPr>
      <w:r w:rsidRPr="00271B3C">
        <w:rPr>
          <w:rFonts w:eastAsia="Calibri"/>
          <w:b/>
          <w:color w:val="4472C4" w:themeColor="accent1"/>
        </w:rPr>
        <w:t>Isikuline kaitseala.</w:t>
      </w:r>
      <w:r>
        <w:rPr>
          <w:rFonts w:eastAsia="Calibri"/>
        </w:rPr>
        <w:t xml:space="preserve"> Õigus võrdsele kohtlemisele on igaühe õigus.</w:t>
      </w:r>
    </w:p>
    <w:p w14:paraId="4CCD73EE" w14:textId="77777777" w:rsidR="002E66CD" w:rsidRPr="006A27A9" w:rsidRDefault="002E66CD" w:rsidP="002E66CD">
      <w:pPr>
        <w:contextualSpacing/>
        <w:jc w:val="both"/>
        <w:rPr>
          <w:rFonts w:eastAsia="Calibri"/>
        </w:rPr>
      </w:pPr>
    </w:p>
    <w:p w14:paraId="00E53DBE" w14:textId="77777777" w:rsidR="002E66CD" w:rsidRDefault="002E66CD" w:rsidP="0086799D">
      <w:pPr>
        <w:numPr>
          <w:ilvl w:val="0"/>
          <w:numId w:val="9"/>
        </w:numPr>
        <w:contextualSpacing/>
        <w:jc w:val="both"/>
        <w:rPr>
          <w:rFonts w:eastAsia="Calibri"/>
        </w:rPr>
      </w:pPr>
      <w:r w:rsidRPr="00271B3C">
        <w:rPr>
          <w:rFonts w:eastAsia="Calibri"/>
          <w:b/>
          <w:color w:val="4472C4" w:themeColor="accent1"/>
        </w:rPr>
        <w:t>Piiriklausel.</w:t>
      </w:r>
      <w:r>
        <w:rPr>
          <w:rFonts w:eastAsia="Calibri"/>
          <w:b/>
          <w:bCs/>
        </w:rPr>
        <w:t xml:space="preserve"> </w:t>
      </w:r>
      <w:r>
        <w:rPr>
          <w:rFonts w:eastAsia="Calibri"/>
        </w:rPr>
        <w:t>Ü</w:t>
      </w:r>
      <w:r w:rsidRPr="006A27A9">
        <w:rPr>
          <w:rFonts w:eastAsia="Calibri"/>
        </w:rPr>
        <w:t xml:space="preserve">ldine võrdsuspõhiõigus on lihtsa seadusreservatsiooni ehk piiriklausliga põhiõigus, mida on võimalik piirata igal </w:t>
      </w:r>
      <w:proofErr w:type="spellStart"/>
      <w:r>
        <w:rPr>
          <w:rFonts w:eastAsia="Calibri"/>
        </w:rPr>
        <w:t>PS-iga</w:t>
      </w:r>
      <w:proofErr w:type="spellEnd"/>
      <w:r w:rsidRPr="006A27A9">
        <w:rPr>
          <w:rFonts w:eastAsia="Calibri"/>
        </w:rPr>
        <w:t xml:space="preserve"> kooskõlas oleval eesmärgil</w:t>
      </w:r>
      <w:r>
        <w:rPr>
          <w:rFonts w:eastAsia="Calibri"/>
        </w:rPr>
        <w:t>.</w:t>
      </w:r>
      <w:r>
        <w:rPr>
          <w:rStyle w:val="Allmrkuseviide"/>
          <w:rFonts w:eastAsia="Calibri"/>
        </w:rPr>
        <w:footnoteReference w:id="111"/>
      </w:r>
    </w:p>
    <w:p w14:paraId="757E520D" w14:textId="77777777" w:rsidR="002E66CD" w:rsidRDefault="002E66CD" w:rsidP="002E66CD">
      <w:pPr>
        <w:contextualSpacing/>
        <w:jc w:val="both"/>
        <w:rPr>
          <w:rFonts w:eastAsia="Calibri"/>
        </w:rPr>
      </w:pPr>
    </w:p>
    <w:p w14:paraId="54FE32F1" w14:textId="7E40BAD9" w:rsidR="002E66CD" w:rsidRDefault="001926F0" w:rsidP="002E66CD">
      <w:pPr>
        <w:jc w:val="both"/>
        <w:rPr>
          <w:lang w:eastAsia="et-EE"/>
        </w:rPr>
      </w:pPr>
      <w:r>
        <w:rPr>
          <w:rFonts w:eastAsia="Calibri"/>
          <w:kern w:val="0"/>
          <w14:ligatures w14:val="none"/>
        </w:rPr>
        <w:t>Analüüs ei hõlma</w:t>
      </w:r>
      <w:r w:rsidR="00045815">
        <w:rPr>
          <w:rFonts w:eastAsia="Calibri"/>
          <w:kern w:val="0"/>
          <w14:ligatures w14:val="none"/>
        </w:rPr>
        <w:t>ta</w:t>
      </w:r>
      <w:r>
        <w:rPr>
          <w:rFonts w:eastAsia="Calibri"/>
          <w:kern w:val="0"/>
          <w14:ligatures w14:val="none"/>
        </w:rPr>
        <w:t xml:space="preserve"> </w:t>
      </w:r>
      <w:r w:rsidR="002E66CD">
        <w:rPr>
          <w:rFonts w:eastAsia="Calibri"/>
          <w:kern w:val="0"/>
          <w14:ligatures w14:val="none"/>
        </w:rPr>
        <w:t xml:space="preserve">eelnõus ette nähtud rahvusvahelise kaitse taotleja kinnipidamise aluseid. Need alused tulenevad </w:t>
      </w:r>
      <w:r w:rsidR="002E66CD" w:rsidRPr="00B23CE7">
        <w:rPr>
          <w:lang w:eastAsia="et-EE"/>
        </w:rPr>
        <w:t>direktiiv</w:t>
      </w:r>
      <w:r w:rsidR="002E66CD">
        <w:rPr>
          <w:lang w:eastAsia="et-EE"/>
        </w:rPr>
        <w:t>ist</w:t>
      </w:r>
      <w:r w:rsidR="002E66CD" w:rsidRPr="00B23CE7">
        <w:rPr>
          <w:lang w:eastAsia="et-EE"/>
        </w:rPr>
        <w:t xml:space="preserve"> 2024/1346</w:t>
      </w:r>
      <w:r w:rsidR="00254B9A">
        <w:rPr>
          <w:lang w:eastAsia="et-EE"/>
        </w:rPr>
        <w:t>/EL</w:t>
      </w:r>
      <w:r w:rsidR="002E66CD" w:rsidRPr="00B23CE7">
        <w:rPr>
          <w:lang w:eastAsia="et-EE"/>
        </w:rPr>
        <w:t xml:space="preserve"> (vastuvõtutingimuste kohta)</w:t>
      </w:r>
      <w:r w:rsidR="002E66CD">
        <w:rPr>
          <w:lang w:eastAsia="et-EE"/>
        </w:rPr>
        <w:t xml:space="preserve"> ning on suurel </w:t>
      </w:r>
      <w:r w:rsidR="002E66CD">
        <w:rPr>
          <w:lang w:eastAsia="et-EE"/>
        </w:rPr>
        <w:lastRenderedPageBreak/>
        <w:t xml:space="preserve">määral samad nagu kehtivas õiguses sätestatud kinnipidamise alused, mille põhiseaduspärasuses puudub kahtlus. </w:t>
      </w:r>
    </w:p>
    <w:p w14:paraId="36F529DC" w14:textId="77777777" w:rsidR="002E66CD" w:rsidRDefault="002E66CD" w:rsidP="002E66CD">
      <w:pPr>
        <w:jc w:val="both"/>
        <w:rPr>
          <w:lang w:eastAsia="et-EE"/>
        </w:rPr>
      </w:pPr>
    </w:p>
    <w:p w14:paraId="76539C62" w14:textId="77777777" w:rsidR="002E66CD" w:rsidRDefault="002E66CD" w:rsidP="002E66CD">
      <w:pPr>
        <w:jc w:val="both"/>
        <w:rPr>
          <w:lang w:eastAsia="et-EE"/>
        </w:rPr>
      </w:pPr>
      <w:r>
        <w:rPr>
          <w:lang w:eastAsia="et-EE"/>
        </w:rPr>
        <w:t xml:space="preserve">Eelnõu näeb ette kaks uut meedet. Meetmete eesmärk on vältida pädevate asutuste ja kohtute tarbetut töökoormust, tagada rahvusvahelise kaitse menetluse ja väljasaatmismenetluse tulemuslikkus ning kaitsta avalikku korda ja julgeolekut. </w:t>
      </w:r>
    </w:p>
    <w:p w14:paraId="00A3560A" w14:textId="77777777" w:rsidR="002E66CD" w:rsidRDefault="002E66CD" w:rsidP="002E66CD">
      <w:pPr>
        <w:contextualSpacing/>
        <w:jc w:val="both"/>
        <w:rPr>
          <w:rFonts w:eastAsia="Calibri"/>
        </w:rPr>
      </w:pPr>
    </w:p>
    <w:p w14:paraId="1528699E" w14:textId="10F21292" w:rsidR="002E66CD" w:rsidRDefault="002E66CD" w:rsidP="002E66CD">
      <w:pPr>
        <w:contextualSpacing/>
        <w:jc w:val="both"/>
        <w:rPr>
          <w:rFonts w:eastAsia="Calibri"/>
        </w:rPr>
      </w:pPr>
      <w:r>
        <w:rPr>
          <w:b/>
          <w:bCs/>
          <w:lang w:eastAsia="et-EE"/>
        </w:rPr>
        <w:t>5.2.1. Kinnipidamise jätkumine kohtu loa alusel sõltumata välismaalase õiguslikust staatusest.</w:t>
      </w:r>
    </w:p>
    <w:p w14:paraId="4A689DC7" w14:textId="77777777" w:rsidR="002E66CD" w:rsidRPr="006A27A9" w:rsidRDefault="002E66CD" w:rsidP="002E66CD">
      <w:pPr>
        <w:contextualSpacing/>
        <w:jc w:val="both"/>
        <w:rPr>
          <w:rFonts w:eastAsia="Calibri"/>
        </w:rPr>
      </w:pPr>
    </w:p>
    <w:p w14:paraId="2A79B64C" w14:textId="77777777" w:rsidR="002E66CD" w:rsidRPr="002948D1" w:rsidRDefault="002E66CD" w:rsidP="002E66CD">
      <w:pPr>
        <w:jc w:val="both"/>
        <w:rPr>
          <w:rFonts w:eastAsia="Calibri"/>
          <w:b/>
          <w:color w:val="4472C4" w:themeColor="accent1"/>
          <w:kern w:val="0"/>
          <w14:ligatures w14:val="none"/>
        </w:rPr>
      </w:pPr>
      <w:r w:rsidRPr="002948D1">
        <w:rPr>
          <w:rFonts w:eastAsia="Calibri"/>
          <w:b/>
          <w:color w:val="4472C4" w:themeColor="accent1"/>
          <w:kern w:val="0"/>
          <w14:ligatures w14:val="none"/>
        </w:rPr>
        <w:t>Sobivus</w:t>
      </w:r>
    </w:p>
    <w:p w14:paraId="1A53390F" w14:textId="77777777" w:rsidR="002E66CD" w:rsidRDefault="002E66CD" w:rsidP="002E66CD">
      <w:pPr>
        <w:jc w:val="both"/>
        <w:rPr>
          <w:lang w:eastAsia="et-EE"/>
        </w:rPr>
      </w:pPr>
    </w:p>
    <w:p w14:paraId="05C0B7D0" w14:textId="77777777" w:rsidR="002E66CD" w:rsidRDefault="002E66CD" w:rsidP="002E66CD">
      <w:pPr>
        <w:jc w:val="both"/>
        <w:rPr>
          <w:rFonts w:eastAsia="Calibri"/>
        </w:rPr>
      </w:pPr>
      <w:r w:rsidRPr="00C20EA1">
        <w:rPr>
          <w:rFonts w:eastAsia="Calibri"/>
          <w:kern w:val="0"/>
          <w14:ligatures w14:val="none"/>
        </w:rPr>
        <w:t>Meede on sobiv ehk kohane, kui see aitab kaasa legitiimse eesmärgi saavutamisele.</w:t>
      </w:r>
      <w:r>
        <w:rPr>
          <w:rFonts w:eastAsia="Calibri"/>
          <w:kern w:val="0"/>
          <w14:ligatures w14:val="none"/>
        </w:rPr>
        <w:t xml:space="preserve"> Kehtiva õiguse ja ka käesoleva eelnõu kohaselt on rahvusvahelise kaitse taotleja kinnipidamine äärmuslik abinõu. Riigikohus on leidnud, et r</w:t>
      </w:r>
      <w:r w:rsidRPr="00E9539B">
        <w:rPr>
          <w:rFonts w:eastAsia="Calibri"/>
          <w:kern w:val="0"/>
          <w14:ligatures w14:val="none"/>
        </w:rPr>
        <w:t>ahvusvahelise kaitse taotleja kinnipidamine on erand, mitte reegel. Kõiki kinnipidamise aluseid tuleb tõlgendada kitsalt ja kohaldada üksnes juhul, kui see on rangelt vajalik igat üksikjuhtu eraldi hinnates</w:t>
      </w:r>
      <w:r>
        <w:rPr>
          <w:rFonts w:eastAsia="Calibri"/>
          <w:kern w:val="0"/>
          <w14:ligatures w14:val="none"/>
        </w:rPr>
        <w:t>.</w:t>
      </w:r>
      <w:r>
        <w:rPr>
          <w:rStyle w:val="Allmrkuseviide"/>
          <w:rFonts w:eastAsia="Calibri"/>
          <w:kern w:val="0"/>
          <w14:ligatures w14:val="none"/>
        </w:rPr>
        <w:footnoteReference w:id="112"/>
      </w:r>
      <w:r>
        <w:rPr>
          <w:rFonts w:eastAsia="Calibri"/>
          <w:kern w:val="0"/>
          <w14:ligatures w14:val="none"/>
        </w:rPr>
        <w:t xml:space="preserve"> </w:t>
      </w:r>
    </w:p>
    <w:p w14:paraId="4D58655A" w14:textId="77777777" w:rsidR="002E66CD" w:rsidRDefault="002E66CD" w:rsidP="002E66CD">
      <w:pPr>
        <w:jc w:val="both"/>
        <w:rPr>
          <w:lang w:eastAsia="et-EE"/>
        </w:rPr>
      </w:pPr>
    </w:p>
    <w:p w14:paraId="53350FC7" w14:textId="64D9479B" w:rsidR="002E66CD" w:rsidRDefault="002E66CD" w:rsidP="002E66CD">
      <w:pPr>
        <w:jc w:val="both"/>
        <w:rPr>
          <w:lang w:eastAsia="et-EE"/>
        </w:rPr>
      </w:pPr>
      <w:r>
        <w:rPr>
          <w:lang w:eastAsia="et-EE"/>
        </w:rPr>
        <w:t xml:space="preserve">Kehtiv õigus ei võimalda rahvusvahelise kaitse taotleja ja väljasaadetava kinnipidamise regulatsiooni tõhusat ega eesmärgipärast rakendamist. Kitsaskoht esineb VRKS-i ja </w:t>
      </w:r>
      <w:proofErr w:type="spellStart"/>
      <w:r>
        <w:rPr>
          <w:lang w:eastAsia="et-EE"/>
        </w:rPr>
        <w:t>VSS-i</w:t>
      </w:r>
      <w:proofErr w:type="spellEnd"/>
      <w:r>
        <w:rPr>
          <w:lang w:eastAsia="et-EE"/>
        </w:rPr>
        <w:t xml:space="preserve"> väheses seotuses ning väljendub põhimõttes, et kinnipidamise otsustamisel lähtutakse välismaalase õiguslikust staatusest </w:t>
      </w:r>
      <w:r w:rsidR="00815D05">
        <w:rPr>
          <w:lang w:eastAsia="et-EE"/>
        </w:rPr>
        <w:t>–</w:t>
      </w:r>
      <w:r>
        <w:rPr>
          <w:lang w:eastAsia="et-EE"/>
        </w:rPr>
        <w:t xml:space="preserve"> välismaalane on rahvusvahelise kaitse taotleja (kinnipidamisele kohaldub VRKS) või väljasaadetav (kinnipidamisele kohaldub VSS). Regulatsioon ei arvesta asjaolu, et välismaalasel on võimalus enda staatust ise muuta kui ta avaldab väljasaatmise käigus uuesti soovi saada rahvusvaheline kaitse</w:t>
      </w:r>
      <w:r w:rsidRPr="0018103A">
        <w:rPr>
          <w:lang w:eastAsia="et-EE"/>
        </w:rPr>
        <w:t>.</w:t>
      </w:r>
      <w:r>
        <w:rPr>
          <w:lang w:eastAsia="et-EE"/>
        </w:rPr>
        <w:t xml:space="preserve"> </w:t>
      </w:r>
      <w:r w:rsidRPr="00FC5ABC">
        <w:rPr>
          <w:lang w:eastAsia="et-EE"/>
        </w:rPr>
        <w:t>Seetõttu peaks seadusandja kinnipidamise aluste kehtestamisel lähtuma asjaolust, kas välismaalasel on õigus riigis viibida või mitte.</w:t>
      </w:r>
      <w:r>
        <w:rPr>
          <w:lang w:eastAsia="et-EE"/>
        </w:rPr>
        <w:t xml:space="preserve"> Rahvusvahelise kaitse taotleja kinnipidamisel on tõenäoline, et pärast taotluse suhtes lõpliku (negatiivse) otsuse tegemist, alustatakse tema kinnipidamist väljasaatmise eesmärgil </w:t>
      </w:r>
      <w:proofErr w:type="spellStart"/>
      <w:r>
        <w:rPr>
          <w:lang w:eastAsia="et-EE"/>
        </w:rPr>
        <w:t>VSS-i</w:t>
      </w:r>
      <w:proofErr w:type="spellEnd"/>
      <w:r>
        <w:rPr>
          <w:lang w:eastAsia="et-EE"/>
        </w:rPr>
        <w:t xml:space="preserve"> alusel ning juhul kui väljasaatmismenetluse lõpuleviimiseks kulub kauem kui 48 tundi, taotletakse kinnipidamiseks kohtu luba. On tavapärane, et kui kohus on andnud loa välismaalase kinnipidamiseks </w:t>
      </w:r>
      <w:proofErr w:type="spellStart"/>
      <w:r>
        <w:rPr>
          <w:lang w:eastAsia="et-EE"/>
        </w:rPr>
        <w:t>VSS-i</w:t>
      </w:r>
      <w:proofErr w:type="spellEnd"/>
      <w:r>
        <w:rPr>
          <w:lang w:eastAsia="et-EE"/>
        </w:rPr>
        <w:t xml:space="preserve"> alusel, esitab välismaalane korduva rahvusvahelise kaitse taotluse. Sellisel juhul näeb kehtiv õigus ette, et kinnipidamine väljasaatmise eesmärgil lõpetatakse, välismaalane tuleb kinnipidamiskeskusest vabastada või alustada tema kinnipidamist VRKS-i alusel. Praktika näitab, et korduvad rahvusvahelise kaitse taotlused on suure tõenäosusega põhjendamatud ja on esitatud eeskätt väljasaatmiskohustuse täideviimise takistamiseks. Juhul kui korduva rahvusvahelise kaitse taotluse esitab kinnipeetud välismaalane, kelle puhul on kohus juba otsustanud, et leebemad järelevalvemeetmed ei ole tõhusad, peaks seadus võimaldama tema kinnipidamise jätkamist juba antud kohtu loa alusel ilma, et PPA oleks kohustatud tegema toiminguid välismaalase kinnipidamise ümbervormistamiseks. Eelnõu kohaselt oleks kinnipidamist võimalik jätkata kuni halduskohtu loas määratud kinnipidamise tähtaja lõpuni, välja arvatud esimese korduva rahvusvahelise kaitse taotluse puhul.</w:t>
      </w:r>
    </w:p>
    <w:p w14:paraId="35AB1637" w14:textId="77777777" w:rsidR="002E66CD" w:rsidRDefault="002E66CD" w:rsidP="002E66CD">
      <w:pPr>
        <w:jc w:val="both"/>
        <w:rPr>
          <w:lang w:eastAsia="et-EE"/>
        </w:rPr>
      </w:pPr>
    </w:p>
    <w:p w14:paraId="7F801C69" w14:textId="77777777" w:rsidR="002E66CD" w:rsidRDefault="002E66CD" w:rsidP="002E66CD">
      <w:pPr>
        <w:jc w:val="both"/>
        <w:rPr>
          <w:lang w:eastAsia="et-EE"/>
        </w:rPr>
      </w:pPr>
      <w:r>
        <w:rPr>
          <w:lang w:eastAsia="et-EE"/>
        </w:rPr>
        <w:t>Erandina saaks kinnipidamist varem antud halduskohtu loal jätkata kuni 48 tundi kui tegu on esimese korduva rahvusvahelise kaitse taotlusega. Juhul kui PPA ei ole teinud esimese korduva rahvusvahelise kaitse taotluse kohta keelduvat otsust 48 tunni jooksul, tuleb isik kinnipidamiskeskusest vabastada või tuleb ta pidada kinni VRKS-</w:t>
      </w:r>
      <w:proofErr w:type="spellStart"/>
      <w:r>
        <w:rPr>
          <w:lang w:eastAsia="et-EE"/>
        </w:rPr>
        <w:t>is</w:t>
      </w:r>
      <w:proofErr w:type="spellEnd"/>
      <w:r>
        <w:rPr>
          <w:lang w:eastAsia="et-EE"/>
        </w:rPr>
        <w:t xml:space="preserve"> sätestatud alusel. Kui PPA teeb esimese korduva rahvusvahelise kaitse taotluse kohta keelduva otsuse 48 tunni jooksul, jätkub välismaalase kinnipidamine varem antud kohtu loa alusel kuni väljasaatmiseni või kuni loas määratud tähtajani.</w:t>
      </w:r>
    </w:p>
    <w:p w14:paraId="70CEDF94" w14:textId="77777777" w:rsidR="002E66CD" w:rsidRDefault="002E66CD" w:rsidP="002E66CD">
      <w:pPr>
        <w:jc w:val="both"/>
        <w:rPr>
          <w:lang w:eastAsia="et-EE"/>
        </w:rPr>
      </w:pPr>
    </w:p>
    <w:p w14:paraId="4B641F49" w14:textId="144D11F1" w:rsidR="002E66CD" w:rsidRDefault="002E66CD" w:rsidP="002E66CD">
      <w:pPr>
        <w:jc w:val="both"/>
        <w:rPr>
          <w:lang w:eastAsia="et-EE"/>
        </w:rPr>
      </w:pPr>
      <w:r>
        <w:rPr>
          <w:lang w:eastAsia="et-EE"/>
        </w:rPr>
        <w:t>Esimest ja sellele järgnevaid korduvaid rahvusvahelise kaitse taotlusi tuleb eristada, sest</w:t>
      </w:r>
      <w:r w:rsidRPr="00C51EBE">
        <w:t xml:space="preserve"> määrus 2024/1348</w:t>
      </w:r>
      <w:r w:rsidR="00DF358E">
        <w:t>/EL</w:t>
      </w:r>
      <w:r w:rsidRPr="00C51EBE">
        <w:t xml:space="preserve"> (menetluse kohta)</w:t>
      </w:r>
      <w:r>
        <w:t xml:space="preserve"> annab liikmesriikidele võimaluse teha erandeid õigusest viibida liikmesriikide territooriumil ja eelnõuga on seda võimalust kasutatud.</w:t>
      </w:r>
      <w:r w:rsidRPr="000A06B8">
        <w:rPr>
          <w:lang w:eastAsia="et-EE"/>
        </w:rPr>
        <w:t xml:space="preserve"> Teise ja järgneva korduva rahvusvahelise kaitse taotluse esitamine ei anna taotlejale õigust viibida Eestis.</w:t>
      </w:r>
      <w:r>
        <w:rPr>
          <w:lang w:eastAsia="et-EE"/>
        </w:rPr>
        <w:t xml:space="preserve"> Seega, kuigi välismaalasel on rahvusvahelise kaitse taotleja staatus, ei peata teine ja järgnev korduv rahvusvahelise kaitse taotlus väljasaatmiskohustuse täideviimist ning seetõttu ei peaks teise ja järgneva rahvusvahelise kaitse taotluse esitamine kohustama </w:t>
      </w:r>
      <w:proofErr w:type="spellStart"/>
      <w:r>
        <w:rPr>
          <w:lang w:eastAsia="et-EE"/>
        </w:rPr>
        <w:t>PPA-d</w:t>
      </w:r>
      <w:proofErr w:type="spellEnd"/>
      <w:r>
        <w:rPr>
          <w:lang w:eastAsia="et-EE"/>
        </w:rPr>
        <w:t xml:space="preserve"> ega kohtuid tegema väljasaadetava rahvusvahelise kaitse taotleja suhtes täiendavaid toiminguid tema kinnipidamiseks tingimusel, et tema </w:t>
      </w:r>
      <w:proofErr w:type="spellStart"/>
      <w:r>
        <w:rPr>
          <w:lang w:eastAsia="et-EE"/>
        </w:rPr>
        <w:t>kinnipidamineks</w:t>
      </w:r>
      <w:proofErr w:type="spellEnd"/>
      <w:r>
        <w:rPr>
          <w:lang w:eastAsia="et-EE"/>
        </w:rPr>
        <w:t xml:space="preserve"> väljasaatmise eesmärgil on kohus loa juba andnud. Esimese korduva taotluse puhul kaob riigis viibimise õigus pärast seda kui PPA on teinud taotluse suhtes keelduva otsuse, milles tuleb muuhulgas teha otsustus selle kohta, kas taotlus on esitatud väljasaatmiskohustuse täideviimise takistamiseks või mitte.</w:t>
      </w:r>
    </w:p>
    <w:p w14:paraId="5B110A5C" w14:textId="77777777" w:rsidR="002E66CD" w:rsidRDefault="002E66CD" w:rsidP="002E66CD">
      <w:pPr>
        <w:jc w:val="both"/>
        <w:rPr>
          <w:lang w:eastAsia="et-EE"/>
        </w:rPr>
      </w:pPr>
    </w:p>
    <w:p w14:paraId="37C75944" w14:textId="6BB60ECF" w:rsidR="002E66CD" w:rsidRDefault="002E66CD" w:rsidP="002E66CD">
      <w:pPr>
        <w:jc w:val="both"/>
        <w:rPr>
          <w:lang w:eastAsia="et-EE"/>
        </w:rPr>
      </w:pPr>
      <w:r>
        <w:rPr>
          <w:lang w:eastAsia="et-EE"/>
        </w:rPr>
        <w:t xml:space="preserve">Lähtudes välismaalase kinnipidamisel tema õigusest riigis viibida, tuleks seadusandjal lubada ka välismaalase kinnipidamist väljasaatmise eesmärgil pärast seda kui välismaalase rahvusvahelise kaitse taotluse kohta on tehtud lõplik otsus ning samaaegselt on välismaalane kinni peetud VRKS-i alusel antud kohtu loal. Sellisel juhul peaks pädeval asutusel olema võimalus otsustada, kas välismaalase kinnipidamine on põhjendatud ka tema väljasaatmise eesmärgil ning jätkata välismaalase kinnipidamist kuni VRKS-i alusel antud kohtu loas määratud tähtajani. Kui kohus on sama isiku puhul otsustanud, et leebemad järelevalvemeetmed ei ole tulemuslikud rahvusvahelise kaitse menetluse läbiviimise ajal ning andnud loa tema kinnipidamiseks, puudub igasugune alus arvata, et need </w:t>
      </w:r>
      <w:r w:rsidR="00CA5D56" w:rsidRPr="0018103A">
        <w:rPr>
          <w:lang w:eastAsia="et-EE"/>
        </w:rPr>
        <w:t xml:space="preserve">leebemad meetmed </w:t>
      </w:r>
      <w:r>
        <w:rPr>
          <w:lang w:eastAsia="et-EE"/>
        </w:rPr>
        <w:t xml:space="preserve">on tulemuslikud väljasaatmismenetluses. </w:t>
      </w:r>
    </w:p>
    <w:p w14:paraId="75B86A7B" w14:textId="77777777" w:rsidR="002E66CD" w:rsidRDefault="002E66CD" w:rsidP="002E66CD">
      <w:pPr>
        <w:jc w:val="both"/>
        <w:rPr>
          <w:lang w:eastAsia="et-EE"/>
        </w:rPr>
      </w:pPr>
    </w:p>
    <w:p w14:paraId="3ED9D649" w14:textId="643A9A30" w:rsidR="002E66CD" w:rsidRDefault="002E66CD" w:rsidP="002E66CD">
      <w:pPr>
        <w:jc w:val="both"/>
      </w:pPr>
      <w:r w:rsidRPr="008712EF">
        <w:t>Menetlusökonoomia on Riigikohtu praktika kohaselt põhiseaduslik õigusväärtus</w:t>
      </w:r>
      <w:r>
        <w:rPr>
          <w:rStyle w:val="Allmrkuseviide"/>
        </w:rPr>
        <w:footnoteReference w:id="113"/>
      </w:r>
      <w:r>
        <w:t xml:space="preserve"> ning kuigi antud juhul on meetme peamine eesmärk </w:t>
      </w:r>
      <w:r w:rsidRPr="008712EF">
        <w:t>haldus- ja kohtumenetlusökonoomia</w:t>
      </w:r>
      <w:r>
        <w:t xml:space="preserve">, ei riiva meede välismaalase PS §-des 15, 20 või 21 sätestatud põhiõigusi. Kinnipidamine on jätkuvalt </w:t>
      </w:r>
      <w:r w:rsidRPr="00D92536">
        <w:rPr>
          <w:rFonts w:eastAsia="Calibri"/>
          <w:kern w:val="0"/>
          <w14:ligatures w14:val="none"/>
        </w:rPr>
        <w:t>PS § 20 lõike 2</w:t>
      </w:r>
      <w:r>
        <w:rPr>
          <w:rFonts w:eastAsia="Calibri"/>
          <w:kern w:val="0"/>
          <w14:ligatures w14:val="none"/>
        </w:rPr>
        <w:t xml:space="preserve"> </w:t>
      </w:r>
      <w:r w:rsidRPr="00D92536">
        <w:rPr>
          <w:rFonts w:eastAsia="Calibri"/>
          <w:kern w:val="0"/>
          <w14:ligatures w14:val="none"/>
        </w:rPr>
        <w:t>punkti</w:t>
      </w:r>
      <w:r>
        <w:rPr>
          <w:rFonts w:eastAsia="Calibri"/>
          <w:kern w:val="0"/>
          <w14:ligatures w14:val="none"/>
        </w:rPr>
        <w:t>s</w:t>
      </w:r>
      <w:r w:rsidRPr="00D92536">
        <w:rPr>
          <w:rFonts w:eastAsia="Calibri"/>
          <w:kern w:val="0"/>
          <w14:ligatures w14:val="none"/>
        </w:rPr>
        <w:t xml:space="preserve"> 6 </w:t>
      </w:r>
      <w:r>
        <w:rPr>
          <w:rFonts w:eastAsia="Calibri"/>
          <w:kern w:val="0"/>
          <w14:ligatures w14:val="none"/>
        </w:rPr>
        <w:t xml:space="preserve">sätestatud eesmärgil ning kohus on selleks andnud loa. Sellest tulenevalt kerkib küsimus võrdsuspõhiõiguse riivest ning </w:t>
      </w:r>
      <w:r w:rsidRPr="000E7B2C">
        <w:t xml:space="preserve">PS § 12 lõike 1 võrdsuspõhiõigus on piiratav igal </w:t>
      </w:r>
      <w:proofErr w:type="spellStart"/>
      <w:r w:rsidR="0095441B">
        <w:t>PS-iga</w:t>
      </w:r>
      <w:proofErr w:type="spellEnd"/>
      <w:r w:rsidRPr="000E7B2C">
        <w:t xml:space="preserve"> kooskõlas oleval põhjusel</w:t>
      </w:r>
      <w:r>
        <w:rPr>
          <w:rStyle w:val="Allmrkuseviide"/>
        </w:rPr>
        <w:footnoteReference w:id="114"/>
      </w:r>
      <w:r>
        <w:t xml:space="preserve">. Meetme sihtgruppi eristab muudest rahvusvahelise kaitse taotlejatest üks asjaolu </w:t>
      </w:r>
      <w:r w:rsidR="00815D05">
        <w:t>–</w:t>
      </w:r>
      <w:r>
        <w:t xml:space="preserve"> esimese korduva rahvusvahelise kaitse taotluse esitamisel ei kaasne automaatset õigust Eestis viibida ning teise ja järgneva korduva taotluse esitamisel on Eestis viibimise õigus välistatud, seetõttu peaks olema lubatav nende välismaalaste kinnipidamise jätkumine Eestist väljasaatmise eesmärgil juba kord antud kohtu loa alusel seni kuni kohtu loas määratud tähtaeg on möödunud.</w:t>
      </w:r>
    </w:p>
    <w:p w14:paraId="45FE940C" w14:textId="77777777" w:rsidR="002E66CD" w:rsidRDefault="002E66CD" w:rsidP="002E66CD">
      <w:pPr>
        <w:jc w:val="both"/>
        <w:rPr>
          <w:lang w:eastAsia="et-EE"/>
        </w:rPr>
      </w:pPr>
    </w:p>
    <w:p w14:paraId="52826EEB" w14:textId="03132103" w:rsidR="002E66CD" w:rsidRPr="00815D05" w:rsidRDefault="002E66CD" w:rsidP="002E66CD">
      <w:pPr>
        <w:jc w:val="both"/>
        <w:rPr>
          <w:rFonts w:eastAsia="Calibri"/>
          <w:kern w:val="0"/>
          <w14:ligatures w14:val="none"/>
        </w:rPr>
      </w:pPr>
      <w:r w:rsidRPr="00C20EA1">
        <w:rPr>
          <w:rFonts w:eastAsia="Calibri"/>
          <w:b/>
          <w:bCs/>
          <w:color w:val="0070C0"/>
          <w:kern w:val="0"/>
          <w14:ligatures w14:val="none"/>
        </w:rPr>
        <w:t>Järeldus</w:t>
      </w:r>
      <w:r w:rsidR="003C3EFC">
        <w:rPr>
          <w:rFonts w:eastAsia="Calibri"/>
          <w:b/>
          <w:bCs/>
          <w:color w:val="0070C0"/>
          <w:kern w:val="0"/>
          <w14:ligatures w14:val="none"/>
        </w:rPr>
        <w:t>:</w:t>
      </w:r>
      <w:r w:rsidRPr="00C20EA1">
        <w:rPr>
          <w:rFonts w:eastAsia="Calibri"/>
          <w:kern w:val="0"/>
          <w14:ligatures w14:val="none"/>
        </w:rPr>
        <w:t xml:space="preserve"> Arvestades </w:t>
      </w:r>
      <w:r>
        <w:rPr>
          <w:rFonts w:eastAsia="Calibri"/>
          <w:kern w:val="0"/>
          <w14:ligatures w14:val="none"/>
        </w:rPr>
        <w:t xml:space="preserve">pädevatele asutustele pandud kohustusi rahvusvahelise kaitse ja väljasaatmise menetluses, on meetme eesmärk legitiimne </w:t>
      </w:r>
      <w:r w:rsidR="00815D05">
        <w:rPr>
          <w:rFonts w:eastAsia="Calibri"/>
          <w:kern w:val="0"/>
          <w14:ligatures w14:val="none"/>
        </w:rPr>
        <w:t>–</w:t>
      </w:r>
      <w:r>
        <w:rPr>
          <w:rFonts w:eastAsia="Calibri"/>
          <w:kern w:val="0"/>
          <w14:ligatures w14:val="none"/>
        </w:rPr>
        <w:t xml:space="preserve"> see leevendab pädevate asutuste ja kohtu töökoormust ning on kooskõlas eelnõu muude muudatustega, mille kohaselt tuleb ei kaasne rahvusvahelise kaitse taotleja staatusega igal juhul Eestis viibimise õigus. M</w:t>
      </w:r>
      <w:r w:rsidRPr="00C20EA1">
        <w:rPr>
          <w:rFonts w:eastAsia="Calibri"/>
          <w:kern w:val="0"/>
          <w14:ligatures w14:val="none"/>
        </w:rPr>
        <w:t>ee</w:t>
      </w:r>
      <w:r>
        <w:rPr>
          <w:rFonts w:eastAsia="Calibri"/>
          <w:kern w:val="0"/>
          <w14:ligatures w14:val="none"/>
        </w:rPr>
        <w:t>de on</w:t>
      </w:r>
      <w:r w:rsidRPr="00C20EA1">
        <w:rPr>
          <w:rFonts w:eastAsia="Calibri"/>
          <w:kern w:val="0"/>
          <w14:ligatures w14:val="none"/>
        </w:rPr>
        <w:t xml:space="preserve"> sobilik ja aita</w:t>
      </w:r>
      <w:r>
        <w:rPr>
          <w:rFonts w:eastAsia="Calibri"/>
          <w:kern w:val="0"/>
          <w14:ligatures w14:val="none"/>
        </w:rPr>
        <w:t>b</w:t>
      </w:r>
      <w:r w:rsidRPr="00C20EA1">
        <w:rPr>
          <w:rFonts w:eastAsia="Calibri"/>
          <w:kern w:val="0"/>
          <w14:ligatures w14:val="none"/>
        </w:rPr>
        <w:t xml:space="preserve"> eesmärgi saavuta</w:t>
      </w:r>
      <w:r w:rsidRPr="00C20EA1">
        <w:rPr>
          <w:rFonts w:eastAsia="Calibri"/>
          <w:kern w:val="0"/>
          <w14:ligatures w14:val="none"/>
        </w:rPr>
        <w:softHyphen/>
        <w:t>misele kaasa.</w:t>
      </w:r>
      <w:r>
        <w:rPr>
          <w:lang w:eastAsia="et-EE"/>
        </w:rPr>
        <w:t xml:space="preserve"> Rahvusvahelise kaitse taotleja ja väljasaadetava kinnipidamise otsustamisel tuleks lähtuda välismaalase õigusest riigis viibida, sõltumata tema saatusest ning kui kohus on hinnanud, et välismaalase kinnipidamine on proportsionaalne ning kohtu antud loas määratud tähtaeg ei ole möödunud, tuleks tema kinnipidamist jätkata kohtu loas määratud tähtajani sõltumata sellest, mitu korduvat rahvusvahelise kaitse taotlust välismaalane selle tähtaja jooksul esitab.</w:t>
      </w:r>
    </w:p>
    <w:p w14:paraId="70E6100D" w14:textId="77777777" w:rsidR="002E66CD" w:rsidRDefault="002E66CD" w:rsidP="002E66CD">
      <w:pPr>
        <w:jc w:val="both"/>
        <w:rPr>
          <w:lang w:eastAsia="et-EE"/>
        </w:rPr>
      </w:pPr>
    </w:p>
    <w:p w14:paraId="4502A507" w14:textId="77777777" w:rsidR="002E66CD" w:rsidRPr="003C3EFC" w:rsidRDefault="002E66CD" w:rsidP="002E66CD">
      <w:pPr>
        <w:keepNext/>
        <w:jc w:val="both"/>
        <w:rPr>
          <w:rFonts w:eastAsia="Calibri"/>
          <w:b/>
          <w:color w:val="4472C4" w:themeColor="accent1"/>
          <w:kern w:val="0"/>
          <w14:ligatures w14:val="none"/>
        </w:rPr>
      </w:pPr>
      <w:r w:rsidRPr="003C3EFC">
        <w:rPr>
          <w:rFonts w:eastAsia="Calibri"/>
          <w:b/>
          <w:color w:val="4472C4" w:themeColor="accent1"/>
          <w:kern w:val="0"/>
          <w14:ligatures w14:val="none"/>
        </w:rPr>
        <w:lastRenderedPageBreak/>
        <w:t>Vajalikkus</w:t>
      </w:r>
    </w:p>
    <w:p w14:paraId="1181E360" w14:textId="77777777" w:rsidR="002E66CD" w:rsidRPr="00C20EA1" w:rsidRDefault="002E66CD" w:rsidP="002E66CD">
      <w:pPr>
        <w:keepNext/>
        <w:jc w:val="both"/>
        <w:rPr>
          <w:rFonts w:eastAsia="Calibri"/>
          <w:kern w:val="0"/>
          <w14:ligatures w14:val="none"/>
        </w:rPr>
      </w:pPr>
    </w:p>
    <w:p w14:paraId="3EFC8795" w14:textId="77777777" w:rsidR="002E66CD" w:rsidRPr="00C20EA1" w:rsidRDefault="002E66CD" w:rsidP="002E66CD">
      <w:pPr>
        <w:jc w:val="both"/>
        <w:rPr>
          <w:rFonts w:eastAsia="Calibri"/>
          <w:kern w:val="0"/>
          <w14:ligatures w14:val="none"/>
        </w:rPr>
      </w:pPr>
      <w:r w:rsidRPr="00C20EA1">
        <w:rPr>
          <w:rFonts w:eastAsia="Calibri"/>
          <w:kern w:val="0"/>
          <w14:ligatures w14:val="none"/>
        </w:rPr>
        <w:t>Meede on vajalik, kui eelnõu eesmärki ei ole võimalik muul leebemal viisil vähemalt sama hästi saavutada.</w:t>
      </w:r>
    </w:p>
    <w:p w14:paraId="78EA3152" w14:textId="77777777" w:rsidR="002E66CD" w:rsidRPr="00806BA5" w:rsidRDefault="002E66CD" w:rsidP="002E66CD">
      <w:pPr>
        <w:jc w:val="both"/>
        <w:rPr>
          <w:rFonts w:eastAsia="Calibri"/>
          <w:kern w:val="0"/>
          <w14:ligatures w14:val="none"/>
        </w:rPr>
      </w:pPr>
    </w:p>
    <w:p w14:paraId="4B7320F5" w14:textId="77777777" w:rsidR="002E66CD" w:rsidRDefault="002E66CD" w:rsidP="002E66CD">
      <w:pPr>
        <w:jc w:val="both"/>
        <w:rPr>
          <w:lang w:eastAsia="et-EE"/>
        </w:rPr>
      </w:pPr>
      <w:r>
        <w:rPr>
          <w:lang w:eastAsia="et-EE"/>
        </w:rPr>
        <w:t>Meetme eesmärk on vältida tarbetut töökoormust olukordades, kus:</w:t>
      </w:r>
    </w:p>
    <w:p w14:paraId="1AC42EBF" w14:textId="77777777" w:rsidR="002E66CD" w:rsidRDefault="002E66CD" w:rsidP="002E66CD">
      <w:pPr>
        <w:jc w:val="both"/>
        <w:rPr>
          <w:lang w:eastAsia="et-EE"/>
        </w:rPr>
      </w:pPr>
      <w:r>
        <w:rPr>
          <w:lang w:eastAsia="et-EE"/>
        </w:rPr>
        <w:t xml:space="preserve">1. kohus on otsustanud asjaomase välismaalase kohta, et kinnipidamine on proportsionaalne ja muud järelevalvemeetmed ei ole tõhusad; </w:t>
      </w:r>
    </w:p>
    <w:p w14:paraId="734223C2" w14:textId="77777777" w:rsidR="002E66CD" w:rsidRDefault="002E66CD" w:rsidP="002E66CD">
      <w:pPr>
        <w:jc w:val="both"/>
        <w:rPr>
          <w:lang w:eastAsia="et-EE"/>
        </w:rPr>
      </w:pPr>
      <w:r>
        <w:rPr>
          <w:lang w:eastAsia="et-EE"/>
        </w:rPr>
        <w:t xml:space="preserve">2. kohtu antud loas määratud kinnipidamise tähtaeg ei ole möödunud; </w:t>
      </w:r>
    </w:p>
    <w:p w14:paraId="4B62C987" w14:textId="77777777" w:rsidR="002E66CD" w:rsidRDefault="002E66CD" w:rsidP="002E66CD">
      <w:pPr>
        <w:jc w:val="both"/>
        <w:rPr>
          <w:lang w:eastAsia="et-EE"/>
        </w:rPr>
      </w:pPr>
      <w:r>
        <w:rPr>
          <w:lang w:eastAsia="et-EE"/>
        </w:rPr>
        <w:t>3. kinnipidamise ajal muutub isiku õiguslik staatus järgnevalt:</w:t>
      </w:r>
    </w:p>
    <w:p w14:paraId="27DA2A38" w14:textId="218BC709" w:rsidR="002E66CD" w:rsidRDefault="002E66CD" w:rsidP="002E66CD">
      <w:pPr>
        <w:ind w:left="708"/>
        <w:jc w:val="both"/>
        <w:rPr>
          <w:lang w:eastAsia="et-EE"/>
        </w:rPr>
      </w:pPr>
      <w:r>
        <w:rPr>
          <w:lang w:eastAsia="et-EE"/>
        </w:rPr>
        <w:t xml:space="preserve">3.1. väljasaadetav </w:t>
      </w:r>
      <w:r w:rsidR="00C70900">
        <w:rPr>
          <w:lang w:eastAsia="et-EE"/>
        </w:rPr>
        <w:t>→</w:t>
      </w:r>
      <w:r>
        <w:rPr>
          <w:lang w:eastAsia="et-EE"/>
        </w:rPr>
        <w:t xml:space="preserve"> rahvusvahelise kaitse taotleja, kellel ei ole õigust riigis viibida;</w:t>
      </w:r>
    </w:p>
    <w:p w14:paraId="77926894" w14:textId="0C7A503B" w:rsidR="002E66CD" w:rsidRDefault="002E66CD" w:rsidP="002E66CD">
      <w:pPr>
        <w:ind w:left="708"/>
        <w:jc w:val="both"/>
        <w:rPr>
          <w:lang w:eastAsia="et-EE"/>
        </w:rPr>
      </w:pPr>
      <w:r>
        <w:rPr>
          <w:lang w:eastAsia="et-EE"/>
        </w:rPr>
        <w:t xml:space="preserve">3.2. rahvusvahelise kaitse taotleja </w:t>
      </w:r>
      <w:r w:rsidR="00C70900">
        <w:rPr>
          <w:lang w:eastAsia="et-EE"/>
        </w:rPr>
        <w:t>→</w:t>
      </w:r>
      <w:r>
        <w:rPr>
          <w:lang w:eastAsia="et-EE"/>
        </w:rPr>
        <w:t xml:space="preserve"> väljasaadetav.</w:t>
      </w:r>
    </w:p>
    <w:p w14:paraId="46C2E57C" w14:textId="77777777" w:rsidR="002E66CD" w:rsidRDefault="002E66CD" w:rsidP="002E66CD">
      <w:pPr>
        <w:ind w:left="708"/>
        <w:jc w:val="both"/>
        <w:rPr>
          <w:lang w:eastAsia="et-EE"/>
        </w:rPr>
      </w:pPr>
    </w:p>
    <w:p w14:paraId="3DEA994B" w14:textId="09258F78" w:rsidR="002E66CD" w:rsidRDefault="002E66CD" w:rsidP="002E66CD">
      <w:pPr>
        <w:jc w:val="both"/>
        <w:rPr>
          <w:lang w:eastAsia="et-EE"/>
        </w:rPr>
      </w:pPr>
      <w:r w:rsidRPr="00C20EA1">
        <w:rPr>
          <w:rFonts w:eastAsia="Calibri"/>
          <w:b/>
          <w:bCs/>
          <w:color w:val="0070C0"/>
          <w:kern w:val="0"/>
          <w14:ligatures w14:val="none"/>
        </w:rPr>
        <w:t>Järeldus</w:t>
      </w:r>
      <w:r w:rsidR="00012D66">
        <w:rPr>
          <w:rFonts w:eastAsia="Calibri"/>
          <w:b/>
          <w:bCs/>
          <w:color w:val="0070C0"/>
          <w:kern w:val="0"/>
          <w14:ligatures w14:val="none"/>
        </w:rPr>
        <w:t>:</w:t>
      </w:r>
      <w:r w:rsidRPr="00C20EA1">
        <w:rPr>
          <w:rFonts w:eastAsia="Calibri"/>
          <w:kern w:val="0"/>
          <w14:ligatures w14:val="none"/>
        </w:rPr>
        <w:t xml:space="preserve"> </w:t>
      </w:r>
      <w:r>
        <w:rPr>
          <w:lang w:eastAsia="et-EE"/>
        </w:rPr>
        <w:t>Tegu on kõige leebema viisiga eesmärgi saavutamiseks. Muu viis on kehtiva õiguse kohane lahendus, kus välismaalase igakordsel staatuse muutmisel otsustab kohus tema kinnipidamise uuesti, kuigi kinnipidamise eesmärk ei ole muutunud.</w:t>
      </w:r>
    </w:p>
    <w:p w14:paraId="6C07A484" w14:textId="77777777" w:rsidR="002E66CD" w:rsidRDefault="002E66CD" w:rsidP="002E66CD">
      <w:pPr>
        <w:jc w:val="both"/>
        <w:rPr>
          <w:lang w:eastAsia="et-EE"/>
        </w:rPr>
      </w:pPr>
    </w:p>
    <w:p w14:paraId="7C3F46B9" w14:textId="77777777" w:rsidR="002E66CD" w:rsidRPr="00012D66" w:rsidRDefault="002E66CD" w:rsidP="002E66CD">
      <w:pPr>
        <w:jc w:val="both"/>
        <w:rPr>
          <w:b/>
          <w:color w:val="4472C4" w:themeColor="accent1"/>
          <w:lang w:eastAsia="et-EE"/>
        </w:rPr>
      </w:pPr>
      <w:r w:rsidRPr="00012D66">
        <w:rPr>
          <w:b/>
          <w:color w:val="4472C4" w:themeColor="accent1"/>
          <w:lang w:eastAsia="et-EE"/>
        </w:rPr>
        <w:t>Mõõdukus</w:t>
      </w:r>
    </w:p>
    <w:p w14:paraId="22892144" w14:textId="77777777" w:rsidR="002E66CD" w:rsidRPr="00C20EA1" w:rsidRDefault="002E66CD" w:rsidP="002E66CD">
      <w:pPr>
        <w:jc w:val="both"/>
        <w:rPr>
          <w:rFonts w:eastAsia="Calibri"/>
          <w:kern w:val="0"/>
          <w14:ligatures w14:val="none"/>
        </w:rPr>
      </w:pPr>
    </w:p>
    <w:p w14:paraId="01CE0380" w14:textId="77777777" w:rsidR="002E66CD" w:rsidRPr="00C20EA1" w:rsidRDefault="002E66CD" w:rsidP="002E66CD">
      <w:pPr>
        <w:jc w:val="both"/>
        <w:rPr>
          <w:rFonts w:eastAsia="Calibri"/>
          <w:kern w:val="0"/>
          <w14:ligatures w14:val="none"/>
        </w:rPr>
      </w:pPr>
      <w:r w:rsidRPr="00C20EA1">
        <w:rPr>
          <w:rFonts w:eastAsia="Calibri"/>
          <w:kern w:val="0"/>
          <w14:ligatures w14:val="none"/>
        </w:rPr>
        <w:t xml:space="preserve">Meetme mõõdukuse hindamisel tuleb kaaluda ühelt poolt põhiõigusse sekkumise ulatust ja intensiivsust, teiselt poolt aga eesmärgi tähtsust. Seega tuleb kaaluda, kas </w:t>
      </w:r>
      <w:r w:rsidRPr="009B0A36">
        <w:rPr>
          <w:rFonts w:eastAsia="Calibri"/>
          <w:kern w:val="0"/>
          <w14:ligatures w14:val="none"/>
        </w:rPr>
        <w:t>haldus- ja kohtumenetlusökonoomia</w:t>
      </w:r>
      <w:r>
        <w:rPr>
          <w:rFonts w:eastAsia="Calibri"/>
          <w:kern w:val="0"/>
          <w14:ligatures w14:val="none"/>
        </w:rPr>
        <w:t xml:space="preserve"> kaalub </w:t>
      </w:r>
      <w:r w:rsidRPr="00C20EA1">
        <w:rPr>
          <w:rFonts w:eastAsia="Calibri"/>
          <w:kern w:val="0"/>
          <w14:ligatures w14:val="none"/>
        </w:rPr>
        <w:t xml:space="preserve">üles </w:t>
      </w:r>
      <w:r>
        <w:rPr>
          <w:rFonts w:eastAsia="Calibri"/>
          <w:kern w:val="0"/>
          <w14:ligatures w14:val="none"/>
        </w:rPr>
        <w:t>võrdsuspõhiõiguse riive.</w:t>
      </w:r>
    </w:p>
    <w:p w14:paraId="5768F827" w14:textId="77777777" w:rsidR="002E66CD" w:rsidRDefault="002E66CD" w:rsidP="002E66CD">
      <w:pPr>
        <w:jc w:val="both"/>
        <w:rPr>
          <w:b/>
          <w:bCs/>
        </w:rPr>
      </w:pPr>
    </w:p>
    <w:p w14:paraId="7104C1EA" w14:textId="77777777" w:rsidR="002E66CD" w:rsidRDefault="002E66CD" w:rsidP="002E66CD">
      <w:pPr>
        <w:jc w:val="both"/>
        <w:rPr>
          <w:lang w:eastAsia="et-EE"/>
        </w:rPr>
      </w:pPr>
      <w:r>
        <w:rPr>
          <w:lang w:eastAsia="et-EE"/>
        </w:rPr>
        <w:t xml:space="preserve">Eelnõu koostajate hinnangul ei ole tegu intensiivse võrdsuspõhiõiguse riivega. Menetlusökonoomia on kaalukas eesmärk ning meetmega ei võeta meetme sihtgrupilt ära ühtegi põhiõiguslikku tagatist, jätkuvalt peab esinema alus välismaalase kinnipidamiseks, tema kinnipidamine peab olema proportsionaalne ning kinnipidamiseks annab loa kohus. Edaspidi ei tingi välismaalase õigusliku staatuse muutmine (korduva rahvusvahelise kaitse taotluse esitamine või keelduv otsus rahvusvahelise kaitse menetluses) välismaalase kinnipidamise ümbervormistamist muus seaduses sätestatud alusel. Kohustus hinnata muude järelevalvemeetmete tulemuslikkust on nii VRKS-i kui </w:t>
      </w:r>
      <w:proofErr w:type="spellStart"/>
      <w:r>
        <w:rPr>
          <w:lang w:eastAsia="et-EE"/>
        </w:rPr>
        <w:t>VSS-i</w:t>
      </w:r>
      <w:proofErr w:type="spellEnd"/>
      <w:r>
        <w:rPr>
          <w:lang w:eastAsia="et-EE"/>
        </w:rPr>
        <w:t xml:space="preserve"> alusel kinnipidamise eelduseks. Seega kui kinnipidamise ajal muutub isiku õiguslik staatus järgnevalt:</w:t>
      </w:r>
    </w:p>
    <w:p w14:paraId="5E90255E" w14:textId="7092BDCD" w:rsidR="002E66CD" w:rsidRDefault="002E66CD" w:rsidP="002E66CD">
      <w:pPr>
        <w:ind w:left="708"/>
        <w:jc w:val="both"/>
        <w:rPr>
          <w:lang w:eastAsia="et-EE"/>
        </w:rPr>
      </w:pPr>
      <w:r>
        <w:rPr>
          <w:lang w:eastAsia="et-EE"/>
        </w:rPr>
        <w:t xml:space="preserve">3.1. väljasaadetav </w:t>
      </w:r>
      <w:r w:rsidR="00C70900">
        <w:rPr>
          <w:lang w:eastAsia="et-EE"/>
        </w:rPr>
        <w:t>→</w:t>
      </w:r>
      <w:r>
        <w:rPr>
          <w:lang w:eastAsia="et-EE"/>
        </w:rPr>
        <w:t xml:space="preserve"> rahvusvahelise kaitse taotleja, kellel ei ole õigust riigis viibida;</w:t>
      </w:r>
    </w:p>
    <w:p w14:paraId="5AF66EA0" w14:textId="77777777" w:rsidR="002E66CD" w:rsidRDefault="002E66CD" w:rsidP="002E66CD">
      <w:pPr>
        <w:ind w:left="1416"/>
        <w:jc w:val="both"/>
        <w:rPr>
          <w:lang w:eastAsia="et-EE"/>
        </w:rPr>
      </w:pPr>
      <w:r>
        <w:rPr>
          <w:lang w:eastAsia="et-EE"/>
        </w:rPr>
        <w:t xml:space="preserve">3.1.1. isik on peetud kinni </w:t>
      </w:r>
      <w:proofErr w:type="spellStart"/>
      <w:r>
        <w:rPr>
          <w:lang w:eastAsia="et-EE"/>
        </w:rPr>
        <w:t>VSS-i</w:t>
      </w:r>
      <w:proofErr w:type="spellEnd"/>
      <w:r>
        <w:rPr>
          <w:lang w:eastAsia="et-EE"/>
        </w:rPr>
        <w:t xml:space="preserve"> alusel väljasaatmismenetluse läbiviimiseks ning kinnipidamise alus ei muutu, sest riigis õigusliku aluseta viibival välismaalasel lasub lahkumiskohustus.</w:t>
      </w:r>
    </w:p>
    <w:p w14:paraId="3AFEC40C" w14:textId="387CDD9A" w:rsidR="002E66CD" w:rsidRDefault="002E66CD" w:rsidP="002E66CD">
      <w:pPr>
        <w:ind w:left="708"/>
        <w:jc w:val="both"/>
        <w:rPr>
          <w:lang w:eastAsia="et-EE"/>
        </w:rPr>
      </w:pPr>
      <w:r>
        <w:rPr>
          <w:lang w:eastAsia="et-EE"/>
        </w:rPr>
        <w:t xml:space="preserve">3.2. rahvusvahelise kaitse taotleja </w:t>
      </w:r>
      <w:r w:rsidR="00C70900">
        <w:rPr>
          <w:lang w:eastAsia="et-EE"/>
        </w:rPr>
        <w:t>→</w:t>
      </w:r>
      <w:r>
        <w:rPr>
          <w:lang w:eastAsia="et-EE"/>
        </w:rPr>
        <w:t xml:space="preserve"> väljasaadetav.</w:t>
      </w:r>
    </w:p>
    <w:p w14:paraId="5AB3C49E" w14:textId="326B11C8" w:rsidR="002E66CD" w:rsidRDefault="002E66CD" w:rsidP="002E66CD">
      <w:pPr>
        <w:ind w:left="1416"/>
        <w:jc w:val="both"/>
        <w:rPr>
          <w:lang w:eastAsia="et-EE"/>
        </w:rPr>
      </w:pPr>
      <w:r>
        <w:rPr>
          <w:lang w:eastAsia="et-EE"/>
        </w:rPr>
        <w:t>3.2.1. väljasaatmine on VSS § 5 kohaselt väljasõidukohustuse sunniviisiline täitmine ning VSS § 7</w:t>
      </w:r>
      <w:r>
        <w:rPr>
          <w:vertAlign w:val="superscript"/>
          <w:lang w:eastAsia="et-EE"/>
        </w:rPr>
        <w:t xml:space="preserve">3 </w:t>
      </w:r>
      <w:r>
        <w:rPr>
          <w:lang w:eastAsia="et-EE"/>
        </w:rPr>
        <w:t>lõike 2 kohaselt sundtäidetakse lahkumiskohustus välismaalase kinnipidamise ja Eestist väljasaatmise teel. Juhul kui kohus on VRKS-i alusel kinnipidamise otsustamisel tuvastanud, et leebemad järelevalvemeetmed ei ole tulemuslikud, siis esineb ka eelnõu kohane alus välismaalase kinnipidamiseks väljasaatmise eesmärgil (põgenemise oht).</w:t>
      </w:r>
      <w:r>
        <w:rPr>
          <w:rStyle w:val="Allmrkuseviide"/>
          <w:lang w:eastAsia="et-EE"/>
        </w:rPr>
        <w:footnoteReference w:id="115"/>
      </w:r>
      <w:r>
        <w:rPr>
          <w:lang w:eastAsia="et-EE"/>
        </w:rPr>
        <w:t xml:space="preserve"> Põgenemise ohu puudumisel on edaspidi seotud kaks VRKS-</w:t>
      </w:r>
      <w:proofErr w:type="spellStart"/>
      <w:r>
        <w:rPr>
          <w:lang w:eastAsia="et-EE"/>
        </w:rPr>
        <w:t>is</w:t>
      </w:r>
      <w:proofErr w:type="spellEnd"/>
      <w:r>
        <w:rPr>
          <w:lang w:eastAsia="et-EE"/>
        </w:rPr>
        <w:t xml:space="preserve"> ja </w:t>
      </w:r>
      <w:proofErr w:type="spellStart"/>
      <w:r>
        <w:rPr>
          <w:lang w:eastAsia="et-EE"/>
        </w:rPr>
        <w:t>VSS-is</w:t>
      </w:r>
      <w:proofErr w:type="spellEnd"/>
      <w:r>
        <w:rPr>
          <w:lang w:eastAsia="et-EE"/>
        </w:rPr>
        <w:t xml:space="preserve"> sätestatud kinnipidamise alust</w:t>
      </w:r>
      <w:r w:rsidR="00446B98">
        <w:rPr>
          <w:lang w:eastAsia="et-EE"/>
        </w:rPr>
        <w:t xml:space="preserve">, </w:t>
      </w:r>
      <w:r w:rsidR="00446B98" w:rsidRPr="0018103A">
        <w:rPr>
          <w:lang w:eastAsia="et-EE"/>
        </w:rPr>
        <w:t>milleks on</w:t>
      </w:r>
      <w:r w:rsidRPr="0018103A">
        <w:rPr>
          <w:lang w:eastAsia="et-EE"/>
        </w:rPr>
        <w:t xml:space="preserve"> </w:t>
      </w:r>
      <w:r>
        <w:rPr>
          <w:lang w:eastAsia="et-EE"/>
        </w:rPr>
        <w:t>avaliku korra ja julgeoleku tagamine ning välismaalase kinnipidamine piirimenetluses. Ka nendel juhtudel on kohus esmase kinnipidamise loa andmisel otsustanud, et need alused esinevad (oht riigi julgeolekule või avalikule korrale ning piirimenetluse kohaldamine) ning seda sõltumata sellest, kas välismaalase staatus on kinnipidamise ajal muutunud.</w:t>
      </w:r>
    </w:p>
    <w:p w14:paraId="3D8ACD72" w14:textId="77777777" w:rsidR="002E66CD" w:rsidRPr="00A35F55" w:rsidRDefault="002E66CD" w:rsidP="002E66CD">
      <w:pPr>
        <w:jc w:val="both"/>
        <w:rPr>
          <w:lang w:eastAsia="et-EE"/>
        </w:rPr>
      </w:pPr>
    </w:p>
    <w:p w14:paraId="10F86569" w14:textId="5D354C4F" w:rsidR="002E66CD" w:rsidRPr="007412AA" w:rsidRDefault="002E66CD" w:rsidP="002E66CD">
      <w:pPr>
        <w:autoSpaceDE w:val="0"/>
        <w:autoSpaceDN w:val="0"/>
        <w:adjustRightInd w:val="0"/>
        <w:jc w:val="both"/>
      </w:pPr>
      <w:r w:rsidRPr="00C20EA1">
        <w:rPr>
          <w:rFonts w:eastAsia="Calibri"/>
          <w:b/>
          <w:bCs/>
          <w:color w:val="0070C0"/>
          <w:kern w:val="0"/>
          <w14:ligatures w14:val="none"/>
        </w:rPr>
        <w:lastRenderedPageBreak/>
        <w:t>Järeldus</w:t>
      </w:r>
      <w:r w:rsidR="00446B98">
        <w:rPr>
          <w:rFonts w:eastAsia="Calibri"/>
          <w:b/>
          <w:bCs/>
          <w:color w:val="0070C0"/>
          <w:kern w:val="0"/>
          <w14:ligatures w14:val="none"/>
        </w:rPr>
        <w:t>:</w:t>
      </w:r>
      <w:r w:rsidRPr="00C20EA1">
        <w:rPr>
          <w:rFonts w:eastAsia="Calibri"/>
          <w:b/>
          <w:bCs/>
          <w:color w:val="0070C0"/>
          <w:kern w:val="0"/>
          <w14:ligatures w14:val="none"/>
        </w:rPr>
        <w:t xml:space="preserve"> </w:t>
      </w:r>
      <w:r>
        <w:rPr>
          <w:rFonts w:eastAsia="Calibri"/>
          <w:kern w:val="0"/>
          <w14:ligatures w14:val="none"/>
        </w:rPr>
        <w:t xml:space="preserve">Meede on proportsionaalne, </w:t>
      </w:r>
      <w:r w:rsidRPr="00C20EA1">
        <w:rPr>
          <w:rFonts w:eastAsia="Calibri"/>
          <w:color w:val="000000"/>
          <w:kern w:val="0"/>
          <w14:ligatures w14:val="none"/>
        </w:rPr>
        <w:t xml:space="preserve">sest </w:t>
      </w:r>
      <w:r>
        <w:rPr>
          <w:rFonts w:eastAsia="Calibri"/>
          <w:color w:val="000000"/>
          <w:kern w:val="0"/>
          <w14:ligatures w14:val="none"/>
        </w:rPr>
        <w:t xml:space="preserve">see soodustab </w:t>
      </w:r>
      <w:r w:rsidRPr="009B0A36">
        <w:rPr>
          <w:rFonts w:eastAsia="Calibri"/>
          <w:kern w:val="0"/>
          <w14:ligatures w14:val="none"/>
        </w:rPr>
        <w:t>haldus- ja kohtumenetlusökonoomia</w:t>
      </w:r>
      <w:r>
        <w:rPr>
          <w:rFonts w:eastAsia="Calibri"/>
          <w:kern w:val="0"/>
          <w14:ligatures w14:val="none"/>
        </w:rPr>
        <w:t>t ning võrdsuspõhiõiguse riive ei ole intensiivne, kuna kohus on juba kord andnud loa välismaalase kinnipidamiseks, loas antud tähtaeg ei ole möödunud ning ükski eluline asjaolu peale välismaalasele omistatud staatuse ei ole muut</w:t>
      </w:r>
      <w:r w:rsidR="00446B98">
        <w:rPr>
          <w:rFonts w:eastAsia="Calibri"/>
          <w:kern w:val="0"/>
          <w14:ligatures w14:val="none"/>
        </w:rPr>
        <w:t>u</w:t>
      </w:r>
      <w:r>
        <w:rPr>
          <w:rFonts w:eastAsia="Calibri"/>
          <w:kern w:val="0"/>
          <w14:ligatures w14:val="none"/>
        </w:rPr>
        <w:t>nunud.</w:t>
      </w:r>
    </w:p>
    <w:p w14:paraId="24571C34" w14:textId="77777777" w:rsidR="002E66CD" w:rsidRDefault="002E66CD" w:rsidP="002E66CD">
      <w:pPr>
        <w:jc w:val="both"/>
        <w:rPr>
          <w:lang w:eastAsia="et-EE"/>
        </w:rPr>
      </w:pPr>
    </w:p>
    <w:p w14:paraId="3CE1AD10" w14:textId="0A8FB050" w:rsidR="002E66CD" w:rsidRDefault="002E66CD" w:rsidP="002E66CD">
      <w:pPr>
        <w:jc w:val="both"/>
        <w:rPr>
          <w:b/>
          <w:bCs/>
          <w:lang w:eastAsia="et-EE"/>
        </w:rPr>
      </w:pPr>
      <w:r>
        <w:rPr>
          <w:b/>
          <w:bCs/>
          <w:lang w:eastAsia="et-EE"/>
        </w:rPr>
        <w:t xml:space="preserve">5.2.2. </w:t>
      </w:r>
      <w:r w:rsidRPr="00D743A5">
        <w:rPr>
          <w:b/>
          <w:bCs/>
          <w:lang w:eastAsia="et-EE"/>
        </w:rPr>
        <w:t>Välismaalase kinnipidamine massilisest sisserändest põhjustatud hädaolukorras kuni seitse päeva ilma kohtu sellekohase loata.</w:t>
      </w:r>
    </w:p>
    <w:p w14:paraId="38B9252A" w14:textId="77777777" w:rsidR="002E66CD" w:rsidRDefault="002E66CD" w:rsidP="002E66CD">
      <w:pPr>
        <w:jc w:val="both"/>
        <w:rPr>
          <w:b/>
          <w:bCs/>
          <w:lang w:eastAsia="et-EE"/>
        </w:rPr>
      </w:pPr>
    </w:p>
    <w:p w14:paraId="31D39ABE" w14:textId="77777777" w:rsidR="002E66CD" w:rsidRPr="004A70A0" w:rsidRDefault="002E66CD" w:rsidP="002E66CD">
      <w:pPr>
        <w:jc w:val="both"/>
        <w:rPr>
          <w:b/>
          <w:color w:val="4472C4" w:themeColor="accent1"/>
        </w:rPr>
      </w:pPr>
      <w:r w:rsidRPr="004A70A0">
        <w:rPr>
          <w:b/>
          <w:color w:val="4472C4" w:themeColor="accent1"/>
        </w:rPr>
        <w:t>Sobivus</w:t>
      </w:r>
    </w:p>
    <w:p w14:paraId="1DE446BD" w14:textId="77777777" w:rsidR="002E66CD" w:rsidRDefault="002E66CD" w:rsidP="002E66CD">
      <w:pPr>
        <w:jc w:val="both"/>
      </w:pPr>
    </w:p>
    <w:p w14:paraId="597A80B9" w14:textId="652A14CC" w:rsidR="002E66CD" w:rsidRDefault="002E66CD" w:rsidP="002E66CD">
      <w:pPr>
        <w:jc w:val="both"/>
      </w:pPr>
      <w:r>
        <w:t xml:space="preserve">Ränderünne ehk välismaalaste suunamine riigipiiride </w:t>
      </w:r>
      <w:r w:rsidR="009645D4" w:rsidRPr="0018103A">
        <w:t>ebaseaduslikule</w:t>
      </w:r>
      <w:r w:rsidR="009645D4">
        <w:t xml:space="preserve"> </w:t>
      </w:r>
      <w:r>
        <w:t>ületamisele algas meie regioonis (Läti, Leedu, Poola) 2021. aasta suvel ning ei ole lõppenud. Venemaa Föderatsioon suunas välismaalasi ka meie põhjanaabrite riigipiirile ja alates 2023. aasta novembrist on Soome Vabariik oma idapiiri täielikult sulgenud.</w:t>
      </w:r>
    </w:p>
    <w:p w14:paraId="4BA91EA9" w14:textId="77777777" w:rsidR="002E66CD" w:rsidRDefault="002E66CD" w:rsidP="002E66CD">
      <w:pPr>
        <w:jc w:val="both"/>
      </w:pPr>
    </w:p>
    <w:p w14:paraId="320A10FD" w14:textId="7576D70A" w:rsidR="002E66CD" w:rsidRDefault="002E66CD" w:rsidP="002E66CD">
      <w:pPr>
        <w:jc w:val="both"/>
        <w:rPr>
          <w:bCs/>
        </w:rPr>
      </w:pPr>
      <w:r>
        <w:t>Ränderünde eesmärk on kurnata avaliku korra ja sisejulgeoleku eest vastutavaid asutusi</w:t>
      </w:r>
      <w:r w:rsidR="00DF6185">
        <w:t xml:space="preserve"> </w:t>
      </w:r>
      <w:r w:rsidR="00DF6185" w:rsidRPr="0018103A">
        <w:t xml:space="preserve">ja destabiliseerida sellega </w:t>
      </w:r>
      <w:r w:rsidR="00240240" w:rsidRPr="0018103A">
        <w:t xml:space="preserve">Eesti </w:t>
      </w:r>
      <w:r w:rsidR="00DF6185" w:rsidRPr="0018103A">
        <w:t>riigi toimemehhanisme</w:t>
      </w:r>
      <w:r w:rsidRPr="0018103A">
        <w:t>,</w:t>
      </w:r>
      <w:r>
        <w:t xml:space="preserve"> mis omakorda </w:t>
      </w:r>
      <w:r>
        <w:rPr>
          <w:bCs/>
        </w:rPr>
        <w:t xml:space="preserve">hõlbustab täiendavate meetmete kasutamist Eesti sisejulgeoleku olukorra halvendamiseks nagu massiliste korratuste õhutamine, küberrünnakud või energiataristu saboteerimine. </w:t>
      </w:r>
      <w:r w:rsidR="00BD6CA6">
        <w:t>Venemaa Föderatsiooni</w:t>
      </w:r>
      <w:r>
        <w:t xml:space="preserve"> laiem eesmärk on </w:t>
      </w:r>
      <w:r>
        <w:rPr>
          <w:bCs/>
        </w:rPr>
        <w:t xml:space="preserve">Euroopa destabiliseerimine </w:t>
      </w:r>
      <w:r>
        <w:t>hübriidoperatsi</w:t>
      </w:r>
      <w:r w:rsidR="00240240">
        <w:t>o</w:t>
      </w:r>
      <w:r>
        <w:t>onide kaudu</w:t>
      </w:r>
      <w:r>
        <w:rPr>
          <w:bCs/>
        </w:rPr>
        <w:t>.</w:t>
      </w:r>
    </w:p>
    <w:p w14:paraId="473A7A59" w14:textId="77777777" w:rsidR="002E66CD" w:rsidRDefault="002E66CD" w:rsidP="002E66CD">
      <w:pPr>
        <w:jc w:val="both"/>
        <w:rPr>
          <w:bCs/>
        </w:rPr>
      </w:pPr>
    </w:p>
    <w:p w14:paraId="29748A44" w14:textId="77777777" w:rsidR="002E66CD" w:rsidRDefault="002E66CD" w:rsidP="002E66CD">
      <w:pPr>
        <w:jc w:val="both"/>
        <w:rPr>
          <w:rFonts w:eastAsia="Calibri"/>
        </w:rPr>
      </w:pPr>
      <w:r>
        <w:t xml:space="preserve">Muudatuse eesmärk ei ole </w:t>
      </w:r>
      <w:r>
        <w:rPr>
          <w:rFonts w:eastAsia="Calibri"/>
        </w:rPr>
        <w:t>avardada riigi võimalusi välismaalaste põhiõiguste riiveks ega anda pädevatele asutustele õigust isikuid meelevaldselt kinni pidada. Kavandatu on rangelt seotud massilisest sisserändest põhjustatud hädaolukorraga (pädevuse jäävuse põhimõtte kohaselt ka eriolukorras ja muudes erikordades, mille rakendamise on põhjustanud massiline sisseränne) ehk olukord, mille lahendamine tavapäraste ressurssidega ei ole võimalik.</w:t>
      </w:r>
    </w:p>
    <w:p w14:paraId="76E915B0" w14:textId="77777777" w:rsidR="002E66CD" w:rsidRDefault="002E66CD" w:rsidP="002E66CD">
      <w:pPr>
        <w:jc w:val="both"/>
        <w:rPr>
          <w:rFonts w:eastAsia="Calibri"/>
        </w:rPr>
      </w:pPr>
    </w:p>
    <w:p w14:paraId="66F1E99C" w14:textId="524DAA54" w:rsidR="002E66CD" w:rsidRDefault="002E66CD" w:rsidP="002E66CD">
      <w:pPr>
        <w:jc w:val="both"/>
        <w:rPr>
          <w:rFonts w:eastAsia="Calibri"/>
        </w:rPr>
      </w:pPr>
      <w:r>
        <w:rPr>
          <w:rFonts w:eastAsia="Calibri"/>
        </w:rPr>
        <w:t>Arvestama peab meie naaberriikide kogemust</w:t>
      </w:r>
      <w:r w:rsidR="00240240">
        <w:rPr>
          <w:rFonts w:eastAsia="Calibri"/>
        </w:rPr>
        <w:t>.</w:t>
      </w:r>
      <w:r>
        <w:rPr>
          <w:rFonts w:eastAsia="Calibri"/>
        </w:rPr>
        <w:t xml:space="preserve"> 2024. aastal suunati Poola riigipiiri ebaseaduslikult ületama ligikaudu 30 000 Lähis-Ida ja Aafrika päritolu migranti. </w:t>
      </w:r>
      <w:r>
        <w:t xml:space="preserve">Võttes arvesse Eesti pädevate asutuste ja kohtute võimekust on ettenähtav, et massilisest sisserändest põhjustatud hädaolukorras on 48 tunnise kohtuliku kontrolli tähtaja tõlgendus oluline kitsaskoht Eesti avaliku korra ja julgeoleku tagamiseks. Eestil on teatud piirini võimekus pidada kinni 48 tunnisest tähtajast, kuid </w:t>
      </w:r>
      <w:r>
        <w:rPr>
          <w:rFonts w:eastAsia="Calibri"/>
        </w:rPr>
        <w:t xml:space="preserve">asutused ei saa jätta täitmata oma põhiülesandeid ning PPA ja kohtute võimekusi ei ole võimalik lõpmatuseni ümber suunata, ilma et kahjustuks Eesti elanike õigus turvalisele elukeskkonnale ja tõhusale õigusmõistmisele. Pikem kohtuliku kontrolli tähtaeg </w:t>
      </w:r>
      <w:r w:rsidR="00240240" w:rsidRPr="0018103A">
        <w:rPr>
          <w:rFonts w:eastAsia="Calibri"/>
        </w:rPr>
        <w:t>kinnipidamisele massilise sisserände olukorras</w:t>
      </w:r>
      <w:r>
        <w:rPr>
          <w:rFonts w:eastAsia="Calibri"/>
        </w:rPr>
        <w:t xml:space="preserve"> aitab oluliselt kaasa avaliku korra ja sisejulgeoleku eest vastutavate asutuste tegevustele massilise sisserände tõkestamisel, see võimaldab </w:t>
      </w:r>
      <w:proofErr w:type="spellStart"/>
      <w:r>
        <w:rPr>
          <w:rFonts w:eastAsia="Calibri"/>
        </w:rPr>
        <w:t>ressurside</w:t>
      </w:r>
      <w:proofErr w:type="spellEnd"/>
      <w:r>
        <w:rPr>
          <w:rFonts w:eastAsia="Calibri"/>
        </w:rPr>
        <w:t xml:space="preserve"> ümberplaneerimist ning ebaseaduslike piiriületajate majutamist või tagasisuunamist enne kui kohtuliku kontrolli tähtaeg on saabunud. </w:t>
      </w:r>
    </w:p>
    <w:p w14:paraId="699BFC6E" w14:textId="77777777" w:rsidR="002E66CD" w:rsidRDefault="002E66CD" w:rsidP="002E66CD">
      <w:pPr>
        <w:jc w:val="both"/>
      </w:pPr>
    </w:p>
    <w:p w14:paraId="20300458" w14:textId="458E7CE4" w:rsidR="002E66CD" w:rsidRDefault="002E66CD" w:rsidP="002E66CD">
      <w:pPr>
        <w:jc w:val="both"/>
      </w:pPr>
      <w:r>
        <w:t xml:space="preserve">Selle meetme puhul on oluline, kas kohaldub PS § 21 lõikes 2 sätestatud eritingimus. </w:t>
      </w:r>
      <w:r w:rsidRPr="00461F3D">
        <w:t xml:space="preserve">Eesti õiguskorras on seni lähtutud tõlgendusest, et PS § 21 lõike 2 kaitsealasse kuuluvad kõik </w:t>
      </w:r>
      <w:r w:rsidR="000E33BA">
        <w:t>isikud, kelle täidesaatev võim on</w:t>
      </w:r>
      <w:r w:rsidRPr="00461F3D">
        <w:t xml:space="preserve"> kinni </w:t>
      </w:r>
      <w:r w:rsidR="000E33BA">
        <w:t xml:space="preserve">pidanud </w:t>
      </w:r>
      <w:r w:rsidRPr="00461F3D">
        <w:t>ning kohtuliku kontrolli nõue kohaldub ka halduskinnipidamise puhul</w:t>
      </w:r>
      <w:r>
        <w:t xml:space="preserve">. Kui seadusandja lähtub sellest tõlgendusest, tuleks massilisest sisserändest põhjustatud hädaolukorras tagada Venemaa Föderatsiooni poolt Eesti välispiiri ebaseaduslikult ületama suunatud suurtele isikute gruppidele kaitse mitte olla kinni peetud üle 48 tunni ilma kohtu sellekohase loata. </w:t>
      </w:r>
    </w:p>
    <w:p w14:paraId="6D236B86" w14:textId="77777777" w:rsidR="002E66CD" w:rsidRDefault="002E66CD" w:rsidP="002E66CD">
      <w:pPr>
        <w:jc w:val="both"/>
      </w:pPr>
    </w:p>
    <w:p w14:paraId="02E0DF6E" w14:textId="69800BFE" w:rsidR="002E66CD" w:rsidRDefault="002E66CD" w:rsidP="002E66CD">
      <w:pPr>
        <w:jc w:val="both"/>
        <w:rPr>
          <w:rFonts w:eastAsia="Calibri"/>
        </w:rPr>
      </w:pPr>
      <w:r>
        <w:rPr>
          <w:rFonts w:eastAsia="Calibri"/>
        </w:rPr>
        <w:t xml:space="preserve">On teada, et PS võimaldab kohtuliku kontrolli nõudest erisusi kui tegu on erakorralise seisukorraga. Siiski peame arvestama võimalust, et massiline sisseränne ei pruugi täita seaduses sätestatud kriteeriume erakorralise seisukorra väljakuulutamiseks. Tuleb pidada tõenäoliseks, et massiline sisseränne Eestisse ei </w:t>
      </w:r>
      <w:r w:rsidR="00F67522">
        <w:rPr>
          <w:rFonts w:eastAsia="Calibri"/>
        </w:rPr>
        <w:t>ole</w:t>
      </w:r>
      <w:r>
        <w:rPr>
          <w:rFonts w:eastAsia="Calibri"/>
        </w:rPr>
        <w:t xml:space="preserve"> isoleeritud sündmus vaid seotud laiema hübriidründega </w:t>
      </w:r>
      <w:r>
        <w:rPr>
          <w:rFonts w:eastAsia="Calibri"/>
        </w:rPr>
        <w:lastRenderedPageBreak/>
        <w:t>Eesti julgeoleku õõnestamiseks ja riigi ressursside sidumiseks, kuid eraldiseisvalt ei pruugi erakorralise seisukorra seaduse §-s 3 sätestatud kriteeriumid olla täidetud.</w:t>
      </w:r>
    </w:p>
    <w:p w14:paraId="07E83A3C" w14:textId="77777777" w:rsidR="002E66CD" w:rsidRPr="0095779B" w:rsidRDefault="002E66CD" w:rsidP="002E66CD">
      <w:pPr>
        <w:jc w:val="both"/>
        <w:rPr>
          <w:rFonts w:eastAsia="Calibri"/>
        </w:rPr>
      </w:pPr>
    </w:p>
    <w:p w14:paraId="730EB6E9" w14:textId="77777777" w:rsidR="002E66CD" w:rsidRDefault="002E66CD" w:rsidP="002E66CD">
      <w:pPr>
        <w:jc w:val="both"/>
      </w:pPr>
      <w:r>
        <w:t>PS kommenteeritud väljaande kohaselt</w:t>
      </w:r>
      <w:r>
        <w:rPr>
          <w:rStyle w:val="Allmrkuseviide"/>
        </w:rPr>
        <w:footnoteReference w:id="116"/>
      </w:r>
      <w:r>
        <w:t xml:space="preserve"> näeb säte</w:t>
      </w:r>
      <w:r w:rsidRPr="00941DC8">
        <w:t xml:space="preserve"> ette vahistamise korra kriminaalmenetluses</w:t>
      </w:r>
      <w:r>
        <w:t xml:space="preserve">, kuid sätet on võimalik </w:t>
      </w:r>
      <w:r w:rsidRPr="00430AB3">
        <w:t>tõlgendada ka laiemalt</w:t>
      </w:r>
      <w:r>
        <w:t xml:space="preserve"> ja </w:t>
      </w:r>
      <w:r w:rsidRPr="00430AB3">
        <w:t>Riigikohtu praktikas on lõike kohaldatavus muudele menetlustele kui kriminaalmenetlus siiski veel lahendamata</w:t>
      </w:r>
      <w:r>
        <w:rPr>
          <w:rStyle w:val="Allmrkuseviide"/>
        </w:rPr>
        <w:footnoteReference w:id="117"/>
      </w:r>
      <w:r>
        <w:t xml:space="preserve">. Seni kuni Riigikohus ei ole seda küsimust otsustanud, on eelnõu koostajad seisukohal, et 48 tunnine kohtuliku kontrolli nõue muudes menetlustes kui kriminaalmenetluses ei ole põhiõigus, sest PS § 21 lõige 2 eristab </w:t>
      </w:r>
      <w:proofErr w:type="spellStart"/>
      <w:r>
        <w:rPr>
          <w:i/>
          <w:iCs/>
        </w:rPr>
        <w:t>expressis</w:t>
      </w:r>
      <w:proofErr w:type="spellEnd"/>
      <w:r>
        <w:rPr>
          <w:i/>
          <w:iCs/>
        </w:rPr>
        <w:t xml:space="preserve"> verbis </w:t>
      </w:r>
      <w:r>
        <w:t>isikuid,</w:t>
      </w:r>
      <w:r>
        <w:rPr>
          <w:rFonts w:eastAsia="Calibri"/>
          <w:kern w:val="0"/>
          <w14:ligatures w14:val="none"/>
        </w:rPr>
        <w:t xml:space="preserve"> kellelt võetakse vabadus kriminaalmenetluses.</w:t>
      </w:r>
      <w:r>
        <w:rPr>
          <w:i/>
          <w:iCs/>
        </w:rPr>
        <w:t xml:space="preserve"> </w:t>
      </w:r>
      <w:r>
        <w:t xml:space="preserve">PS kohaselt tuleb tagada muudes menetlustes kinnipeetud isikutele võimalus oma kinnipidamist kohtus vaidlustada, kuid kohtuliku kontrolli ja selle tähtaja sätestamine on seadusandja otsustada. Ilmselgelt tuleb seadusandjal järgida muid </w:t>
      </w:r>
      <w:proofErr w:type="spellStart"/>
      <w:r>
        <w:t>PS-is</w:t>
      </w:r>
      <w:proofErr w:type="spellEnd"/>
      <w:r>
        <w:t xml:space="preserve"> sätestatud põhiõigusi. Arvestades, et eelnõuga kohtulikku kontrolli ega muid </w:t>
      </w:r>
      <w:proofErr w:type="spellStart"/>
      <w:r>
        <w:t>menetluslikke</w:t>
      </w:r>
      <w:proofErr w:type="spellEnd"/>
      <w:r>
        <w:t xml:space="preserve"> tagatisi ei kaotata, keskendutakse siinkohal kohtuliku kontrolli pikemale tähtajale. </w:t>
      </w:r>
    </w:p>
    <w:p w14:paraId="168BF270" w14:textId="77777777" w:rsidR="002E66CD" w:rsidRDefault="002E66CD" w:rsidP="002E66CD">
      <w:pPr>
        <w:jc w:val="both"/>
      </w:pPr>
    </w:p>
    <w:p w14:paraId="11E06950" w14:textId="77777777" w:rsidR="002E66CD" w:rsidRDefault="002E66CD" w:rsidP="002E66CD">
      <w:pPr>
        <w:jc w:val="both"/>
      </w:pPr>
      <w:r>
        <w:t xml:space="preserve">Laiemat tõlgendust pooldab </w:t>
      </w:r>
      <w:r w:rsidRPr="00461F3D">
        <w:t>võrdse kohtlemise põhimõt</w:t>
      </w:r>
      <w:r>
        <w:t>e, mille järgi</w:t>
      </w:r>
      <w:r w:rsidRPr="00461F3D">
        <w:t xml:space="preserve"> tuleks kõiki täitevvõimu poolt kinnipeetud isikuid kohelda ühte moodi ning see hõlmab ka Eestisse saabunud välismaalasi.</w:t>
      </w:r>
      <w:r>
        <w:t xml:space="preserve"> On leitud, et vabaduse võtmisel muude (kui kriminaalmenetluse) PS § 20 lõike 2 nimetatud piiriklauslite alusel enam kui 48 tunniks tuleb tagada kohtulik kontroll, sest ei ole tuvastatav oluline erisus nende vabaduse võtmise eesmärkidega, mis tingiks nende isikute erineva kohtlemise</w:t>
      </w:r>
      <w:r>
        <w:rPr>
          <w:rStyle w:val="Allmrkuseviide"/>
        </w:rPr>
        <w:footnoteReference w:id="118"/>
      </w:r>
      <w:r>
        <w:t>. On nõustutud, et laiem tõlgendus on olnud seni seadusandja otsustus, mitte PS § 21 lõikest 2 lähtuv absoluutne kohustus.</w:t>
      </w:r>
      <w:r>
        <w:rPr>
          <w:rStyle w:val="Allmrkuseviide"/>
        </w:rPr>
        <w:footnoteReference w:id="119"/>
      </w:r>
      <w:r>
        <w:t xml:space="preserve"> Kui võrdsuspõhiõigusest tulenevalt on PS § 21 lõike 2 kaitsealas kõik isikud, kellelt on võetud vabadus, on küsitav, millistel juhtudel võib sellist seadusereservatsioonita põhiõigust piirata. PS kommenteeritud väljaande kohaselt on ajapiirang absoluutne reegel ja erandeid võib teha vaid PS § 130 alusel.</w:t>
      </w:r>
      <w:r>
        <w:rPr>
          <w:rStyle w:val="Allmrkuseviide"/>
        </w:rPr>
        <w:footnoteReference w:id="120"/>
      </w:r>
      <w:r>
        <w:t xml:space="preserve"> Kui nimetatud reeglit kohaldatakse teatud isikutele võrdsuspõhiõigusest tulenevalt, ei ole järgitav mõttekäik, mille kohaselt tuleks seadusandjal võimalike erandite otsustamisel järgida PS § 130 sätestatut. Kui eelnõu sihtgrupiks olevad välismaalased on arvatud PS § 21 lõike 2 kaitsealasse tulenevalt võrdsuspõhiõigusest, siis saab nad sellest kaitsealast võrdsuspõhiõiguse piiramust lubatud alustel ka välja arvata.</w:t>
      </w:r>
    </w:p>
    <w:p w14:paraId="6934E57F" w14:textId="77777777" w:rsidR="002E66CD" w:rsidRDefault="002E66CD" w:rsidP="002E66CD">
      <w:pPr>
        <w:jc w:val="both"/>
      </w:pPr>
    </w:p>
    <w:p w14:paraId="2D552542" w14:textId="2E91CEB0" w:rsidR="002E66CD" w:rsidRPr="00D458CF" w:rsidRDefault="002E66CD" w:rsidP="002E66CD">
      <w:pPr>
        <w:jc w:val="both"/>
        <w:rPr>
          <w:rFonts w:eastAsia="Calibri"/>
          <w:color w:val="000000" w:themeColor="text1"/>
        </w:rPr>
      </w:pPr>
      <w:r>
        <w:t xml:space="preserve">Eespoolt märgiti, et </w:t>
      </w:r>
      <w:r w:rsidRPr="000E7B2C">
        <w:t xml:space="preserve">PS § 12 lõike 1 võrdsuspõhiõigus on piiratav igal </w:t>
      </w:r>
      <w:proofErr w:type="spellStart"/>
      <w:r w:rsidR="0095441B">
        <w:t>PS-iga</w:t>
      </w:r>
      <w:proofErr w:type="spellEnd"/>
      <w:r w:rsidRPr="000E7B2C">
        <w:t xml:space="preserve"> kooskõlas oleval põhjusel</w:t>
      </w:r>
      <w:r>
        <w:t xml:space="preserve"> ehk põhimõttes peab 48 tunnisest tähtajast muu tähtaja sätestamisel olema asjakohane ja mõistlik põhjus</w:t>
      </w:r>
      <w:r>
        <w:rPr>
          <w:rStyle w:val="Allmrkuseviide"/>
        </w:rPr>
        <w:footnoteReference w:id="121"/>
      </w:r>
      <w:r>
        <w:t xml:space="preserve">. Käesoleva eelnõu koostajad on seisukohal, et võrdse kohtlemise põhimõtte rakendamisel ja sellest tulenevalt PS § 21 lõike 2 laiemal tõlgendamisel on oluline vahetegu tavapärastes olukordades ja massilisest sisserändest põhjustatud hädaolukorras. Kui PPA on reeglipäraste ülesannete täitmise käigus kinni pidanud mõne rahvusvahelise kaitse taotleja või avastanud migratsioonijärelevalve tegemisel ebaseaduslikult Eestis töötava välismaalase, siis puudub mõistlik põhjus mitte arvata see välismaalane PS § 21 lõike 2 kaitsealasse. Selline olukord ei ole aga samaväärne sellega, kui PPA tõkestab Eesti vastu suunatud ränderünnet, et tagada </w:t>
      </w:r>
      <w:r w:rsidRPr="00A025E1">
        <w:rPr>
          <w:rFonts w:eastAsia="Calibri"/>
          <w:color w:val="000000"/>
          <w:kern w:val="0"/>
          <w14:ligatures w14:val="none"/>
        </w:rPr>
        <w:t>sisemi</w:t>
      </w:r>
      <w:r>
        <w:rPr>
          <w:rFonts w:eastAsia="Calibri"/>
          <w:color w:val="000000"/>
          <w:kern w:val="0"/>
          <w14:ligatures w14:val="none"/>
        </w:rPr>
        <w:t>n</w:t>
      </w:r>
      <w:r w:rsidRPr="00A025E1">
        <w:rPr>
          <w:rFonts w:eastAsia="Calibri"/>
          <w:color w:val="000000"/>
          <w:kern w:val="0"/>
          <w14:ligatures w14:val="none"/>
        </w:rPr>
        <w:t>e</w:t>
      </w:r>
      <w:r>
        <w:rPr>
          <w:rFonts w:eastAsia="Calibri"/>
          <w:color w:val="000000"/>
          <w:kern w:val="0"/>
          <w14:ligatures w14:val="none"/>
        </w:rPr>
        <w:t xml:space="preserve"> ja välimine</w:t>
      </w:r>
      <w:r w:rsidRPr="00A025E1">
        <w:rPr>
          <w:rFonts w:eastAsia="Calibri"/>
          <w:color w:val="000000"/>
          <w:kern w:val="0"/>
          <w14:ligatures w14:val="none"/>
        </w:rPr>
        <w:t xml:space="preserve"> rahu</w:t>
      </w:r>
      <w:r>
        <w:rPr>
          <w:rFonts w:eastAsia="Calibri"/>
          <w:color w:val="000000"/>
          <w:kern w:val="0"/>
          <w14:ligatures w14:val="none"/>
        </w:rPr>
        <w:t xml:space="preserve"> ning esineb vajadus pidada kinni Eestisse ebaseaduslikult sisenenud suurel hulgal välismaalasi, kelle motiivid on riigile teadmata. Nimetatu on kahtlemata asjakohane ja mõistlik põhjus isikute erinevaks </w:t>
      </w:r>
      <w:r>
        <w:rPr>
          <w:rFonts w:eastAsia="Calibri"/>
          <w:color w:val="000000"/>
          <w:kern w:val="0"/>
          <w14:ligatures w14:val="none"/>
        </w:rPr>
        <w:lastRenderedPageBreak/>
        <w:t xml:space="preserve">kohtlemiseks. </w:t>
      </w:r>
      <w:r w:rsidRPr="005B34EE">
        <w:t>PS</w:t>
      </w:r>
      <w:r>
        <w:t xml:space="preserve"> kommentaaride kohaselt on</w:t>
      </w:r>
      <w:r w:rsidRPr="005B34EE">
        <w:t xml:space="preserve"> </w:t>
      </w:r>
      <w:r>
        <w:t>PS p</w:t>
      </w:r>
      <w:r w:rsidRPr="00B76935">
        <w:t>reambuli neljanda lõigu kohaselt riigi esmane ülesanne sisemise ja välise rahu ning julgeoleku kaitsmine ühiskonnas.</w:t>
      </w:r>
      <w:r>
        <w:rPr>
          <w:rStyle w:val="Allmrkuseviide"/>
        </w:rPr>
        <w:footnoteReference w:id="122"/>
      </w:r>
    </w:p>
    <w:p w14:paraId="368332F0" w14:textId="77777777" w:rsidR="002E66CD" w:rsidRDefault="002E66CD" w:rsidP="002E66CD">
      <w:pPr>
        <w:jc w:val="both"/>
      </w:pPr>
    </w:p>
    <w:p w14:paraId="6245F27C" w14:textId="77777777" w:rsidR="002E66CD" w:rsidRDefault="002E66CD" w:rsidP="002E66CD">
      <w:pPr>
        <w:jc w:val="both"/>
      </w:pPr>
      <w:r>
        <w:t xml:space="preserve">Käesoleval juhul on kohtuliku kontrollile pikema tähtaja sätestamise eesmärk tagada pädevatele asutustele suurem paindlikkus massilisest sisserändest põhjustatud hädaolukorras Eesti avaliku korra ja julgeoleku kaitsmiseks. Eeskätt tuleb arvestada Eesti suhtes vaenuliku riigi poolt korraldatud ränderünde olukorda, kus 1) suunatakse Eesti välispiirile suurel hulgal migrante julgeoleku destabiliseerimise eesmärgil; 2) Eestisse suunatud migrantide hulka võib olla paigutatud Eesti suhtes vaenulike kavatsustega isikuid. </w:t>
      </w:r>
    </w:p>
    <w:p w14:paraId="30745BF6" w14:textId="77777777" w:rsidR="002E66CD" w:rsidRDefault="002E66CD" w:rsidP="002E66CD">
      <w:pPr>
        <w:jc w:val="both"/>
      </w:pPr>
    </w:p>
    <w:p w14:paraId="7AF8A8D5" w14:textId="77777777" w:rsidR="002E66CD" w:rsidRDefault="002E66CD" w:rsidP="002E66CD">
      <w:pPr>
        <w:jc w:val="both"/>
      </w:pPr>
      <w:r>
        <w:t>Pikem tähtaeg:</w:t>
      </w:r>
    </w:p>
    <w:p w14:paraId="3071E39F" w14:textId="77777777" w:rsidR="002E66CD" w:rsidRDefault="002E66CD" w:rsidP="002E66CD">
      <w:pPr>
        <w:jc w:val="both"/>
        <w:rPr>
          <w:rFonts w:eastAsia="Calibri"/>
        </w:rPr>
      </w:pPr>
      <w:r>
        <w:t xml:space="preserve">1) </w:t>
      </w:r>
      <w:r>
        <w:rPr>
          <w:rFonts w:eastAsia="Calibri"/>
        </w:rPr>
        <w:t>võimaldab põhjalikumalt kontrollida Eestisse sisenenud välismaalaste tausta ja kavatsusi ning välistada vajadust kohtult kinnipidamise loa taotlemist;</w:t>
      </w:r>
    </w:p>
    <w:p w14:paraId="1C362880" w14:textId="77777777" w:rsidR="002E66CD" w:rsidRDefault="002E66CD" w:rsidP="002E66CD">
      <w:pPr>
        <w:jc w:val="both"/>
        <w:rPr>
          <w:rFonts w:eastAsia="Calibri"/>
        </w:rPr>
      </w:pPr>
      <w:r>
        <w:rPr>
          <w:rFonts w:eastAsia="Calibri"/>
        </w:rPr>
        <w:t>2) võimaldab põhjalikumalt kontrollida Eestisse sisenenud välismaalaste tausta ja kavatsusi ning teha kindlaks Eesti avalikku korda ja julgeolekut ohustavad isikud;</w:t>
      </w:r>
    </w:p>
    <w:p w14:paraId="64BC72E4" w14:textId="77777777" w:rsidR="002E66CD" w:rsidRDefault="002E66CD" w:rsidP="002E66CD">
      <w:pPr>
        <w:jc w:val="both"/>
        <w:rPr>
          <w:rFonts w:eastAsia="Calibri"/>
        </w:rPr>
      </w:pPr>
      <w:r>
        <w:rPr>
          <w:rFonts w:eastAsia="Calibri"/>
        </w:rPr>
        <w:t>3) võimaldab suunata pädevate asutuste võimekusi ränderünde tõkestamisele;</w:t>
      </w:r>
    </w:p>
    <w:p w14:paraId="2C907E1B" w14:textId="77777777" w:rsidR="002E66CD" w:rsidRDefault="002E66CD" w:rsidP="002E66CD">
      <w:pPr>
        <w:jc w:val="both"/>
        <w:rPr>
          <w:rFonts w:eastAsia="Calibri"/>
        </w:rPr>
      </w:pPr>
      <w:r>
        <w:rPr>
          <w:rFonts w:eastAsia="Calibri"/>
        </w:rPr>
        <w:t>4) aitab tagada kohtusüsteemi toimepidevust.</w:t>
      </w:r>
    </w:p>
    <w:p w14:paraId="3E428D27" w14:textId="77777777" w:rsidR="002E66CD" w:rsidRDefault="002E66CD" w:rsidP="002E66CD">
      <w:pPr>
        <w:jc w:val="both"/>
        <w:rPr>
          <w:rFonts w:eastAsia="Calibri"/>
        </w:rPr>
      </w:pPr>
    </w:p>
    <w:p w14:paraId="1A2DE59D" w14:textId="39CA472D" w:rsidR="002E66CD" w:rsidRPr="0097058B" w:rsidRDefault="002E66CD" w:rsidP="002E66CD">
      <w:pPr>
        <w:jc w:val="both"/>
        <w:rPr>
          <w:rFonts w:eastAsia="Calibri"/>
        </w:rPr>
      </w:pPr>
      <w:r w:rsidRPr="00C20EA1">
        <w:rPr>
          <w:rFonts w:eastAsia="Calibri"/>
          <w:b/>
          <w:bCs/>
          <w:color w:val="0070C0"/>
          <w:kern w:val="0"/>
          <w14:ligatures w14:val="none"/>
        </w:rPr>
        <w:t>Järeldus</w:t>
      </w:r>
      <w:r w:rsidR="008513EE">
        <w:rPr>
          <w:rFonts w:eastAsia="Calibri"/>
          <w:b/>
          <w:bCs/>
          <w:color w:val="0070C0"/>
          <w:kern w:val="0"/>
          <w14:ligatures w14:val="none"/>
        </w:rPr>
        <w:t>:</w:t>
      </w:r>
      <w:r w:rsidRPr="00C20EA1">
        <w:rPr>
          <w:rFonts w:eastAsia="Calibri"/>
          <w:kern w:val="0"/>
          <w14:ligatures w14:val="none"/>
        </w:rPr>
        <w:t xml:space="preserve"> </w:t>
      </w:r>
      <w:r>
        <w:t xml:space="preserve">Tegu on legitiimise eesmärgiga ning kohtuliku kontrolli tähtaja pikendamine on selle eesmärgi saavutamiseks sobiv. </w:t>
      </w:r>
      <w:r>
        <w:rPr>
          <w:rFonts w:eastAsia="Calibri"/>
          <w:kern w:val="0"/>
          <w14:ligatures w14:val="none"/>
        </w:rPr>
        <w:t xml:space="preserve">Sõltumata sellest, et õiguskorras on järjepidevalt lähtutud PS § 21 lõikest 2, on sätte kohaldamine haldusõigusliku kinnipidamise kohtuliku kontrolli tähtaja pikkusele olnud seadusandja valik ning PS ei piira seadusandja teistsugust otsustust. Kindlasti ei ole kinnipidamisele pikema kui 48 tunnise kohtuliku kontrolli tähtaja kehtestamine vastuolus ühegi rahvusvahelise konventsiooni, EL põhiõiguste harta või Euroopa ühise varjupaigasüsteemi õigusaktidega. </w:t>
      </w:r>
      <w:r w:rsidRPr="0097058B">
        <w:rPr>
          <w:rFonts w:eastAsia="Calibri"/>
          <w:kern w:val="0"/>
          <w14:ligatures w14:val="none"/>
        </w:rPr>
        <w:t>Euroopa inimõiguste ja põhivabaduste kaitse konventsioon</w:t>
      </w:r>
      <w:r>
        <w:rPr>
          <w:rFonts w:eastAsia="Calibri"/>
          <w:kern w:val="0"/>
          <w14:ligatures w14:val="none"/>
        </w:rPr>
        <w:t>i</w:t>
      </w:r>
      <w:r>
        <w:rPr>
          <w:rStyle w:val="Allmrkuseviide"/>
          <w:rFonts w:eastAsia="Calibri"/>
          <w:kern w:val="0"/>
          <w14:ligatures w14:val="none"/>
        </w:rPr>
        <w:footnoteReference w:id="123"/>
      </w:r>
      <w:r>
        <w:rPr>
          <w:rFonts w:eastAsia="Calibri"/>
          <w:kern w:val="0"/>
          <w14:ligatures w14:val="none"/>
        </w:rPr>
        <w:t xml:space="preserve"> (edaspidi </w:t>
      </w:r>
      <w:r>
        <w:rPr>
          <w:rFonts w:eastAsia="Calibri"/>
          <w:i/>
          <w:iCs/>
          <w:kern w:val="0"/>
          <w14:ligatures w14:val="none"/>
        </w:rPr>
        <w:t>EIÕK</w:t>
      </w:r>
      <w:r>
        <w:rPr>
          <w:rFonts w:eastAsia="Calibri"/>
          <w:kern w:val="0"/>
          <w14:ligatures w14:val="none"/>
        </w:rPr>
        <w:t xml:space="preserve">) artikkel 5 eristab samuti vahistatute ning muudel alustel kinnipeetud isikute õigusi. Asjakohane EL õigus lubab erakorralistel juhtudel sätestada rahvusvahelise kaitse taotleja kinnipidamise kohtuliku kontrolli tähtajaks kuni 21 päeva. </w:t>
      </w:r>
    </w:p>
    <w:p w14:paraId="6DCE86B5" w14:textId="77777777" w:rsidR="002E66CD" w:rsidRDefault="002E66CD" w:rsidP="002E66CD">
      <w:pPr>
        <w:jc w:val="both"/>
        <w:rPr>
          <w:rFonts w:eastAsia="Calibri"/>
          <w:kern w:val="0"/>
          <w14:ligatures w14:val="none"/>
        </w:rPr>
      </w:pPr>
    </w:p>
    <w:p w14:paraId="2712C351" w14:textId="77777777" w:rsidR="002E66CD" w:rsidRPr="004A70A0" w:rsidRDefault="002E66CD" w:rsidP="002E66CD">
      <w:pPr>
        <w:jc w:val="both"/>
        <w:rPr>
          <w:rFonts w:eastAsia="Calibri"/>
          <w:color w:val="4472C4" w:themeColor="accent1"/>
          <w:kern w:val="0"/>
          <w14:ligatures w14:val="none"/>
        </w:rPr>
      </w:pPr>
      <w:r w:rsidRPr="004A70A0">
        <w:rPr>
          <w:rFonts w:eastAsia="Calibri"/>
          <w:b/>
          <w:color w:val="4472C4" w:themeColor="accent1"/>
          <w:kern w:val="0"/>
          <w14:ligatures w14:val="none"/>
        </w:rPr>
        <w:t xml:space="preserve">Vajalikkus </w:t>
      </w:r>
    </w:p>
    <w:p w14:paraId="15DBD41E" w14:textId="77777777" w:rsidR="002E66CD" w:rsidRDefault="002E66CD" w:rsidP="002E66CD">
      <w:pPr>
        <w:jc w:val="both"/>
        <w:rPr>
          <w:rFonts w:eastAsia="Calibri"/>
          <w:kern w:val="0"/>
          <w14:ligatures w14:val="none"/>
        </w:rPr>
      </w:pPr>
    </w:p>
    <w:p w14:paraId="2D6546A3" w14:textId="77777777" w:rsidR="002E66CD" w:rsidRDefault="002E66CD" w:rsidP="002E66CD">
      <w:pPr>
        <w:jc w:val="both"/>
        <w:rPr>
          <w:rFonts w:eastAsia="Calibri"/>
          <w:kern w:val="0"/>
          <w14:ligatures w14:val="none"/>
        </w:rPr>
      </w:pPr>
      <w:r w:rsidRPr="00C20EA1">
        <w:rPr>
          <w:rFonts w:eastAsia="Calibri"/>
          <w:kern w:val="0"/>
          <w14:ligatures w14:val="none"/>
        </w:rPr>
        <w:t>Meede on vajalik, kui eelnõu eesmärki ei ole võimalik muul leebemal viisil vähemalt sama hästi saavutada.</w:t>
      </w:r>
      <w:r>
        <w:rPr>
          <w:rFonts w:eastAsia="Calibri"/>
          <w:kern w:val="0"/>
          <w14:ligatures w14:val="none"/>
        </w:rPr>
        <w:t xml:space="preserve"> Pikem tähtaeg kohtulikuks kontrolliks massilisest sisserändest põhjustatud hädaolukorras on äärmiselt vajalik. Eesti õiguskorras on järgitud põhimõtet, et ressursside nappus ei õigusta põhiõiguse riiveid. Paratamatult on riigi võimekus pea igas valdkonnas seotud Eesti elanikele pakutavate teenuste vajaliku ulatusega. </w:t>
      </w:r>
      <w:proofErr w:type="spellStart"/>
      <w:r>
        <w:rPr>
          <w:rFonts w:eastAsia="Calibri"/>
          <w:kern w:val="0"/>
          <w14:ligatures w14:val="none"/>
        </w:rPr>
        <w:t>PPA-l</w:t>
      </w:r>
      <w:proofErr w:type="spellEnd"/>
      <w:r>
        <w:rPr>
          <w:rFonts w:eastAsia="Calibri"/>
          <w:kern w:val="0"/>
          <w14:ligatures w14:val="none"/>
        </w:rPr>
        <w:t xml:space="preserve"> ega kohtutel ei teki kunagi migratsiooni- ja piirivalvevaldkonnas võimekust, mis arvestaks ebaproportsionaalsel suurel hulgal ebaseaduslike piiriületajatega. Isegi teiste asutuste ja teiste riikide kaasamisel massilisest sisserändest põhjustatud hädaolukorra lahendamisse, peaks õigusruum võimaldama teatud leevenduste tegemist ulatuses, mis on </w:t>
      </w:r>
      <w:proofErr w:type="spellStart"/>
      <w:r>
        <w:rPr>
          <w:rFonts w:eastAsia="Calibri"/>
          <w:kern w:val="0"/>
          <w14:ligatures w14:val="none"/>
        </w:rPr>
        <w:t>PS-iga</w:t>
      </w:r>
      <w:proofErr w:type="spellEnd"/>
      <w:r>
        <w:rPr>
          <w:rFonts w:eastAsia="Calibri"/>
          <w:kern w:val="0"/>
          <w14:ligatures w14:val="none"/>
        </w:rPr>
        <w:t xml:space="preserve"> kooskõlas.</w:t>
      </w:r>
    </w:p>
    <w:p w14:paraId="2153967C" w14:textId="77777777" w:rsidR="002E66CD" w:rsidRDefault="002E66CD" w:rsidP="002E66CD">
      <w:pPr>
        <w:jc w:val="both"/>
        <w:rPr>
          <w:rFonts w:eastAsia="Calibri"/>
          <w:kern w:val="0"/>
          <w14:ligatures w14:val="none"/>
        </w:rPr>
      </w:pPr>
    </w:p>
    <w:p w14:paraId="1EC0E086" w14:textId="5DD382DB" w:rsidR="002E66CD" w:rsidRDefault="002E66CD" w:rsidP="002E66CD">
      <w:pPr>
        <w:jc w:val="both"/>
        <w:rPr>
          <w:lang w:eastAsia="et-EE"/>
        </w:rPr>
      </w:pPr>
      <w:r w:rsidRPr="00C20EA1">
        <w:rPr>
          <w:rFonts w:eastAsia="Calibri"/>
          <w:b/>
          <w:bCs/>
          <w:color w:val="0070C0"/>
          <w:kern w:val="0"/>
          <w14:ligatures w14:val="none"/>
        </w:rPr>
        <w:t>Järeldus</w:t>
      </w:r>
      <w:r w:rsidR="00B63AD1">
        <w:rPr>
          <w:rFonts w:eastAsia="Calibri"/>
          <w:b/>
          <w:bCs/>
          <w:color w:val="0070C0"/>
          <w:kern w:val="0"/>
          <w14:ligatures w14:val="none"/>
        </w:rPr>
        <w:t>:</w:t>
      </w:r>
      <w:r w:rsidRPr="00C20EA1">
        <w:rPr>
          <w:rFonts w:eastAsia="Calibri"/>
          <w:kern w:val="0"/>
          <w14:ligatures w14:val="none"/>
        </w:rPr>
        <w:t xml:space="preserve"> </w:t>
      </w:r>
      <w:r>
        <w:rPr>
          <w:lang w:eastAsia="et-EE"/>
        </w:rPr>
        <w:t xml:space="preserve">Tegu on kõige leebema viisiga eesmärgi saavutamiseks. Kui seadusandjal on võimalus otsustada, et PS § 21 lõikes 2 sätestatu ei piira võimalust sätestada </w:t>
      </w:r>
      <w:r>
        <w:rPr>
          <w:rFonts w:eastAsia="Calibri"/>
          <w:kern w:val="0"/>
          <w14:ligatures w14:val="none"/>
        </w:rPr>
        <w:t>haldusõigusliku kinnipidamise kohtuliku kontrolli muu kord, siis oleks põhimõtteliselt seadusandjal võimalus otsustada lahenduse kasuks, mis kohustuslikku kohtulikku kontrolli ei sätesta ning see oleks kooskõlas EIÕK artikli 5 lõikega 4. Tagada tuleks kohtukaebeõigus. Seega on tähtaja pikendamine leebem lahendus kui kohustusliku kontrolli kaotamine ning seejuures ei piirata mingil moel kohtukaebeõigust.</w:t>
      </w:r>
    </w:p>
    <w:p w14:paraId="68724779" w14:textId="77777777" w:rsidR="002E66CD" w:rsidRDefault="002E66CD" w:rsidP="002E66CD">
      <w:pPr>
        <w:jc w:val="both"/>
        <w:rPr>
          <w:rFonts w:eastAsia="Calibri"/>
          <w:kern w:val="0"/>
          <w14:ligatures w14:val="none"/>
        </w:rPr>
      </w:pPr>
    </w:p>
    <w:p w14:paraId="032CE226" w14:textId="77777777" w:rsidR="002E66CD" w:rsidRDefault="002E66CD" w:rsidP="002E66CD">
      <w:pPr>
        <w:jc w:val="both"/>
        <w:rPr>
          <w:b/>
          <w:bCs/>
          <w:lang w:eastAsia="et-EE"/>
        </w:rPr>
      </w:pPr>
      <w:r w:rsidRPr="004A70A0">
        <w:rPr>
          <w:b/>
          <w:color w:val="4472C4" w:themeColor="accent1"/>
          <w:lang w:eastAsia="et-EE"/>
        </w:rPr>
        <w:lastRenderedPageBreak/>
        <w:t>Mõõdukus</w:t>
      </w:r>
    </w:p>
    <w:p w14:paraId="6BEC8293" w14:textId="77777777" w:rsidR="002E66CD" w:rsidRPr="00C20EA1" w:rsidRDefault="002E66CD" w:rsidP="002E66CD">
      <w:pPr>
        <w:jc w:val="both"/>
        <w:rPr>
          <w:rFonts w:eastAsia="Calibri"/>
          <w:kern w:val="0"/>
          <w14:ligatures w14:val="none"/>
        </w:rPr>
      </w:pPr>
    </w:p>
    <w:p w14:paraId="6B5A3923" w14:textId="77777777" w:rsidR="002E66CD" w:rsidRDefault="002E66CD" w:rsidP="002E66CD">
      <w:pPr>
        <w:jc w:val="both"/>
        <w:rPr>
          <w:rFonts w:eastAsia="Calibri"/>
        </w:rPr>
      </w:pPr>
      <w:r w:rsidRPr="00C20EA1">
        <w:rPr>
          <w:rFonts w:eastAsia="Calibri"/>
          <w:kern w:val="0"/>
          <w14:ligatures w14:val="none"/>
        </w:rPr>
        <w:t>Meetme mõõdukuse hindamisel tuleb kaaluda ühelt poolt põhiõigusse sekkumise ulatust ja intensiivsust, teiselt poolt aga eesmärgi tähtsust</w:t>
      </w:r>
      <w:r>
        <w:rPr>
          <w:rFonts w:eastAsia="Calibri"/>
          <w:kern w:val="0"/>
          <w14:ligatures w14:val="none"/>
        </w:rPr>
        <w:t xml:space="preserve">. Eespool on selgitatud, et meetme eesmärk on olulise tähtsusega. Eelnõu koostajate hinnangul ei ole riiva meede sihtgrupi põhiõigusi ülemäära intensiivselt ega ulatuslikult. Massilisest sisserändest põhjustatud hädaolukorras ei saa riik lubada </w:t>
      </w:r>
      <w:r>
        <w:t xml:space="preserve">Eesti territooriumile vabalt liikuma suurel hulgal tundmatu päritoluga ja teadmata kavatsustega välismaalasi, see ei oleks kooskõlas PS preambulas </w:t>
      </w:r>
      <w:r>
        <w:rPr>
          <w:rFonts w:eastAsia="Calibri"/>
        </w:rPr>
        <w:t xml:space="preserve">toodud eesmärgiga kaitsta sisemist ja välimist rahu. </w:t>
      </w:r>
    </w:p>
    <w:p w14:paraId="7F4EEEAB" w14:textId="77777777" w:rsidR="002E66CD" w:rsidRDefault="002E66CD" w:rsidP="002E66CD">
      <w:pPr>
        <w:jc w:val="both"/>
        <w:rPr>
          <w:rFonts w:eastAsia="Calibri"/>
        </w:rPr>
      </w:pPr>
    </w:p>
    <w:p w14:paraId="1227192C" w14:textId="6F707026" w:rsidR="002E66CD" w:rsidRDefault="00E1758D" w:rsidP="002E66CD">
      <w:pPr>
        <w:jc w:val="both"/>
      </w:pPr>
      <w:r>
        <w:t>M</w:t>
      </w:r>
      <w:r w:rsidR="002E66CD" w:rsidRPr="00537B46">
        <w:t>ääruse</w:t>
      </w:r>
      <w:r w:rsidR="002E66CD" w:rsidRPr="003A4AD9">
        <w:t xml:space="preserve"> 2024/1356</w:t>
      </w:r>
      <w:r w:rsidR="00254B9A">
        <w:t>/EL</w:t>
      </w:r>
      <w:r w:rsidR="002E66CD" w:rsidRPr="003A4AD9">
        <w:t xml:space="preserve"> (taustakontrolli kohta)</w:t>
      </w:r>
      <w:r w:rsidR="002E66CD">
        <w:t xml:space="preserve"> artikli 8 lõike 3 kohaselt tuleb kõikide välismaalaste suhtes, kes on kinni peetud seoses välispiiri ebaseadusliku ületamisega, teostada taustakontroll ja viia see lõpuni hiljemalt seitsme päeva jooksul alates isiku välispiiril kinnipidamisest. </w:t>
      </w:r>
    </w:p>
    <w:p w14:paraId="00FD7AFD" w14:textId="77777777" w:rsidR="002E66CD" w:rsidRDefault="002E66CD" w:rsidP="002E66CD">
      <w:pPr>
        <w:jc w:val="both"/>
      </w:pPr>
    </w:p>
    <w:p w14:paraId="1763F2C3" w14:textId="35C196E6" w:rsidR="002E66CD" w:rsidRDefault="007022F4" w:rsidP="002E66CD">
      <w:pPr>
        <w:jc w:val="both"/>
        <w:rPr>
          <w:rFonts w:eastAsia="Calibri"/>
        </w:rPr>
      </w:pPr>
      <w:r>
        <w:rPr>
          <w:rFonts w:eastAsia="Calibri"/>
        </w:rPr>
        <w:t>D</w:t>
      </w:r>
      <w:r w:rsidR="002E66CD" w:rsidRPr="00537B46">
        <w:rPr>
          <w:rFonts w:eastAsia="Calibri"/>
        </w:rPr>
        <w:t>irektiivi</w:t>
      </w:r>
      <w:r w:rsidR="002E66CD" w:rsidRPr="00944D2C">
        <w:rPr>
          <w:rFonts w:eastAsia="Calibri"/>
        </w:rPr>
        <w:t xml:space="preserve"> 2024/1346</w:t>
      </w:r>
      <w:r w:rsidR="00254B9A">
        <w:rPr>
          <w:rFonts w:eastAsia="Calibri"/>
        </w:rPr>
        <w:t>/EL</w:t>
      </w:r>
      <w:r w:rsidR="002E66CD" w:rsidRPr="00944D2C">
        <w:rPr>
          <w:rFonts w:eastAsia="Calibri"/>
        </w:rPr>
        <w:t xml:space="preserve"> (vastuvõtutingimuste kohta) </w:t>
      </w:r>
      <w:r w:rsidR="002E66CD">
        <w:rPr>
          <w:rFonts w:eastAsia="Calibri"/>
        </w:rPr>
        <w:t xml:space="preserve">artikli 11 lõike 3 kohaselt on kinnipidamise kohtuliku kontrolli tähtajad tavaolukorras kuni 15 päeva ning erakorralistel juhtudel kuni 21 päeva alates kinnipidamise algusest. </w:t>
      </w:r>
    </w:p>
    <w:p w14:paraId="7064D4D1" w14:textId="77777777" w:rsidR="002E66CD" w:rsidRDefault="002E66CD" w:rsidP="002E66CD">
      <w:pPr>
        <w:jc w:val="both"/>
        <w:rPr>
          <w:rFonts w:eastAsia="Calibri"/>
        </w:rPr>
      </w:pPr>
    </w:p>
    <w:p w14:paraId="6745412F" w14:textId="5186AE57" w:rsidR="002E66CD" w:rsidRDefault="00E953BC" w:rsidP="002E66CD">
      <w:pPr>
        <w:jc w:val="both"/>
        <w:rPr>
          <w:rFonts w:eastAsia="Calibri"/>
        </w:rPr>
      </w:pPr>
      <w:r>
        <w:rPr>
          <w:rFonts w:eastAsia="Calibri"/>
        </w:rPr>
        <w:t>E</w:t>
      </w:r>
      <w:r w:rsidR="002E66CD">
        <w:rPr>
          <w:rFonts w:eastAsia="Calibri"/>
        </w:rPr>
        <w:t>elnõus on lähtutud taustakontrolli läbiviimise tähtajast kuivõrd lühem tähtaeg on vähem intensiivsem riive ning see võimaldab eelduslikult saavutada meetme peamised eesmärgid</w:t>
      </w:r>
      <w:r>
        <w:rPr>
          <w:rFonts w:eastAsia="Calibri"/>
        </w:rPr>
        <w:t xml:space="preserve">, </w:t>
      </w:r>
      <w:r w:rsidRPr="000E33BA">
        <w:rPr>
          <w:rFonts w:eastAsia="Calibri"/>
        </w:rPr>
        <w:t xml:space="preserve">milleks on </w:t>
      </w:r>
      <w:r w:rsidR="002E66CD">
        <w:rPr>
          <w:rFonts w:eastAsia="Calibri"/>
        </w:rPr>
        <w:t>teha kindlaks Eesti avalikku korda ja julgeolekut ohustavad isikud ning suunata isikud kinnipidamise asemel majutusse või saata Eestist välja.</w:t>
      </w:r>
    </w:p>
    <w:p w14:paraId="66E295D8" w14:textId="77777777" w:rsidR="002E66CD" w:rsidRDefault="002E66CD" w:rsidP="002E66CD">
      <w:pPr>
        <w:jc w:val="both"/>
        <w:rPr>
          <w:rFonts w:eastAsia="Calibri"/>
          <w:kern w:val="0"/>
          <w14:ligatures w14:val="none"/>
        </w:rPr>
      </w:pPr>
    </w:p>
    <w:p w14:paraId="0FC17FE7" w14:textId="67365C68" w:rsidR="008708B3" w:rsidRDefault="002E66CD" w:rsidP="002E66CD">
      <w:pPr>
        <w:autoSpaceDE w:val="0"/>
        <w:autoSpaceDN w:val="0"/>
        <w:adjustRightInd w:val="0"/>
        <w:jc w:val="both"/>
        <w:rPr>
          <w:rFonts w:eastAsia="Calibri"/>
          <w:kern w:val="0"/>
          <w14:ligatures w14:val="none"/>
        </w:rPr>
      </w:pPr>
      <w:r w:rsidRPr="00C20EA1">
        <w:rPr>
          <w:rFonts w:eastAsia="Calibri"/>
          <w:b/>
          <w:bCs/>
          <w:color w:val="0070C0"/>
          <w:kern w:val="0"/>
          <w14:ligatures w14:val="none"/>
        </w:rPr>
        <w:t>Järeldus</w:t>
      </w:r>
      <w:r w:rsidR="00272CB2">
        <w:rPr>
          <w:rFonts w:eastAsia="Calibri"/>
          <w:b/>
          <w:bCs/>
          <w:color w:val="0070C0"/>
          <w:kern w:val="0"/>
          <w14:ligatures w14:val="none"/>
        </w:rPr>
        <w:t>:</w:t>
      </w:r>
      <w:r w:rsidRPr="00C20EA1">
        <w:rPr>
          <w:rFonts w:eastAsia="Calibri"/>
          <w:b/>
          <w:bCs/>
          <w:color w:val="0070C0"/>
          <w:kern w:val="0"/>
          <w14:ligatures w14:val="none"/>
        </w:rPr>
        <w:t xml:space="preserve"> </w:t>
      </w:r>
      <w:r>
        <w:rPr>
          <w:rFonts w:eastAsia="Calibri"/>
          <w:kern w:val="0"/>
          <w14:ligatures w14:val="none"/>
        </w:rPr>
        <w:t>Meede on proportsionaalne, välismaalase kinnipidamine massilisest sisserändest põhjustatud hädaolukorras on jätkuvalt kohustuslikus korras kohtulikult kontrollitud, kuigi kohtuliku kontrolli tähtaeg on pikem võrreldes tavaolukorras välismaalaste kinnipidamisega, on seadusandjal sellise otsustuse tegemiseks mõistlik põhjus.</w:t>
      </w:r>
    </w:p>
    <w:p w14:paraId="1D9B5D48" w14:textId="0AEF0C8F" w:rsidR="002E66CD" w:rsidRPr="00C20EA1" w:rsidRDefault="00432763" w:rsidP="002E66CD">
      <w:pPr>
        <w:autoSpaceDE w:val="0"/>
        <w:autoSpaceDN w:val="0"/>
        <w:adjustRightInd w:val="0"/>
        <w:jc w:val="both"/>
        <w:rPr>
          <w:rFonts w:eastAsia="Calibri"/>
          <w:b/>
          <w:bCs/>
          <w:color w:val="000000"/>
          <w:kern w:val="0"/>
          <w14:ligatures w14:val="none"/>
        </w:rPr>
      </w:pPr>
      <w:r>
        <w:rPr>
          <w:rFonts w:eastAsia="Calibri"/>
          <w:kern w:val="0"/>
          <w14:ligatures w14:val="none"/>
        </w:rPr>
        <w:t xml:space="preserve"> </w:t>
      </w:r>
    </w:p>
    <w:p w14:paraId="11ADDB51" w14:textId="15D00406" w:rsidR="006A4F3F" w:rsidRDefault="00C941D6" w:rsidP="006A4F3F">
      <w:pPr>
        <w:pStyle w:val="Pealkiri1"/>
        <w:rPr>
          <w:rFonts w:eastAsia="Calibri"/>
        </w:rPr>
      </w:pPr>
      <w:r w:rsidRPr="00840D8F">
        <w:rPr>
          <w:rFonts w:eastAsia="Calibri"/>
        </w:rPr>
        <w:t>6. Seaduse mõjud</w:t>
      </w:r>
      <w:r w:rsidR="00263116">
        <w:rPr>
          <w:rFonts w:eastAsia="Calibri"/>
        </w:rPr>
        <w:t xml:space="preserve"> </w:t>
      </w:r>
    </w:p>
    <w:p w14:paraId="57205884" w14:textId="109E4854" w:rsidR="002221B9" w:rsidRDefault="006A4F3F" w:rsidP="008F6C9E">
      <w:pPr>
        <w:pStyle w:val="pf0"/>
        <w:jc w:val="both"/>
      </w:pPr>
      <w:r w:rsidRPr="006A4F3F">
        <w:t xml:space="preserve">Eelnõu </w:t>
      </w:r>
      <w:r>
        <w:t>p</w:t>
      </w:r>
      <w:r w:rsidRPr="006A4F3F">
        <w:t xml:space="preserve">eamine eesmärk on võimalikult tõhusalt Euroopa ühise varjupaigasüsteemi </w:t>
      </w:r>
      <w:r w:rsidRPr="008F6C9E">
        <w:t xml:space="preserve">õigusaktide rakendamine ilma, et sellega kaasneks isikutele ja asutustele ülemäärane </w:t>
      </w:r>
      <w:r w:rsidR="00DF13A5" w:rsidRPr="008F6C9E">
        <w:t>ning</w:t>
      </w:r>
      <w:r w:rsidRPr="008F6C9E">
        <w:t xml:space="preserve"> ebavajalik </w:t>
      </w:r>
      <w:commentRangeStart w:id="194"/>
      <w:r w:rsidRPr="008F6C9E">
        <w:t>koormus</w:t>
      </w:r>
      <w:commentRangeEnd w:id="194"/>
      <w:r w:rsidR="00E53BA6">
        <w:rPr>
          <w:rStyle w:val="Kommentaariviide"/>
          <w:lang w:eastAsia="en-US"/>
        </w:rPr>
        <w:commentReference w:id="194"/>
      </w:r>
      <w:r w:rsidRPr="008F6C9E">
        <w:t>.</w:t>
      </w:r>
      <w:r w:rsidR="002221B9">
        <w:t xml:space="preserve"> Eelnõuga korrastatakse kehtivaid norme, et lihtsustada, lühendada ja täpsustada menetlusnorme, taga</w:t>
      </w:r>
      <w:r w:rsidR="00510ED4">
        <w:t>d</w:t>
      </w:r>
      <w:r w:rsidR="002221B9">
        <w:t xml:space="preserve">a taotlejatele EL õigustest tulenevad garantiid, tagada väärkasutamise </w:t>
      </w:r>
      <w:r w:rsidR="002221B9" w:rsidRPr="002221B9">
        <w:t xml:space="preserve">tõkestamise meetmete kasutamine, ühtlustada praktikate rakendamist, ühtlustada </w:t>
      </w:r>
      <w:r w:rsidR="002221B9" w:rsidRPr="008F6C9E">
        <w:t>vastuvõtu standardeid ja taga</w:t>
      </w:r>
      <w:r w:rsidR="002221B9" w:rsidRPr="002221B9">
        <w:t>da</w:t>
      </w:r>
      <w:r w:rsidR="002221B9" w:rsidRPr="008F6C9E">
        <w:t xml:space="preserve"> liikumisvabaduse piiramine ja vastuvõtutingimuste pakkumise ära võtmine ja piiramine, </w:t>
      </w:r>
      <w:r w:rsidR="002221B9" w:rsidRPr="002221B9">
        <w:t>ühtlustada</w:t>
      </w:r>
      <w:r w:rsidR="002221B9" w:rsidRPr="008F6C9E">
        <w:t xml:space="preserve"> kaitse andmise standardeid</w:t>
      </w:r>
      <w:r w:rsidR="002221B9" w:rsidRPr="002221B9">
        <w:t>.</w:t>
      </w:r>
      <w:r w:rsidR="002221B9">
        <w:rPr>
          <w:i/>
          <w:iCs/>
        </w:rPr>
        <w:t xml:space="preserve"> </w:t>
      </w:r>
    </w:p>
    <w:p w14:paraId="71B26751" w14:textId="7597EB3A" w:rsidR="0057476C" w:rsidRDefault="00DA27CD" w:rsidP="0057476C">
      <w:pPr>
        <w:pStyle w:val="pf0"/>
        <w:spacing w:before="0" w:beforeAutospacing="0" w:after="0" w:afterAutospacing="0"/>
        <w:jc w:val="both"/>
      </w:pPr>
      <w:r>
        <w:t xml:space="preserve">Mõjude </w:t>
      </w:r>
      <w:r w:rsidR="00BD6CA6">
        <w:t xml:space="preserve">hindamiseks on </w:t>
      </w:r>
      <w:r w:rsidR="004761F7">
        <w:t xml:space="preserve">eelkirjeldatud </w:t>
      </w:r>
      <w:r w:rsidR="00BD6CA6">
        <w:t>muudatused jaotatud lähtuvalt</w:t>
      </w:r>
      <w:r>
        <w:t xml:space="preserve"> EL-i varjupaiga- ja rändehalduse õigustiku reformi eesmärkidest</w:t>
      </w:r>
      <w:r w:rsidR="004761F7">
        <w:t>, milleks</w:t>
      </w:r>
      <w:r>
        <w:t xml:space="preserve"> on kindlamad E</w:t>
      </w:r>
      <w:r w:rsidR="00865757">
        <w:t>L</w:t>
      </w:r>
      <w:r>
        <w:t xml:space="preserve"> välispiirid, </w:t>
      </w:r>
      <w:r w:rsidR="00865757">
        <w:t>tõhus</w:t>
      </w:r>
      <w:r>
        <w:t xml:space="preserve"> ja ühetaoline rahvusvahelise kaitse menetlus</w:t>
      </w:r>
      <w:r w:rsidR="00865757">
        <w:t xml:space="preserve"> ja </w:t>
      </w:r>
      <w:commentRangeStart w:id="195"/>
      <w:r w:rsidR="00865757">
        <w:t>solidaarsusmehhanism</w:t>
      </w:r>
      <w:commentRangeEnd w:id="195"/>
      <w:r w:rsidR="00D15FCF">
        <w:rPr>
          <w:rStyle w:val="Kommentaariviide"/>
          <w:lang w:eastAsia="en-US"/>
        </w:rPr>
        <w:commentReference w:id="195"/>
      </w:r>
      <w:r w:rsidR="00120590">
        <w:t xml:space="preserve">. </w:t>
      </w:r>
    </w:p>
    <w:p w14:paraId="2CEF1536" w14:textId="77777777" w:rsidR="00865757" w:rsidRDefault="00865757" w:rsidP="0057476C">
      <w:pPr>
        <w:pStyle w:val="pf0"/>
        <w:spacing w:before="0" w:beforeAutospacing="0" w:after="0" w:afterAutospacing="0"/>
        <w:jc w:val="both"/>
      </w:pPr>
    </w:p>
    <w:p w14:paraId="710B998F" w14:textId="475D863D" w:rsidR="00865757" w:rsidRDefault="00865757" w:rsidP="0057476C">
      <w:pPr>
        <w:pStyle w:val="pf0"/>
        <w:spacing w:before="0" w:beforeAutospacing="0" w:after="0" w:afterAutospacing="0"/>
        <w:jc w:val="both"/>
      </w:pPr>
      <w:r>
        <w:t xml:space="preserve">Mõjuanalüüs on koostatud </w:t>
      </w:r>
      <w:r w:rsidR="00C85AF8">
        <w:t>sellisel viisil</w:t>
      </w:r>
      <w:r>
        <w:t xml:space="preserve">, sest peamiselt ei ole tegemist muudatustega, kus Eesti saaks valida erinevate õiguslike lahenduste vahel. Kuna eelnõuga võetakse üle üks EL direktiiv ja rakendatakse üheksa EL määrust, siis on valdavalt tegemist Eesti õiguse kohustusliku korrastamisega, mille käigus ei looda eelnõuga </w:t>
      </w:r>
      <w:r w:rsidR="004761F7">
        <w:t xml:space="preserve">valdavalt </w:t>
      </w:r>
      <w:r>
        <w:t xml:space="preserve">uut korda. Mõju EL ühisele rahvusvahelise kaitse ja rändehalduse süsteemile on kajastatud </w:t>
      </w:r>
      <w:r w:rsidR="001B7DAE">
        <w:t>EK</w:t>
      </w:r>
      <w:r>
        <w:t xml:space="preserve"> varem viidatud dokumentides</w:t>
      </w:r>
      <w:r w:rsidR="004761F7">
        <w:t xml:space="preserve"> ning Vabariigi Valitsuse seisukohtadega kooskõlas olevad sisulised muudatused on põhjalikult kirjeldatud seletuskirja </w:t>
      </w:r>
      <w:r w:rsidR="00502DB3">
        <w:t>lisas</w:t>
      </w:r>
      <w:r w:rsidR="00E00D50">
        <w:t xml:space="preserve"> 2.</w:t>
      </w:r>
      <w:r w:rsidR="004761F7">
        <w:t xml:space="preserve"> </w:t>
      </w:r>
      <w:r>
        <w:t xml:space="preserve">Seetõttu on </w:t>
      </w:r>
      <w:r w:rsidR="004761F7">
        <w:t xml:space="preserve">mõjude hindamisel tehtud valik just nende teemade ulatuses, mille osas on Eestile jäetud teatav valikuvõimalus ning mis mõjutavad </w:t>
      </w:r>
      <w:r w:rsidR="004761F7">
        <w:lastRenderedPageBreak/>
        <w:t xml:space="preserve">Eesti süsteemi praktikas enim. Parema ülevaate saamiseks hinnatavatest teemades on need esitatud ka tabeli kujul märksõnadena iga sisulise teema alguses. </w:t>
      </w:r>
    </w:p>
    <w:p w14:paraId="0E72E148" w14:textId="4B3CA826" w:rsidR="0057476C" w:rsidRDefault="00DA27CD" w:rsidP="0057476C">
      <w:pPr>
        <w:pStyle w:val="pf0"/>
        <w:spacing w:before="0" w:beforeAutospacing="0" w:after="0" w:afterAutospacing="0"/>
        <w:jc w:val="both"/>
      </w:pPr>
      <w:r>
        <w:t xml:space="preserve"> </w:t>
      </w:r>
    </w:p>
    <w:p w14:paraId="38728A01" w14:textId="40DEA1F9" w:rsidR="00646B14" w:rsidRDefault="00646B14" w:rsidP="0057476C">
      <w:pPr>
        <w:pStyle w:val="pf0"/>
        <w:spacing w:before="0" w:beforeAutospacing="0" w:after="0" w:afterAutospacing="0"/>
        <w:jc w:val="both"/>
      </w:pPr>
      <w:r>
        <w:t xml:space="preserve">Eelnõus planeeritud muudatuste peamine sihtrühm on </w:t>
      </w:r>
      <w:r w:rsidR="0057476C">
        <w:t>Eestis rahvusvahelise kaitse taotluse esitanud</w:t>
      </w:r>
      <w:r w:rsidR="00776A13">
        <w:t xml:space="preserve"> </w:t>
      </w:r>
      <w:r w:rsidR="00F200EA">
        <w:t>välismaalased</w:t>
      </w:r>
      <w:r w:rsidR="00037C8B">
        <w:t>, tagasisaadetavad</w:t>
      </w:r>
      <w:r w:rsidR="00F200EA">
        <w:t xml:space="preserve"> ja </w:t>
      </w:r>
      <w:r w:rsidR="00776A13">
        <w:t xml:space="preserve">nendega tegelevad ametiasutused: </w:t>
      </w:r>
      <w:r>
        <w:t>PPA</w:t>
      </w:r>
      <w:r w:rsidR="00037C8B">
        <w:t>,</w:t>
      </w:r>
      <w:r>
        <w:t xml:space="preserve"> kohtu</w:t>
      </w:r>
      <w:r w:rsidR="00776A13">
        <w:t>d</w:t>
      </w:r>
      <w:r>
        <w:t>, advokatuur</w:t>
      </w:r>
      <w:r w:rsidR="00865757">
        <w:t xml:space="preserve"> ja</w:t>
      </w:r>
      <w:r>
        <w:t xml:space="preserve"> </w:t>
      </w:r>
      <w:commentRangeStart w:id="196"/>
      <w:r>
        <w:t>SKA</w:t>
      </w:r>
      <w:commentRangeEnd w:id="196"/>
      <w:r w:rsidR="0003561A">
        <w:rPr>
          <w:rStyle w:val="Kommentaariviide"/>
          <w:lang w:eastAsia="en-US"/>
        </w:rPr>
        <w:commentReference w:id="196"/>
      </w:r>
      <w:r>
        <w:t xml:space="preserve">. </w:t>
      </w:r>
    </w:p>
    <w:p w14:paraId="0C8E1678" w14:textId="77777777" w:rsidR="0057476C" w:rsidRPr="0057476C" w:rsidRDefault="0057476C" w:rsidP="00765C62">
      <w:pPr>
        <w:keepNext/>
        <w:rPr>
          <w:rFonts w:eastAsia="Calibri"/>
          <w:kern w:val="0"/>
          <w14:ligatures w14:val="none"/>
        </w:rPr>
      </w:pPr>
    </w:p>
    <w:p w14:paraId="51B68182" w14:textId="6714A2A8" w:rsidR="00C441C4" w:rsidRPr="00537B46" w:rsidRDefault="00C941D6" w:rsidP="0057476C">
      <w:pPr>
        <w:pStyle w:val="Pealkiri2"/>
        <w:rPr>
          <w:rFonts w:eastAsia="Calibri" w:cs="Times New Roman"/>
          <w:color w:val="000000"/>
          <w:lang w:eastAsia="et-EE"/>
        </w:rPr>
      </w:pPr>
      <w:r w:rsidRPr="00537B46">
        <w:rPr>
          <w:rFonts w:eastAsia="Calibri" w:cs="Times New Roman"/>
        </w:rPr>
        <w:t>6.1. Kindlama</w:t>
      </w:r>
      <w:r w:rsidR="004A476E" w:rsidRPr="00537B46">
        <w:rPr>
          <w:rFonts w:eastAsia="Calibri" w:cs="Times New Roman"/>
        </w:rPr>
        <w:t>te</w:t>
      </w:r>
      <w:r w:rsidRPr="00537B46">
        <w:rPr>
          <w:rFonts w:eastAsia="Calibri" w:cs="Times New Roman"/>
        </w:rPr>
        <w:t xml:space="preserve"> </w:t>
      </w:r>
      <w:r w:rsidR="006941B0" w:rsidRPr="00537B46">
        <w:rPr>
          <w:rFonts w:eastAsia="Calibri" w:cs="Times New Roman"/>
        </w:rPr>
        <w:t xml:space="preserve">EL </w:t>
      </w:r>
      <w:r w:rsidRPr="00537B46">
        <w:rPr>
          <w:rFonts w:eastAsia="Calibri" w:cs="Times New Roman"/>
        </w:rPr>
        <w:t>välispiirid</w:t>
      </w:r>
      <w:r w:rsidR="004A476E" w:rsidRPr="00537B46">
        <w:rPr>
          <w:rFonts w:eastAsia="Calibri" w:cs="Times New Roman"/>
        </w:rPr>
        <w:t>e tagamine</w:t>
      </w:r>
      <w:r w:rsidR="00CE6816" w:rsidRPr="00537B46">
        <w:rPr>
          <w:rFonts w:eastAsia="Calibri" w:cs="Times New Roman"/>
          <w:color w:val="000000"/>
          <w:lang w:eastAsia="et-EE"/>
        </w:rPr>
        <w:tab/>
      </w:r>
    </w:p>
    <w:p w14:paraId="2E246BF9" w14:textId="77777777" w:rsidR="0057476C" w:rsidRDefault="0057476C" w:rsidP="00C941D6">
      <w:pPr>
        <w:autoSpaceDE w:val="0"/>
        <w:autoSpaceDN w:val="0"/>
        <w:adjustRightInd w:val="0"/>
        <w:jc w:val="both"/>
        <w:rPr>
          <w:rFonts w:eastAsia="Calibri"/>
          <w:b/>
          <w:bCs/>
          <w:color w:val="000000"/>
          <w:kern w:val="0"/>
          <w:lang w:eastAsia="et-EE"/>
          <w14:ligatures w14:val="none"/>
        </w:rPr>
      </w:pPr>
    </w:p>
    <w:p w14:paraId="238D8331" w14:textId="66F21DDE" w:rsidR="00A66693" w:rsidRPr="00D40676" w:rsidRDefault="006941B0" w:rsidP="00A66693">
      <w:pPr>
        <w:jc w:val="both"/>
        <w:rPr>
          <w:rFonts w:eastAsia="Calibri"/>
          <w:bCs/>
          <w:kern w:val="0"/>
          <w14:ligatures w14:val="none"/>
        </w:rPr>
      </w:pPr>
      <w:r>
        <w:rPr>
          <w:rFonts w:eastAsia="Calibri"/>
          <w:bCs/>
          <w:kern w:val="0"/>
          <w14:ligatures w14:val="none"/>
        </w:rPr>
        <w:t>Kindlamate välispiiride teemaga seonduvad peamised m</w:t>
      </w:r>
      <w:r w:rsidR="00A66693" w:rsidRPr="00D40676">
        <w:rPr>
          <w:rFonts w:eastAsia="Calibri"/>
          <w:bCs/>
          <w:kern w:val="0"/>
          <w14:ligatures w14:val="none"/>
        </w:rPr>
        <w:t xml:space="preserve">uudatused on </w:t>
      </w:r>
      <w:r w:rsidR="00A66693">
        <w:rPr>
          <w:rFonts w:eastAsia="Calibri"/>
          <w:bCs/>
          <w:kern w:val="0"/>
          <w14:ligatures w14:val="none"/>
        </w:rPr>
        <w:t xml:space="preserve">tervikliku ülevaate huvides </w:t>
      </w:r>
      <w:r w:rsidR="00A66693" w:rsidRPr="00D40676">
        <w:rPr>
          <w:rFonts w:eastAsia="Calibri"/>
          <w:bCs/>
          <w:kern w:val="0"/>
          <w14:ligatures w14:val="none"/>
        </w:rPr>
        <w:t>esitatud märksõnadena tabelis</w:t>
      </w:r>
      <w:r w:rsidR="00A66693">
        <w:rPr>
          <w:rFonts w:eastAsia="Calibri"/>
          <w:bCs/>
          <w:kern w:val="0"/>
          <w14:ligatures w14:val="none"/>
        </w:rPr>
        <w:t xml:space="preserve"> ja seostatud allolevas </w:t>
      </w:r>
      <w:commentRangeStart w:id="197"/>
      <w:r w:rsidR="00A66693">
        <w:rPr>
          <w:rFonts w:eastAsia="Calibri"/>
          <w:bCs/>
          <w:kern w:val="0"/>
          <w14:ligatures w14:val="none"/>
        </w:rPr>
        <w:t>mõjuhinnangus</w:t>
      </w:r>
      <w:commentRangeEnd w:id="197"/>
      <w:r w:rsidR="00647F86">
        <w:rPr>
          <w:rStyle w:val="Kommentaariviide"/>
          <w:rFonts w:eastAsia="Times New Roman"/>
          <w:kern w:val="0"/>
          <w14:ligatures w14:val="none"/>
        </w:rPr>
        <w:commentReference w:id="197"/>
      </w:r>
      <w:r w:rsidR="00A66693">
        <w:rPr>
          <w:rFonts w:eastAsia="Calibri"/>
          <w:bCs/>
          <w:kern w:val="0"/>
          <w14:ligatures w14:val="none"/>
        </w:rPr>
        <w:t>.</w:t>
      </w:r>
    </w:p>
    <w:p w14:paraId="410979AC" w14:textId="77777777" w:rsidR="00A66693" w:rsidRDefault="00A66693" w:rsidP="00C941D6">
      <w:pPr>
        <w:autoSpaceDE w:val="0"/>
        <w:autoSpaceDN w:val="0"/>
        <w:adjustRightInd w:val="0"/>
        <w:jc w:val="both"/>
        <w:rPr>
          <w:rFonts w:eastAsia="Calibri"/>
          <w:b/>
          <w:bCs/>
          <w:color w:val="000000"/>
          <w:kern w:val="0"/>
          <w:lang w:eastAsia="et-EE"/>
          <w14:ligatures w14:val="none"/>
        </w:rPr>
      </w:pPr>
    </w:p>
    <w:p w14:paraId="53E394E3" w14:textId="295A6C44" w:rsidR="00200C6D" w:rsidRPr="0057476C" w:rsidRDefault="00200C6D" w:rsidP="00C941D6">
      <w:pPr>
        <w:autoSpaceDE w:val="0"/>
        <w:autoSpaceDN w:val="0"/>
        <w:adjustRightInd w:val="0"/>
        <w:jc w:val="both"/>
        <w:rPr>
          <w:rFonts w:eastAsia="Calibri"/>
          <w:b/>
          <w:bCs/>
          <w:color w:val="000000"/>
          <w:kern w:val="0"/>
          <w:lang w:eastAsia="et-EE"/>
          <w14:ligatures w14:val="none"/>
        </w:rPr>
      </w:pPr>
      <w:r w:rsidRPr="0057476C">
        <w:rPr>
          <w:rFonts w:eastAsia="Calibri"/>
          <w:b/>
          <w:bCs/>
          <w:color w:val="000000"/>
          <w:kern w:val="0"/>
          <w:lang w:eastAsia="et-EE"/>
          <w14:ligatures w14:val="none"/>
        </w:rPr>
        <w:t xml:space="preserve">Tabel </w:t>
      </w:r>
      <w:r w:rsidR="00AE0F62">
        <w:rPr>
          <w:rFonts w:eastAsia="Calibri"/>
          <w:b/>
          <w:color w:val="000000"/>
          <w:kern w:val="0"/>
          <w:lang w:eastAsia="et-EE"/>
          <w14:ligatures w14:val="none"/>
        </w:rPr>
        <w:t>2</w:t>
      </w:r>
      <w:r w:rsidR="002758AA" w:rsidRPr="002E1B8E">
        <w:rPr>
          <w:rFonts w:eastAsia="Calibri"/>
          <w:color w:val="000000"/>
          <w:kern w:val="0"/>
          <w:lang w:eastAsia="et-EE"/>
          <w14:ligatures w14:val="none"/>
        </w:rPr>
        <w:t>.</w:t>
      </w:r>
      <w:r w:rsidRPr="002E1B8E">
        <w:rPr>
          <w:rFonts w:eastAsia="Calibri"/>
          <w:color w:val="000000"/>
          <w:kern w:val="0"/>
          <w:lang w:eastAsia="et-EE"/>
          <w14:ligatures w14:val="none"/>
        </w:rPr>
        <w:t xml:space="preserve"> Peamised muudatused</w:t>
      </w:r>
      <w:r w:rsidR="00F819CC" w:rsidRPr="002E1B8E">
        <w:rPr>
          <w:rFonts w:eastAsia="Calibri"/>
          <w:color w:val="000000"/>
          <w:kern w:val="0"/>
          <w:lang w:eastAsia="et-EE"/>
          <w14:ligatures w14:val="none"/>
        </w:rPr>
        <w:t xml:space="preserve"> (allikas: </w:t>
      </w:r>
      <w:r w:rsidR="005777E2" w:rsidRPr="002E1B8E">
        <w:rPr>
          <w:rFonts w:eastAsia="Calibri"/>
          <w:color w:val="000000"/>
          <w:kern w:val="0"/>
          <w:lang w:eastAsia="et-EE"/>
          <w14:ligatures w14:val="none"/>
        </w:rPr>
        <w:t>SIM</w:t>
      </w:r>
      <w:r w:rsidR="00F819CC" w:rsidRPr="002E1B8E">
        <w:rPr>
          <w:rFonts w:eastAsia="Calibri"/>
          <w:color w:val="000000"/>
          <w:kern w:val="0"/>
          <w:lang w:eastAsia="et-EE"/>
          <w14:ligatures w14:val="none"/>
        </w:rPr>
        <w:t>)</w:t>
      </w:r>
    </w:p>
    <w:tbl>
      <w:tblPr>
        <w:tblStyle w:val="Kontuurtabel"/>
        <w:tblW w:w="0" w:type="auto"/>
        <w:tblLook w:val="04A0" w:firstRow="1" w:lastRow="0" w:firstColumn="1" w:lastColumn="0" w:noHBand="0" w:noVBand="1"/>
      </w:tblPr>
      <w:tblGrid>
        <w:gridCol w:w="4519"/>
        <w:gridCol w:w="4522"/>
      </w:tblGrid>
      <w:tr w:rsidR="00095049" w:rsidRPr="00EE0F34" w14:paraId="3B6FC1B4" w14:textId="77777777" w:rsidTr="00F04CB5">
        <w:tc>
          <w:tcPr>
            <w:tcW w:w="9041" w:type="dxa"/>
            <w:gridSpan w:val="2"/>
            <w:tcBorders>
              <w:top w:val="single" w:sz="12" w:space="0" w:color="5B9BD5" w:themeColor="accent5"/>
              <w:left w:val="single" w:sz="12" w:space="0" w:color="5B9BD5" w:themeColor="accent5"/>
              <w:right w:val="single" w:sz="12" w:space="0" w:color="5B9BD5" w:themeColor="accent5"/>
            </w:tcBorders>
            <w:shd w:val="clear" w:color="auto" w:fill="D9E2F3" w:themeFill="accent1" w:themeFillTint="33"/>
          </w:tcPr>
          <w:p w14:paraId="026A19E3" w14:textId="3A9B890E" w:rsidR="00095049" w:rsidRPr="00307B73" w:rsidRDefault="00095049" w:rsidP="0031703A">
            <w:pPr>
              <w:pStyle w:val="Pealkiri2"/>
              <w:jc w:val="center"/>
              <w:rPr>
                <w:rFonts w:ascii="Times New Roman" w:hAnsi="Times New Roman" w:cs="Times New Roman"/>
                <w:szCs w:val="22"/>
              </w:rPr>
            </w:pPr>
            <w:r w:rsidRPr="00307B73">
              <w:rPr>
                <w:rFonts w:ascii="Times New Roman" w:eastAsia="Calibri" w:hAnsi="Times New Roman" w:cs="Times New Roman"/>
                <w:szCs w:val="22"/>
              </w:rPr>
              <w:t>Kindlamad Euroopa välispiirid</w:t>
            </w:r>
          </w:p>
        </w:tc>
      </w:tr>
      <w:tr w:rsidR="00095049" w:rsidRPr="00EE0F34" w14:paraId="22D6FE31" w14:textId="77777777" w:rsidTr="009B3685">
        <w:tc>
          <w:tcPr>
            <w:tcW w:w="4519" w:type="dxa"/>
            <w:tcBorders>
              <w:top w:val="single" w:sz="12" w:space="0" w:color="5B9BD5" w:themeColor="accent5"/>
              <w:bottom w:val="single" w:sz="12" w:space="0" w:color="5B9BD5" w:themeColor="accent5"/>
              <w:right w:val="single" w:sz="12" w:space="0" w:color="5B9BD5" w:themeColor="accent5"/>
            </w:tcBorders>
            <w:shd w:val="clear" w:color="auto" w:fill="BDD6EE" w:themeFill="accent5" w:themeFillTint="66"/>
          </w:tcPr>
          <w:p w14:paraId="4966DEA0" w14:textId="77777777" w:rsidR="00095049" w:rsidRPr="00307B73" w:rsidRDefault="00095049" w:rsidP="00074073">
            <w:pPr>
              <w:jc w:val="center"/>
              <w:rPr>
                <w:rFonts w:ascii="Times New Roman" w:hAnsi="Times New Roman" w:cs="Times New Roman"/>
                <w:b/>
              </w:rPr>
            </w:pPr>
            <w:r w:rsidRPr="00307B73">
              <w:rPr>
                <w:rFonts w:ascii="Times New Roman" w:hAnsi="Times New Roman" w:cs="Times New Roman"/>
                <w:b/>
              </w:rPr>
              <w:t>Enne reformi</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shd w:val="clear" w:color="auto" w:fill="BDD6EE" w:themeFill="accent5" w:themeFillTint="66"/>
          </w:tcPr>
          <w:p w14:paraId="0A776E81" w14:textId="77777777" w:rsidR="00095049" w:rsidRPr="00307B73" w:rsidRDefault="00095049" w:rsidP="00074073">
            <w:pPr>
              <w:jc w:val="center"/>
              <w:rPr>
                <w:rFonts w:ascii="Times New Roman" w:hAnsi="Times New Roman" w:cs="Times New Roman"/>
                <w:b/>
              </w:rPr>
            </w:pPr>
            <w:r w:rsidRPr="00307B73">
              <w:rPr>
                <w:rFonts w:ascii="Times New Roman" w:hAnsi="Times New Roman" w:cs="Times New Roman"/>
                <w:b/>
              </w:rPr>
              <w:t>Pärast reformi rakendamist</w:t>
            </w:r>
          </w:p>
        </w:tc>
      </w:tr>
      <w:tr w:rsidR="00095049" w:rsidRPr="00EE0F34" w14:paraId="6682C9BC" w14:textId="77777777" w:rsidTr="009B3685">
        <w:tc>
          <w:tcPr>
            <w:tcW w:w="4519" w:type="dxa"/>
            <w:vMerge w:val="restart"/>
            <w:tcBorders>
              <w:top w:val="single" w:sz="12" w:space="0" w:color="5B9BD5" w:themeColor="accent5"/>
              <w:left w:val="single" w:sz="12" w:space="0" w:color="5B9BD5" w:themeColor="accent5"/>
              <w:right w:val="single" w:sz="12" w:space="0" w:color="5B9BD5" w:themeColor="accent5"/>
            </w:tcBorders>
          </w:tcPr>
          <w:p w14:paraId="2CE2618A" w14:textId="77777777" w:rsidR="00095049" w:rsidRPr="00307B73" w:rsidRDefault="00095049" w:rsidP="00074073">
            <w:pPr>
              <w:jc w:val="center"/>
              <w:rPr>
                <w:rFonts w:ascii="Times New Roman" w:hAnsi="Times New Roman" w:cs="Times New Roman"/>
              </w:rPr>
            </w:pPr>
          </w:p>
          <w:p w14:paraId="03C4A668" w14:textId="77777777" w:rsidR="00095049" w:rsidRPr="00307B73" w:rsidRDefault="00095049" w:rsidP="00074073">
            <w:pPr>
              <w:jc w:val="center"/>
              <w:rPr>
                <w:rFonts w:ascii="Times New Roman" w:hAnsi="Times New Roman" w:cs="Times New Roman"/>
              </w:rPr>
            </w:pPr>
          </w:p>
          <w:p w14:paraId="2A308AE5" w14:textId="65C4D616" w:rsidR="00095049" w:rsidRPr="00307B73" w:rsidRDefault="00D5479E" w:rsidP="00074073">
            <w:pPr>
              <w:jc w:val="center"/>
              <w:rPr>
                <w:rFonts w:ascii="Times New Roman" w:hAnsi="Times New Roman" w:cs="Times New Roman"/>
              </w:rPr>
            </w:pPr>
            <w:r>
              <w:rPr>
                <w:rFonts w:ascii="Times New Roman" w:hAnsi="Times New Roman" w:cs="Times New Roman"/>
              </w:rPr>
              <w:t>EL-i</w:t>
            </w:r>
            <w:r w:rsidR="00095049" w:rsidRPr="00307B73">
              <w:rPr>
                <w:rFonts w:ascii="Times New Roman" w:hAnsi="Times New Roman" w:cs="Times New Roman"/>
              </w:rPr>
              <w:t xml:space="preserve"> välispiiridel ei ole ebaseaduslikult saabuvate inimeste kontroll ja registreerimi</w:t>
            </w:r>
            <w:r w:rsidR="007D2132">
              <w:rPr>
                <w:rFonts w:ascii="Times New Roman" w:hAnsi="Times New Roman" w:cs="Times New Roman"/>
              </w:rPr>
              <w:t>n</w:t>
            </w:r>
            <w:r w:rsidR="00095049" w:rsidRPr="00307B73">
              <w:rPr>
                <w:rFonts w:ascii="Times New Roman" w:hAnsi="Times New Roman" w:cs="Times New Roman"/>
              </w:rPr>
              <w:t>e ühtlustatud</w:t>
            </w:r>
          </w:p>
        </w:tc>
        <w:tc>
          <w:tcPr>
            <w:tcW w:w="4522" w:type="dxa"/>
            <w:tcBorders>
              <w:top w:val="single" w:sz="12" w:space="0" w:color="5B9BD5" w:themeColor="accent5"/>
              <w:left w:val="single" w:sz="12" w:space="0" w:color="5B9BD5" w:themeColor="accent5"/>
              <w:right w:val="single" w:sz="12" w:space="0" w:color="5B9BD5" w:themeColor="accent5"/>
            </w:tcBorders>
          </w:tcPr>
          <w:p w14:paraId="234D45FD" w14:textId="5DC8A6C8" w:rsidR="00095049" w:rsidRPr="00307B73" w:rsidRDefault="009A3BC7" w:rsidP="0057476C">
            <w:pPr>
              <w:jc w:val="both"/>
              <w:rPr>
                <w:rFonts w:ascii="Times New Roman" w:hAnsi="Times New Roman" w:cs="Times New Roman"/>
              </w:rPr>
            </w:pPr>
            <w:r>
              <w:rPr>
                <w:rFonts w:ascii="Times New Roman" w:hAnsi="Times New Roman" w:cs="Times New Roman"/>
              </w:rPr>
              <w:t>K</w:t>
            </w:r>
            <w:r w:rsidR="00095049" w:rsidRPr="00307B73">
              <w:rPr>
                <w:rFonts w:ascii="Times New Roman" w:hAnsi="Times New Roman" w:cs="Times New Roman"/>
              </w:rPr>
              <w:t xml:space="preserve">ohustuslik ühetaoline välismaalaste tausta kontroll </w:t>
            </w:r>
            <w:r w:rsidR="00815D05">
              <w:rPr>
                <w:rFonts w:ascii="Times New Roman" w:hAnsi="Times New Roman" w:cs="Times New Roman"/>
              </w:rPr>
              <w:t>–</w:t>
            </w:r>
            <w:r w:rsidR="00095049" w:rsidRPr="00307B73">
              <w:rPr>
                <w:rFonts w:ascii="Times New Roman" w:hAnsi="Times New Roman" w:cs="Times New Roman"/>
              </w:rPr>
              <w:t xml:space="preserve"> </w:t>
            </w:r>
            <w:r w:rsidR="00072066">
              <w:rPr>
                <w:rFonts w:ascii="Times New Roman" w:hAnsi="Times New Roman" w:cs="Times New Roman"/>
              </w:rPr>
              <w:t>inimese andmed registreer</w:t>
            </w:r>
            <w:r>
              <w:rPr>
                <w:rFonts w:ascii="Times New Roman" w:hAnsi="Times New Roman" w:cs="Times New Roman"/>
              </w:rPr>
              <w:t>itakse</w:t>
            </w:r>
            <w:r w:rsidR="00072066">
              <w:rPr>
                <w:rFonts w:ascii="Times New Roman" w:hAnsi="Times New Roman" w:cs="Times New Roman"/>
              </w:rPr>
              <w:t>,</w:t>
            </w:r>
            <w:r w:rsidR="00095049" w:rsidRPr="00307B73">
              <w:rPr>
                <w:rFonts w:ascii="Times New Roman" w:hAnsi="Times New Roman" w:cs="Times New Roman"/>
              </w:rPr>
              <w:t xml:space="preserve"> julgeoleku ohu, tervise seisundi ja erivajaduste hindamine</w:t>
            </w:r>
          </w:p>
        </w:tc>
      </w:tr>
      <w:tr w:rsidR="00095049" w:rsidRPr="00EE0F34" w14:paraId="025F558C" w14:textId="77777777" w:rsidTr="009B3685">
        <w:tc>
          <w:tcPr>
            <w:tcW w:w="4519" w:type="dxa"/>
            <w:vMerge/>
            <w:tcBorders>
              <w:left w:val="single" w:sz="12" w:space="0" w:color="5B9BD5" w:themeColor="accent5"/>
              <w:bottom w:val="single" w:sz="12" w:space="0" w:color="5B9BD5" w:themeColor="accent5"/>
              <w:right w:val="single" w:sz="12" w:space="0" w:color="5B9BD5" w:themeColor="accent5"/>
            </w:tcBorders>
          </w:tcPr>
          <w:p w14:paraId="42820E6F" w14:textId="77777777" w:rsidR="00095049" w:rsidRPr="00307B73" w:rsidRDefault="00095049" w:rsidP="00074073">
            <w:pPr>
              <w:rPr>
                <w:rFonts w:ascii="Times New Roman" w:hAnsi="Times New Roman" w:cs="Times New Roman"/>
              </w:rPr>
            </w:pPr>
          </w:p>
        </w:tc>
        <w:tc>
          <w:tcPr>
            <w:tcW w:w="4522" w:type="dxa"/>
            <w:tcBorders>
              <w:left w:val="single" w:sz="12" w:space="0" w:color="5B9BD5" w:themeColor="accent5"/>
              <w:bottom w:val="single" w:sz="12" w:space="0" w:color="5B9BD5" w:themeColor="accent5"/>
              <w:right w:val="single" w:sz="12" w:space="0" w:color="5B9BD5" w:themeColor="accent5"/>
            </w:tcBorders>
          </w:tcPr>
          <w:p w14:paraId="127089B3" w14:textId="51E8D0AA" w:rsidR="00095049" w:rsidRPr="00307B73" w:rsidRDefault="00095049" w:rsidP="0057476C">
            <w:pPr>
              <w:jc w:val="both"/>
              <w:rPr>
                <w:rFonts w:ascii="Times New Roman" w:hAnsi="Times New Roman" w:cs="Times New Roman"/>
              </w:rPr>
            </w:pPr>
            <w:r w:rsidRPr="00307B73">
              <w:rPr>
                <w:rFonts w:ascii="Times New Roman" w:hAnsi="Times New Roman" w:cs="Times New Roman"/>
              </w:rPr>
              <w:t>Kohustuslik varjupaiga ja tagasisaatmise piirimenetlus sisserändajatele, kes tõenäoliselt kaitset ei vaja, kes võivad olla ohuks riigi julgeolekule või kes tahtlikult eksitavad ametiasutusi.</w:t>
            </w:r>
          </w:p>
        </w:tc>
      </w:tr>
      <w:tr w:rsidR="00095049" w:rsidRPr="00EE0F34" w14:paraId="3BDFFACA" w14:textId="77777777" w:rsidTr="009B3685">
        <w:tc>
          <w:tcPr>
            <w:tcW w:w="4519" w:type="dxa"/>
            <w:vMerge w:val="restart"/>
            <w:tcBorders>
              <w:top w:val="single" w:sz="12" w:space="0" w:color="5B9BD5" w:themeColor="accent5"/>
              <w:left w:val="single" w:sz="12" w:space="0" w:color="5B9BD5" w:themeColor="accent5"/>
              <w:right w:val="single" w:sz="12" w:space="0" w:color="5B9BD5" w:themeColor="accent5"/>
            </w:tcBorders>
          </w:tcPr>
          <w:p w14:paraId="1E619435" w14:textId="77777777" w:rsidR="00095049" w:rsidRPr="00307B73" w:rsidRDefault="00095049" w:rsidP="00074073">
            <w:pPr>
              <w:jc w:val="center"/>
              <w:rPr>
                <w:rFonts w:ascii="Times New Roman" w:hAnsi="Times New Roman" w:cs="Times New Roman"/>
              </w:rPr>
            </w:pPr>
          </w:p>
          <w:p w14:paraId="207F7F83" w14:textId="77777777" w:rsidR="00095049" w:rsidRPr="00307B73" w:rsidRDefault="00095049" w:rsidP="00074073">
            <w:pPr>
              <w:jc w:val="center"/>
              <w:rPr>
                <w:rFonts w:ascii="Times New Roman" w:hAnsi="Times New Roman" w:cs="Times New Roman"/>
              </w:rPr>
            </w:pPr>
          </w:p>
          <w:p w14:paraId="564B8F4B" w14:textId="77777777" w:rsidR="00095049" w:rsidRPr="00307B73" w:rsidRDefault="00095049" w:rsidP="00074073">
            <w:pPr>
              <w:jc w:val="center"/>
              <w:rPr>
                <w:rFonts w:ascii="Times New Roman" w:hAnsi="Times New Roman" w:cs="Times New Roman"/>
              </w:rPr>
            </w:pPr>
          </w:p>
          <w:p w14:paraId="2BC50DC2" w14:textId="77777777" w:rsidR="00095049" w:rsidRPr="00307B73" w:rsidRDefault="00095049" w:rsidP="00074073">
            <w:pPr>
              <w:jc w:val="center"/>
              <w:rPr>
                <w:rFonts w:ascii="Times New Roman" w:hAnsi="Times New Roman" w:cs="Times New Roman"/>
              </w:rPr>
            </w:pPr>
            <w:r w:rsidRPr="00307B73">
              <w:rPr>
                <w:rFonts w:ascii="Times New Roman" w:hAnsi="Times New Roman" w:cs="Times New Roman"/>
              </w:rPr>
              <w:t>Välispiiridel puudub piirimenetlusteks vajalik ressurss</w:t>
            </w:r>
          </w:p>
        </w:tc>
        <w:tc>
          <w:tcPr>
            <w:tcW w:w="4522" w:type="dxa"/>
            <w:tcBorders>
              <w:top w:val="single" w:sz="12" w:space="0" w:color="5B9BD5" w:themeColor="accent5"/>
              <w:left w:val="single" w:sz="12" w:space="0" w:color="5B9BD5" w:themeColor="accent5"/>
              <w:right w:val="single" w:sz="12" w:space="0" w:color="5B9BD5" w:themeColor="accent5"/>
            </w:tcBorders>
          </w:tcPr>
          <w:p w14:paraId="41AD9954" w14:textId="77777777" w:rsidR="00095049" w:rsidRPr="00307B73" w:rsidRDefault="00095049" w:rsidP="0057476C">
            <w:pPr>
              <w:jc w:val="both"/>
              <w:rPr>
                <w:rFonts w:ascii="Times New Roman" w:hAnsi="Times New Roman" w:cs="Times New Roman"/>
              </w:rPr>
            </w:pPr>
            <w:r w:rsidRPr="00307B73">
              <w:rPr>
                <w:rFonts w:ascii="Times New Roman" w:hAnsi="Times New Roman" w:cs="Times New Roman"/>
              </w:rPr>
              <w:t>Ühtlustatud isikuandmete, tervise ja julgeolekuohu kontroll välispiiridel</w:t>
            </w:r>
          </w:p>
        </w:tc>
      </w:tr>
      <w:tr w:rsidR="00095049" w:rsidRPr="00EE0F34" w14:paraId="62B541C9" w14:textId="77777777" w:rsidTr="009B3685">
        <w:tc>
          <w:tcPr>
            <w:tcW w:w="4519" w:type="dxa"/>
            <w:vMerge/>
            <w:tcBorders>
              <w:left w:val="single" w:sz="12" w:space="0" w:color="5B9BD5" w:themeColor="accent5"/>
              <w:right w:val="single" w:sz="12" w:space="0" w:color="5B9BD5" w:themeColor="accent5"/>
            </w:tcBorders>
          </w:tcPr>
          <w:p w14:paraId="1AA4F7F8" w14:textId="77777777" w:rsidR="00095049" w:rsidRPr="00307B73" w:rsidRDefault="00095049" w:rsidP="00074073">
            <w:pP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45C99DBD" w14:textId="73A1FD6D" w:rsidR="00095049" w:rsidRPr="00307B73" w:rsidRDefault="00095049" w:rsidP="0057476C">
            <w:pPr>
              <w:jc w:val="both"/>
              <w:rPr>
                <w:rFonts w:ascii="Times New Roman" w:hAnsi="Times New Roman" w:cs="Times New Roman"/>
              </w:rPr>
            </w:pPr>
            <w:r w:rsidRPr="00307B73">
              <w:rPr>
                <w:rFonts w:ascii="Times New Roman" w:hAnsi="Times New Roman" w:cs="Times New Roman"/>
              </w:rPr>
              <w:t xml:space="preserve">Ühtlustatud taustakontrolli tähtaeg </w:t>
            </w:r>
            <w:r w:rsidR="00815D05">
              <w:rPr>
                <w:rFonts w:ascii="Times New Roman" w:hAnsi="Times New Roman" w:cs="Times New Roman"/>
              </w:rPr>
              <w:t>–</w:t>
            </w:r>
            <w:r w:rsidRPr="00307B73">
              <w:rPr>
                <w:rFonts w:ascii="Times New Roman" w:hAnsi="Times New Roman" w:cs="Times New Roman"/>
              </w:rPr>
              <w:t xml:space="preserve"> kuni </w:t>
            </w:r>
            <w:r w:rsidR="00046083">
              <w:rPr>
                <w:rFonts w:ascii="Times New Roman" w:hAnsi="Times New Roman" w:cs="Times New Roman"/>
              </w:rPr>
              <w:t>seitse</w:t>
            </w:r>
            <w:r w:rsidRPr="00307B73">
              <w:rPr>
                <w:rFonts w:ascii="Times New Roman" w:hAnsi="Times New Roman" w:cs="Times New Roman"/>
              </w:rPr>
              <w:t xml:space="preserve"> päeva piiril, kuni </w:t>
            </w:r>
            <w:r w:rsidR="00046083">
              <w:rPr>
                <w:rFonts w:ascii="Times New Roman" w:hAnsi="Times New Roman" w:cs="Times New Roman"/>
              </w:rPr>
              <w:t>kolm</w:t>
            </w:r>
            <w:r w:rsidRPr="00307B73">
              <w:rPr>
                <w:rFonts w:ascii="Times New Roman" w:hAnsi="Times New Roman" w:cs="Times New Roman"/>
              </w:rPr>
              <w:t xml:space="preserve"> päeva </w:t>
            </w:r>
            <w:proofErr w:type="spellStart"/>
            <w:r w:rsidRPr="00307B73">
              <w:rPr>
                <w:rFonts w:ascii="Times New Roman" w:hAnsi="Times New Roman" w:cs="Times New Roman"/>
              </w:rPr>
              <w:t>siseriigis</w:t>
            </w:r>
            <w:proofErr w:type="spellEnd"/>
          </w:p>
        </w:tc>
      </w:tr>
      <w:tr w:rsidR="00095049" w:rsidRPr="00EE0F34" w14:paraId="0AE6A85B" w14:textId="77777777" w:rsidTr="009B3685">
        <w:tc>
          <w:tcPr>
            <w:tcW w:w="4519" w:type="dxa"/>
            <w:vMerge/>
            <w:tcBorders>
              <w:left w:val="single" w:sz="12" w:space="0" w:color="5B9BD5" w:themeColor="accent5"/>
              <w:right w:val="single" w:sz="12" w:space="0" w:color="5B9BD5" w:themeColor="accent5"/>
            </w:tcBorders>
          </w:tcPr>
          <w:p w14:paraId="5EA9ABF6" w14:textId="77777777" w:rsidR="00095049" w:rsidRPr="00307B73" w:rsidRDefault="00095049" w:rsidP="00074073">
            <w:pP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2E36E472" w14:textId="77777777" w:rsidR="00095049" w:rsidRPr="00307B73" w:rsidRDefault="00095049" w:rsidP="0057476C">
            <w:pPr>
              <w:jc w:val="both"/>
              <w:rPr>
                <w:rFonts w:ascii="Times New Roman" w:hAnsi="Times New Roman" w:cs="Times New Roman"/>
              </w:rPr>
            </w:pPr>
            <w:r w:rsidRPr="00307B73">
              <w:rPr>
                <w:rFonts w:ascii="Times New Roman" w:hAnsi="Times New Roman" w:cs="Times New Roman"/>
              </w:rPr>
              <w:t xml:space="preserve">Ühtlustatud kiire suunamine kohasesse menetlusse </w:t>
            </w:r>
          </w:p>
        </w:tc>
      </w:tr>
      <w:tr w:rsidR="00095049" w:rsidRPr="00EE0F34" w14:paraId="2FC85B14" w14:textId="77777777" w:rsidTr="009B3685">
        <w:tc>
          <w:tcPr>
            <w:tcW w:w="4519" w:type="dxa"/>
            <w:vMerge/>
            <w:tcBorders>
              <w:left w:val="single" w:sz="12" w:space="0" w:color="5B9BD5" w:themeColor="accent5"/>
              <w:bottom w:val="single" w:sz="12" w:space="0" w:color="5B9BD5" w:themeColor="accent5"/>
              <w:right w:val="single" w:sz="12" w:space="0" w:color="5B9BD5" w:themeColor="accent5"/>
            </w:tcBorders>
          </w:tcPr>
          <w:p w14:paraId="4DD574B6" w14:textId="77777777" w:rsidR="00095049" w:rsidRPr="00307B73" w:rsidRDefault="00095049" w:rsidP="00074073">
            <w:pPr>
              <w:rPr>
                <w:rFonts w:ascii="Times New Roman" w:hAnsi="Times New Roman" w:cs="Times New Roman"/>
              </w:rPr>
            </w:pPr>
          </w:p>
        </w:tc>
        <w:tc>
          <w:tcPr>
            <w:tcW w:w="4522" w:type="dxa"/>
            <w:tcBorders>
              <w:left w:val="single" w:sz="12" w:space="0" w:color="5B9BD5" w:themeColor="accent5"/>
              <w:bottom w:val="single" w:sz="12" w:space="0" w:color="5B9BD5" w:themeColor="accent5"/>
              <w:right w:val="single" w:sz="12" w:space="0" w:color="5B9BD5" w:themeColor="accent5"/>
            </w:tcBorders>
          </w:tcPr>
          <w:p w14:paraId="10EB592A" w14:textId="588EB41C" w:rsidR="00095049" w:rsidRPr="00307B73" w:rsidRDefault="005B07E9" w:rsidP="0057476C">
            <w:pPr>
              <w:jc w:val="both"/>
              <w:rPr>
                <w:rFonts w:ascii="Times New Roman" w:hAnsi="Times New Roman" w:cs="Times New Roman"/>
              </w:rPr>
            </w:pPr>
            <w:r>
              <w:rPr>
                <w:rFonts w:ascii="Times New Roman" w:hAnsi="Times New Roman" w:cs="Times New Roman"/>
              </w:rPr>
              <w:t>L</w:t>
            </w:r>
            <w:r w:rsidR="00095049" w:rsidRPr="00307B73">
              <w:rPr>
                <w:rFonts w:ascii="Times New Roman" w:hAnsi="Times New Roman" w:cs="Times New Roman"/>
              </w:rPr>
              <w:t>oata edasi liikumise välistamine</w:t>
            </w:r>
          </w:p>
        </w:tc>
      </w:tr>
      <w:tr w:rsidR="00095049" w:rsidRPr="00EE0F34" w14:paraId="5DAC7224" w14:textId="77777777" w:rsidTr="009B3685">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345AD84C" w14:textId="77777777" w:rsidR="00095049" w:rsidRPr="00307B73" w:rsidRDefault="00095049" w:rsidP="00074073">
            <w:pPr>
              <w:jc w:val="center"/>
              <w:rPr>
                <w:rFonts w:ascii="Times New Roman" w:hAnsi="Times New Roman" w:cs="Times New Roman"/>
              </w:rPr>
            </w:pPr>
            <w:r w:rsidRPr="00307B73">
              <w:rPr>
                <w:rFonts w:ascii="Times New Roman" w:hAnsi="Times New Roman" w:cs="Times New Roman"/>
              </w:rPr>
              <w:t>Puudub kohustus iseseisvaks põhiõiguste seire mehhanismiks</w:t>
            </w: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1C28A0C5" w14:textId="77777777" w:rsidR="00095049" w:rsidRPr="00307B73" w:rsidRDefault="00095049" w:rsidP="0057476C">
            <w:pPr>
              <w:jc w:val="both"/>
              <w:rPr>
                <w:rFonts w:ascii="Times New Roman" w:hAnsi="Times New Roman" w:cs="Times New Roman"/>
              </w:rPr>
            </w:pPr>
            <w:r w:rsidRPr="00307B73">
              <w:rPr>
                <w:rFonts w:ascii="Times New Roman" w:hAnsi="Times New Roman" w:cs="Times New Roman"/>
              </w:rPr>
              <w:t>Kohustuslik ühetaoline põhiõiguste seire mehhanism taustakontrolli ja piirimenetluse üle</w:t>
            </w:r>
          </w:p>
        </w:tc>
      </w:tr>
      <w:tr w:rsidR="00095049" w:rsidRPr="00EE0F34" w14:paraId="143D26E3" w14:textId="77777777" w:rsidTr="00F04CB5">
        <w:tc>
          <w:tcPr>
            <w:tcW w:w="9041" w:type="dxa"/>
            <w:gridSpan w:val="2"/>
            <w:tcBorders>
              <w:bottom w:val="single" w:sz="12" w:space="0" w:color="5B9BD5" w:themeColor="accent5"/>
            </w:tcBorders>
            <w:shd w:val="clear" w:color="auto" w:fill="B4C6E7" w:themeFill="accent1" w:themeFillTint="66"/>
          </w:tcPr>
          <w:p w14:paraId="3BA3C158" w14:textId="1D7DBEFE" w:rsidR="00095049" w:rsidRPr="00307B73" w:rsidRDefault="00095049" w:rsidP="00074073">
            <w:pPr>
              <w:jc w:val="center"/>
              <w:rPr>
                <w:rFonts w:ascii="Times New Roman" w:hAnsi="Times New Roman" w:cs="Times New Roman"/>
                <w:b/>
              </w:rPr>
            </w:pPr>
            <w:r w:rsidRPr="00307B73">
              <w:rPr>
                <w:rFonts w:ascii="Times New Roman" w:hAnsi="Times New Roman" w:cs="Times New Roman"/>
                <w:b/>
              </w:rPr>
              <w:t xml:space="preserve">Seaduse rakendamise </w:t>
            </w:r>
            <w:commentRangeStart w:id="198"/>
            <w:r w:rsidRPr="00307B73">
              <w:rPr>
                <w:rFonts w:ascii="Times New Roman" w:hAnsi="Times New Roman" w:cs="Times New Roman"/>
                <w:b/>
              </w:rPr>
              <w:t>mõjud</w:t>
            </w:r>
            <w:commentRangeEnd w:id="198"/>
            <w:r w:rsidR="00C36A35">
              <w:rPr>
                <w:rStyle w:val="Kommentaariviide"/>
                <w:rFonts w:ascii="Times New Roman" w:eastAsia="Times New Roman" w:hAnsi="Times New Roman" w:cs="Times New Roman"/>
              </w:rPr>
              <w:commentReference w:id="198"/>
            </w:r>
          </w:p>
        </w:tc>
      </w:tr>
      <w:tr w:rsidR="00F04CB5" w:rsidRPr="00EE0F34" w14:paraId="3B953FAC" w14:textId="77777777" w:rsidTr="009B3685">
        <w:tc>
          <w:tcPr>
            <w:tcW w:w="4519" w:type="dxa"/>
            <w:tcBorders>
              <w:bottom w:val="single" w:sz="12" w:space="0" w:color="5B9BD5" w:themeColor="accent5"/>
            </w:tcBorders>
            <w:shd w:val="clear" w:color="auto" w:fill="B4C6E7" w:themeFill="accent1" w:themeFillTint="66"/>
          </w:tcPr>
          <w:p w14:paraId="3DA96236" w14:textId="7A8BCE0A" w:rsidR="00F04CB5" w:rsidRPr="00F04CB5" w:rsidRDefault="00F04CB5" w:rsidP="00074073">
            <w:pPr>
              <w:jc w:val="center"/>
              <w:rPr>
                <w:rFonts w:ascii="Times New Roman" w:hAnsi="Times New Roman" w:cs="Times New Roman"/>
                <w:b/>
              </w:rPr>
            </w:pPr>
            <w:r>
              <w:rPr>
                <w:rFonts w:ascii="Times New Roman" w:hAnsi="Times New Roman" w:cs="Times New Roman"/>
                <w:b/>
              </w:rPr>
              <w:t>M</w:t>
            </w:r>
            <w:r w:rsidRPr="00F04CB5">
              <w:rPr>
                <w:rFonts w:ascii="Times New Roman" w:hAnsi="Times New Roman" w:cs="Times New Roman"/>
                <w:b/>
              </w:rPr>
              <w:t>uutus</w:t>
            </w:r>
          </w:p>
        </w:tc>
        <w:tc>
          <w:tcPr>
            <w:tcW w:w="4522" w:type="dxa"/>
            <w:tcBorders>
              <w:bottom w:val="single" w:sz="12" w:space="0" w:color="5B9BD5" w:themeColor="accent5"/>
            </w:tcBorders>
            <w:shd w:val="clear" w:color="auto" w:fill="B4C6E7" w:themeFill="accent1" w:themeFillTint="66"/>
          </w:tcPr>
          <w:p w14:paraId="3EC235C3" w14:textId="5D47E8E8" w:rsidR="00F04CB5" w:rsidRPr="00F04CB5" w:rsidRDefault="00F04CB5" w:rsidP="00074073">
            <w:pPr>
              <w:jc w:val="center"/>
              <w:rPr>
                <w:rFonts w:ascii="Times New Roman" w:hAnsi="Times New Roman" w:cs="Times New Roman"/>
                <w:b/>
              </w:rPr>
            </w:pPr>
            <w:commentRangeStart w:id="199"/>
            <w:r>
              <w:rPr>
                <w:rFonts w:ascii="Times New Roman" w:hAnsi="Times New Roman" w:cs="Times New Roman"/>
                <w:b/>
              </w:rPr>
              <w:t>K</w:t>
            </w:r>
            <w:r w:rsidRPr="00F04CB5">
              <w:rPr>
                <w:rFonts w:ascii="Times New Roman" w:hAnsi="Times New Roman" w:cs="Times New Roman"/>
                <w:b/>
              </w:rPr>
              <w:t>omponent</w:t>
            </w:r>
            <w:commentRangeEnd w:id="199"/>
            <w:r w:rsidR="00672D27">
              <w:rPr>
                <w:rStyle w:val="Kommentaariviide"/>
                <w:rFonts w:ascii="Times New Roman" w:eastAsia="Times New Roman" w:hAnsi="Times New Roman" w:cs="Times New Roman"/>
              </w:rPr>
              <w:commentReference w:id="199"/>
            </w:r>
          </w:p>
        </w:tc>
      </w:tr>
      <w:tr w:rsidR="00095049" w:rsidRPr="00EE0F34" w14:paraId="6DF3C2B0" w14:textId="77777777" w:rsidTr="009B3685">
        <w:tc>
          <w:tcPr>
            <w:tcW w:w="4519" w:type="dxa"/>
            <w:vMerge w:val="restart"/>
            <w:tcBorders>
              <w:top w:val="single" w:sz="12" w:space="0" w:color="5B9BD5" w:themeColor="accent5"/>
              <w:left w:val="single" w:sz="12" w:space="0" w:color="5B9BD5" w:themeColor="accent5"/>
              <w:right w:val="single" w:sz="12" w:space="0" w:color="5B9BD5" w:themeColor="accent5"/>
            </w:tcBorders>
          </w:tcPr>
          <w:p w14:paraId="604E3036" w14:textId="77777777" w:rsidR="0031703A" w:rsidRPr="00307B73" w:rsidRDefault="0031703A" w:rsidP="00074073">
            <w:pPr>
              <w:jc w:val="center"/>
              <w:rPr>
                <w:rFonts w:ascii="Times New Roman" w:hAnsi="Times New Roman" w:cs="Times New Roman"/>
                <w:b/>
              </w:rPr>
            </w:pPr>
          </w:p>
          <w:p w14:paraId="68C06911" w14:textId="77777777" w:rsidR="0031703A" w:rsidRPr="00307B73" w:rsidRDefault="0031703A" w:rsidP="00074073">
            <w:pPr>
              <w:jc w:val="center"/>
              <w:rPr>
                <w:rFonts w:ascii="Times New Roman" w:hAnsi="Times New Roman" w:cs="Times New Roman"/>
                <w:b/>
              </w:rPr>
            </w:pPr>
          </w:p>
          <w:p w14:paraId="5343E806" w14:textId="77777777" w:rsidR="0031703A" w:rsidRPr="00307B73" w:rsidRDefault="0031703A" w:rsidP="00074073">
            <w:pPr>
              <w:jc w:val="center"/>
              <w:rPr>
                <w:rFonts w:ascii="Times New Roman" w:hAnsi="Times New Roman" w:cs="Times New Roman"/>
                <w:b/>
              </w:rPr>
            </w:pPr>
          </w:p>
          <w:p w14:paraId="70DF1E0F" w14:textId="58F751D5" w:rsidR="00095049" w:rsidRPr="00307B73" w:rsidRDefault="009B3685" w:rsidP="00074073">
            <w:pPr>
              <w:jc w:val="center"/>
              <w:rPr>
                <w:rFonts w:ascii="Times New Roman" w:hAnsi="Times New Roman" w:cs="Times New Roman"/>
              </w:rPr>
            </w:pPr>
            <w:r>
              <w:rPr>
                <w:rFonts w:ascii="Times New Roman" w:hAnsi="Times New Roman" w:cs="Times New Roman"/>
              </w:rPr>
              <w:t>T</w:t>
            </w:r>
            <w:r w:rsidR="00435E4F" w:rsidRPr="00307B73">
              <w:rPr>
                <w:rFonts w:ascii="Times New Roman" w:hAnsi="Times New Roman" w:cs="Times New Roman"/>
              </w:rPr>
              <w:t xml:space="preserve">austakontrolli </w:t>
            </w:r>
            <w:commentRangeStart w:id="200"/>
            <w:r w:rsidR="00435E4F" w:rsidRPr="00307B73">
              <w:rPr>
                <w:rFonts w:ascii="Times New Roman" w:hAnsi="Times New Roman" w:cs="Times New Roman"/>
              </w:rPr>
              <w:t>rakendamine</w:t>
            </w:r>
            <w:commentRangeEnd w:id="200"/>
            <w:r w:rsidR="009707C5">
              <w:rPr>
                <w:rStyle w:val="Kommentaariviide"/>
                <w:rFonts w:ascii="Times New Roman" w:eastAsia="Times New Roman" w:hAnsi="Times New Roman" w:cs="Times New Roman"/>
              </w:rPr>
              <w:commentReference w:id="200"/>
            </w:r>
          </w:p>
        </w:tc>
        <w:tc>
          <w:tcPr>
            <w:tcW w:w="4522" w:type="dxa"/>
            <w:tcBorders>
              <w:top w:val="single" w:sz="12" w:space="0" w:color="5B9BD5" w:themeColor="accent5"/>
              <w:left w:val="single" w:sz="12" w:space="0" w:color="5B9BD5" w:themeColor="accent5"/>
              <w:right w:val="single" w:sz="12" w:space="0" w:color="5B9BD5" w:themeColor="accent5"/>
            </w:tcBorders>
          </w:tcPr>
          <w:p w14:paraId="3A91298C" w14:textId="20863391" w:rsidR="00095049" w:rsidRPr="00307B73" w:rsidRDefault="00F04CB5" w:rsidP="0057476C">
            <w:pPr>
              <w:jc w:val="both"/>
              <w:rPr>
                <w:rFonts w:ascii="Times New Roman" w:hAnsi="Times New Roman" w:cs="Times New Roman"/>
              </w:rPr>
            </w:pPr>
            <w:r>
              <w:rPr>
                <w:rFonts w:ascii="Times New Roman" w:hAnsi="Times New Roman" w:cs="Times New Roman"/>
              </w:rPr>
              <w:t>Andmete r</w:t>
            </w:r>
            <w:r w:rsidR="0031703A" w:rsidRPr="00307B73">
              <w:rPr>
                <w:rFonts w:ascii="Times New Roman" w:hAnsi="Times New Roman" w:cs="Times New Roman"/>
              </w:rPr>
              <w:t>egistreerimine</w:t>
            </w:r>
          </w:p>
        </w:tc>
      </w:tr>
      <w:tr w:rsidR="00095049" w:rsidRPr="00EE0F34" w14:paraId="63580C2B" w14:textId="77777777" w:rsidTr="009B3685">
        <w:tc>
          <w:tcPr>
            <w:tcW w:w="4519" w:type="dxa"/>
            <w:vMerge/>
            <w:tcBorders>
              <w:left w:val="single" w:sz="12" w:space="0" w:color="5B9BD5" w:themeColor="accent5"/>
              <w:right w:val="single" w:sz="12" w:space="0" w:color="5B9BD5" w:themeColor="accent5"/>
            </w:tcBorders>
          </w:tcPr>
          <w:p w14:paraId="3B80CA2E" w14:textId="77777777" w:rsidR="00095049" w:rsidRPr="00307B73" w:rsidRDefault="00095049" w:rsidP="00074073">
            <w:pPr>
              <w:jc w:val="cente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56D92472" w14:textId="77777777" w:rsidR="00095049" w:rsidRPr="00307B73" w:rsidRDefault="00095049" w:rsidP="0057476C">
            <w:pPr>
              <w:jc w:val="both"/>
              <w:rPr>
                <w:rFonts w:ascii="Times New Roman" w:hAnsi="Times New Roman" w:cs="Times New Roman"/>
              </w:rPr>
            </w:pPr>
            <w:r w:rsidRPr="00307B73">
              <w:rPr>
                <w:rFonts w:ascii="Times New Roman" w:hAnsi="Times New Roman" w:cs="Times New Roman"/>
              </w:rPr>
              <w:t>Julgeolekuohu kontrollimine</w:t>
            </w:r>
          </w:p>
        </w:tc>
      </w:tr>
      <w:tr w:rsidR="00095049" w:rsidRPr="00EE0F34" w14:paraId="4C7C5C00" w14:textId="77777777" w:rsidTr="009B3685">
        <w:tc>
          <w:tcPr>
            <w:tcW w:w="4519" w:type="dxa"/>
            <w:vMerge/>
            <w:tcBorders>
              <w:left w:val="single" w:sz="12" w:space="0" w:color="5B9BD5" w:themeColor="accent5"/>
              <w:right w:val="single" w:sz="12" w:space="0" w:color="5B9BD5" w:themeColor="accent5"/>
            </w:tcBorders>
          </w:tcPr>
          <w:p w14:paraId="43D7B6E5" w14:textId="77777777" w:rsidR="00095049" w:rsidRPr="00307B73" w:rsidRDefault="00095049" w:rsidP="00074073">
            <w:pPr>
              <w:jc w:val="cente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459050E6" w14:textId="67690903" w:rsidR="00095049" w:rsidRPr="00307B73" w:rsidRDefault="0031703A" w:rsidP="0057476C">
            <w:pPr>
              <w:jc w:val="both"/>
              <w:rPr>
                <w:rFonts w:ascii="Times New Roman" w:hAnsi="Times New Roman" w:cs="Times New Roman"/>
              </w:rPr>
            </w:pPr>
            <w:r w:rsidRPr="00307B73">
              <w:rPr>
                <w:rFonts w:ascii="Times New Roman" w:hAnsi="Times New Roman" w:cs="Times New Roman"/>
              </w:rPr>
              <w:t>Tervise</w:t>
            </w:r>
            <w:r w:rsidR="00F04CB5">
              <w:rPr>
                <w:rFonts w:ascii="Times New Roman" w:hAnsi="Times New Roman" w:cs="Times New Roman"/>
              </w:rPr>
              <w:t>kontroll</w:t>
            </w:r>
          </w:p>
        </w:tc>
      </w:tr>
      <w:tr w:rsidR="00095049" w:rsidRPr="00EE0F34" w14:paraId="157A7BFA" w14:textId="77777777" w:rsidTr="009B3685">
        <w:tc>
          <w:tcPr>
            <w:tcW w:w="4519" w:type="dxa"/>
            <w:vMerge/>
            <w:tcBorders>
              <w:left w:val="single" w:sz="12" w:space="0" w:color="5B9BD5" w:themeColor="accent5"/>
              <w:right w:val="single" w:sz="12" w:space="0" w:color="5B9BD5" w:themeColor="accent5"/>
            </w:tcBorders>
          </w:tcPr>
          <w:p w14:paraId="59E23AAC" w14:textId="77777777" w:rsidR="00095049" w:rsidRPr="00307B73" w:rsidRDefault="00095049" w:rsidP="00074073">
            <w:pPr>
              <w:jc w:val="cente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56F1CE0C" w14:textId="7D948D06" w:rsidR="00095049" w:rsidRPr="00F04CB5" w:rsidRDefault="0068557C" w:rsidP="0057476C">
            <w:pPr>
              <w:jc w:val="both"/>
              <w:rPr>
                <w:rFonts w:ascii="Times New Roman" w:hAnsi="Times New Roman" w:cs="Times New Roman"/>
                <w:highlight w:val="yellow"/>
              </w:rPr>
            </w:pPr>
            <w:r>
              <w:rPr>
                <w:rFonts w:ascii="Times New Roman" w:hAnsi="Times New Roman" w:cs="Times New Roman"/>
              </w:rPr>
              <w:t>Haavatavuse hindamine</w:t>
            </w:r>
          </w:p>
        </w:tc>
      </w:tr>
      <w:tr w:rsidR="00435E4F" w:rsidRPr="00EE0F34" w14:paraId="33CD5544" w14:textId="77777777" w:rsidTr="009B3685">
        <w:tc>
          <w:tcPr>
            <w:tcW w:w="4519" w:type="dxa"/>
            <w:vMerge/>
            <w:tcBorders>
              <w:left w:val="single" w:sz="12" w:space="0" w:color="5B9BD5" w:themeColor="accent5"/>
              <w:bottom w:val="single" w:sz="12" w:space="0" w:color="5B9BD5" w:themeColor="accent5"/>
              <w:right w:val="single" w:sz="12" w:space="0" w:color="5B9BD5" w:themeColor="accent5"/>
            </w:tcBorders>
          </w:tcPr>
          <w:p w14:paraId="20D0E9F6" w14:textId="77777777" w:rsidR="00435E4F" w:rsidRPr="00307B73" w:rsidRDefault="00435E4F" w:rsidP="00074073">
            <w:pPr>
              <w:jc w:val="center"/>
              <w:rPr>
                <w:rFonts w:ascii="Times New Roman" w:hAnsi="Times New Roman" w:cs="Times New Roman"/>
              </w:rPr>
            </w:pPr>
          </w:p>
        </w:tc>
        <w:tc>
          <w:tcPr>
            <w:tcW w:w="4522" w:type="dxa"/>
            <w:tcBorders>
              <w:left w:val="single" w:sz="12" w:space="0" w:color="5B9BD5" w:themeColor="accent5"/>
              <w:bottom w:val="single" w:sz="12" w:space="0" w:color="5B9BD5" w:themeColor="accent5"/>
              <w:right w:val="single" w:sz="12" w:space="0" w:color="5B9BD5" w:themeColor="accent5"/>
            </w:tcBorders>
          </w:tcPr>
          <w:p w14:paraId="09AC588A" w14:textId="746A1037" w:rsidR="00435E4F" w:rsidRPr="00307B73" w:rsidRDefault="00435E4F" w:rsidP="0057476C">
            <w:pPr>
              <w:jc w:val="both"/>
              <w:rPr>
                <w:rFonts w:ascii="Times New Roman" w:hAnsi="Times New Roman" w:cs="Times New Roman"/>
              </w:rPr>
            </w:pPr>
            <w:r w:rsidRPr="00307B73">
              <w:rPr>
                <w:rFonts w:ascii="Times New Roman" w:hAnsi="Times New Roman" w:cs="Times New Roman"/>
              </w:rPr>
              <w:t xml:space="preserve">Taustakontrolli moodul </w:t>
            </w:r>
            <w:r w:rsidR="00815D05">
              <w:rPr>
                <w:rFonts w:ascii="Times New Roman" w:hAnsi="Times New Roman" w:cs="Times New Roman"/>
              </w:rPr>
              <w:t>–</w:t>
            </w:r>
            <w:r w:rsidRPr="00307B73">
              <w:rPr>
                <w:rFonts w:ascii="Times New Roman" w:hAnsi="Times New Roman" w:cs="Times New Roman"/>
              </w:rPr>
              <w:t xml:space="preserve"> andmete </w:t>
            </w:r>
            <w:r w:rsidR="00456260">
              <w:rPr>
                <w:rFonts w:ascii="Times New Roman" w:hAnsi="Times New Roman" w:cs="Times New Roman"/>
              </w:rPr>
              <w:t>töötlemine</w:t>
            </w:r>
          </w:p>
        </w:tc>
      </w:tr>
      <w:tr w:rsidR="00095049" w:rsidRPr="00EE0F34" w14:paraId="2ABD8FFD" w14:textId="77777777" w:rsidTr="009B3685">
        <w:trPr>
          <w:trHeight w:val="388"/>
        </w:trPr>
        <w:tc>
          <w:tcPr>
            <w:tcW w:w="4519" w:type="dxa"/>
            <w:vMerge w:val="restart"/>
            <w:tcBorders>
              <w:top w:val="single" w:sz="12" w:space="0" w:color="5B9BD5" w:themeColor="accent5"/>
              <w:left w:val="single" w:sz="12" w:space="0" w:color="5B9BD5" w:themeColor="accent5"/>
              <w:right w:val="single" w:sz="12" w:space="0" w:color="5B9BD5" w:themeColor="accent5"/>
            </w:tcBorders>
          </w:tcPr>
          <w:p w14:paraId="5D82A023" w14:textId="77777777" w:rsidR="0031703A" w:rsidRPr="00307B73" w:rsidRDefault="0031703A" w:rsidP="00074073">
            <w:pPr>
              <w:jc w:val="center"/>
              <w:rPr>
                <w:rFonts w:ascii="Times New Roman" w:hAnsi="Times New Roman" w:cs="Times New Roman"/>
                <w:b/>
              </w:rPr>
            </w:pPr>
          </w:p>
          <w:p w14:paraId="09CD07B7" w14:textId="77777777" w:rsidR="0031703A" w:rsidRPr="00307B73" w:rsidRDefault="0031703A" w:rsidP="00074073">
            <w:pPr>
              <w:jc w:val="center"/>
              <w:rPr>
                <w:rFonts w:ascii="Times New Roman" w:hAnsi="Times New Roman" w:cs="Times New Roman"/>
                <w:b/>
              </w:rPr>
            </w:pPr>
          </w:p>
          <w:p w14:paraId="24460AAE" w14:textId="77777777" w:rsidR="0031703A" w:rsidRPr="00307B73" w:rsidRDefault="0031703A" w:rsidP="00074073">
            <w:pPr>
              <w:jc w:val="center"/>
              <w:rPr>
                <w:rFonts w:ascii="Times New Roman" w:hAnsi="Times New Roman" w:cs="Times New Roman"/>
                <w:b/>
              </w:rPr>
            </w:pPr>
          </w:p>
          <w:p w14:paraId="16F2E297" w14:textId="5A300B12" w:rsidR="00095049" w:rsidRPr="00307B73" w:rsidRDefault="009B3685" w:rsidP="00074073">
            <w:pPr>
              <w:jc w:val="center"/>
              <w:rPr>
                <w:rFonts w:ascii="Times New Roman" w:hAnsi="Times New Roman" w:cs="Times New Roman"/>
              </w:rPr>
            </w:pPr>
            <w:r>
              <w:rPr>
                <w:rFonts w:ascii="Times New Roman" w:hAnsi="Times New Roman" w:cs="Times New Roman"/>
              </w:rPr>
              <w:t>P</w:t>
            </w:r>
            <w:r w:rsidR="0031703A" w:rsidRPr="00307B73">
              <w:rPr>
                <w:rFonts w:ascii="Times New Roman" w:hAnsi="Times New Roman" w:cs="Times New Roman"/>
              </w:rPr>
              <w:t xml:space="preserve">iirimenetluse </w:t>
            </w:r>
            <w:commentRangeStart w:id="201"/>
            <w:r w:rsidR="0031703A" w:rsidRPr="00307B73">
              <w:rPr>
                <w:rFonts w:ascii="Times New Roman" w:hAnsi="Times New Roman" w:cs="Times New Roman"/>
              </w:rPr>
              <w:t>rakendamine</w:t>
            </w:r>
            <w:commentRangeEnd w:id="201"/>
            <w:r w:rsidR="009707C5">
              <w:rPr>
                <w:rStyle w:val="Kommentaariviide"/>
                <w:rFonts w:ascii="Times New Roman" w:eastAsia="Times New Roman" w:hAnsi="Times New Roman" w:cs="Times New Roman"/>
              </w:rPr>
              <w:commentReference w:id="201"/>
            </w:r>
            <w:r w:rsidR="0031703A" w:rsidRPr="00307B73">
              <w:rPr>
                <w:rFonts w:ascii="Times New Roman" w:hAnsi="Times New Roman" w:cs="Times New Roman"/>
              </w:rPr>
              <w:t xml:space="preserve"> </w:t>
            </w:r>
          </w:p>
        </w:tc>
        <w:tc>
          <w:tcPr>
            <w:tcW w:w="4522" w:type="dxa"/>
            <w:tcBorders>
              <w:top w:val="single" w:sz="12" w:space="0" w:color="5B9BD5" w:themeColor="accent5"/>
              <w:left w:val="single" w:sz="12" w:space="0" w:color="5B9BD5" w:themeColor="accent5"/>
              <w:right w:val="single" w:sz="12" w:space="0" w:color="5B9BD5" w:themeColor="accent5"/>
            </w:tcBorders>
          </w:tcPr>
          <w:p w14:paraId="7EEB7A3E" w14:textId="37F4205A" w:rsidR="00095049" w:rsidRPr="00307B73" w:rsidRDefault="005D58AA" w:rsidP="0057476C">
            <w:pPr>
              <w:jc w:val="both"/>
              <w:rPr>
                <w:rFonts w:ascii="Times New Roman" w:hAnsi="Times New Roman" w:cs="Times New Roman"/>
              </w:rPr>
            </w:pPr>
            <w:r w:rsidRPr="00307B73">
              <w:rPr>
                <w:rFonts w:ascii="Times New Roman" w:hAnsi="Times New Roman" w:cs="Times New Roman"/>
              </w:rPr>
              <w:t>Menetluse etappide loomine (tähtajad, sh kohtumenetlus)</w:t>
            </w:r>
          </w:p>
        </w:tc>
      </w:tr>
      <w:tr w:rsidR="00095049" w:rsidRPr="00EE0F34" w14:paraId="7139C2A7" w14:textId="77777777" w:rsidTr="009B3685">
        <w:trPr>
          <w:trHeight w:val="388"/>
        </w:trPr>
        <w:tc>
          <w:tcPr>
            <w:tcW w:w="4519" w:type="dxa"/>
            <w:vMerge/>
            <w:tcBorders>
              <w:left w:val="single" w:sz="12" w:space="0" w:color="5B9BD5" w:themeColor="accent5"/>
              <w:right w:val="single" w:sz="12" w:space="0" w:color="5B9BD5" w:themeColor="accent5"/>
            </w:tcBorders>
          </w:tcPr>
          <w:p w14:paraId="4549B34D" w14:textId="77777777" w:rsidR="00095049" w:rsidRPr="00307B73" w:rsidRDefault="00095049" w:rsidP="00074073">
            <w:pPr>
              <w:jc w:val="center"/>
              <w:rPr>
                <w:rFonts w:ascii="Times New Roman" w:hAnsi="Times New Roman" w:cs="Times New Roman"/>
                <w:b/>
              </w:rPr>
            </w:pPr>
          </w:p>
        </w:tc>
        <w:tc>
          <w:tcPr>
            <w:tcW w:w="4522" w:type="dxa"/>
            <w:tcBorders>
              <w:left w:val="single" w:sz="12" w:space="0" w:color="5B9BD5" w:themeColor="accent5"/>
              <w:right w:val="single" w:sz="12" w:space="0" w:color="5B9BD5" w:themeColor="accent5"/>
            </w:tcBorders>
          </w:tcPr>
          <w:p w14:paraId="37707B5F" w14:textId="675944B4" w:rsidR="00095049" w:rsidRPr="00307B73" w:rsidRDefault="000326B6" w:rsidP="0057476C">
            <w:pPr>
              <w:jc w:val="both"/>
              <w:rPr>
                <w:rFonts w:ascii="Times New Roman" w:hAnsi="Times New Roman" w:cs="Times New Roman"/>
              </w:rPr>
            </w:pPr>
            <w:r>
              <w:rPr>
                <w:rFonts w:ascii="Times New Roman" w:hAnsi="Times New Roman" w:cs="Times New Roman"/>
              </w:rPr>
              <w:t>Riiki mittelubamine</w:t>
            </w:r>
          </w:p>
        </w:tc>
      </w:tr>
      <w:tr w:rsidR="00095049" w:rsidRPr="00EE0F34" w14:paraId="28E91737" w14:textId="77777777" w:rsidTr="009B3685">
        <w:trPr>
          <w:trHeight w:val="388"/>
        </w:trPr>
        <w:tc>
          <w:tcPr>
            <w:tcW w:w="4519" w:type="dxa"/>
            <w:vMerge/>
            <w:tcBorders>
              <w:left w:val="single" w:sz="12" w:space="0" w:color="5B9BD5" w:themeColor="accent5"/>
              <w:bottom w:val="single" w:sz="12" w:space="0" w:color="5B9BD5" w:themeColor="accent5"/>
              <w:right w:val="single" w:sz="12" w:space="0" w:color="5B9BD5" w:themeColor="accent5"/>
            </w:tcBorders>
          </w:tcPr>
          <w:p w14:paraId="05142DAD" w14:textId="77777777" w:rsidR="00095049" w:rsidRPr="00307B73" w:rsidRDefault="00095049" w:rsidP="00074073">
            <w:pPr>
              <w:jc w:val="center"/>
              <w:rPr>
                <w:rFonts w:ascii="Times New Roman" w:hAnsi="Times New Roman" w:cs="Times New Roman"/>
                <w:b/>
              </w:rPr>
            </w:pPr>
          </w:p>
        </w:tc>
        <w:tc>
          <w:tcPr>
            <w:tcW w:w="4522" w:type="dxa"/>
            <w:tcBorders>
              <w:left w:val="single" w:sz="12" w:space="0" w:color="5B9BD5" w:themeColor="accent5"/>
              <w:right w:val="single" w:sz="12" w:space="0" w:color="5B9BD5" w:themeColor="accent5"/>
            </w:tcBorders>
          </w:tcPr>
          <w:p w14:paraId="7228F919" w14:textId="59270F08" w:rsidR="00095049" w:rsidRPr="00307B73" w:rsidRDefault="005D58AA" w:rsidP="0057476C">
            <w:pPr>
              <w:jc w:val="both"/>
              <w:rPr>
                <w:rFonts w:ascii="Times New Roman" w:hAnsi="Times New Roman" w:cs="Times New Roman"/>
              </w:rPr>
            </w:pPr>
            <w:r w:rsidRPr="00307B73">
              <w:rPr>
                <w:rFonts w:ascii="Times New Roman" w:hAnsi="Times New Roman" w:cs="Times New Roman"/>
              </w:rPr>
              <w:t>Taristu loomine</w:t>
            </w:r>
          </w:p>
        </w:tc>
      </w:tr>
      <w:tr w:rsidR="00095049" w:rsidRPr="00EE0F34" w14:paraId="263AE43E" w14:textId="77777777" w:rsidTr="009B3685">
        <w:trPr>
          <w:trHeight w:val="388"/>
        </w:trPr>
        <w:tc>
          <w:tcPr>
            <w:tcW w:w="4519" w:type="dxa"/>
            <w:vMerge/>
            <w:tcBorders>
              <w:top w:val="single" w:sz="12" w:space="0" w:color="5B9BD5" w:themeColor="accent5"/>
              <w:left w:val="single" w:sz="12" w:space="0" w:color="5B9BD5" w:themeColor="accent5"/>
              <w:right w:val="single" w:sz="12" w:space="0" w:color="5B9BD5" w:themeColor="accent5"/>
            </w:tcBorders>
          </w:tcPr>
          <w:p w14:paraId="57E74267" w14:textId="77777777" w:rsidR="00095049" w:rsidRPr="00307B73" w:rsidRDefault="00095049" w:rsidP="00074073">
            <w:pPr>
              <w:rPr>
                <w:rFonts w:ascii="Times New Roman" w:hAnsi="Times New Roman" w:cs="Times New Roman"/>
                <w:b/>
              </w:rPr>
            </w:pPr>
          </w:p>
        </w:tc>
        <w:tc>
          <w:tcPr>
            <w:tcW w:w="4522" w:type="dxa"/>
            <w:tcBorders>
              <w:left w:val="single" w:sz="12" w:space="0" w:color="5B9BD5" w:themeColor="accent5"/>
              <w:right w:val="single" w:sz="12" w:space="0" w:color="5B9BD5" w:themeColor="accent5"/>
            </w:tcBorders>
          </w:tcPr>
          <w:p w14:paraId="5DEB4820" w14:textId="40C4D62C" w:rsidR="00095049" w:rsidRPr="00307B73" w:rsidRDefault="000326B6" w:rsidP="0057476C">
            <w:pPr>
              <w:jc w:val="both"/>
              <w:rPr>
                <w:rFonts w:ascii="Times New Roman" w:hAnsi="Times New Roman" w:cs="Times New Roman"/>
              </w:rPr>
            </w:pPr>
            <w:r>
              <w:rPr>
                <w:rFonts w:ascii="Times New Roman" w:hAnsi="Times New Roman" w:cs="Times New Roman"/>
              </w:rPr>
              <w:t xml:space="preserve">Piirimenetluse tähtaeg on 12 nädalat. </w:t>
            </w:r>
            <w:r w:rsidR="00095049" w:rsidRPr="00307B73">
              <w:rPr>
                <w:rFonts w:ascii="Times New Roman" w:hAnsi="Times New Roman" w:cs="Times New Roman"/>
              </w:rPr>
              <w:t>Kriisiolukorras või vääramatu jõu olukorras võib varjupaiga piirimenetlust ja/või tagasisaatmise piirimenetlust pikendada maksimaalset kestust veel maksimaalselt kuue nädala võrra.</w:t>
            </w:r>
          </w:p>
        </w:tc>
      </w:tr>
      <w:tr w:rsidR="00095049" w:rsidRPr="00EE0F34" w14:paraId="7060AE06" w14:textId="77777777" w:rsidTr="009B3685">
        <w:trPr>
          <w:trHeight w:val="388"/>
        </w:trPr>
        <w:tc>
          <w:tcPr>
            <w:tcW w:w="4519" w:type="dxa"/>
            <w:vMerge w:val="restart"/>
            <w:tcBorders>
              <w:top w:val="single" w:sz="12" w:space="0" w:color="5B9BD5" w:themeColor="accent5"/>
              <w:left w:val="single" w:sz="12" w:space="0" w:color="5B9BD5" w:themeColor="accent5"/>
              <w:right w:val="single" w:sz="12" w:space="0" w:color="5B9BD5" w:themeColor="accent5"/>
            </w:tcBorders>
          </w:tcPr>
          <w:p w14:paraId="25A77ADA" w14:textId="77777777" w:rsidR="0031703A" w:rsidRPr="00307B73" w:rsidRDefault="0031703A" w:rsidP="00074073">
            <w:pPr>
              <w:jc w:val="center"/>
              <w:rPr>
                <w:rFonts w:ascii="Times New Roman" w:hAnsi="Times New Roman" w:cs="Times New Roman"/>
                <w:b/>
              </w:rPr>
            </w:pPr>
          </w:p>
          <w:p w14:paraId="7D59FC7D" w14:textId="77777777" w:rsidR="0031703A" w:rsidRPr="00307B73" w:rsidRDefault="0031703A" w:rsidP="00074073">
            <w:pPr>
              <w:jc w:val="center"/>
              <w:rPr>
                <w:rFonts w:ascii="Times New Roman" w:hAnsi="Times New Roman" w:cs="Times New Roman"/>
                <w:b/>
              </w:rPr>
            </w:pPr>
          </w:p>
          <w:p w14:paraId="4D55A368" w14:textId="77777777" w:rsidR="0031703A" w:rsidRPr="00307B73" w:rsidRDefault="0031703A" w:rsidP="00074073">
            <w:pPr>
              <w:jc w:val="center"/>
              <w:rPr>
                <w:rFonts w:ascii="Times New Roman" w:hAnsi="Times New Roman" w:cs="Times New Roman"/>
                <w:b/>
              </w:rPr>
            </w:pPr>
          </w:p>
          <w:p w14:paraId="2587C8B5" w14:textId="77777777" w:rsidR="0031703A" w:rsidRPr="00307B73" w:rsidRDefault="0031703A" w:rsidP="00074073">
            <w:pPr>
              <w:jc w:val="center"/>
              <w:rPr>
                <w:rFonts w:ascii="Times New Roman" w:hAnsi="Times New Roman" w:cs="Times New Roman"/>
                <w:b/>
              </w:rPr>
            </w:pPr>
          </w:p>
          <w:p w14:paraId="1857C6C3" w14:textId="77777777" w:rsidR="0031703A" w:rsidRPr="00307B73" w:rsidRDefault="0031703A" w:rsidP="00074073">
            <w:pPr>
              <w:jc w:val="center"/>
              <w:rPr>
                <w:rFonts w:ascii="Times New Roman" w:hAnsi="Times New Roman" w:cs="Times New Roman"/>
                <w:b/>
              </w:rPr>
            </w:pPr>
          </w:p>
          <w:p w14:paraId="79DB67A1" w14:textId="77777777" w:rsidR="0031703A" w:rsidRPr="00307B73" w:rsidRDefault="0031703A" w:rsidP="00074073">
            <w:pPr>
              <w:jc w:val="center"/>
              <w:rPr>
                <w:rFonts w:ascii="Times New Roman" w:hAnsi="Times New Roman" w:cs="Times New Roman"/>
                <w:b/>
              </w:rPr>
            </w:pPr>
          </w:p>
          <w:p w14:paraId="2F09264E" w14:textId="77777777" w:rsidR="0031703A" w:rsidRPr="00307B73" w:rsidRDefault="0031703A" w:rsidP="00074073">
            <w:pPr>
              <w:jc w:val="center"/>
              <w:rPr>
                <w:rFonts w:ascii="Times New Roman" w:hAnsi="Times New Roman" w:cs="Times New Roman"/>
                <w:b/>
              </w:rPr>
            </w:pPr>
          </w:p>
          <w:p w14:paraId="3C52F896" w14:textId="6AA73A82" w:rsidR="00095049" w:rsidRPr="00307B73" w:rsidRDefault="0031703A" w:rsidP="00074073">
            <w:pPr>
              <w:jc w:val="center"/>
              <w:rPr>
                <w:rFonts w:ascii="Times New Roman" w:hAnsi="Times New Roman" w:cs="Times New Roman"/>
              </w:rPr>
            </w:pPr>
            <w:r w:rsidRPr="00307B73">
              <w:rPr>
                <w:rFonts w:ascii="Times New Roman" w:hAnsi="Times New Roman" w:cs="Times New Roman"/>
              </w:rPr>
              <w:t xml:space="preserve">Kriisivalmiduse </w:t>
            </w:r>
            <w:commentRangeStart w:id="202"/>
            <w:r w:rsidRPr="00307B73">
              <w:rPr>
                <w:rFonts w:ascii="Times New Roman" w:hAnsi="Times New Roman" w:cs="Times New Roman"/>
              </w:rPr>
              <w:t>loomine</w:t>
            </w:r>
            <w:commentRangeEnd w:id="202"/>
            <w:r w:rsidR="00757599">
              <w:rPr>
                <w:rStyle w:val="Kommentaariviide"/>
                <w:rFonts w:ascii="Times New Roman" w:eastAsia="Times New Roman" w:hAnsi="Times New Roman" w:cs="Times New Roman"/>
              </w:rPr>
              <w:commentReference w:id="202"/>
            </w:r>
          </w:p>
        </w:tc>
        <w:tc>
          <w:tcPr>
            <w:tcW w:w="4522" w:type="dxa"/>
            <w:tcBorders>
              <w:top w:val="single" w:sz="12" w:space="0" w:color="5B9BD5" w:themeColor="accent5"/>
              <w:left w:val="single" w:sz="12" w:space="0" w:color="5B9BD5" w:themeColor="accent5"/>
              <w:right w:val="single" w:sz="12" w:space="0" w:color="5B9BD5" w:themeColor="accent5"/>
            </w:tcBorders>
          </w:tcPr>
          <w:p w14:paraId="5D8C7490" w14:textId="6B3D5592" w:rsidR="00095049" w:rsidRPr="00307B73" w:rsidRDefault="009D7C52" w:rsidP="0057476C">
            <w:pPr>
              <w:jc w:val="both"/>
              <w:rPr>
                <w:rFonts w:ascii="Times New Roman" w:hAnsi="Times New Roman" w:cs="Times New Roman"/>
              </w:rPr>
            </w:pPr>
            <w:r>
              <w:rPr>
                <w:rFonts w:ascii="Times New Roman" w:hAnsi="Times New Roman" w:cs="Times New Roman"/>
              </w:rPr>
              <w:lastRenderedPageBreak/>
              <w:t xml:space="preserve">Defineeritud on </w:t>
            </w:r>
            <w:r w:rsidR="00CE4171">
              <w:rPr>
                <w:rFonts w:ascii="Times New Roman" w:hAnsi="Times New Roman" w:cs="Times New Roman"/>
              </w:rPr>
              <w:t>kriisiolukord.</w:t>
            </w:r>
          </w:p>
        </w:tc>
      </w:tr>
      <w:tr w:rsidR="00095049" w:rsidRPr="00EE0F34" w14:paraId="4ACBC0B6" w14:textId="77777777" w:rsidTr="009B3685">
        <w:trPr>
          <w:trHeight w:val="388"/>
        </w:trPr>
        <w:tc>
          <w:tcPr>
            <w:tcW w:w="4519" w:type="dxa"/>
            <w:vMerge/>
            <w:tcBorders>
              <w:left w:val="single" w:sz="12" w:space="0" w:color="5B9BD5" w:themeColor="accent5"/>
              <w:right w:val="single" w:sz="12" w:space="0" w:color="5B9BD5" w:themeColor="accent5"/>
            </w:tcBorders>
          </w:tcPr>
          <w:p w14:paraId="480103BB" w14:textId="77777777" w:rsidR="00095049" w:rsidRPr="00307B73" w:rsidRDefault="00095049" w:rsidP="00074073">
            <w:pPr>
              <w:rPr>
                <w:rFonts w:ascii="Times New Roman" w:hAnsi="Times New Roman" w:cs="Times New Roman"/>
                <w:b/>
              </w:rPr>
            </w:pPr>
          </w:p>
        </w:tc>
        <w:tc>
          <w:tcPr>
            <w:tcW w:w="4522" w:type="dxa"/>
            <w:tcBorders>
              <w:left w:val="single" w:sz="12" w:space="0" w:color="5B9BD5" w:themeColor="accent5"/>
              <w:right w:val="single" w:sz="12" w:space="0" w:color="5B9BD5" w:themeColor="accent5"/>
            </w:tcBorders>
          </w:tcPr>
          <w:p w14:paraId="389F1A96" w14:textId="37BD5ECE" w:rsidR="00095049" w:rsidRPr="00307B73" w:rsidRDefault="00130CE8" w:rsidP="0057476C">
            <w:pPr>
              <w:jc w:val="both"/>
              <w:rPr>
                <w:rFonts w:ascii="Times New Roman" w:hAnsi="Times New Roman" w:cs="Times New Roman"/>
              </w:rPr>
            </w:pPr>
            <w:r w:rsidRPr="00307B73">
              <w:rPr>
                <w:rFonts w:ascii="Times New Roman" w:hAnsi="Times New Roman" w:cs="Times New Roman"/>
              </w:rPr>
              <w:t xml:space="preserve">Kohustus kasutada kriisi- ja toimepidevusplaani </w:t>
            </w:r>
            <w:r w:rsidR="009D7C52">
              <w:rPr>
                <w:rFonts w:ascii="Times New Roman" w:hAnsi="Times New Roman" w:cs="Times New Roman"/>
              </w:rPr>
              <w:t xml:space="preserve">EUAA vormi ja </w:t>
            </w:r>
            <w:r w:rsidRPr="00307B73">
              <w:rPr>
                <w:rFonts w:ascii="Times New Roman" w:hAnsi="Times New Roman" w:cs="Times New Roman"/>
              </w:rPr>
              <w:t xml:space="preserve">luua analüüsid </w:t>
            </w:r>
            <w:r w:rsidR="009D7C52">
              <w:rPr>
                <w:rFonts w:ascii="Times New Roman" w:hAnsi="Times New Roman" w:cs="Times New Roman"/>
              </w:rPr>
              <w:t>ning</w:t>
            </w:r>
            <w:r w:rsidRPr="00307B73">
              <w:rPr>
                <w:rFonts w:ascii="Times New Roman" w:hAnsi="Times New Roman" w:cs="Times New Roman"/>
              </w:rPr>
              <w:t xml:space="preserve"> võimekus kriisideks valmisolekuks.</w:t>
            </w:r>
          </w:p>
        </w:tc>
      </w:tr>
      <w:tr w:rsidR="00095049" w:rsidRPr="00EE0F34" w14:paraId="7BCE040D" w14:textId="77777777" w:rsidTr="009B3685">
        <w:trPr>
          <w:trHeight w:val="388"/>
        </w:trPr>
        <w:tc>
          <w:tcPr>
            <w:tcW w:w="4519" w:type="dxa"/>
            <w:vMerge/>
            <w:tcBorders>
              <w:left w:val="single" w:sz="12" w:space="0" w:color="5B9BD5" w:themeColor="accent5"/>
              <w:right w:val="single" w:sz="12" w:space="0" w:color="5B9BD5" w:themeColor="accent5"/>
            </w:tcBorders>
          </w:tcPr>
          <w:p w14:paraId="05ACE641" w14:textId="77777777" w:rsidR="00095049" w:rsidRPr="00307B73" w:rsidRDefault="00095049" w:rsidP="00074073">
            <w:pPr>
              <w:rPr>
                <w:rFonts w:ascii="Times New Roman" w:hAnsi="Times New Roman" w:cs="Times New Roman"/>
                <w:b/>
              </w:rPr>
            </w:pPr>
          </w:p>
        </w:tc>
        <w:tc>
          <w:tcPr>
            <w:tcW w:w="4522" w:type="dxa"/>
            <w:tcBorders>
              <w:left w:val="single" w:sz="12" w:space="0" w:color="5B9BD5" w:themeColor="accent5"/>
              <w:right w:val="single" w:sz="12" w:space="0" w:color="5B9BD5" w:themeColor="accent5"/>
            </w:tcBorders>
          </w:tcPr>
          <w:p w14:paraId="550A00D0" w14:textId="37F8B097" w:rsidR="00095049" w:rsidRPr="00307B73" w:rsidRDefault="00095049" w:rsidP="0057476C">
            <w:pPr>
              <w:jc w:val="both"/>
              <w:rPr>
                <w:rFonts w:ascii="Times New Roman" w:hAnsi="Times New Roman" w:cs="Times New Roman"/>
                <w:i/>
              </w:rPr>
            </w:pPr>
            <w:r w:rsidRPr="00307B73">
              <w:rPr>
                <w:rFonts w:ascii="Times New Roman" w:hAnsi="Times New Roman" w:cs="Times New Roman"/>
              </w:rPr>
              <w:t xml:space="preserve">Erandite </w:t>
            </w:r>
            <w:r w:rsidR="009D7C52">
              <w:rPr>
                <w:rFonts w:ascii="Times New Roman" w:hAnsi="Times New Roman" w:cs="Times New Roman"/>
              </w:rPr>
              <w:t>rakendamine</w:t>
            </w:r>
            <w:r w:rsidRPr="00307B73">
              <w:rPr>
                <w:rFonts w:ascii="Times New Roman" w:hAnsi="Times New Roman" w:cs="Times New Roman"/>
              </w:rPr>
              <w:t xml:space="preserve"> sooviavalduste registreerimise tähtaegade, piirimenetlusse </w:t>
            </w:r>
            <w:r w:rsidR="0031703A" w:rsidRPr="00307B73">
              <w:rPr>
                <w:rFonts w:ascii="Times New Roman" w:hAnsi="Times New Roman" w:cs="Times New Roman"/>
              </w:rPr>
              <w:t>suunamis</w:t>
            </w:r>
            <w:r w:rsidRPr="00307B73">
              <w:rPr>
                <w:rFonts w:ascii="Times New Roman" w:hAnsi="Times New Roman" w:cs="Times New Roman"/>
              </w:rPr>
              <w:t xml:space="preserve"> ja kiirendatud menetluse kohaldamise kohta. </w:t>
            </w:r>
          </w:p>
        </w:tc>
      </w:tr>
      <w:tr w:rsidR="00095049" w:rsidRPr="00EE0F34" w14:paraId="41F32AF6" w14:textId="77777777" w:rsidTr="009B3685">
        <w:trPr>
          <w:trHeight w:val="388"/>
        </w:trPr>
        <w:tc>
          <w:tcPr>
            <w:tcW w:w="4519" w:type="dxa"/>
            <w:vMerge/>
            <w:tcBorders>
              <w:left w:val="single" w:sz="12" w:space="0" w:color="5B9BD5" w:themeColor="accent5"/>
              <w:bottom w:val="single" w:sz="12" w:space="0" w:color="5B9BD5" w:themeColor="accent5"/>
              <w:right w:val="single" w:sz="12" w:space="0" w:color="5B9BD5" w:themeColor="accent5"/>
            </w:tcBorders>
          </w:tcPr>
          <w:p w14:paraId="297E546B" w14:textId="77777777" w:rsidR="00095049" w:rsidRPr="00307B73" w:rsidRDefault="00095049" w:rsidP="00074073">
            <w:pPr>
              <w:rPr>
                <w:rFonts w:ascii="Times New Roman" w:hAnsi="Times New Roman" w:cs="Times New Roman"/>
                <w:b/>
              </w:rPr>
            </w:pPr>
          </w:p>
        </w:tc>
        <w:tc>
          <w:tcPr>
            <w:tcW w:w="4522" w:type="dxa"/>
            <w:tcBorders>
              <w:left w:val="single" w:sz="12" w:space="0" w:color="5B9BD5" w:themeColor="accent5"/>
              <w:bottom w:val="single" w:sz="12" w:space="0" w:color="5B9BD5" w:themeColor="accent5"/>
              <w:right w:val="single" w:sz="12" w:space="0" w:color="5B9BD5" w:themeColor="accent5"/>
            </w:tcBorders>
          </w:tcPr>
          <w:p w14:paraId="6E7963B6" w14:textId="00FCA15B" w:rsidR="00095049" w:rsidRPr="00307B73" w:rsidRDefault="00C10AF1" w:rsidP="0057476C">
            <w:pPr>
              <w:jc w:val="both"/>
              <w:rPr>
                <w:rFonts w:ascii="Times New Roman" w:hAnsi="Times New Roman" w:cs="Times New Roman"/>
              </w:rPr>
            </w:pPr>
            <w:r>
              <w:rPr>
                <w:rFonts w:ascii="Times New Roman" w:hAnsi="Times New Roman" w:cs="Times New Roman"/>
              </w:rPr>
              <w:t>K</w:t>
            </w:r>
            <w:r w:rsidR="0031703A" w:rsidRPr="00307B73">
              <w:rPr>
                <w:rFonts w:ascii="Times New Roman" w:hAnsi="Times New Roman" w:cs="Times New Roman"/>
              </w:rPr>
              <w:t>riisiolukorra</w:t>
            </w:r>
            <w:r>
              <w:rPr>
                <w:rFonts w:ascii="Times New Roman" w:hAnsi="Times New Roman" w:cs="Times New Roman"/>
              </w:rPr>
              <w:t>s</w:t>
            </w:r>
            <w:r w:rsidR="0031703A" w:rsidRPr="00307B73">
              <w:rPr>
                <w:rFonts w:ascii="Times New Roman" w:hAnsi="Times New Roman" w:cs="Times New Roman"/>
              </w:rPr>
              <w:t xml:space="preserve"> või vääramatu jõu olukorra</w:t>
            </w:r>
            <w:r>
              <w:rPr>
                <w:rFonts w:ascii="Times New Roman" w:hAnsi="Times New Roman" w:cs="Times New Roman"/>
              </w:rPr>
              <w:t xml:space="preserve">s oleva </w:t>
            </w:r>
            <w:r w:rsidR="0031703A" w:rsidRPr="00307B73">
              <w:rPr>
                <w:rFonts w:ascii="Times New Roman" w:hAnsi="Times New Roman" w:cs="Times New Roman"/>
              </w:rPr>
              <w:t>liikmesrii</w:t>
            </w:r>
            <w:r>
              <w:rPr>
                <w:rFonts w:ascii="Times New Roman" w:hAnsi="Times New Roman" w:cs="Times New Roman"/>
              </w:rPr>
              <w:t>gi solidaarsus</w:t>
            </w:r>
            <w:r w:rsidR="002D2A4D">
              <w:rPr>
                <w:rFonts w:ascii="Times New Roman" w:hAnsi="Times New Roman" w:cs="Times New Roman"/>
              </w:rPr>
              <w:t>reservist</w:t>
            </w:r>
            <w:r>
              <w:rPr>
                <w:rFonts w:ascii="Times New Roman" w:hAnsi="Times New Roman" w:cs="Times New Roman"/>
              </w:rPr>
              <w:t xml:space="preserve"> abi taotlemise kord</w:t>
            </w:r>
          </w:p>
        </w:tc>
      </w:tr>
      <w:tr w:rsidR="0057476C" w:rsidRPr="00EE0F34" w14:paraId="3EEF904E" w14:textId="77777777" w:rsidTr="009B3685">
        <w:trPr>
          <w:trHeight w:val="388"/>
        </w:trPr>
        <w:tc>
          <w:tcPr>
            <w:tcW w:w="4519" w:type="dxa"/>
            <w:vMerge w:val="restart"/>
            <w:tcBorders>
              <w:top w:val="single" w:sz="12" w:space="0" w:color="5B9BD5" w:themeColor="accent5"/>
              <w:left w:val="single" w:sz="12" w:space="0" w:color="5B9BD5" w:themeColor="accent5"/>
              <w:right w:val="single" w:sz="12" w:space="0" w:color="5B9BD5" w:themeColor="accent5"/>
            </w:tcBorders>
          </w:tcPr>
          <w:p w14:paraId="1F0A8999" w14:textId="77777777" w:rsidR="0057476C" w:rsidRPr="00307B73" w:rsidRDefault="0057476C" w:rsidP="00074073">
            <w:pPr>
              <w:jc w:val="center"/>
              <w:rPr>
                <w:rFonts w:ascii="Times New Roman" w:hAnsi="Times New Roman" w:cs="Times New Roman"/>
                <w:b/>
              </w:rPr>
            </w:pPr>
          </w:p>
          <w:p w14:paraId="68468134" w14:textId="77777777" w:rsidR="0057476C" w:rsidRPr="00307B73" w:rsidRDefault="0057476C" w:rsidP="00074073">
            <w:pPr>
              <w:jc w:val="center"/>
              <w:rPr>
                <w:rFonts w:ascii="Times New Roman" w:hAnsi="Times New Roman" w:cs="Times New Roman"/>
                <w:b/>
              </w:rPr>
            </w:pPr>
          </w:p>
          <w:p w14:paraId="28C4044C" w14:textId="4B33AFE5" w:rsidR="0057476C" w:rsidRPr="00307B73" w:rsidRDefault="0057476C" w:rsidP="00074073">
            <w:pPr>
              <w:jc w:val="center"/>
              <w:rPr>
                <w:rFonts w:ascii="Times New Roman" w:hAnsi="Times New Roman" w:cs="Times New Roman"/>
              </w:rPr>
            </w:pPr>
            <w:proofErr w:type="spellStart"/>
            <w:r w:rsidRPr="00307B73">
              <w:rPr>
                <w:rFonts w:ascii="Times New Roman" w:hAnsi="Times New Roman" w:cs="Times New Roman"/>
              </w:rPr>
              <w:t>Eurodac</w:t>
            </w:r>
            <w:proofErr w:type="spellEnd"/>
            <w:r w:rsidR="009B3685">
              <w:rPr>
                <w:rFonts w:ascii="Times New Roman" w:hAnsi="Times New Roman" w:cs="Times New Roman"/>
              </w:rPr>
              <w:t>-</w:t>
            </w:r>
            <w:r w:rsidRPr="00307B73">
              <w:rPr>
                <w:rFonts w:ascii="Times New Roman" w:hAnsi="Times New Roman" w:cs="Times New Roman"/>
              </w:rPr>
              <w:t>süsteemi rakendamine</w:t>
            </w:r>
          </w:p>
        </w:tc>
        <w:tc>
          <w:tcPr>
            <w:tcW w:w="4522" w:type="dxa"/>
            <w:tcBorders>
              <w:top w:val="single" w:sz="12" w:space="0" w:color="5B9BD5" w:themeColor="accent5"/>
              <w:left w:val="single" w:sz="12" w:space="0" w:color="5B9BD5" w:themeColor="accent5"/>
              <w:right w:val="single" w:sz="12" w:space="0" w:color="5B9BD5" w:themeColor="accent5"/>
            </w:tcBorders>
          </w:tcPr>
          <w:p w14:paraId="02E5A4CA" w14:textId="13FE879E" w:rsidR="0057476C" w:rsidRPr="00307B73" w:rsidRDefault="0057476C" w:rsidP="0057476C">
            <w:pPr>
              <w:jc w:val="both"/>
              <w:rPr>
                <w:rFonts w:ascii="Times New Roman" w:hAnsi="Times New Roman" w:cs="Times New Roman"/>
              </w:rPr>
            </w:pPr>
            <w:r w:rsidRPr="00307B73">
              <w:rPr>
                <w:rFonts w:ascii="Times New Roman" w:hAnsi="Times New Roman" w:cs="Times New Roman"/>
              </w:rPr>
              <w:t xml:space="preserve">Sõrmejälgede </w:t>
            </w:r>
            <w:r w:rsidR="006F6847">
              <w:rPr>
                <w:rFonts w:ascii="Times New Roman" w:hAnsi="Times New Roman" w:cs="Times New Roman"/>
              </w:rPr>
              <w:t>hõive</w:t>
            </w:r>
            <w:r w:rsidRPr="00307B73">
              <w:rPr>
                <w:rFonts w:ascii="Times New Roman" w:hAnsi="Times New Roman" w:cs="Times New Roman"/>
              </w:rPr>
              <w:t xml:space="preserve"> alates </w:t>
            </w:r>
            <w:r w:rsidR="00B953B4">
              <w:rPr>
                <w:rFonts w:ascii="Times New Roman" w:hAnsi="Times New Roman" w:cs="Times New Roman"/>
              </w:rPr>
              <w:t>kuuendast</w:t>
            </w:r>
            <w:r w:rsidRPr="00307B73">
              <w:rPr>
                <w:rFonts w:ascii="Times New Roman" w:hAnsi="Times New Roman" w:cs="Times New Roman"/>
              </w:rPr>
              <w:t xml:space="preserve"> eluaastast (varasem 14).</w:t>
            </w:r>
          </w:p>
        </w:tc>
      </w:tr>
      <w:tr w:rsidR="0057476C" w:rsidRPr="00EE0F34" w14:paraId="3B63BD86" w14:textId="77777777" w:rsidTr="009B3685">
        <w:trPr>
          <w:trHeight w:val="388"/>
        </w:trPr>
        <w:tc>
          <w:tcPr>
            <w:tcW w:w="4519" w:type="dxa"/>
            <w:vMerge/>
            <w:tcBorders>
              <w:left w:val="single" w:sz="12" w:space="0" w:color="5B9BD5" w:themeColor="accent5"/>
              <w:right w:val="single" w:sz="12" w:space="0" w:color="5B9BD5" w:themeColor="accent5"/>
            </w:tcBorders>
          </w:tcPr>
          <w:p w14:paraId="077FDFA7" w14:textId="77777777" w:rsidR="0057476C" w:rsidRPr="00307B73" w:rsidRDefault="0057476C" w:rsidP="00074073">
            <w:pP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4FB3AF95" w14:textId="35815774" w:rsidR="0057476C" w:rsidRPr="00307B73" w:rsidRDefault="00AA5EE1" w:rsidP="0057476C">
            <w:pPr>
              <w:jc w:val="both"/>
              <w:rPr>
                <w:rFonts w:ascii="Times New Roman" w:hAnsi="Times New Roman" w:cs="Times New Roman"/>
              </w:rPr>
            </w:pPr>
            <w:r w:rsidRPr="00307B73">
              <w:rPr>
                <w:rFonts w:ascii="Times New Roman" w:hAnsi="Times New Roman" w:cs="Times New Roman"/>
              </w:rPr>
              <w:t xml:space="preserve">Kohustus </w:t>
            </w:r>
            <w:r w:rsidR="00D933D4">
              <w:rPr>
                <w:rFonts w:ascii="Times New Roman" w:hAnsi="Times New Roman" w:cs="Times New Roman"/>
              </w:rPr>
              <w:t>töödelda</w:t>
            </w:r>
            <w:r w:rsidRPr="00307B73">
              <w:rPr>
                <w:rFonts w:ascii="Times New Roman" w:hAnsi="Times New Roman" w:cs="Times New Roman"/>
              </w:rPr>
              <w:t xml:space="preserve"> rohkem andme</w:t>
            </w:r>
            <w:r w:rsidR="00D933D4">
              <w:rPr>
                <w:rFonts w:ascii="Times New Roman" w:hAnsi="Times New Roman" w:cs="Times New Roman"/>
              </w:rPr>
              <w:t xml:space="preserve">id: </w:t>
            </w:r>
            <w:r w:rsidRPr="00307B73">
              <w:rPr>
                <w:rFonts w:ascii="Times New Roman" w:hAnsi="Times New Roman" w:cs="Times New Roman"/>
              </w:rPr>
              <w:t xml:space="preserve">lisaks </w:t>
            </w:r>
            <w:r w:rsidR="0005371F" w:rsidRPr="00307B73">
              <w:rPr>
                <w:rFonts w:ascii="Times New Roman" w:hAnsi="Times New Roman" w:cs="Times New Roman"/>
              </w:rPr>
              <w:t>sõrme</w:t>
            </w:r>
            <w:r w:rsidR="00095049" w:rsidRPr="00307B73">
              <w:rPr>
                <w:rFonts w:ascii="Times New Roman" w:hAnsi="Times New Roman" w:cs="Times New Roman"/>
              </w:rPr>
              <w:t>jälgedele</w:t>
            </w:r>
            <w:r w:rsidRPr="00307B73">
              <w:rPr>
                <w:rFonts w:ascii="Times New Roman" w:hAnsi="Times New Roman" w:cs="Times New Roman"/>
              </w:rPr>
              <w:t xml:space="preserve"> ka </w:t>
            </w:r>
            <w:r w:rsidR="00D933D4">
              <w:rPr>
                <w:rFonts w:ascii="Times New Roman" w:hAnsi="Times New Roman" w:cs="Times New Roman"/>
              </w:rPr>
              <w:t>foto, isikuandmed, reisidokumendi andmed ja rändealased otsused</w:t>
            </w:r>
          </w:p>
        </w:tc>
      </w:tr>
      <w:tr w:rsidR="0057476C" w:rsidRPr="00EE0F34" w14:paraId="02935732" w14:textId="77777777" w:rsidTr="009B3685">
        <w:trPr>
          <w:trHeight w:val="388"/>
        </w:trPr>
        <w:tc>
          <w:tcPr>
            <w:tcW w:w="4519" w:type="dxa"/>
            <w:vMerge/>
            <w:tcBorders>
              <w:left w:val="single" w:sz="12" w:space="0" w:color="5B9BD5" w:themeColor="accent5"/>
              <w:right w:val="single" w:sz="12" w:space="0" w:color="5B9BD5" w:themeColor="accent5"/>
            </w:tcBorders>
          </w:tcPr>
          <w:p w14:paraId="7C6A81B6" w14:textId="77777777" w:rsidR="0057476C" w:rsidRPr="00307B73" w:rsidRDefault="0057476C" w:rsidP="00074073">
            <w:pPr>
              <w:rPr>
                <w:rFonts w:ascii="Times New Roman" w:hAnsi="Times New Roman" w:cs="Times New Roman"/>
              </w:rPr>
            </w:pPr>
          </w:p>
        </w:tc>
        <w:tc>
          <w:tcPr>
            <w:tcW w:w="4522" w:type="dxa"/>
            <w:tcBorders>
              <w:left w:val="single" w:sz="12" w:space="0" w:color="5B9BD5" w:themeColor="accent5"/>
              <w:right w:val="single" w:sz="12" w:space="0" w:color="5B9BD5" w:themeColor="accent5"/>
            </w:tcBorders>
          </w:tcPr>
          <w:p w14:paraId="1CFF20A0" w14:textId="43F28992" w:rsidR="0057476C" w:rsidRPr="00307B73" w:rsidRDefault="0057476C" w:rsidP="0057476C">
            <w:pPr>
              <w:jc w:val="both"/>
              <w:rPr>
                <w:rFonts w:ascii="Times New Roman" w:hAnsi="Times New Roman" w:cs="Times New Roman"/>
              </w:rPr>
            </w:pPr>
            <w:r w:rsidRPr="00307B73">
              <w:rPr>
                <w:rFonts w:ascii="Times New Roman" w:hAnsi="Times New Roman" w:cs="Times New Roman"/>
              </w:rPr>
              <w:t xml:space="preserve">Muutused andmete </w:t>
            </w:r>
            <w:r w:rsidR="00AA5EE1" w:rsidRPr="00307B73">
              <w:rPr>
                <w:rFonts w:ascii="Times New Roman" w:hAnsi="Times New Roman" w:cs="Times New Roman"/>
              </w:rPr>
              <w:t>säilit</w:t>
            </w:r>
            <w:r w:rsidR="00682677">
              <w:rPr>
                <w:rFonts w:ascii="Times New Roman" w:hAnsi="Times New Roman" w:cs="Times New Roman"/>
              </w:rPr>
              <w:t xml:space="preserve">amise tähtaegades </w:t>
            </w:r>
          </w:p>
        </w:tc>
      </w:tr>
      <w:tr w:rsidR="0057476C" w:rsidRPr="00EE0F34" w14:paraId="1E5CB6E1" w14:textId="77777777" w:rsidTr="009B3685">
        <w:trPr>
          <w:trHeight w:val="388"/>
        </w:trPr>
        <w:tc>
          <w:tcPr>
            <w:tcW w:w="4519" w:type="dxa"/>
            <w:vMerge/>
            <w:tcBorders>
              <w:left w:val="single" w:sz="12" w:space="0" w:color="5B9BD5" w:themeColor="accent5"/>
              <w:bottom w:val="single" w:sz="12" w:space="0" w:color="5B9BD5" w:themeColor="accent5"/>
              <w:right w:val="single" w:sz="12" w:space="0" w:color="5B9BD5" w:themeColor="accent5"/>
            </w:tcBorders>
          </w:tcPr>
          <w:p w14:paraId="3A12F154" w14:textId="77777777" w:rsidR="0057476C" w:rsidRPr="00537B46" w:rsidRDefault="0057476C" w:rsidP="00074073">
            <w:pPr>
              <w:rPr>
                <w:rFonts w:ascii="Times New Roman" w:hAnsi="Times New Roman" w:cs="Times New Roman"/>
              </w:rPr>
            </w:pPr>
          </w:p>
        </w:tc>
        <w:tc>
          <w:tcPr>
            <w:tcW w:w="4522" w:type="dxa"/>
            <w:tcBorders>
              <w:left w:val="single" w:sz="12" w:space="0" w:color="5B9BD5" w:themeColor="accent5"/>
              <w:bottom w:val="single" w:sz="12" w:space="0" w:color="5B9BD5" w:themeColor="accent5"/>
              <w:right w:val="single" w:sz="12" w:space="0" w:color="5B9BD5" w:themeColor="accent5"/>
            </w:tcBorders>
          </w:tcPr>
          <w:p w14:paraId="03C10154" w14:textId="0E815C2B" w:rsidR="0057476C" w:rsidRPr="0057476C" w:rsidRDefault="00976445" w:rsidP="0057476C">
            <w:pPr>
              <w:jc w:val="both"/>
              <w:rPr>
                <w:rFonts w:ascii="Times New Roman" w:hAnsi="Times New Roman" w:cs="Times New Roman"/>
              </w:rPr>
            </w:pPr>
            <w:r>
              <w:rPr>
                <w:rFonts w:ascii="Times New Roman" w:hAnsi="Times New Roman" w:cs="Times New Roman"/>
              </w:rPr>
              <w:t>Lisatakse õ</w:t>
            </w:r>
            <w:r w:rsidR="0057476C" w:rsidRPr="0057476C">
              <w:rPr>
                <w:rFonts w:ascii="Times New Roman" w:hAnsi="Times New Roman" w:cs="Times New Roman"/>
              </w:rPr>
              <w:t>iguskaitseasutuste päringud</w:t>
            </w:r>
          </w:p>
        </w:tc>
      </w:tr>
      <w:tr w:rsidR="001D1806" w:rsidRPr="00AC1E2E" w14:paraId="04C65276" w14:textId="77777777" w:rsidTr="009B3685">
        <w:trPr>
          <w:trHeight w:val="541"/>
        </w:trPr>
        <w:tc>
          <w:tcPr>
            <w:tcW w:w="4519"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57C5B881" w14:textId="77777777" w:rsidR="00B41A00" w:rsidRPr="00307B73" w:rsidRDefault="00B41A00" w:rsidP="00074073">
            <w:pPr>
              <w:jc w:val="center"/>
              <w:rPr>
                <w:rFonts w:ascii="Times New Roman" w:hAnsi="Times New Roman" w:cs="Times New Roman"/>
                <w:b/>
              </w:rPr>
            </w:pPr>
          </w:p>
          <w:p w14:paraId="7A475A81" w14:textId="77777777" w:rsidR="001D1806" w:rsidRPr="00307B73" w:rsidRDefault="001D1806" w:rsidP="00074073">
            <w:pPr>
              <w:jc w:val="center"/>
              <w:rPr>
                <w:rFonts w:ascii="Times New Roman" w:hAnsi="Times New Roman" w:cs="Times New Roman"/>
              </w:rPr>
            </w:pPr>
            <w:r w:rsidRPr="00307B73">
              <w:rPr>
                <w:rFonts w:ascii="Times New Roman" w:hAnsi="Times New Roman" w:cs="Times New Roman"/>
              </w:rPr>
              <w:t>Põhiõiguste seire</w:t>
            </w:r>
          </w:p>
          <w:p w14:paraId="4EFE5C79" w14:textId="3080C9AD" w:rsidR="001D1806" w:rsidRPr="00307B73" w:rsidRDefault="001D1806" w:rsidP="00074073">
            <w:pPr>
              <w:jc w:val="center"/>
              <w:rPr>
                <w:rFonts w:ascii="Times New Roman" w:hAnsi="Times New Roman" w:cs="Times New Roman"/>
                <w:b/>
              </w:rPr>
            </w:pPr>
          </w:p>
        </w:tc>
        <w:tc>
          <w:tcPr>
            <w:tcW w:w="452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0F2E7835" w14:textId="7F646582" w:rsidR="001D1806" w:rsidRPr="00307B73" w:rsidRDefault="001D1806" w:rsidP="0057476C">
            <w:pPr>
              <w:jc w:val="both"/>
              <w:rPr>
                <w:rFonts w:ascii="Times New Roman" w:hAnsi="Times New Roman" w:cs="Times New Roman"/>
                <w:i/>
              </w:rPr>
            </w:pPr>
            <w:r w:rsidRPr="00307B73">
              <w:rPr>
                <w:rFonts w:ascii="Times New Roman" w:hAnsi="Times New Roman" w:cs="Times New Roman"/>
              </w:rPr>
              <w:t xml:space="preserve">Põhiõiguste seire taustakontrolli ja </w:t>
            </w:r>
            <w:r w:rsidR="006036CD">
              <w:rPr>
                <w:rFonts w:ascii="Times New Roman" w:hAnsi="Times New Roman" w:cs="Times New Roman"/>
              </w:rPr>
              <w:t xml:space="preserve">piirimenetluse üle </w:t>
            </w:r>
          </w:p>
        </w:tc>
      </w:tr>
    </w:tbl>
    <w:p w14:paraId="5CB29B3F" w14:textId="77777777" w:rsidR="0057476C" w:rsidRPr="00AA4BEF" w:rsidRDefault="0057476C" w:rsidP="00AA4BEF">
      <w:pPr>
        <w:autoSpaceDE w:val="0"/>
        <w:autoSpaceDN w:val="0"/>
        <w:adjustRightInd w:val="0"/>
        <w:rPr>
          <w:rFonts w:eastAsia="Calibri"/>
          <w:color w:val="000000" w:themeColor="text1"/>
          <w:lang w:eastAsia="et-EE"/>
        </w:rPr>
      </w:pPr>
    </w:p>
    <w:p w14:paraId="0D910D98" w14:textId="48D31060" w:rsidR="00ED0895" w:rsidRDefault="00ED0895" w:rsidP="00ED0895">
      <w:pPr>
        <w:pStyle w:val="Pealkiri3"/>
        <w:rPr>
          <w:rFonts w:cs="Times New Roman"/>
          <w:bCs/>
        </w:rPr>
      </w:pPr>
      <w:r w:rsidRPr="00F26B38">
        <w:rPr>
          <w:rFonts w:eastAsia="Calibri" w:cs="Times New Roman"/>
          <w:u w:val="single"/>
        </w:rPr>
        <w:t xml:space="preserve">6.1.1 </w:t>
      </w:r>
      <w:r w:rsidR="00A35727" w:rsidRPr="00F26B38">
        <w:rPr>
          <w:rFonts w:cs="Times New Roman"/>
          <w:bCs/>
          <w:u w:val="single"/>
        </w:rPr>
        <w:t>T</w:t>
      </w:r>
      <w:r w:rsidRPr="00F26B38">
        <w:rPr>
          <w:rFonts w:cs="Times New Roman"/>
          <w:bCs/>
          <w:u w:val="single"/>
        </w:rPr>
        <w:t>austakontrolli rakendamine</w:t>
      </w:r>
    </w:p>
    <w:p w14:paraId="6DA53A69" w14:textId="77777777" w:rsidR="0051309B" w:rsidRPr="00DE5D24" w:rsidRDefault="0051309B" w:rsidP="00DE5D24"/>
    <w:p w14:paraId="4D3DC3ED" w14:textId="0E324095" w:rsidR="00F23CC0" w:rsidRPr="00901619" w:rsidRDefault="00037C82" w:rsidP="00494F72">
      <w:pPr>
        <w:jc w:val="both"/>
        <w:rPr>
          <w:color w:val="4472C4" w:themeColor="accent1"/>
        </w:rPr>
      </w:pPr>
      <w:commentRangeStart w:id="203"/>
      <w:r w:rsidRPr="00F23CC0">
        <w:t>Järgnevalt</w:t>
      </w:r>
      <w:commentRangeEnd w:id="203"/>
      <w:r w:rsidR="00C10BCC">
        <w:rPr>
          <w:rStyle w:val="Kommentaariviide"/>
          <w:rFonts w:eastAsia="Times New Roman"/>
          <w:kern w:val="0"/>
          <w14:ligatures w14:val="none"/>
        </w:rPr>
        <w:commentReference w:id="203"/>
      </w:r>
      <w:r w:rsidRPr="00F23CC0">
        <w:t xml:space="preserve"> kajastatakse mõjusid, mis tulenevad</w:t>
      </w:r>
      <w:r w:rsidR="00F23CC0">
        <w:t xml:space="preserve"> </w:t>
      </w:r>
      <w:r w:rsidR="003D7DEF">
        <w:t>välismaalastele</w:t>
      </w:r>
      <w:r w:rsidR="00901619">
        <w:t xml:space="preserve"> Eesti välispiiril</w:t>
      </w:r>
      <w:r w:rsidR="003D7DEF">
        <w:t>, kellel puudub alus Eestisse sisenemiseks sh rahvusvahelise kaitse taotlejad ning välismaalased, kes on ebaseaduslikult Eestisse sisenenud</w:t>
      </w:r>
      <w:r w:rsidR="006B6901">
        <w:t>, k</w:t>
      </w:r>
      <w:r w:rsidR="007834C0">
        <w:t xml:space="preserve">ohustusliku taustakontrolli </w:t>
      </w:r>
      <w:r w:rsidR="006B6901">
        <w:t xml:space="preserve">rakendamisest. </w:t>
      </w:r>
      <w:r w:rsidR="00901619" w:rsidRPr="00996294">
        <w:t>Analüüsis on kajastatud välismaalase esialgse tervise ja haavatavuse kontrolli, julgeolekuohu kontrolli ning biomeetriliste ja teiste andmete registreerimise ning taustakontrolli kokkuvõtte koostamise ja menetlusse suunamise sh andmete töötlemiseks vajalike IT lahenduste loomise mõju</w:t>
      </w:r>
      <w:r w:rsidR="00901619">
        <w:rPr>
          <w:color w:val="4472C4" w:themeColor="accent1"/>
        </w:rPr>
        <w:t>.</w:t>
      </w:r>
    </w:p>
    <w:p w14:paraId="06DD81CB" w14:textId="77777777" w:rsidR="00037C82" w:rsidRPr="00DE5D24" w:rsidRDefault="00037C82" w:rsidP="00DE5D24"/>
    <w:p w14:paraId="10C327C9" w14:textId="77777777" w:rsidR="00ED0895" w:rsidRPr="00E14E25" w:rsidRDefault="00ED0895" w:rsidP="00ED0895">
      <w:pPr>
        <w:pStyle w:val="Pealkiri4"/>
        <w:rPr>
          <w:rFonts w:cs="Times New Roman"/>
          <w:szCs w:val="24"/>
        </w:rPr>
      </w:pPr>
      <w:r w:rsidRPr="00E14E25">
        <w:rPr>
          <w:rFonts w:eastAsia="Calibri" w:cs="Times New Roman"/>
          <w:szCs w:val="24"/>
        </w:rPr>
        <w:t xml:space="preserve">6.1.1.1 </w:t>
      </w:r>
      <w:r w:rsidRPr="00E14E25">
        <w:rPr>
          <w:rFonts w:cs="Times New Roman"/>
          <w:szCs w:val="24"/>
        </w:rPr>
        <w:t>Muudatuste mõju riigiasutuste ja kohaliku omavalitsuse korraldusele</w:t>
      </w:r>
    </w:p>
    <w:p w14:paraId="2A54C905" w14:textId="77777777" w:rsidR="00D43766" w:rsidRDefault="00D43766" w:rsidP="00D43766"/>
    <w:p w14:paraId="11B07DD7" w14:textId="12B74E35" w:rsidR="00C57E60" w:rsidRDefault="00C57E60" w:rsidP="00C57E60">
      <w:pPr>
        <w:jc w:val="both"/>
      </w:pPr>
      <w:r w:rsidRPr="00D773AE">
        <w:rPr>
          <w:b/>
          <w:color w:val="4472C4" w:themeColor="accent1"/>
        </w:rPr>
        <w:t>Sihtrühm:</w:t>
      </w:r>
      <w:r w:rsidRPr="00CE4688">
        <w:t xml:space="preserve"> </w:t>
      </w:r>
      <w:r w:rsidR="00BB20E1">
        <w:t>PPA</w:t>
      </w:r>
      <w:r w:rsidR="005C2B5A">
        <w:t xml:space="preserve"> ja </w:t>
      </w:r>
      <w:r w:rsidR="002821B2">
        <w:t>SMI</w:t>
      </w:r>
      <w:r w:rsidR="005C2B5A">
        <w:t xml:space="preserve">T ametnikud, kelle töö on seotud taustakontrolli ja piirimenetlusega. </w:t>
      </w:r>
      <w:commentRangeStart w:id="204"/>
      <w:r w:rsidR="005C2B5A" w:rsidRPr="005C2B5A">
        <w:t>Sihtrühma suurus on juurdepääsupiiranguga teave.</w:t>
      </w:r>
      <w:r w:rsidR="00DE322D">
        <w:t xml:space="preserve"> </w:t>
      </w:r>
      <w:commentRangeEnd w:id="204"/>
      <w:r w:rsidR="00615903">
        <w:rPr>
          <w:rStyle w:val="Kommentaariviide"/>
          <w:rFonts w:eastAsia="Times New Roman"/>
          <w:kern w:val="0"/>
          <w14:ligatures w14:val="none"/>
        </w:rPr>
        <w:commentReference w:id="204"/>
      </w:r>
    </w:p>
    <w:p w14:paraId="3AD85D59" w14:textId="7BD7957B" w:rsidR="00ED0895" w:rsidRPr="008F74F9" w:rsidRDefault="00ED0895" w:rsidP="00ED0895">
      <w:pPr>
        <w:jc w:val="both"/>
      </w:pPr>
    </w:p>
    <w:p w14:paraId="1981FAAC" w14:textId="77777777" w:rsidR="00C57E60" w:rsidRPr="00D773AE" w:rsidRDefault="00C57E60" w:rsidP="00C57E60">
      <w:pPr>
        <w:rPr>
          <w:rFonts w:eastAsia="Times New Roman"/>
          <w:b/>
          <w:color w:val="4472C4" w:themeColor="accent1"/>
          <w:lang w:eastAsia="et-EE"/>
        </w:rPr>
      </w:pPr>
      <w:r w:rsidRPr="00D773AE">
        <w:rPr>
          <w:rFonts w:eastAsia="Times New Roman"/>
          <w:b/>
          <w:color w:val="4472C4" w:themeColor="accent1"/>
          <w:lang w:eastAsia="et-EE"/>
        </w:rPr>
        <w:t>Mõju kirjeldus ja ulatus</w:t>
      </w:r>
    </w:p>
    <w:p w14:paraId="2D0C7FA2" w14:textId="77777777" w:rsidR="00111154" w:rsidRPr="00F8212D" w:rsidRDefault="00111154" w:rsidP="00ED0895">
      <w:pPr>
        <w:rPr>
          <w:rFonts w:eastAsia="Times New Roman"/>
          <w:b/>
          <w:lang w:eastAsia="et-EE"/>
        </w:rPr>
      </w:pPr>
    </w:p>
    <w:p w14:paraId="7D46FE72" w14:textId="3887AC41" w:rsidR="00F01F9C" w:rsidRPr="00A87F2C" w:rsidRDefault="00A35727" w:rsidP="00C649BB">
      <w:pPr>
        <w:jc w:val="both"/>
        <w:rPr>
          <w:rFonts w:eastAsia="Times New Roman"/>
          <w:lang w:eastAsia="et-EE"/>
        </w:rPr>
      </w:pPr>
      <w:r w:rsidRPr="00A87F2C">
        <w:rPr>
          <w:rFonts w:eastAsia="Times New Roman"/>
          <w:lang w:eastAsia="et-EE"/>
        </w:rPr>
        <w:t>Taustakontroll</w:t>
      </w:r>
      <w:r w:rsidR="006B7BA6" w:rsidRPr="00A87F2C">
        <w:rPr>
          <w:rFonts w:eastAsia="Times New Roman"/>
          <w:lang w:eastAsia="et-EE"/>
        </w:rPr>
        <w:t xml:space="preserve">i kohaldatakse piiripunktis ja </w:t>
      </w:r>
      <w:proofErr w:type="spellStart"/>
      <w:r w:rsidR="006B7BA6" w:rsidRPr="00A87F2C">
        <w:rPr>
          <w:rFonts w:eastAsia="Times New Roman"/>
          <w:lang w:eastAsia="et-EE"/>
        </w:rPr>
        <w:t>siseriigis</w:t>
      </w:r>
      <w:proofErr w:type="spellEnd"/>
      <w:r w:rsidR="006B7BA6" w:rsidRPr="00A87F2C">
        <w:rPr>
          <w:rFonts w:eastAsia="Times New Roman"/>
          <w:lang w:eastAsia="et-EE"/>
        </w:rPr>
        <w:t xml:space="preserve"> inimeste suhtes, kellel puudub õigus Eesti territooriumile siseneda.</w:t>
      </w:r>
      <w:r w:rsidRPr="00A87F2C">
        <w:rPr>
          <w:rFonts w:eastAsia="Times New Roman"/>
          <w:lang w:eastAsia="et-EE"/>
        </w:rPr>
        <w:t xml:space="preserve"> Taustakontroll on </w:t>
      </w:r>
      <w:r w:rsidR="006B7BA6" w:rsidRPr="00A87F2C">
        <w:rPr>
          <w:rFonts w:eastAsia="Times New Roman"/>
          <w:lang w:eastAsia="et-EE"/>
        </w:rPr>
        <w:t xml:space="preserve">tavapärase </w:t>
      </w:r>
      <w:r w:rsidRPr="00A87F2C">
        <w:rPr>
          <w:rFonts w:eastAsia="Times New Roman"/>
          <w:lang w:eastAsia="et-EE"/>
        </w:rPr>
        <w:t>piirikontrolli jätku</w:t>
      </w:r>
      <w:r w:rsidR="006B7BA6" w:rsidRPr="00A87F2C">
        <w:rPr>
          <w:rFonts w:eastAsia="Times New Roman"/>
          <w:lang w:eastAsia="et-EE"/>
        </w:rPr>
        <w:t xml:space="preserve">mine ehk </w:t>
      </w:r>
      <w:r w:rsidRPr="00A87F2C">
        <w:rPr>
          <w:rFonts w:eastAsia="Times New Roman"/>
          <w:lang w:eastAsia="et-EE"/>
        </w:rPr>
        <w:t xml:space="preserve">toimingute kogum, mille käigus tehakse </w:t>
      </w:r>
      <w:r w:rsidR="006B7BA6" w:rsidRPr="00A87F2C">
        <w:rPr>
          <w:rFonts w:eastAsia="Times New Roman"/>
          <w:lang w:eastAsia="et-EE"/>
        </w:rPr>
        <w:t xml:space="preserve">tavapärased piirikontrolli </w:t>
      </w:r>
      <w:r w:rsidRPr="00A87F2C">
        <w:rPr>
          <w:rFonts w:eastAsia="Times New Roman"/>
          <w:lang w:eastAsia="et-EE"/>
        </w:rPr>
        <w:t>toiminguid</w:t>
      </w:r>
      <w:r w:rsidR="006B7BA6" w:rsidRPr="00A87F2C">
        <w:rPr>
          <w:rFonts w:eastAsia="Times New Roman"/>
          <w:lang w:eastAsia="et-EE"/>
        </w:rPr>
        <w:t xml:space="preserve"> ja lisaks täiendavad toimingud</w:t>
      </w:r>
      <w:r w:rsidRPr="00A87F2C">
        <w:rPr>
          <w:rFonts w:eastAsia="Times New Roman"/>
          <w:lang w:eastAsia="et-EE"/>
        </w:rPr>
        <w:t xml:space="preserve">, mida praegu sellisel kujul ei rakendata. </w:t>
      </w:r>
      <w:r w:rsidR="006B7BA6" w:rsidRPr="00A87F2C">
        <w:rPr>
          <w:rFonts w:eastAsia="Times New Roman"/>
          <w:lang w:eastAsia="et-EE"/>
        </w:rPr>
        <w:t>Isi</w:t>
      </w:r>
      <w:r w:rsidR="008C35EF" w:rsidRPr="00A87F2C">
        <w:rPr>
          <w:rFonts w:eastAsia="Times New Roman"/>
          <w:lang w:eastAsia="et-EE"/>
        </w:rPr>
        <w:t xml:space="preserve">ku tuvastamisele </w:t>
      </w:r>
      <w:r w:rsidR="006B7BA6" w:rsidRPr="00A87F2C">
        <w:rPr>
          <w:rFonts w:eastAsia="Times New Roman"/>
          <w:lang w:eastAsia="et-EE"/>
        </w:rPr>
        <w:t>ja päringute tegemisele</w:t>
      </w:r>
      <w:r w:rsidR="008C35EF" w:rsidRPr="00A87F2C">
        <w:rPr>
          <w:rFonts w:eastAsia="Times New Roman"/>
          <w:lang w:eastAsia="et-EE"/>
        </w:rPr>
        <w:t xml:space="preserve"> lisandub n</w:t>
      </w:r>
      <w:r w:rsidRPr="00A87F2C">
        <w:rPr>
          <w:rFonts w:eastAsia="Times New Roman"/>
          <w:lang w:eastAsia="et-EE"/>
        </w:rPr>
        <w:t>äiteks tervisekontroll</w:t>
      </w:r>
      <w:r w:rsidR="00F01F9C" w:rsidRPr="00A87F2C">
        <w:rPr>
          <w:rFonts w:eastAsia="Times New Roman"/>
          <w:lang w:eastAsia="et-EE"/>
        </w:rPr>
        <w:t>i korraldamine</w:t>
      </w:r>
      <w:r w:rsidR="006B7BA6" w:rsidRPr="00A87F2C">
        <w:rPr>
          <w:rFonts w:eastAsia="Times New Roman"/>
          <w:lang w:eastAsia="et-EE"/>
        </w:rPr>
        <w:t>,</w:t>
      </w:r>
      <w:r w:rsidRPr="00A87F2C">
        <w:rPr>
          <w:rFonts w:eastAsia="Times New Roman"/>
          <w:lang w:eastAsia="et-EE"/>
        </w:rPr>
        <w:t xml:space="preserve"> taustakontrolli kokkuvõtte koostamine ja </w:t>
      </w:r>
      <w:r w:rsidR="008C35EF" w:rsidRPr="00A87F2C">
        <w:rPr>
          <w:rFonts w:eastAsia="Times New Roman"/>
          <w:lang w:eastAsia="et-EE"/>
        </w:rPr>
        <w:t xml:space="preserve">välismaalase </w:t>
      </w:r>
      <w:r w:rsidRPr="00A87F2C">
        <w:rPr>
          <w:rFonts w:eastAsia="Times New Roman"/>
          <w:lang w:eastAsia="et-EE"/>
        </w:rPr>
        <w:t>suunamine</w:t>
      </w:r>
      <w:r w:rsidR="008C35EF" w:rsidRPr="00A87F2C">
        <w:rPr>
          <w:rFonts w:eastAsia="Times New Roman"/>
          <w:lang w:eastAsia="et-EE"/>
        </w:rPr>
        <w:t xml:space="preserve"> </w:t>
      </w:r>
      <w:r w:rsidRPr="00A87F2C">
        <w:rPr>
          <w:rFonts w:eastAsia="Times New Roman"/>
          <w:lang w:eastAsia="et-EE"/>
        </w:rPr>
        <w:t xml:space="preserve">rahvusvahelise kaitse menetlusse või tagasisaatmise menetlusse. </w:t>
      </w:r>
      <w:r w:rsidR="00F01F9C" w:rsidRPr="00A87F2C">
        <w:rPr>
          <w:rFonts w:eastAsia="Times New Roman"/>
          <w:lang w:eastAsia="et-EE"/>
        </w:rPr>
        <w:t xml:space="preserve">Kuna </w:t>
      </w:r>
      <w:r w:rsidR="006B7BA6" w:rsidRPr="00A87F2C">
        <w:rPr>
          <w:rFonts w:eastAsia="Times New Roman"/>
          <w:lang w:eastAsia="et-EE"/>
        </w:rPr>
        <w:t xml:space="preserve">piirikontrolli </w:t>
      </w:r>
      <w:r w:rsidR="00F01F9C" w:rsidRPr="00A87F2C">
        <w:rPr>
          <w:rFonts w:eastAsia="Times New Roman"/>
          <w:lang w:eastAsia="et-EE"/>
        </w:rPr>
        <w:t xml:space="preserve">toimingute arv kasvab, siis suureneb </w:t>
      </w:r>
      <w:r w:rsidR="006B7BA6" w:rsidRPr="00A87F2C">
        <w:rPr>
          <w:rFonts w:eastAsia="Times New Roman"/>
          <w:lang w:eastAsia="et-EE"/>
        </w:rPr>
        <w:t xml:space="preserve">ka </w:t>
      </w:r>
      <w:r w:rsidR="00F01F9C" w:rsidRPr="00A87F2C">
        <w:rPr>
          <w:rFonts w:eastAsia="Times New Roman"/>
          <w:lang w:eastAsia="et-EE"/>
        </w:rPr>
        <w:t>PPA piirivalveametnike töökoormus.</w:t>
      </w:r>
    </w:p>
    <w:p w14:paraId="3BA117FC" w14:textId="77777777" w:rsidR="002C6045" w:rsidRPr="00A87F2C" w:rsidRDefault="002C6045" w:rsidP="00C649BB">
      <w:pPr>
        <w:jc w:val="both"/>
        <w:rPr>
          <w:rFonts w:eastAsia="Times New Roman"/>
          <w:lang w:eastAsia="et-EE"/>
        </w:rPr>
      </w:pPr>
    </w:p>
    <w:p w14:paraId="34CF52F0" w14:textId="2A85E4F0" w:rsidR="00F01F9C" w:rsidRPr="00A87F2C" w:rsidRDefault="008C35EF" w:rsidP="00C649BB">
      <w:pPr>
        <w:jc w:val="both"/>
        <w:rPr>
          <w:rFonts w:eastAsia="Times New Roman"/>
          <w:lang w:eastAsia="et-EE"/>
        </w:rPr>
      </w:pPr>
      <w:r w:rsidRPr="00A87F2C">
        <w:rPr>
          <w:rFonts w:eastAsia="Times New Roman"/>
          <w:lang w:eastAsia="et-EE"/>
        </w:rPr>
        <w:t xml:space="preserve">Taustakontrolli toimingud tuleb teha võimalikult kiiresti ja mitte kauem kui seitsme päeva jooksul. </w:t>
      </w:r>
      <w:r w:rsidR="00F01F9C" w:rsidRPr="00A87F2C">
        <w:rPr>
          <w:rFonts w:eastAsia="Times New Roman"/>
          <w:lang w:eastAsia="et-EE"/>
        </w:rPr>
        <w:t xml:space="preserve">Kuna </w:t>
      </w:r>
      <w:r w:rsidR="006B7BA6" w:rsidRPr="00A87F2C">
        <w:rPr>
          <w:rFonts w:eastAsia="Times New Roman"/>
          <w:lang w:eastAsia="et-EE"/>
        </w:rPr>
        <w:t xml:space="preserve">toimingutele on </w:t>
      </w:r>
      <w:r w:rsidR="00F01F9C" w:rsidRPr="00A87F2C">
        <w:rPr>
          <w:rFonts w:eastAsia="Times New Roman"/>
          <w:lang w:eastAsia="et-EE"/>
        </w:rPr>
        <w:t>määratud on tähtaeg</w:t>
      </w:r>
      <w:r w:rsidR="006B7BA6" w:rsidRPr="00A87F2C">
        <w:rPr>
          <w:rFonts w:eastAsia="Times New Roman"/>
          <w:lang w:eastAsia="et-EE"/>
        </w:rPr>
        <w:t xml:space="preserve"> ja kohustus teha neid nii kiiresti kui võimalik</w:t>
      </w:r>
      <w:r w:rsidR="00F01F9C" w:rsidRPr="00A87F2C">
        <w:rPr>
          <w:rFonts w:eastAsia="Times New Roman"/>
          <w:lang w:eastAsia="et-EE"/>
        </w:rPr>
        <w:t xml:space="preserve">, siis tuleb korraldada ümber ja tõhustada PPA tööprotsesse. </w:t>
      </w:r>
      <w:r w:rsidR="006B7BA6" w:rsidRPr="00A87F2C">
        <w:rPr>
          <w:rFonts w:eastAsia="Times New Roman"/>
          <w:lang w:eastAsia="et-EE"/>
        </w:rPr>
        <w:t>Tööprotsesside ümber kujundamine ja töövõtete tõhustamine eeldab inimeste koolitamist ning nõuab kohanemise aega.</w:t>
      </w:r>
      <w:r w:rsidR="004D52D4" w:rsidRPr="00A87F2C">
        <w:rPr>
          <w:rFonts w:eastAsia="Times New Roman"/>
          <w:lang w:eastAsia="et-EE"/>
        </w:rPr>
        <w:t xml:space="preserve"> Kohanemise ajal võib töö kvaliteet olla ebaühtlane.</w:t>
      </w:r>
    </w:p>
    <w:p w14:paraId="0F333E09" w14:textId="77777777" w:rsidR="002C6045" w:rsidRPr="00A87F2C" w:rsidRDefault="002C6045" w:rsidP="00C649BB">
      <w:pPr>
        <w:jc w:val="both"/>
        <w:rPr>
          <w:rFonts w:eastAsia="Times New Roman"/>
          <w:lang w:eastAsia="et-EE"/>
        </w:rPr>
      </w:pPr>
    </w:p>
    <w:p w14:paraId="2D1512D9" w14:textId="2EBDF577" w:rsidR="00F01F9C" w:rsidRPr="0047497E" w:rsidRDefault="006B7BA6" w:rsidP="00C649BB">
      <w:pPr>
        <w:jc w:val="both"/>
        <w:rPr>
          <w:rFonts w:eastAsia="Times New Roman"/>
          <w:lang w:eastAsia="et-EE"/>
        </w:rPr>
      </w:pPr>
      <w:r w:rsidRPr="00A87F2C">
        <w:rPr>
          <w:rFonts w:eastAsia="Times New Roman"/>
          <w:lang w:eastAsia="et-EE"/>
        </w:rPr>
        <w:lastRenderedPageBreak/>
        <w:t>Taustakontrolli käigus saadavaid a</w:t>
      </w:r>
      <w:r w:rsidR="00A35727" w:rsidRPr="00A87F2C">
        <w:rPr>
          <w:rFonts w:eastAsia="Times New Roman"/>
          <w:lang w:eastAsia="et-EE"/>
        </w:rPr>
        <w:t xml:space="preserve">ndmeid tuleb koguda viisil, mis võimaldab nende tõhusat taaskasutust </w:t>
      </w:r>
      <w:r w:rsidR="00F01F9C" w:rsidRPr="00A87F2C">
        <w:rPr>
          <w:rFonts w:eastAsia="Times New Roman"/>
          <w:lang w:eastAsia="et-EE"/>
        </w:rPr>
        <w:t>järg</w:t>
      </w:r>
      <w:r w:rsidR="00701723">
        <w:rPr>
          <w:rFonts w:eastAsia="Times New Roman"/>
          <w:lang w:eastAsia="et-EE"/>
        </w:rPr>
        <w:t>nevate</w:t>
      </w:r>
      <w:r w:rsidR="00F01F9C" w:rsidRPr="00A87F2C">
        <w:rPr>
          <w:rFonts w:eastAsia="Times New Roman"/>
          <w:lang w:eastAsia="et-EE"/>
        </w:rPr>
        <w:t>s</w:t>
      </w:r>
      <w:r w:rsidR="00A35727" w:rsidRPr="00A87F2C">
        <w:rPr>
          <w:rFonts w:eastAsia="Times New Roman"/>
          <w:lang w:eastAsia="et-EE"/>
        </w:rPr>
        <w:t xml:space="preserve"> menetlustes</w:t>
      </w:r>
      <w:r w:rsidR="004D52D4" w:rsidRPr="00A87F2C">
        <w:rPr>
          <w:rFonts w:eastAsia="Times New Roman"/>
          <w:lang w:eastAsia="et-EE"/>
        </w:rPr>
        <w:t xml:space="preserve"> ja väldib andmete küsimise kordamist</w:t>
      </w:r>
      <w:r w:rsidR="00A35727" w:rsidRPr="00A87F2C">
        <w:rPr>
          <w:rFonts w:eastAsia="Times New Roman"/>
          <w:lang w:eastAsia="et-EE"/>
        </w:rPr>
        <w:t xml:space="preserve">. Seetõttu peab </w:t>
      </w:r>
      <w:r w:rsidR="004D52D4" w:rsidRPr="00A87F2C">
        <w:rPr>
          <w:rFonts w:eastAsia="Times New Roman"/>
          <w:lang w:eastAsia="et-EE"/>
        </w:rPr>
        <w:t xml:space="preserve">andmeid koguma elektroonselt. </w:t>
      </w:r>
      <w:r w:rsidR="0047304E">
        <w:rPr>
          <w:rFonts w:eastAsia="Times New Roman"/>
          <w:lang w:eastAsia="et-EE"/>
        </w:rPr>
        <w:t>Antud põhjusel</w:t>
      </w:r>
      <w:r w:rsidR="004D52D4" w:rsidRPr="00A87F2C">
        <w:rPr>
          <w:rFonts w:eastAsia="Times New Roman"/>
          <w:lang w:eastAsia="et-EE"/>
        </w:rPr>
        <w:t xml:space="preserve"> on vajalik arendada </w:t>
      </w:r>
      <w:r w:rsidR="00A35727" w:rsidRPr="00A87F2C">
        <w:rPr>
          <w:rFonts w:eastAsia="Times New Roman"/>
          <w:lang w:eastAsia="et-EE"/>
        </w:rPr>
        <w:t xml:space="preserve">PPA </w:t>
      </w:r>
      <w:r w:rsidR="004D52D4" w:rsidRPr="00A87F2C">
        <w:rPr>
          <w:rFonts w:eastAsia="Times New Roman"/>
          <w:lang w:eastAsia="et-EE"/>
        </w:rPr>
        <w:t xml:space="preserve">andmekogusid sh tuleb luua </w:t>
      </w:r>
      <w:r w:rsidR="004D52D4" w:rsidRPr="0047497E">
        <w:rPr>
          <w:rFonts w:eastAsia="Times New Roman"/>
          <w:lang w:eastAsia="et-EE"/>
        </w:rPr>
        <w:t xml:space="preserve">taustakontrolli moodul, mis võimaldab töödelda andmeid vastavalt kas andmekogus ILLEGAAL või andmekogus RAKS. </w:t>
      </w:r>
      <w:r w:rsidR="00813DC8" w:rsidRPr="0047497E">
        <w:rPr>
          <w:rFonts w:eastAsia="Times New Roman"/>
          <w:lang w:eastAsia="et-EE"/>
        </w:rPr>
        <w:t xml:space="preserve">Andmebaasi arendamine loob täiendava </w:t>
      </w:r>
      <w:commentRangeStart w:id="205"/>
      <w:r w:rsidR="00813DC8" w:rsidRPr="0047497E">
        <w:rPr>
          <w:rFonts w:eastAsia="Times New Roman"/>
          <w:lang w:eastAsia="et-EE"/>
        </w:rPr>
        <w:t>halduskoormuse</w:t>
      </w:r>
      <w:commentRangeEnd w:id="205"/>
      <w:r w:rsidR="00E9381B">
        <w:rPr>
          <w:rStyle w:val="Kommentaariviide"/>
          <w:rFonts w:eastAsia="Times New Roman"/>
          <w:kern w:val="0"/>
          <w14:ligatures w14:val="none"/>
        </w:rPr>
        <w:commentReference w:id="205"/>
      </w:r>
      <w:r w:rsidR="00813DC8" w:rsidRPr="0047497E">
        <w:rPr>
          <w:rFonts w:eastAsia="Times New Roman"/>
          <w:lang w:eastAsia="et-EE"/>
        </w:rPr>
        <w:t xml:space="preserve"> </w:t>
      </w:r>
      <w:proofErr w:type="spellStart"/>
      <w:r w:rsidR="00813DC8" w:rsidRPr="0047497E">
        <w:rPr>
          <w:rFonts w:eastAsia="Times New Roman"/>
          <w:lang w:eastAsia="et-EE"/>
        </w:rPr>
        <w:t>PPA-le</w:t>
      </w:r>
      <w:proofErr w:type="spellEnd"/>
      <w:r w:rsidR="00813DC8" w:rsidRPr="0047497E">
        <w:rPr>
          <w:rFonts w:eastAsia="Times New Roman"/>
          <w:lang w:eastAsia="et-EE"/>
        </w:rPr>
        <w:t xml:space="preserve"> ja SMIT-</w:t>
      </w:r>
      <w:proofErr w:type="spellStart"/>
      <w:r w:rsidR="00813DC8" w:rsidRPr="0047497E">
        <w:rPr>
          <w:rFonts w:eastAsia="Times New Roman"/>
          <w:lang w:eastAsia="et-EE"/>
        </w:rPr>
        <w:t>le</w:t>
      </w:r>
      <w:proofErr w:type="spellEnd"/>
      <w:r w:rsidR="00813DC8" w:rsidRPr="0047497E">
        <w:rPr>
          <w:rFonts w:eastAsia="Times New Roman"/>
          <w:lang w:eastAsia="et-EE"/>
        </w:rPr>
        <w:t xml:space="preserve">. Arenduste ellu viimiseks on muuhulgas vaja koostada arendustellimus, korraldada hange, </w:t>
      </w:r>
      <w:r w:rsidR="00FE3012" w:rsidRPr="0047497E">
        <w:rPr>
          <w:rFonts w:eastAsia="Times New Roman"/>
          <w:lang w:eastAsia="et-EE"/>
        </w:rPr>
        <w:t xml:space="preserve">koostada arhitektuurilahendus, </w:t>
      </w:r>
      <w:r w:rsidR="00813DC8" w:rsidRPr="0047497E">
        <w:rPr>
          <w:rFonts w:eastAsia="Times New Roman"/>
          <w:lang w:eastAsia="et-EE"/>
        </w:rPr>
        <w:t xml:space="preserve">luua </w:t>
      </w:r>
      <w:proofErr w:type="spellStart"/>
      <w:r w:rsidR="00813DC8" w:rsidRPr="0047497E">
        <w:rPr>
          <w:rFonts w:eastAsia="Times New Roman"/>
          <w:lang w:eastAsia="et-EE"/>
        </w:rPr>
        <w:t>liidestused</w:t>
      </w:r>
      <w:proofErr w:type="spellEnd"/>
      <w:r w:rsidR="00813DC8" w:rsidRPr="0047497E">
        <w:rPr>
          <w:rFonts w:eastAsia="Times New Roman"/>
          <w:lang w:eastAsia="et-EE"/>
        </w:rPr>
        <w:t xml:space="preserve"> ning viia läbi testimised. </w:t>
      </w:r>
      <w:r w:rsidR="004D52D4" w:rsidRPr="0047497E">
        <w:rPr>
          <w:rFonts w:eastAsia="Times New Roman"/>
          <w:lang w:eastAsia="et-EE"/>
        </w:rPr>
        <w:t>Uuendatud andmebaasi kasutamine vajab ametnike koolitamist ning uut</w:t>
      </w:r>
      <w:r w:rsidR="002C6045" w:rsidRPr="0047497E">
        <w:rPr>
          <w:rFonts w:eastAsia="Times New Roman"/>
          <w:lang w:eastAsia="et-EE"/>
        </w:rPr>
        <w:t>e</w:t>
      </w:r>
      <w:r w:rsidR="004D52D4" w:rsidRPr="0047497E">
        <w:rPr>
          <w:rFonts w:eastAsia="Times New Roman"/>
          <w:lang w:eastAsia="et-EE"/>
        </w:rPr>
        <w:t xml:space="preserve"> töövõtete kasutusel</w:t>
      </w:r>
      <w:r w:rsidR="00FE3012" w:rsidRPr="0047497E">
        <w:rPr>
          <w:rFonts w:eastAsia="Times New Roman"/>
          <w:lang w:eastAsia="et-EE"/>
        </w:rPr>
        <w:t>e</w:t>
      </w:r>
      <w:r w:rsidR="004D52D4" w:rsidRPr="0047497E">
        <w:rPr>
          <w:rFonts w:eastAsia="Times New Roman"/>
          <w:lang w:eastAsia="et-EE"/>
        </w:rPr>
        <w:t xml:space="preserve"> võtmine nõuab kohanemise aega. Kohanemise ajal võib töökvaliteet olla ebaühtlane.</w:t>
      </w:r>
    </w:p>
    <w:p w14:paraId="52110480" w14:textId="77777777" w:rsidR="00FE448A" w:rsidRPr="0047497E" w:rsidRDefault="00FE448A" w:rsidP="00C649BB">
      <w:pPr>
        <w:jc w:val="both"/>
        <w:rPr>
          <w:rFonts w:eastAsia="Times New Roman"/>
          <w:lang w:eastAsia="et-EE"/>
        </w:rPr>
      </w:pPr>
    </w:p>
    <w:p w14:paraId="66EA347F" w14:textId="226157A0" w:rsidR="004D52D4" w:rsidRPr="0047497E" w:rsidRDefault="004D52D4" w:rsidP="00C649BB">
      <w:pPr>
        <w:jc w:val="both"/>
        <w:rPr>
          <w:rFonts w:eastAsia="Times New Roman"/>
          <w:lang w:eastAsia="et-EE"/>
        </w:rPr>
      </w:pPr>
      <w:r w:rsidRPr="0047497E">
        <w:rPr>
          <w:rFonts w:eastAsia="Times New Roman"/>
          <w:lang w:eastAsia="et-EE"/>
        </w:rPr>
        <w:t xml:space="preserve">Ühe uue elemendina tekib taustakontrolli toimingutes kohustus küsida välismaalaselt, kas ta soovib taotleda rahvusvahelist kaitset ning selgitada kuidas seda saab teha. </w:t>
      </w:r>
      <w:r w:rsidR="00A806D5" w:rsidRPr="0047497E">
        <w:rPr>
          <w:rFonts w:eastAsia="Times New Roman"/>
          <w:lang w:eastAsia="et-EE"/>
        </w:rPr>
        <w:t xml:space="preserve">Sellele vastavalt tuleb välismaalane suunata kas tagasisaatmise või rahvusvahelise kaitse menetlusse. </w:t>
      </w:r>
      <w:r w:rsidRPr="0047497E">
        <w:rPr>
          <w:rFonts w:eastAsia="Times New Roman"/>
          <w:lang w:eastAsia="et-EE"/>
        </w:rPr>
        <w:t xml:space="preserve">See nõuab </w:t>
      </w:r>
      <w:r w:rsidR="00A806D5" w:rsidRPr="0047497E">
        <w:rPr>
          <w:rFonts w:eastAsia="Times New Roman"/>
          <w:lang w:eastAsia="et-EE"/>
        </w:rPr>
        <w:t xml:space="preserve">ametnike </w:t>
      </w:r>
      <w:r w:rsidRPr="0047497E">
        <w:rPr>
          <w:rFonts w:eastAsia="Times New Roman"/>
          <w:lang w:eastAsia="et-EE"/>
        </w:rPr>
        <w:t>koolit</w:t>
      </w:r>
      <w:r w:rsidR="00A806D5" w:rsidRPr="0047497E">
        <w:rPr>
          <w:rFonts w:eastAsia="Times New Roman"/>
          <w:lang w:eastAsia="et-EE"/>
        </w:rPr>
        <w:t>amist</w:t>
      </w:r>
      <w:r w:rsidR="00583BD0" w:rsidRPr="0047497E">
        <w:rPr>
          <w:rFonts w:eastAsia="Times New Roman"/>
          <w:lang w:eastAsia="et-EE"/>
        </w:rPr>
        <w:t>, tööprotsesside muutmist</w:t>
      </w:r>
      <w:r w:rsidRPr="0047497E">
        <w:rPr>
          <w:rFonts w:eastAsia="Times New Roman"/>
          <w:lang w:eastAsia="et-EE"/>
        </w:rPr>
        <w:t xml:space="preserve"> ning juhendite täiendamist. </w:t>
      </w:r>
    </w:p>
    <w:p w14:paraId="34B26AF5" w14:textId="77777777" w:rsidR="00FE448A" w:rsidRPr="0047497E" w:rsidRDefault="00FE448A" w:rsidP="00C649BB">
      <w:pPr>
        <w:jc w:val="both"/>
        <w:rPr>
          <w:rFonts w:eastAsia="Times New Roman"/>
          <w:lang w:eastAsia="et-EE"/>
        </w:rPr>
      </w:pPr>
    </w:p>
    <w:p w14:paraId="3AB10C10" w14:textId="40BCE6E6" w:rsidR="004D52D4" w:rsidRPr="0047497E" w:rsidRDefault="004D52D4" w:rsidP="00C649BB">
      <w:pPr>
        <w:jc w:val="both"/>
        <w:rPr>
          <w:rFonts w:eastAsia="Times New Roman"/>
          <w:lang w:eastAsia="et-EE"/>
        </w:rPr>
      </w:pPr>
      <w:r w:rsidRPr="0047497E">
        <w:rPr>
          <w:rFonts w:eastAsia="Times New Roman"/>
          <w:lang w:eastAsia="et-EE"/>
        </w:rPr>
        <w:t xml:space="preserve">Kuna uuendused vajavad ametnike tööjuhendite täiendamist, koolitusi ja IT lahenduste </w:t>
      </w:r>
      <w:commentRangeStart w:id="206"/>
      <w:r w:rsidRPr="0047497E">
        <w:rPr>
          <w:rFonts w:eastAsia="Times New Roman"/>
          <w:lang w:eastAsia="et-EE"/>
        </w:rPr>
        <w:t>uuendusi</w:t>
      </w:r>
      <w:commentRangeEnd w:id="206"/>
      <w:r w:rsidR="00FA123E">
        <w:rPr>
          <w:rStyle w:val="Kommentaariviide"/>
          <w:rFonts w:eastAsia="Times New Roman"/>
          <w:kern w:val="0"/>
          <w14:ligatures w14:val="none"/>
        </w:rPr>
        <w:commentReference w:id="206"/>
      </w:r>
      <w:r w:rsidRPr="0047497E">
        <w:rPr>
          <w:rFonts w:eastAsia="Times New Roman"/>
          <w:lang w:eastAsia="et-EE"/>
        </w:rPr>
        <w:t xml:space="preserve">, siis kaasneb täiendav </w:t>
      </w:r>
      <w:commentRangeStart w:id="207"/>
      <w:r w:rsidRPr="0047497E">
        <w:rPr>
          <w:rFonts w:eastAsia="Times New Roman"/>
          <w:lang w:eastAsia="et-EE"/>
        </w:rPr>
        <w:t>halduskoormus</w:t>
      </w:r>
      <w:commentRangeEnd w:id="207"/>
      <w:r w:rsidR="00731691">
        <w:rPr>
          <w:rStyle w:val="Kommentaariviide"/>
          <w:rFonts w:eastAsia="Times New Roman"/>
          <w:kern w:val="0"/>
          <w14:ligatures w14:val="none"/>
        </w:rPr>
        <w:commentReference w:id="207"/>
      </w:r>
      <w:r w:rsidRPr="0047497E">
        <w:rPr>
          <w:rFonts w:eastAsia="Times New Roman"/>
          <w:lang w:eastAsia="et-EE"/>
        </w:rPr>
        <w:t xml:space="preserve">, mis aga on peamisel ajutise iseloomuga ning leevendub kui töötajad on uued oskused ja teadmise omandanud ja IT lahendused on juurutatud ning töötavad tõrgeteta. </w:t>
      </w:r>
    </w:p>
    <w:p w14:paraId="4F26A889" w14:textId="77777777" w:rsidR="0047497E" w:rsidRDefault="0047497E" w:rsidP="00C649BB">
      <w:pPr>
        <w:jc w:val="both"/>
        <w:rPr>
          <w:rFonts w:eastAsia="Times New Roman"/>
          <w:lang w:eastAsia="et-EE"/>
        </w:rPr>
      </w:pPr>
    </w:p>
    <w:p w14:paraId="2902EF51" w14:textId="2634B594" w:rsidR="008C35EF" w:rsidRPr="0047497E" w:rsidRDefault="004D52D4" w:rsidP="00C649BB">
      <w:pPr>
        <w:jc w:val="both"/>
        <w:rPr>
          <w:rFonts w:eastAsia="Times New Roman"/>
          <w:lang w:eastAsia="et-EE"/>
        </w:rPr>
      </w:pPr>
      <w:r w:rsidRPr="0047497E">
        <w:rPr>
          <w:rFonts w:eastAsia="Times New Roman"/>
          <w:lang w:eastAsia="et-EE"/>
        </w:rPr>
        <w:t>Kirjeldatud muudatused</w:t>
      </w:r>
      <w:r w:rsidR="00A35727" w:rsidRPr="0047497E">
        <w:rPr>
          <w:rFonts w:eastAsia="Times New Roman"/>
          <w:lang w:eastAsia="et-EE"/>
        </w:rPr>
        <w:t xml:space="preserve"> eeldavad </w:t>
      </w:r>
      <w:r w:rsidR="008C35EF" w:rsidRPr="0047497E">
        <w:rPr>
          <w:rFonts w:eastAsia="Times New Roman"/>
          <w:lang w:eastAsia="et-EE"/>
        </w:rPr>
        <w:t xml:space="preserve">täiendavaid ressursse. Lisavajaduste katmine on planeeritud EL vahendites. </w:t>
      </w:r>
      <w:r w:rsidR="00813DC8" w:rsidRPr="0047497E">
        <w:rPr>
          <w:rFonts w:eastAsia="Times New Roman"/>
          <w:lang w:eastAsia="et-EE"/>
        </w:rPr>
        <w:t>Täpsem ülevaade muudatuste rahastusest on kajastatud punktis 7.</w:t>
      </w:r>
    </w:p>
    <w:p w14:paraId="65FC041B" w14:textId="77777777" w:rsidR="00FC38B7" w:rsidRDefault="00FC38B7" w:rsidP="00C649BB">
      <w:pPr>
        <w:jc w:val="both"/>
        <w:rPr>
          <w:rFonts w:eastAsia="Times New Roman"/>
          <w:lang w:eastAsia="et-EE"/>
        </w:rPr>
      </w:pPr>
    </w:p>
    <w:p w14:paraId="24C87D87" w14:textId="3D56B93A" w:rsidR="006C2A5D" w:rsidRPr="0071235F" w:rsidRDefault="000F4E7B" w:rsidP="00ED0895">
      <w:pPr>
        <w:jc w:val="both"/>
        <w:rPr>
          <w:rFonts w:eastAsia="Calibri"/>
          <w:kern w:val="0"/>
          <w14:ligatures w14:val="none"/>
        </w:rPr>
      </w:pPr>
      <w:r w:rsidRPr="006C2A5D">
        <w:rPr>
          <w:rFonts w:eastAsia="Calibri"/>
          <w:kern w:val="0"/>
          <w14:ligatures w14:val="none"/>
        </w:rPr>
        <w:t xml:space="preserve">Muudatuse </w:t>
      </w:r>
      <w:r w:rsidRPr="00D773AE">
        <w:rPr>
          <w:rFonts w:eastAsia="Calibri"/>
          <w:b/>
          <w:color w:val="4472C4" w:themeColor="accent1"/>
          <w:kern w:val="0"/>
          <w14:ligatures w14:val="none"/>
        </w:rPr>
        <w:t>e</w:t>
      </w:r>
      <w:r w:rsidR="00ED0895" w:rsidRPr="00D773AE">
        <w:rPr>
          <w:rFonts w:eastAsia="Calibri"/>
          <w:b/>
          <w:color w:val="4472C4" w:themeColor="accent1"/>
          <w:kern w:val="0"/>
          <w14:ligatures w14:val="none"/>
        </w:rPr>
        <w:t>basoovitav mõju</w:t>
      </w:r>
      <w:r w:rsidRPr="00D773AE">
        <w:rPr>
          <w:rFonts w:eastAsia="Calibri"/>
          <w:color w:val="4472C4" w:themeColor="accent1"/>
          <w:kern w:val="0"/>
          <w14:ligatures w14:val="none"/>
        </w:rPr>
        <w:t xml:space="preserve"> </w:t>
      </w:r>
      <w:r>
        <w:rPr>
          <w:rFonts w:eastAsia="Calibri"/>
          <w:kern w:val="0"/>
          <w14:ligatures w14:val="none"/>
        </w:rPr>
        <w:t>on</w:t>
      </w:r>
      <w:r w:rsidR="000D2D24">
        <w:rPr>
          <w:rFonts w:eastAsia="Calibri"/>
          <w:kern w:val="0"/>
          <w14:ligatures w14:val="none"/>
        </w:rPr>
        <w:t xml:space="preserve"> taustakontrollimooduli valmimise hilinemine</w:t>
      </w:r>
      <w:r w:rsidR="006C2A5D">
        <w:rPr>
          <w:rFonts w:eastAsia="Calibri"/>
          <w:kern w:val="0"/>
          <w14:ligatures w14:val="none"/>
        </w:rPr>
        <w:t xml:space="preserve"> ja seetõttu andmete </w:t>
      </w:r>
      <w:r w:rsidR="00813DC8">
        <w:rPr>
          <w:rFonts w:eastAsia="Calibri"/>
          <w:kern w:val="0"/>
          <w14:ligatures w14:val="none"/>
        </w:rPr>
        <w:t>töötlemiseks</w:t>
      </w:r>
      <w:r w:rsidR="006C2A5D">
        <w:rPr>
          <w:rFonts w:eastAsia="Calibri"/>
          <w:kern w:val="0"/>
          <w14:ligatures w14:val="none"/>
        </w:rPr>
        <w:t xml:space="preserve"> sobiva alternatiivi </w:t>
      </w:r>
      <w:r w:rsidR="00813DC8">
        <w:rPr>
          <w:rFonts w:eastAsia="Calibri"/>
          <w:kern w:val="0"/>
          <w14:ligatures w14:val="none"/>
        </w:rPr>
        <w:t xml:space="preserve">loomise </w:t>
      </w:r>
      <w:r w:rsidR="00507251">
        <w:rPr>
          <w:rFonts w:eastAsia="Calibri"/>
          <w:kern w:val="0"/>
          <w14:ligatures w14:val="none"/>
        </w:rPr>
        <w:t>vajaduse teke</w:t>
      </w:r>
      <w:r w:rsidR="004A043A">
        <w:rPr>
          <w:rFonts w:eastAsia="Calibri"/>
          <w:kern w:val="0"/>
          <w14:ligatures w14:val="none"/>
        </w:rPr>
        <w:t>, mis on täiendav halduskoormus</w:t>
      </w:r>
      <w:r w:rsidR="00813DC8">
        <w:rPr>
          <w:rFonts w:eastAsia="Calibri"/>
          <w:kern w:val="0"/>
          <w14:ligatures w14:val="none"/>
        </w:rPr>
        <w:t xml:space="preserve"> ja kulu</w:t>
      </w:r>
      <w:r w:rsidR="006C2A5D">
        <w:rPr>
          <w:rFonts w:eastAsia="Calibri"/>
          <w:kern w:val="0"/>
          <w14:ligatures w14:val="none"/>
        </w:rPr>
        <w:t>.</w:t>
      </w:r>
      <w:r w:rsidR="00642188">
        <w:rPr>
          <w:rFonts w:eastAsia="Calibri"/>
          <w:kern w:val="0"/>
          <w14:ligatures w14:val="none"/>
        </w:rPr>
        <w:t xml:space="preserve"> </w:t>
      </w:r>
    </w:p>
    <w:p w14:paraId="18E14271" w14:textId="42217DCD" w:rsidR="00602EF3" w:rsidRPr="006C2A5D" w:rsidRDefault="00602EF3" w:rsidP="006C2A5D">
      <w:pPr>
        <w:jc w:val="both"/>
        <w:rPr>
          <w:rFonts w:eastAsia="Calibri"/>
          <w:kern w:val="0"/>
          <w14:ligatures w14:val="none"/>
        </w:rPr>
      </w:pPr>
    </w:p>
    <w:p w14:paraId="1EC24301" w14:textId="336BA281" w:rsidR="00C57E60" w:rsidRDefault="00C57E60" w:rsidP="00C57E60">
      <w:pPr>
        <w:jc w:val="both"/>
        <w:rPr>
          <w:rFonts w:eastAsia="Calibri"/>
          <w:kern w:val="0"/>
          <w14:ligatures w14:val="none"/>
        </w:rPr>
      </w:pPr>
      <w:r w:rsidRPr="00D773AE">
        <w:rPr>
          <w:rFonts w:eastAsia="Calibri"/>
          <w:b/>
          <w:color w:val="4472C4" w:themeColor="accent1"/>
          <w:kern w:val="0"/>
          <w14:ligatures w14:val="none"/>
        </w:rPr>
        <w:t xml:space="preserve">Mõju avaldumise sagedus </w:t>
      </w:r>
      <w:r w:rsidR="00540A67">
        <w:rPr>
          <w:rFonts w:eastAsia="Calibri"/>
          <w:kern w:val="0"/>
          <w14:ligatures w14:val="none"/>
        </w:rPr>
        <w:t xml:space="preserve">on </w:t>
      </w:r>
      <w:proofErr w:type="spellStart"/>
      <w:r w:rsidR="00540A67">
        <w:rPr>
          <w:rFonts w:eastAsia="Calibri"/>
          <w:kern w:val="0"/>
          <w14:ligatures w14:val="none"/>
        </w:rPr>
        <w:t>PPA-le</w:t>
      </w:r>
      <w:proofErr w:type="spellEnd"/>
      <w:r w:rsidR="00540A67">
        <w:rPr>
          <w:rFonts w:eastAsia="Calibri"/>
          <w:kern w:val="0"/>
          <w14:ligatures w14:val="none"/>
        </w:rPr>
        <w:t xml:space="preserve"> </w:t>
      </w:r>
      <w:r w:rsidR="00FA45CC">
        <w:rPr>
          <w:rFonts w:eastAsia="Calibri"/>
          <w:kern w:val="0"/>
          <w14:ligatures w14:val="none"/>
        </w:rPr>
        <w:t>keskmine. V</w:t>
      </w:r>
      <w:r w:rsidR="00813DC8">
        <w:rPr>
          <w:rFonts w:eastAsia="Calibri"/>
          <w:kern w:val="0"/>
          <w14:ligatures w14:val="none"/>
        </w:rPr>
        <w:t xml:space="preserve">almisolek </w:t>
      </w:r>
      <w:r w:rsidR="00293717">
        <w:rPr>
          <w:rFonts w:eastAsia="Calibri"/>
          <w:kern w:val="0"/>
          <w14:ligatures w14:val="none"/>
        </w:rPr>
        <w:t xml:space="preserve">taustakontrolli </w:t>
      </w:r>
      <w:r w:rsidR="00813DC8">
        <w:rPr>
          <w:rFonts w:eastAsia="Calibri"/>
          <w:kern w:val="0"/>
          <w14:ligatures w14:val="none"/>
        </w:rPr>
        <w:t xml:space="preserve">tegemiseks peab olema </w:t>
      </w:r>
      <w:r w:rsidR="00293717">
        <w:rPr>
          <w:rFonts w:eastAsia="Calibri"/>
          <w:kern w:val="0"/>
          <w14:ligatures w14:val="none"/>
        </w:rPr>
        <w:t>igapäeva</w:t>
      </w:r>
      <w:r w:rsidR="00813DC8">
        <w:rPr>
          <w:rFonts w:eastAsia="Calibri"/>
          <w:kern w:val="0"/>
          <w14:ligatures w14:val="none"/>
        </w:rPr>
        <w:t>ne ja püsiv</w:t>
      </w:r>
      <w:r w:rsidR="00FA45CC">
        <w:rPr>
          <w:rFonts w:eastAsia="Calibri"/>
          <w:kern w:val="0"/>
          <w14:ligatures w14:val="none"/>
        </w:rPr>
        <w:t>,</w:t>
      </w:r>
      <w:r w:rsidR="004859A2">
        <w:rPr>
          <w:rFonts w:eastAsia="Calibri"/>
          <w:kern w:val="0"/>
          <w14:ligatures w14:val="none"/>
        </w:rPr>
        <w:t xml:space="preserve"> </w:t>
      </w:r>
      <w:r w:rsidR="00EB6803">
        <w:rPr>
          <w:rFonts w:eastAsia="Calibri"/>
          <w:kern w:val="0"/>
          <w14:ligatures w14:val="none"/>
        </w:rPr>
        <w:t>kuigi</w:t>
      </w:r>
      <w:r w:rsidR="004859A2">
        <w:rPr>
          <w:rFonts w:eastAsia="Calibri"/>
          <w:kern w:val="0"/>
          <w14:ligatures w14:val="none"/>
        </w:rPr>
        <w:t xml:space="preserve"> taustakontrolli </w:t>
      </w:r>
      <w:commentRangeStart w:id="208"/>
      <w:r w:rsidR="004859A2">
        <w:rPr>
          <w:rFonts w:eastAsia="Calibri"/>
          <w:kern w:val="0"/>
          <w14:ligatures w14:val="none"/>
        </w:rPr>
        <w:t>subjektide</w:t>
      </w:r>
      <w:commentRangeEnd w:id="208"/>
      <w:r w:rsidR="00D24821">
        <w:rPr>
          <w:rStyle w:val="Kommentaariviide"/>
          <w:rFonts w:eastAsia="Times New Roman"/>
          <w:kern w:val="0"/>
          <w14:ligatures w14:val="none"/>
        </w:rPr>
        <w:commentReference w:id="208"/>
      </w:r>
      <w:r w:rsidR="004859A2">
        <w:rPr>
          <w:rFonts w:eastAsia="Calibri"/>
          <w:kern w:val="0"/>
          <w14:ligatures w14:val="none"/>
        </w:rPr>
        <w:t xml:space="preserve"> saabumise aega ja arvu ei ole võimalik adekvaatselt prognoosida</w:t>
      </w:r>
      <w:r w:rsidR="00EB6803">
        <w:rPr>
          <w:rFonts w:eastAsia="Calibri"/>
          <w:kern w:val="0"/>
          <w14:ligatures w14:val="none"/>
        </w:rPr>
        <w:t xml:space="preserve"> ning sagedus on tõenäoliselt seetõttu ebaühtlane</w:t>
      </w:r>
      <w:r w:rsidR="00813DC8">
        <w:rPr>
          <w:rFonts w:eastAsia="Calibri"/>
          <w:kern w:val="0"/>
          <w14:ligatures w14:val="none"/>
        </w:rPr>
        <w:t>.</w:t>
      </w:r>
    </w:p>
    <w:p w14:paraId="700AFB98" w14:textId="77777777" w:rsidR="00BC1F3B" w:rsidRPr="00CE4688" w:rsidRDefault="00BC1F3B" w:rsidP="00C57E60">
      <w:pPr>
        <w:jc w:val="both"/>
        <w:rPr>
          <w:rFonts w:eastAsia="Calibri"/>
          <w:kern w:val="0"/>
          <w14:ligatures w14:val="none"/>
        </w:rPr>
      </w:pPr>
    </w:p>
    <w:p w14:paraId="5B90CDD6" w14:textId="51F87293" w:rsidR="006C2A5D" w:rsidRPr="00CB2134" w:rsidRDefault="00C57E60" w:rsidP="00C27B94">
      <w:pPr>
        <w:jc w:val="both"/>
        <w:rPr>
          <w:rFonts w:eastAsia="Calibri"/>
          <w:kern w:val="0"/>
          <w14:ligatures w14:val="none"/>
        </w:rPr>
      </w:pPr>
      <w:r w:rsidRPr="00D773AE">
        <w:rPr>
          <w:rFonts w:eastAsia="Calibri"/>
          <w:b/>
          <w:color w:val="4472C4" w:themeColor="accent1"/>
          <w:kern w:val="0"/>
          <w14:ligatures w14:val="none"/>
        </w:rPr>
        <w:t xml:space="preserve">Ebasoovitava mõju kaasnemise risk </w:t>
      </w:r>
      <w:r w:rsidR="006C2A5D">
        <w:rPr>
          <w:rFonts w:eastAsia="Calibri"/>
          <w:kern w:val="0"/>
          <w14:ligatures w14:val="none"/>
        </w:rPr>
        <w:t xml:space="preserve">on </w:t>
      </w:r>
      <w:r w:rsidR="00D90B57" w:rsidRPr="0070495F">
        <w:rPr>
          <w:rFonts w:eastAsia="Calibri"/>
          <w:color w:val="000000"/>
          <w:kern w:val="0"/>
          <w14:ligatures w14:val="none"/>
        </w:rPr>
        <w:t>väike, kuna eelnõuga ei muudeta riigiasutuste põhiülesandeid ja töökorraldusmuudatused on ühekordsed.</w:t>
      </w:r>
    </w:p>
    <w:p w14:paraId="7D9718AA" w14:textId="77777777" w:rsidR="00ED0895" w:rsidRPr="00E14E25" w:rsidRDefault="00ED0895" w:rsidP="00ED0895"/>
    <w:p w14:paraId="289A3628" w14:textId="0E670ABA" w:rsidR="00ED0895" w:rsidRPr="00E14E25" w:rsidRDefault="00ED0895" w:rsidP="00ED0895">
      <w:pPr>
        <w:pStyle w:val="Pealkiri4"/>
        <w:rPr>
          <w:rFonts w:eastAsia="Calibri" w:cs="Times New Roman"/>
          <w:szCs w:val="24"/>
        </w:rPr>
      </w:pPr>
      <w:r w:rsidRPr="00E14E25">
        <w:rPr>
          <w:rFonts w:cs="Times New Roman"/>
          <w:szCs w:val="24"/>
        </w:rPr>
        <w:t xml:space="preserve">6.1.1.2 Muudatuste mõju </w:t>
      </w:r>
      <w:r w:rsidRPr="00E14E25">
        <w:rPr>
          <w:rFonts w:eastAsia="Calibri" w:cs="Times New Roman"/>
          <w:szCs w:val="24"/>
        </w:rPr>
        <w:t>riigi julgeolekule ja siseturvalisusele</w:t>
      </w:r>
    </w:p>
    <w:p w14:paraId="3F1C74DF" w14:textId="77777777" w:rsidR="00D43766" w:rsidRDefault="00D43766" w:rsidP="00D43766"/>
    <w:p w14:paraId="41BC6EC5" w14:textId="03A16831" w:rsidR="00C57E60" w:rsidRPr="00E470DC" w:rsidRDefault="00C57E60" w:rsidP="00C57E60">
      <w:pPr>
        <w:jc w:val="both"/>
      </w:pPr>
      <w:r w:rsidRPr="00D773AE">
        <w:rPr>
          <w:b/>
          <w:color w:val="4472C4" w:themeColor="accent1"/>
        </w:rPr>
        <w:t>Sihtrühm:</w:t>
      </w:r>
      <w:r w:rsidRPr="00CE4688">
        <w:t xml:space="preserve"> </w:t>
      </w:r>
      <w:r w:rsidR="00B4286C" w:rsidRPr="00E470DC">
        <w:t>PPA</w:t>
      </w:r>
      <w:r w:rsidR="000A3637" w:rsidRPr="00E470DC">
        <w:t xml:space="preserve"> </w:t>
      </w:r>
      <w:r w:rsidR="00032F7D" w:rsidRPr="00E470DC">
        <w:t>ja KAPO</w:t>
      </w:r>
      <w:r w:rsidR="00E470DC" w:rsidRPr="00E470DC">
        <w:t xml:space="preserve"> vastavas valdkonnas tegelevad ametnikud. </w:t>
      </w:r>
      <w:commentRangeStart w:id="209"/>
      <w:r w:rsidR="00E470DC" w:rsidRPr="00E470DC">
        <w:t>Sihtrühma suurus on juurdepääsupiiranguga teave.</w:t>
      </w:r>
      <w:r w:rsidR="00E470DC">
        <w:t xml:space="preserve"> </w:t>
      </w:r>
      <w:commentRangeEnd w:id="209"/>
      <w:r w:rsidR="00D8531E">
        <w:rPr>
          <w:rStyle w:val="Kommentaariviide"/>
          <w:rFonts w:eastAsia="Times New Roman"/>
          <w:kern w:val="0"/>
          <w14:ligatures w14:val="none"/>
        </w:rPr>
        <w:commentReference w:id="209"/>
      </w:r>
    </w:p>
    <w:p w14:paraId="74F25AA6" w14:textId="77777777" w:rsidR="00C57E60" w:rsidRPr="00CE4688" w:rsidRDefault="00C57E60" w:rsidP="00C57E60">
      <w:pPr>
        <w:jc w:val="both"/>
        <w:rPr>
          <w:i/>
        </w:rPr>
      </w:pPr>
    </w:p>
    <w:p w14:paraId="108C7F67" w14:textId="77777777" w:rsidR="00C57E60" w:rsidRPr="00D773AE" w:rsidRDefault="00C57E60" w:rsidP="00C57E60">
      <w:pPr>
        <w:rPr>
          <w:rFonts w:eastAsia="Times New Roman"/>
          <w:b/>
          <w:color w:val="4472C4" w:themeColor="accent1"/>
          <w:lang w:eastAsia="et-EE"/>
        </w:rPr>
      </w:pPr>
      <w:r w:rsidRPr="00D773AE">
        <w:rPr>
          <w:rFonts w:eastAsia="Times New Roman"/>
          <w:b/>
          <w:color w:val="4472C4" w:themeColor="accent1"/>
          <w:lang w:eastAsia="et-EE"/>
        </w:rPr>
        <w:t>Mõju kirjeldus ja ulatus</w:t>
      </w:r>
    </w:p>
    <w:p w14:paraId="510B5099" w14:textId="77777777" w:rsidR="00C57E60" w:rsidRPr="00CE4688" w:rsidRDefault="00C57E60" w:rsidP="00C57E60">
      <w:pPr>
        <w:rPr>
          <w:rFonts w:eastAsia="Times New Roman"/>
          <w:u w:val="single"/>
          <w:lang w:eastAsia="et-EE"/>
        </w:rPr>
      </w:pPr>
    </w:p>
    <w:p w14:paraId="1D5A1910" w14:textId="635B2F0F" w:rsidR="009856B7" w:rsidRDefault="008904A0" w:rsidP="007D6BEB">
      <w:pPr>
        <w:jc w:val="both"/>
        <w:rPr>
          <w:rFonts w:eastAsia="Times New Roman"/>
          <w:lang w:eastAsia="et-EE"/>
        </w:rPr>
      </w:pPr>
      <w:r w:rsidRPr="00D05B08">
        <w:rPr>
          <w:rFonts w:eastAsia="Times New Roman"/>
          <w:lang w:eastAsia="et-EE"/>
        </w:rPr>
        <w:t xml:space="preserve">Taustakontrolli </w:t>
      </w:r>
      <w:r w:rsidR="001973E5" w:rsidRPr="00D05B08">
        <w:rPr>
          <w:rFonts w:eastAsia="Times New Roman"/>
          <w:lang w:eastAsia="et-EE"/>
        </w:rPr>
        <w:t>soovitud</w:t>
      </w:r>
      <w:commentRangeStart w:id="210"/>
      <w:r w:rsidR="001973E5" w:rsidRPr="00D05B08">
        <w:rPr>
          <w:rFonts w:eastAsia="Times New Roman"/>
          <w:lang w:eastAsia="et-EE"/>
        </w:rPr>
        <w:t xml:space="preserve"> mõjuks</w:t>
      </w:r>
      <w:commentRangeEnd w:id="210"/>
      <w:r w:rsidR="00FC2942">
        <w:rPr>
          <w:rStyle w:val="Kommentaariviide"/>
          <w:rFonts w:eastAsia="Times New Roman"/>
          <w:kern w:val="0"/>
          <w14:ligatures w14:val="none"/>
        </w:rPr>
        <w:commentReference w:id="210"/>
      </w:r>
      <w:r w:rsidR="001973E5" w:rsidRPr="00D05B08">
        <w:rPr>
          <w:rFonts w:eastAsia="Times New Roman"/>
          <w:lang w:eastAsia="et-EE"/>
        </w:rPr>
        <w:t xml:space="preserve"> on välismaalaste ebaseadusliku sisenemise ja Schengeni alal edasi liikumise tõkestamine. Samuti välismaalaste </w:t>
      </w:r>
      <w:r w:rsidR="009856B7" w:rsidRPr="00D05B08">
        <w:rPr>
          <w:rFonts w:eastAsia="Times New Roman"/>
          <w:lang w:eastAsia="et-EE"/>
        </w:rPr>
        <w:t xml:space="preserve">EL-i sisenemisega seotud andmete senisest suuremas mahus ja ühetaoline kogumine. Ebaseadusliku sisenemise tõkestamine ja seda teha soovivate või teinud inimeste andmete kogumine ning nende suhtes </w:t>
      </w:r>
      <w:proofErr w:type="spellStart"/>
      <w:r w:rsidR="009856B7" w:rsidRPr="00D05B08">
        <w:rPr>
          <w:rFonts w:eastAsia="Times New Roman"/>
          <w:lang w:eastAsia="et-EE"/>
        </w:rPr>
        <w:t>EL-s</w:t>
      </w:r>
      <w:proofErr w:type="spellEnd"/>
      <w:r w:rsidR="009856B7" w:rsidRPr="00D05B08">
        <w:rPr>
          <w:rFonts w:eastAsia="Times New Roman"/>
          <w:lang w:eastAsia="et-EE"/>
        </w:rPr>
        <w:t xml:space="preserve"> ühetaoline taustakontrolli tegemine ning nende andmete salvestamine </w:t>
      </w:r>
      <w:commentRangeStart w:id="211"/>
      <w:proofErr w:type="spellStart"/>
      <w:r w:rsidR="009856B7" w:rsidRPr="00D05B08">
        <w:rPr>
          <w:rFonts w:eastAsia="Times New Roman"/>
          <w:lang w:eastAsia="et-EE"/>
        </w:rPr>
        <w:t>Eurodac</w:t>
      </w:r>
      <w:commentRangeEnd w:id="211"/>
      <w:proofErr w:type="spellEnd"/>
      <w:r w:rsidR="005F0F6F">
        <w:rPr>
          <w:rStyle w:val="Kommentaariviide"/>
          <w:rFonts w:eastAsia="Times New Roman"/>
          <w:kern w:val="0"/>
          <w14:ligatures w14:val="none"/>
        </w:rPr>
        <w:commentReference w:id="211"/>
      </w:r>
      <w:r w:rsidR="009856B7" w:rsidRPr="00D05B08">
        <w:rPr>
          <w:rFonts w:eastAsia="Times New Roman"/>
          <w:lang w:eastAsia="et-EE"/>
        </w:rPr>
        <w:t xml:space="preserve"> süsteemis aitab oluliselt kaasa Schengeni ala julgeoleku ja avaliku korra tagamisele.</w:t>
      </w:r>
    </w:p>
    <w:p w14:paraId="75DA3D94" w14:textId="77777777" w:rsidR="00BC1F3B" w:rsidRPr="00D05B08" w:rsidRDefault="00BC1F3B" w:rsidP="007D6BEB">
      <w:pPr>
        <w:jc w:val="both"/>
        <w:rPr>
          <w:rFonts w:eastAsia="Times New Roman"/>
          <w:lang w:eastAsia="et-EE"/>
        </w:rPr>
      </w:pPr>
    </w:p>
    <w:p w14:paraId="31A0BB7C" w14:textId="0C4EBBE2" w:rsidR="009856B7" w:rsidRPr="00D05B08" w:rsidRDefault="009856B7" w:rsidP="007D6BEB">
      <w:pPr>
        <w:jc w:val="both"/>
        <w:rPr>
          <w:rFonts w:eastAsia="Times New Roman"/>
          <w:lang w:eastAsia="et-EE"/>
        </w:rPr>
      </w:pPr>
      <w:r w:rsidRPr="00D05B08">
        <w:rPr>
          <w:rFonts w:eastAsia="Times New Roman"/>
          <w:lang w:eastAsia="et-EE"/>
        </w:rPr>
        <w:t xml:space="preserve">Ebasoovitavaks püsivaks mõjuks võib hinnata täiendavast andmete töötlemisest tuleneva </w:t>
      </w:r>
      <w:commentRangeStart w:id="212"/>
      <w:r w:rsidRPr="00D05B08">
        <w:rPr>
          <w:rFonts w:eastAsia="Times New Roman"/>
          <w:lang w:eastAsia="et-EE"/>
        </w:rPr>
        <w:t xml:space="preserve">halduskoormuse </w:t>
      </w:r>
      <w:commentRangeEnd w:id="212"/>
      <w:r w:rsidR="006621C6">
        <w:rPr>
          <w:rStyle w:val="Kommentaariviide"/>
          <w:rFonts w:eastAsia="Times New Roman"/>
          <w:kern w:val="0"/>
          <w14:ligatures w14:val="none"/>
        </w:rPr>
        <w:commentReference w:id="212"/>
      </w:r>
      <w:r w:rsidRPr="00D05B08">
        <w:rPr>
          <w:rFonts w:eastAsia="Times New Roman"/>
          <w:lang w:eastAsia="et-EE"/>
        </w:rPr>
        <w:t>ja ajutiseks mõjuks andmebaaside arendamise ning uute tööprotsesside loomise ja juurutamisega seotud täiendavad kulud.</w:t>
      </w:r>
    </w:p>
    <w:p w14:paraId="1B209EBC" w14:textId="77777777" w:rsidR="00F25E90" w:rsidRPr="00D05B08" w:rsidRDefault="00F25E90" w:rsidP="007D6BEB">
      <w:pPr>
        <w:jc w:val="both"/>
        <w:rPr>
          <w:rFonts w:eastAsia="Times New Roman"/>
          <w:lang w:eastAsia="et-EE"/>
        </w:rPr>
      </w:pPr>
    </w:p>
    <w:p w14:paraId="08ECF950" w14:textId="349E96CD" w:rsidR="001973E5" w:rsidRDefault="009856B7" w:rsidP="007D6BEB">
      <w:pPr>
        <w:jc w:val="both"/>
        <w:rPr>
          <w:rFonts w:eastAsia="Times New Roman"/>
          <w:lang w:eastAsia="et-EE"/>
        </w:rPr>
      </w:pPr>
      <w:r w:rsidRPr="00D05B08">
        <w:rPr>
          <w:rFonts w:eastAsia="Times New Roman"/>
          <w:lang w:eastAsia="et-EE"/>
        </w:rPr>
        <w:lastRenderedPageBreak/>
        <w:t xml:space="preserve">Kuna taustakontrolli tuleb teha võimalikult kiiresti ja välja tuleb selgitada, kas inimene taotleb rahvusvahelist kaitset, siis suunatakse ka välismaalane, kes rahvusvahelist kaitse ei vaja kiiresti ja kohe piiril tagasisaatmise menetlusse. See omakorda tõhustab nende isikute tagasisaatmist, kellel ei ole õigust Eestisse siseneda. Kui Eestisse ja EL-i tervikuna siseneb vähem inimesi ebaseaduslikult ning sisenemise loata välismaalaste tagasi saatmine on tõhusam, siis on sellel oluline positiivne mõju nii Eesti kui EL julgeolekule ja avalikule korrale. </w:t>
      </w:r>
    </w:p>
    <w:p w14:paraId="594102E4" w14:textId="77777777" w:rsidR="00BC1F3B" w:rsidRPr="00D05B08" w:rsidRDefault="00BC1F3B" w:rsidP="007D6BEB">
      <w:pPr>
        <w:jc w:val="both"/>
        <w:rPr>
          <w:rFonts w:eastAsia="Times New Roman"/>
          <w:lang w:eastAsia="et-EE"/>
        </w:rPr>
      </w:pPr>
    </w:p>
    <w:p w14:paraId="5022DC6C" w14:textId="200759CF" w:rsidR="00077DD8" w:rsidRDefault="00520AB1" w:rsidP="007D6BEB">
      <w:pPr>
        <w:jc w:val="both"/>
        <w:rPr>
          <w:rFonts w:eastAsia="Times New Roman"/>
          <w:lang w:eastAsia="et-EE"/>
        </w:rPr>
      </w:pPr>
      <w:r w:rsidRPr="00D05B08">
        <w:rPr>
          <w:rFonts w:eastAsia="Times New Roman"/>
          <w:lang w:eastAsia="et-EE"/>
        </w:rPr>
        <w:t>Kui rahvusvahelise kaitse menetlusse ei suunata neid välismaalasi, kes seda taotleda ei soovi, siis võimaldab see PPA ametnikel hoida kokku menetlustoiminguteks vajalikku ressurssi ja vastuvõtu ning sotsiaalabi korraldamise ressursse.</w:t>
      </w:r>
    </w:p>
    <w:p w14:paraId="3D12993F" w14:textId="77777777" w:rsidR="00F74094" w:rsidRPr="00CE4688" w:rsidRDefault="00F74094" w:rsidP="00C57E60">
      <w:pPr>
        <w:rPr>
          <w:rFonts w:eastAsia="Times New Roman"/>
          <w:u w:val="single"/>
          <w:lang w:eastAsia="et-EE"/>
        </w:rPr>
      </w:pPr>
    </w:p>
    <w:p w14:paraId="790057E0" w14:textId="5E8E5F6E" w:rsidR="00ED0895" w:rsidRPr="0090414D" w:rsidRDefault="00ED0895" w:rsidP="00ED0895">
      <w:pPr>
        <w:jc w:val="both"/>
        <w:rPr>
          <w:rFonts w:eastAsia="Calibri"/>
          <w:kern w:val="0"/>
          <w14:ligatures w14:val="none"/>
        </w:rPr>
      </w:pPr>
      <w:r w:rsidRPr="00D773AE">
        <w:rPr>
          <w:rFonts w:eastAsia="Calibri"/>
          <w:b/>
          <w:color w:val="4472C4" w:themeColor="accent1"/>
          <w:kern w:val="0"/>
          <w14:ligatures w14:val="none"/>
        </w:rPr>
        <w:t>Ebasoovitav mõju</w:t>
      </w:r>
      <w:r w:rsidR="008F5E69" w:rsidRPr="00D773AE">
        <w:rPr>
          <w:rFonts w:eastAsia="Calibri"/>
          <w:color w:val="4472C4" w:themeColor="accent1"/>
          <w:kern w:val="0"/>
          <w14:ligatures w14:val="none"/>
        </w:rPr>
        <w:t xml:space="preserve"> </w:t>
      </w:r>
      <w:r w:rsidR="0090414D" w:rsidRPr="0090414D">
        <w:rPr>
          <w:rFonts w:eastAsia="Calibri"/>
          <w:kern w:val="0"/>
          <w14:ligatures w14:val="none"/>
        </w:rPr>
        <w:t>on PPA töökoormuse suurenemine</w:t>
      </w:r>
      <w:r w:rsidR="00520AB1">
        <w:rPr>
          <w:rFonts w:eastAsia="Calibri"/>
          <w:kern w:val="0"/>
          <w14:ligatures w14:val="none"/>
        </w:rPr>
        <w:t>,</w:t>
      </w:r>
      <w:r w:rsidR="0090414D">
        <w:rPr>
          <w:rFonts w:eastAsia="Calibri"/>
          <w:kern w:val="0"/>
          <w14:ligatures w14:val="none"/>
        </w:rPr>
        <w:t xml:space="preserve"> vajadusel lisapersonali koolitamine ja värbamine. </w:t>
      </w:r>
    </w:p>
    <w:p w14:paraId="1D3814D4" w14:textId="77777777" w:rsidR="00ED0895" w:rsidRPr="00251A29" w:rsidRDefault="00ED0895" w:rsidP="00ED0895">
      <w:pPr>
        <w:rPr>
          <w:rFonts w:eastAsia="Times New Roman"/>
          <w:highlight w:val="yellow"/>
          <w:u w:val="single"/>
          <w:lang w:eastAsia="et-EE"/>
        </w:rPr>
      </w:pPr>
    </w:p>
    <w:p w14:paraId="5919717A" w14:textId="43368393" w:rsidR="00C57E60" w:rsidRDefault="00C57E60" w:rsidP="00C57E60">
      <w:pPr>
        <w:jc w:val="both"/>
        <w:rPr>
          <w:rFonts w:eastAsia="Calibri"/>
          <w:color w:val="000000"/>
          <w:kern w:val="0"/>
          <w14:ligatures w14:val="none"/>
        </w:rPr>
      </w:pPr>
      <w:r w:rsidRPr="00D773AE">
        <w:rPr>
          <w:rFonts w:eastAsia="Calibri"/>
          <w:b/>
          <w:color w:val="4472C4" w:themeColor="accent1"/>
          <w:kern w:val="0"/>
          <w14:ligatures w14:val="none"/>
        </w:rPr>
        <w:t xml:space="preserve">Mõju avaldumise sagedus </w:t>
      </w:r>
      <w:r w:rsidR="00D50D09">
        <w:rPr>
          <w:rFonts w:eastAsia="Calibri"/>
          <w:kern w:val="0"/>
          <w14:ligatures w14:val="none"/>
        </w:rPr>
        <w:t xml:space="preserve">on </w:t>
      </w:r>
      <w:r w:rsidR="00D50D09" w:rsidRPr="0070495F">
        <w:rPr>
          <w:rFonts w:eastAsia="Calibri"/>
          <w:color w:val="000000"/>
          <w:kern w:val="0"/>
          <w14:ligatures w14:val="none"/>
        </w:rPr>
        <w:t>väike, kuna eelnõuga ei muudeta riigiasutuste põhiülesandeid ja töökorraldusmuudatused on ühekordsed</w:t>
      </w:r>
      <w:r w:rsidR="00B4575D">
        <w:rPr>
          <w:rFonts w:eastAsia="Calibri"/>
          <w:color w:val="000000"/>
          <w:kern w:val="0"/>
          <w14:ligatures w14:val="none"/>
        </w:rPr>
        <w:t>.</w:t>
      </w:r>
    </w:p>
    <w:p w14:paraId="49FAA998" w14:textId="77777777" w:rsidR="00D50D09" w:rsidRPr="00251A29" w:rsidRDefault="00D50D09" w:rsidP="00C57E60">
      <w:pPr>
        <w:jc w:val="both"/>
        <w:rPr>
          <w:rFonts w:eastAsia="Calibri"/>
          <w:kern w:val="0"/>
          <w:highlight w:val="yellow"/>
          <w14:ligatures w14:val="none"/>
        </w:rPr>
      </w:pPr>
    </w:p>
    <w:p w14:paraId="6B3FB7FD" w14:textId="756481F3" w:rsidR="00B72B76" w:rsidRPr="00CE4688" w:rsidRDefault="00C57E60" w:rsidP="00C57E60">
      <w:pPr>
        <w:jc w:val="both"/>
        <w:rPr>
          <w:rFonts w:eastAsia="Calibri"/>
          <w:kern w:val="0"/>
          <w14:ligatures w14:val="none"/>
        </w:rPr>
      </w:pPr>
      <w:r w:rsidRPr="00D773AE">
        <w:rPr>
          <w:rFonts w:eastAsia="Calibri"/>
          <w:b/>
          <w:color w:val="4472C4" w:themeColor="accent1"/>
          <w:kern w:val="0"/>
          <w14:ligatures w14:val="none"/>
        </w:rPr>
        <w:t>Ebasoovitava mõju kaasnemise risk</w:t>
      </w:r>
      <w:r w:rsidR="00B72B76" w:rsidRPr="00D773AE">
        <w:rPr>
          <w:rFonts w:eastAsia="Calibri"/>
          <w:b/>
          <w:color w:val="4472C4" w:themeColor="accent1"/>
          <w:kern w:val="0"/>
          <w14:ligatures w14:val="none"/>
        </w:rPr>
        <w:t xml:space="preserve">i </w:t>
      </w:r>
      <w:r w:rsidR="00B72B76" w:rsidRPr="00B72B76">
        <w:rPr>
          <w:rFonts w:eastAsia="Calibri"/>
          <w:kern w:val="0"/>
          <w14:ligatures w14:val="none"/>
        </w:rPr>
        <w:t xml:space="preserve">maandamiseks on plaanis kasutada </w:t>
      </w:r>
      <w:r w:rsidR="001B7DAE">
        <w:rPr>
          <w:rFonts w:eastAsia="Times New Roman"/>
          <w:lang w:eastAsia="et-EE"/>
        </w:rPr>
        <w:t>EK</w:t>
      </w:r>
      <w:r w:rsidR="00B72B76" w:rsidRPr="00B72B76">
        <w:rPr>
          <w:rFonts w:eastAsia="Times New Roman"/>
          <w:lang w:eastAsia="et-EE"/>
        </w:rPr>
        <w:t xml:space="preserve"> varjupaiga- ja rändehalduse õigustiku reformi erimeetme rahastu eelarvevahendeid</w:t>
      </w:r>
      <w:r w:rsidR="00B3540D">
        <w:rPr>
          <w:rFonts w:eastAsia="Times New Roman"/>
          <w:lang w:eastAsia="et-EE"/>
        </w:rPr>
        <w:t>, mille ulatus ja jaotus on esitatud punktis 7.</w:t>
      </w:r>
    </w:p>
    <w:p w14:paraId="201F20EA" w14:textId="531AC64B" w:rsidR="00ED0895" w:rsidRPr="00E14E25" w:rsidRDefault="000503CB" w:rsidP="00307B73">
      <w:pPr>
        <w:jc w:val="both"/>
      </w:pPr>
      <w:r>
        <w:rPr>
          <w:rFonts w:eastAsia="Calibri"/>
          <w:kern w:val="0"/>
          <w14:ligatures w14:val="none"/>
        </w:rPr>
        <w:t xml:space="preserve"> </w:t>
      </w:r>
    </w:p>
    <w:p w14:paraId="653E7E8F" w14:textId="5354325D" w:rsidR="007572F8" w:rsidRPr="00E14E25" w:rsidRDefault="00ED0895" w:rsidP="00ED0895">
      <w:pPr>
        <w:pStyle w:val="Pealkiri4"/>
        <w:rPr>
          <w:rFonts w:eastAsia="Calibri" w:cs="Times New Roman"/>
          <w:szCs w:val="24"/>
        </w:rPr>
      </w:pPr>
      <w:r w:rsidRPr="00156600">
        <w:rPr>
          <w:rFonts w:eastAsia="Calibri" w:cs="Times New Roman"/>
          <w:szCs w:val="24"/>
        </w:rPr>
        <w:t>6.1.1.</w:t>
      </w:r>
      <w:r w:rsidR="00B14F72" w:rsidRPr="00156600">
        <w:rPr>
          <w:rFonts w:eastAsia="Calibri" w:cs="Times New Roman"/>
          <w:szCs w:val="24"/>
        </w:rPr>
        <w:t>3</w:t>
      </w:r>
      <w:r w:rsidR="007572F8" w:rsidRPr="00156600">
        <w:rPr>
          <w:rFonts w:eastAsia="Calibri" w:cs="Times New Roman"/>
          <w:szCs w:val="24"/>
        </w:rPr>
        <w:t xml:space="preserve"> Muudatuse sotsiaalne, sh demograafiline mõju</w:t>
      </w:r>
    </w:p>
    <w:p w14:paraId="303CF02F" w14:textId="77777777" w:rsidR="007572F8" w:rsidRDefault="007572F8" w:rsidP="007572F8"/>
    <w:p w14:paraId="042CC1A1" w14:textId="1CA7C1A0" w:rsidR="00DD021B" w:rsidRPr="00CA3D10" w:rsidRDefault="00C57E60" w:rsidP="00C57E60">
      <w:pPr>
        <w:jc w:val="both"/>
      </w:pPr>
      <w:r w:rsidRPr="00D773AE">
        <w:rPr>
          <w:b/>
          <w:color w:val="4472C4" w:themeColor="accent1"/>
        </w:rPr>
        <w:t>Sihtrühm:</w:t>
      </w:r>
      <w:r w:rsidRPr="00CE4688">
        <w:t xml:space="preserve"> </w:t>
      </w:r>
      <w:r w:rsidR="00384A9E">
        <w:t xml:space="preserve">Välismaalased, kellel puudub alus Eestisse sisenemiseks sh rahvusvahelise kaitse taotlejad ning välismaalased, kes on ebaseaduslikult Eestisse sisenenud. Sihtrühma suurust näitab piiril ja kinnipidamiskeskuses esitatud rahvusvahelise kaitse taotlejate arv ja </w:t>
      </w:r>
      <w:bookmarkStart w:id="213" w:name="_Hlk200103608"/>
      <w:r w:rsidR="00384A9E" w:rsidRPr="00CA3D10">
        <w:t xml:space="preserve">Eestis </w:t>
      </w:r>
      <w:r w:rsidR="000D26A8">
        <w:t xml:space="preserve">tabatud </w:t>
      </w:r>
      <w:r w:rsidR="00384A9E" w:rsidRPr="00CA3D10">
        <w:t xml:space="preserve">ebaseaduslikult </w:t>
      </w:r>
      <w:r w:rsidR="000D26A8">
        <w:t>sisenenud või viibinud</w:t>
      </w:r>
      <w:r w:rsidR="00384A9E" w:rsidRPr="00CA3D10">
        <w:t xml:space="preserve"> välismaalaste </w:t>
      </w:r>
      <w:commentRangeStart w:id="214"/>
      <w:r w:rsidR="00384A9E" w:rsidRPr="00CA3D10">
        <w:t>arv</w:t>
      </w:r>
      <w:commentRangeEnd w:id="214"/>
      <w:r w:rsidR="00752CD5">
        <w:rPr>
          <w:rStyle w:val="Kommentaariviide"/>
          <w:rFonts w:eastAsia="Times New Roman"/>
          <w:kern w:val="0"/>
          <w14:ligatures w14:val="none"/>
        </w:rPr>
        <w:commentReference w:id="214"/>
      </w:r>
      <w:r w:rsidR="000D26A8">
        <w:t>.</w:t>
      </w:r>
    </w:p>
    <w:bookmarkEnd w:id="213"/>
    <w:p w14:paraId="158F409A" w14:textId="77777777" w:rsidR="00EA25A4" w:rsidRDefault="00EA25A4" w:rsidP="00C57E60">
      <w:pPr>
        <w:jc w:val="both"/>
      </w:pPr>
    </w:p>
    <w:p w14:paraId="6471FEB0" w14:textId="5097A45A" w:rsidR="00F26B38" w:rsidRPr="00F26B38" w:rsidRDefault="00F26B38" w:rsidP="00C57E60">
      <w:pPr>
        <w:jc w:val="both"/>
        <w:rPr>
          <w:b/>
          <w:bCs/>
        </w:rPr>
      </w:pPr>
      <w:r>
        <w:rPr>
          <w:b/>
          <w:bCs/>
        </w:rPr>
        <w:t xml:space="preserve">Tabel </w:t>
      </w:r>
      <w:r w:rsidR="00AE0F62">
        <w:rPr>
          <w:b/>
          <w:bCs/>
        </w:rPr>
        <w:t>3</w:t>
      </w:r>
      <w:r w:rsidRPr="002E1B8E">
        <w:t>. Rahvusvahelise kaitse taotluste arv ja esitamise koht</w:t>
      </w:r>
      <w:r w:rsidR="00B529FC">
        <w:rPr>
          <w:b/>
          <w:bCs/>
        </w:rPr>
        <w:t xml:space="preserve"> </w:t>
      </w:r>
      <w:r w:rsidR="00B529FC" w:rsidRPr="0071798A">
        <w:t>(allikas: PPA)</w:t>
      </w:r>
    </w:p>
    <w:tbl>
      <w:tblPr>
        <w:tblStyle w:val="Vrvilineruuttabel6rhk5"/>
        <w:tblW w:w="9061" w:type="dxa"/>
        <w:tblLook w:val="04A0" w:firstRow="1" w:lastRow="0" w:firstColumn="1" w:lastColumn="0" w:noHBand="0" w:noVBand="1"/>
      </w:tblPr>
      <w:tblGrid>
        <w:gridCol w:w="848"/>
        <w:gridCol w:w="1671"/>
        <w:gridCol w:w="1162"/>
        <w:gridCol w:w="1276"/>
        <w:gridCol w:w="1759"/>
        <w:gridCol w:w="1076"/>
        <w:gridCol w:w="1269"/>
      </w:tblGrid>
      <w:tr w:rsidR="0050557D" w:rsidRPr="001126F0" w14:paraId="32CFE08A" w14:textId="3F98A9EB" w:rsidTr="00E71EC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top w:val="single" w:sz="12" w:space="0" w:color="9CC2E5" w:themeColor="accent5" w:themeTint="99"/>
              <w:left w:val="single" w:sz="12" w:space="0" w:color="9CC2E5" w:themeColor="accent5" w:themeTint="99"/>
              <w:right w:val="single" w:sz="12" w:space="0" w:color="9CC2E5" w:themeColor="accent5" w:themeTint="99"/>
            </w:tcBorders>
            <w:noWrap/>
            <w:hideMark/>
          </w:tcPr>
          <w:p w14:paraId="222D5A51" w14:textId="77777777" w:rsidR="0050557D" w:rsidRPr="00173047" w:rsidRDefault="0050557D" w:rsidP="00074073">
            <w:pPr>
              <w:jc w:val="center"/>
              <w:rPr>
                <w:rFonts w:eastAsia="Times New Roman"/>
                <w:b w:val="0"/>
                <w:color w:val="auto"/>
                <w:kern w:val="0"/>
                <w:sz w:val="22"/>
                <w:szCs w:val="22"/>
                <w:lang w:eastAsia="et-EE"/>
                <w14:ligatures w14:val="none"/>
              </w:rPr>
            </w:pPr>
          </w:p>
          <w:p w14:paraId="40EEA84C" w14:textId="77777777" w:rsidR="0050557D" w:rsidRPr="00173047" w:rsidRDefault="0050557D" w:rsidP="00074073">
            <w:pPr>
              <w:jc w:val="center"/>
              <w:rPr>
                <w:rFonts w:eastAsia="Times New Roman"/>
                <w:color w:val="auto"/>
                <w:kern w:val="0"/>
                <w:sz w:val="22"/>
                <w:szCs w:val="22"/>
                <w:lang w:eastAsia="et-EE"/>
                <w14:ligatures w14:val="none"/>
              </w:rPr>
            </w:pPr>
            <w:r w:rsidRPr="00173047">
              <w:rPr>
                <w:rFonts w:eastAsia="Times New Roman"/>
                <w:color w:val="auto"/>
                <w:kern w:val="0"/>
                <w:sz w:val="22"/>
                <w:szCs w:val="22"/>
                <w:lang w:eastAsia="et-EE"/>
                <w14:ligatures w14:val="none"/>
              </w:rPr>
              <w:t>Aasta</w:t>
            </w:r>
          </w:p>
        </w:tc>
        <w:tc>
          <w:tcPr>
            <w:tcW w:w="1671" w:type="dxa"/>
            <w:tcBorders>
              <w:top w:val="single" w:sz="12" w:space="0" w:color="9CC2E5" w:themeColor="accent5" w:themeTint="99"/>
              <w:left w:val="single" w:sz="12" w:space="0" w:color="9CC2E5" w:themeColor="accent5" w:themeTint="99"/>
              <w:tr2bl w:val="nil"/>
            </w:tcBorders>
            <w:noWrap/>
            <w:hideMark/>
          </w:tcPr>
          <w:p w14:paraId="1EBB4168" w14:textId="77777777" w:rsidR="0050557D" w:rsidRPr="00173047"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b w:val="0"/>
                <w:color w:val="auto"/>
                <w:kern w:val="0"/>
                <w:sz w:val="22"/>
                <w:szCs w:val="22"/>
                <w:lang w:eastAsia="et-EE"/>
                <w14:ligatures w14:val="none"/>
              </w:rPr>
            </w:pPr>
          </w:p>
          <w:p w14:paraId="2B2D9F57" w14:textId="1BCDF44C" w:rsidR="00240DC2"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b w:val="0"/>
                <w:color w:val="auto"/>
                <w:sz w:val="22"/>
                <w:szCs w:val="22"/>
                <w:lang w:eastAsia="et-EE"/>
              </w:rPr>
            </w:pPr>
            <w:r w:rsidRPr="00173047">
              <w:rPr>
                <w:rFonts w:eastAsia="Times New Roman"/>
                <w:color w:val="auto"/>
                <w:kern w:val="0"/>
                <w:sz w:val="22"/>
                <w:szCs w:val="22"/>
                <w:lang w:eastAsia="et-EE"/>
                <w14:ligatures w14:val="none"/>
              </w:rPr>
              <w:t>Rahvusvahelise kaitse taotlejad</w:t>
            </w:r>
            <w:r w:rsidR="00792F19">
              <w:rPr>
                <w:rStyle w:val="Allmrkuseviide"/>
                <w:rFonts w:eastAsia="Times New Roman"/>
                <w:color w:val="auto"/>
                <w:kern w:val="0"/>
                <w:sz w:val="22"/>
                <w:szCs w:val="22"/>
                <w:lang w:eastAsia="et-EE"/>
                <w14:ligatures w14:val="none"/>
              </w:rPr>
              <w:footnoteReference w:id="124"/>
            </w:r>
          </w:p>
          <w:p w14:paraId="10C8E570" w14:textId="502096C4" w:rsidR="0050557D" w:rsidRPr="00173047"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kern w:val="0"/>
                <w:sz w:val="22"/>
                <w:szCs w:val="22"/>
                <w:lang w:eastAsia="et-EE"/>
                <w14:ligatures w14:val="none"/>
              </w:rPr>
            </w:pPr>
          </w:p>
        </w:tc>
        <w:tc>
          <w:tcPr>
            <w:tcW w:w="2438" w:type="dxa"/>
            <w:gridSpan w:val="2"/>
            <w:tcBorders>
              <w:top w:val="single" w:sz="12" w:space="0" w:color="9CC2E5" w:themeColor="accent5" w:themeTint="99"/>
              <w:right w:val="single" w:sz="12" w:space="0" w:color="9CC2E5" w:themeColor="accent5" w:themeTint="99"/>
              <w:tr2bl w:val="single" w:sz="4" w:space="0" w:color="9CC2E5" w:themeColor="accent5" w:themeTint="99"/>
            </w:tcBorders>
          </w:tcPr>
          <w:p w14:paraId="7DF6FCD2" w14:textId="77777777" w:rsidR="00240DC2" w:rsidRPr="00173047" w:rsidRDefault="00240DC2" w:rsidP="00074073">
            <w:pP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kern w:val="0"/>
                <w:sz w:val="22"/>
                <w:szCs w:val="22"/>
                <w:lang w:eastAsia="et-EE"/>
                <w14:ligatures w14:val="none"/>
              </w:rPr>
            </w:pPr>
            <w:r w:rsidRPr="00173047">
              <w:rPr>
                <w:rFonts w:eastAsia="Times New Roman"/>
                <w:color w:val="auto"/>
                <w:kern w:val="0"/>
                <w:sz w:val="22"/>
                <w:szCs w:val="22"/>
                <w:lang w:eastAsia="et-EE"/>
                <w14:ligatures w14:val="none"/>
              </w:rPr>
              <w:t xml:space="preserve">Taotlus piiril </w:t>
            </w:r>
          </w:p>
          <w:p w14:paraId="2DC783E6" w14:textId="15619F5B" w:rsidR="0050557D" w:rsidRPr="00173047" w:rsidRDefault="00240DC2" w:rsidP="00173047">
            <w:pPr>
              <w:cnfStyle w:val="100000000000" w:firstRow="1" w:lastRow="0" w:firstColumn="0" w:lastColumn="0" w:oddVBand="0" w:evenVBand="0" w:oddHBand="0" w:evenHBand="0" w:firstRowFirstColumn="0" w:firstRowLastColumn="0" w:lastRowFirstColumn="0" w:lastRowLastColumn="0"/>
              <w:rPr>
                <w:rFonts w:eastAsia="Times New Roman"/>
                <w:color w:val="auto"/>
                <w:kern w:val="0"/>
                <w:sz w:val="22"/>
                <w:szCs w:val="22"/>
                <w:lang w:eastAsia="et-EE"/>
                <w14:ligatures w14:val="none"/>
              </w:rPr>
            </w:pPr>
            <w:r w:rsidRPr="00173047">
              <w:rPr>
                <w:rFonts w:eastAsia="Times New Roman"/>
                <w:color w:val="auto"/>
                <w:kern w:val="0"/>
                <w:sz w:val="22"/>
                <w:szCs w:val="22"/>
                <w:lang w:eastAsia="et-EE"/>
                <w14:ligatures w14:val="none"/>
              </w:rPr>
              <w:t>ja KPK-s</w:t>
            </w:r>
          </w:p>
          <w:p w14:paraId="5A1BD8A8" w14:textId="77777777" w:rsidR="0050557D" w:rsidRPr="00173047"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kern w:val="0"/>
                <w:sz w:val="22"/>
                <w:szCs w:val="22"/>
                <w:lang w:eastAsia="et-EE"/>
                <w14:ligatures w14:val="none"/>
              </w:rPr>
            </w:pPr>
          </w:p>
          <w:p w14:paraId="3DAE5C12" w14:textId="448B8447" w:rsidR="000E3E0F"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kern w:val="0"/>
                <w:sz w:val="22"/>
                <w:szCs w:val="22"/>
                <w:lang w:eastAsia="et-EE"/>
                <w14:ligatures w14:val="none"/>
              </w:rPr>
            </w:pPr>
            <w:r w:rsidRPr="00173047">
              <w:rPr>
                <w:rFonts w:eastAsia="Times New Roman"/>
                <w:color w:val="auto"/>
                <w:kern w:val="0"/>
                <w:sz w:val="22"/>
                <w:szCs w:val="22"/>
                <w:lang w:eastAsia="et-EE"/>
                <w14:ligatures w14:val="none"/>
              </w:rPr>
              <w:t xml:space="preserve">       </w:t>
            </w:r>
            <w:r w:rsidR="000E3E0F">
              <w:rPr>
                <w:rFonts w:eastAsia="Times New Roman"/>
                <w:color w:val="auto"/>
                <w:kern w:val="0"/>
                <w:sz w:val="22"/>
                <w:szCs w:val="22"/>
                <w:lang w:eastAsia="et-EE"/>
                <w14:ligatures w14:val="none"/>
              </w:rPr>
              <w:t xml:space="preserve">  </w:t>
            </w:r>
            <w:r w:rsidRPr="00173047">
              <w:rPr>
                <w:rFonts w:eastAsia="Times New Roman"/>
                <w:color w:val="auto"/>
                <w:kern w:val="0"/>
                <w:sz w:val="22"/>
                <w:szCs w:val="22"/>
                <w:lang w:eastAsia="et-EE"/>
                <w14:ligatures w14:val="none"/>
              </w:rPr>
              <w:t xml:space="preserve"> Taotlus </w:t>
            </w:r>
          </w:p>
          <w:p w14:paraId="79539785" w14:textId="17FF8699" w:rsidR="0050557D" w:rsidRPr="00173047" w:rsidRDefault="000E3E0F"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kern w:val="0"/>
                <w:sz w:val="22"/>
                <w:szCs w:val="22"/>
                <w:lang w:eastAsia="et-EE"/>
                <w14:ligatures w14:val="none"/>
              </w:rPr>
            </w:pPr>
            <w:r>
              <w:rPr>
                <w:rFonts w:eastAsia="Times New Roman"/>
                <w:color w:val="auto"/>
                <w:kern w:val="0"/>
                <w:sz w:val="22"/>
                <w:szCs w:val="22"/>
                <w:lang w:eastAsia="et-EE"/>
                <w14:ligatures w14:val="none"/>
              </w:rPr>
              <w:t xml:space="preserve">            </w:t>
            </w:r>
            <w:proofErr w:type="spellStart"/>
            <w:r w:rsidR="0050557D" w:rsidRPr="00173047">
              <w:rPr>
                <w:rFonts w:eastAsia="Times New Roman"/>
                <w:color w:val="auto"/>
                <w:kern w:val="0"/>
                <w:sz w:val="22"/>
                <w:szCs w:val="22"/>
                <w:lang w:eastAsia="et-EE"/>
                <w14:ligatures w14:val="none"/>
              </w:rPr>
              <w:t>siseriigis</w:t>
            </w:r>
            <w:proofErr w:type="spellEnd"/>
          </w:p>
        </w:tc>
        <w:tc>
          <w:tcPr>
            <w:tcW w:w="1759" w:type="dxa"/>
            <w:tcBorders>
              <w:top w:val="single" w:sz="12" w:space="0" w:color="9CC2E5" w:themeColor="accent5" w:themeTint="99"/>
              <w:left w:val="single" w:sz="12" w:space="0" w:color="9CC2E5" w:themeColor="accent5" w:themeTint="99"/>
            </w:tcBorders>
            <w:noWrap/>
            <w:hideMark/>
          </w:tcPr>
          <w:p w14:paraId="16E8B823" w14:textId="77777777" w:rsidR="0050557D" w:rsidRPr="00173047"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b w:val="0"/>
                <w:color w:val="auto"/>
                <w:kern w:val="0"/>
                <w:sz w:val="22"/>
                <w:szCs w:val="22"/>
                <w:lang w:eastAsia="et-EE"/>
                <w14:ligatures w14:val="none"/>
              </w:rPr>
            </w:pPr>
          </w:p>
          <w:p w14:paraId="78ECE310" w14:textId="77777777" w:rsidR="0050557D" w:rsidRPr="00173047" w:rsidRDefault="0050557D"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kern w:val="0"/>
                <w:sz w:val="22"/>
                <w:szCs w:val="22"/>
                <w:lang w:eastAsia="et-EE"/>
                <w14:ligatures w14:val="none"/>
              </w:rPr>
            </w:pPr>
            <w:r w:rsidRPr="00173047">
              <w:rPr>
                <w:rFonts w:eastAsia="Times New Roman"/>
                <w:color w:val="auto"/>
                <w:kern w:val="0"/>
                <w:sz w:val="22"/>
                <w:szCs w:val="22"/>
                <w:lang w:eastAsia="et-EE"/>
                <w14:ligatures w14:val="none"/>
              </w:rPr>
              <w:t xml:space="preserve">Rahvusvahelise kaitse saajad </w:t>
            </w:r>
          </w:p>
        </w:tc>
        <w:tc>
          <w:tcPr>
            <w:tcW w:w="2345" w:type="dxa"/>
            <w:gridSpan w:val="2"/>
            <w:tcBorders>
              <w:top w:val="single" w:sz="12" w:space="0" w:color="9CC2E5" w:themeColor="accent5" w:themeTint="99"/>
              <w:right w:val="single" w:sz="12" w:space="0" w:color="9CC2E5" w:themeColor="accent5" w:themeTint="99"/>
              <w:tr2bl w:val="single" w:sz="4" w:space="0" w:color="9CC2E5" w:themeColor="accent5" w:themeTint="99"/>
            </w:tcBorders>
          </w:tcPr>
          <w:p w14:paraId="38AD7656" w14:textId="77777777" w:rsidR="00F279BE" w:rsidRDefault="00F279BE" w:rsidP="00224200">
            <w:pP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kern w:val="0"/>
                <w:sz w:val="22"/>
                <w:szCs w:val="22"/>
                <w:lang w:eastAsia="et-EE"/>
                <w14:ligatures w14:val="none"/>
              </w:rPr>
            </w:pPr>
          </w:p>
          <w:p w14:paraId="533D8C99" w14:textId="0EFBCDBB" w:rsidR="007F0809" w:rsidRDefault="004435C2" w:rsidP="00F279BE">
            <w:pP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kern w:val="0"/>
                <w:sz w:val="22"/>
                <w:szCs w:val="22"/>
                <w:lang w:eastAsia="et-EE"/>
                <w14:ligatures w14:val="none"/>
              </w:rPr>
            </w:pPr>
            <w:r w:rsidRPr="004435C2">
              <w:rPr>
                <w:rFonts w:eastAsia="Times New Roman"/>
                <w:color w:val="auto"/>
                <w:kern w:val="0"/>
                <w:sz w:val="22"/>
                <w:szCs w:val="22"/>
                <w:lang w:eastAsia="et-EE"/>
                <w14:ligatures w14:val="none"/>
              </w:rPr>
              <w:t>Pagula</w:t>
            </w:r>
            <w:r w:rsidR="00F668C7">
              <w:rPr>
                <w:rFonts w:eastAsia="Times New Roman"/>
                <w:color w:val="auto"/>
                <w:kern w:val="0"/>
                <w:sz w:val="22"/>
                <w:szCs w:val="22"/>
                <w:lang w:eastAsia="et-EE"/>
                <w14:ligatures w14:val="none"/>
              </w:rPr>
              <w:t>se staatus</w:t>
            </w:r>
          </w:p>
          <w:p w14:paraId="10B4D2BD" w14:textId="77777777" w:rsidR="007F0809" w:rsidRPr="004435C2" w:rsidRDefault="007F0809"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kern w:val="0"/>
                <w:sz w:val="22"/>
                <w:szCs w:val="22"/>
                <w:lang w:eastAsia="et-EE"/>
                <w14:ligatures w14:val="none"/>
              </w:rPr>
            </w:pPr>
          </w:p>
          <w:p w14:paraId="13D87AF0" w14:textId="77777777" w:rsidR="00224200" w:rsidRDefault="00224200"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kern w:val="0"/>
                <w:sz w:val="22"/>
                <w:szCs w:val="22"/>
                <w:lang w:eastAsia="et-EE"/>
                <w14:ligatures w14:val="none"/>
              </w:rPr>
            </w:pPr>
          </w:p>
          <w:p w14:paraId="5519296C" w14:textId="7F6C5DE7" w:rsidR="00F279BE" w:rsidRDefault="00224200"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kern w:val="0"/>
                <w:sz w:val="22"/>
                <w:szCs w:val="22"/>
                <w:lang w:eastAsia="et-EE"/>
                <w14:ligatures w14:val="none"/>
              </w:rPr>
            </w:pPr>
            <w:r>
              <w:rPr>
                <w:rFonts w:eastAsia="Times New Roman"/>
                <w:color w:val="auto"/>
                <w:kern w:val="0"/>
                <w:sz w:val="22"/>
                <w:szCs w:val="22"/>
                <w:lang w:eastAsia="et-EE"/>
                <w14:ligatures w14:val="none"/>
              </w:rPr>
              <w:t xml:space="preserve">   </w:t>
            </w:r>
            <w:r w:rsidR="007F0809">
              <w:rPr>
                <w:rFonts w:eastAsia="Times New Roman"/>
                <w:color w:val="auto"/>
                <w:kern w:val="0"/>
                <w:sz w:val="22"/>
                <w:szCs w:val="22"/>
                <w:lang w:eastAsia="et-EE"/>
                <w14:ligatures w14:val="none"/>
              </w:rPr>
              <w:t xml:space="preserve">     </w:t>
            </w:r>
            <w:r w:rsidR="004435C2" w:rsidRPr="004435C2">
              <w:rPr>
                <w:rFonts w:eastAsia="Times New Roman"/>
                <w:color w:val="auto"/>
                <w:kern w:val="0"/>
                <w:sz w:val="22"/>
                <w:szCs w:val="22"/>
                <w:lang w:eastAsia="et-EE"/>
                <w14:ligatures w14:val="none"/>
              </w:rPr>
              <w:t xml:space="preserve">Täiendav </w:t>
            </w:r>
          </w:p>
          <w:p w14:paraId="2F4A349B" w14:textId="24D50D06" w:rsidR="00F279BE" w:rsidRDefault="00F279BE" w:rsidP="00224200">
            <w:pPr>
              <w:cnfStyle w:val="100000000000" w:firstRow="1" w:lastRow="0" w:firstColumn="0" w:lastColumn="0" w:oddVBand="0" w:evenVBand="0" w:oddHBand="0" w:evenHBand="0" w:firstRowFirstColumn="0" w:firstRowLastColumn="0" w:lastRowFirstColumn="0" w:lastRowLastColumn="0"/>
              <w:rPr>
                <w:rFonts w:eastAsia="Times New Roman"/>
                <w:b w:val="0"/>
                <w:bCs w:val="0"/>
                <w:kern w:val="0"/>
                <w:sz w:val="22"/>
                <w:szCs w:val="22"/>
                <w:lang w:eastAsia="et-EE"/>
                <w14:ligatures w14:val="none"/>
              </w:rPr>
            </w:pPr>
            <w:r>
              <w:rPr>
                <w:rFonts w:eastAsia="Times New Roman"/>
                <w:color w:val="auto"/>
                <w:kern w:val="0"/>
                <w:sz w:val="22"/>
                <w:szCs w:val="22"/>
                <w:lang w:eastAsia="et-EE"/>
                <w14:ligatures w14:val="none"/>
              </w:rPr>
              <w:t xml:space="preserve">     </w:t>
            </w:r>
            <w:r w:rsidR="004435C2" w:rsidRPr="004435C2">
              <w:rPr>
                <w:rFonts w:eastAsia="Times New Roman"/>
                <w:color w:val="auto"/>
                <w:kern w:val="0"/>
                <w:sz w:val="22"/>
                <w:szCs w:val="22"/>
                <w:lang w:eastAsia="et-EE"/>
                <w14:ligatures w14:val="none"/>
              </w:rPr>
              <w:t>kaitse</w:t>
            </w:r>
          </w:p>
        </w:tc>
      </w:tr>
      <w:tr w:rsidR="003D2883" w:rsidRPr="001126F0" w14:paraId="38FB4B31" w14:textId="77777777" w:rsidTr="00BD2B9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6BE5CE32"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2010</w:t>
            </w:r>
          </w:p>
        </w:tc>
        <w:tc>
          <w:tcPr>
            <w:tcW w:w="1671" w:type="dxa"/>
            <w:tcBorders>
              <w:top w:val="single" w:sz="12" w:space="0" w:color="9CC2E5" w:themeColor="accent5" w:themeTint="99"/>
              <w:left w:val="single" w:sz="12" w:space="0" w:color="9CC2E5" w:themeColor="accent5" w:themeTint="99"/>
            </w:tcBorders>
            <w:noWrap/>
            <w:hideMark/>
          </w:tcPr>
          <w:p w14:paraId="6A24399D" w14:textId="6DE1E452" w:rsidR="0050557D" w:rsidRPr="00E55798" w:rsidRDefault="0050557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3</w:t>
            </w:r>
            <w:r w:rsidR="006169A3">
              <w:rPr>
                <w:rFonts w:eastAsia="Times New Roman"/>
                <w:color w:val="000000"/>
                <w:kern w:val="0"/>
                <w:sz w:val="22"/>
                <w:szCs w:val="22"/>
                <w:lang w:eastAsia="et-EE"/>
                <w14:ligatures w14:val="none"/>
              </w:rPr>
              <w:t>3</w:t>
            </w:r>
          </w:p>
        </w:tc>
        <w:tc>
          <w:tcPr>
            <w:tcW w:w="1162" w:type="dxa"/>
          </w:tcPr>
          <w:p w14:paraId="0AC33A25" w14:textId="36727F80" w:rsidR="0050557D" w:rsidRPr="00173047" w:rsidRDefault="006169A3"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FF0000"/>
                <w:sz w:val="22"/>
                <w:szCs w:val="22"/>
                <w:lang w:eastAsia="et-EE"/>
              </w:rPr>
            </w:pPr>
            <w:r w:rsidRPr="00173047">
              <w:rPr>
                <w:rFonts w:eastAsia="Times New Roman"/>
                <w:color w:val="auto"/>
                <w:kern w:val="0"/>
                <w:sz w:val="22"/>
                <w:szCs w:val="22"/>
                <w:lang w:eastAsia="et-EE"/>
                <w14:ligatures w14:val="none"/>
              </w:rPr>
              <w:t>9</w:t>
            </w:r>
          </w:p>
        </w:tc>
        <w:tc>
          <w:tcPr>
            <w:tcW w:w="1276" w:type="dxa"/>
            <w:tcBorders>
              <w:right w:val="single" w:sz="12" w:space="0" w:color="9CC2E5" w:themeColor="accent5" w:themeTint="99"/>
            </w:tcBorders>
          </w:tcPr>
          <w:p w14:paraId="7E9A4573" w14:textId="661E1CE9" w:rsidR="0050557D" w:rsidRPr="00E55798" w:rsidRDefault="006169A3"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21</w:t>
            </w:r>
          </w:p>
        </w:tc>
        <w:tc>
          <w:tcPr>
            <w:tcW w:w="1759" w:type="dxa"/>
            <w:tcBorders>
              <w:left w:val="single" w:sz="12" w:space="0" w:color="9CC2E5" w:themeColor="accent5" w:themeTint="99"/>
            </w:tcBorders>
          </w:tcPr>
          <w:p w14:paraId="7B90875A" w14:textId="0CA9AB67" w:rsidR="000626DD" w:rsidRPr="00E55798" w:rsidRDefault="000626D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17</w:t>
            </w:r>
          </w:p>
        </w:tc>
        <w:tc>
          <w:tcPr>
            <w:tcW w:w="1076" w:type="dxa"/>
          </w:tcPr>
          <w:p w14:paraId="128B1438" w14:textId="24B19F65" w:rsidR="000626DD" w:rsidRPr="00E55798" w:rsidRDefault="004A32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11</w:t>
            </w:r>
          </w:p>
        </w:tc>
        <w:tc>
          <w:tcPr>
            <w:tcW w:w="1269" w:type="dxa"/>
            <w:tcBorders>
              <w:right w:val="single" w:sz="12" w:space="0" w:color="9CC2E5" w:themeColor="accent5" w:themeTint="99"/>
            </w:tcBorders>
          </w:tcPr>
          <w:p w14:paraId="65BC5548" w14:textId="4D3CA993" w:rsidR="000626DD" w:rsidRPr="00E55798" w:rsidRDefault="004A32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6</w:t>
            </w:r>
          </w:p>
        </w:tc>
      </w:tr>
      <w:tr w:rsidR="0050557D" w:rsidRPr="001126F0" w14:paraId="0C069C37"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1B80591D"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2011</w:t>
            </w:r>
          </w:p>
        </w:tc>
        <w:tc>
          <w:tcPr>
            <w:tcW w:w="1671" w:type="dxa"/>
            <w:tcBorders>
              <w:left w:val="single" w:sz="12" w:space="0" w:color="9CC2E5" w:themeColor="accent5" w:themeTint="99"/>
            </w:tcBorders>
            <w:noWrap/>
            <w:hideMark/>
          </w:tcPr>
          <w:p w14:paraId="25E77DDC" w14:textId="1E5A6903" w:rsidR="0050557D" w:rsidRPr="00E55798" w:rsidRDefault="0050557D"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6</w:t>
            </w:r>
            <w:r w:rsidR="006169A3">
              <w:rPr>
                <w:rFonts w:eastAsia="Times New Roman"/>
                <w:color w:val="000000"/>
                <w:kern w:val="0"/>
                <w:sz w:val="22"/>
                <w:szCs w:val="22"/>
                <w:lang w:eastAsia="et-EE"/>
                <w14:ligatures w14:val="none"/>
              </w:rPr>
              <w:t>7</w:t>
            </w:r>
          </w:p>
        </w:tc>
        <w:tc>
          <w:tcPr>
            <w:tcW w:w="1162" w:type="dxa"/>
          </w:tcPr>
          <w:p w14:paraId="3CD42FF9" w14:textId="00E65274" w:rsidR="0050557D" w:rsidRPr="00173047" w:rsidRDefault="006169A3"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sz w:val="22"/>
                <w:szCs w:val="22"/>
                <w:lang w:eastAsia="et-EE"/>
              </w:rPr>
            </w:pPr>
            <w:r w:rsidRPr="00173047">
              <w:rPr>
                <w:rFonts w:eastAsia="Times New Roman"/>
                <w:color w:val="auto"/>
                <w:kern w:val="0"/>
                <w:sz w:val="22"/>
                <w:szCs w:val="22"/>
                <w:lang w:eastAsia="et-EE"/>
                <w14:ligatures w14:val="none"/>
              </w:rPr>
              <w:t>33</w:t>
            </w:r>
          </w:p>
        </w:tc>
        <w:tc>
          <w:tcPr>
            <w:tcW w:w="1276" w:type="dxa"/>
            <w:tcBorders>
              <w:right w:val="single" w:sz="12" w:space="0" w:color="9CC2E5" w:themeColor="accent5" w:themeTint="99"/>
            </w:tcBorders>
          </w:tcPr>
          <w:p w14:paraId="33412F23" w14:textId="37B549ED" w:rsidR="0050557D" w:rsidRPr="00E55798" w:rsidRDefault="001835DD"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34</w:t>
            </w:r>
          </w:p>
        </w:tc>
        <w:tc>
          <w:tcPr>
            <w:tcW w:w="1759" w:type="dxa"/>
            <w:tcBorders>
              <w:left w:val="single" w:sz="12" w:space="0" w:color="9CC2E5" w:themeColor="accent5" w:themeTint="99"/>
            </w:tcBorders>
          </w:tcPr>
          <w:p w14:paraId="04C32364" w14:textId="159F90E5" w:rsidR="000626DD" w:rsidRPr="00E55798" w:rsidRDefault="000626DD"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commentRangeStart w:id="215"/>
            <w:r w:rsidRPr="00E55798">
              <w:rPr>
                <w:rFonts w:eastAsia="Times New Roman"/>
                <w:color w:val="000000"/>
                <w:kern w:val="0"/>
                <w:sz w:val="22"/>
                <w:szCs w:val="22"/>
                <w:lang w:eastAsia="et-EE"/>
                <w14:ligatures w14:val="none"/>
              </w:rPr>
              <w:t>1</w:t>
            </w:r>
            <w:r>
              <w:rPr>
                <w:rFonts w:eastAsia="Times New Roman"/>
                <w:color w:val="000000"/>
                <w:kern w:val="0"/>
                <w:sz w:val="22"/>
                <w:szCs w:val="22"/>
                <w:lang w:eastAsia="et-EE"/>
                <w14:ligatures w14:val="none"/>
              </w:rPr>
              <w:t>3</w:t>
            </w:r>
            <w:commentRangeEnd w:id="215"/>
            <w:r w:rsidR="00AB551A">
              <w:rPr>
                <w:rStyle w:val="Kommentaariviide"/>
                <w:rFonts w:eastAsia="Times New Roman"/>
                <w:color w:val="auto"/>
                <w:kern w:val="0"/>
                <w14:ligatures w14:val="none"/>
              </w:rPr>
              <w:commentReference w:id="215"/>
            </w:r>
          </w:p>
        </w:tc>
        <w:tc>
          <w:tcPr>
            <w:tcW w:w="1076" w:type="dxa"/>
          </w:tcPr>
          <w:p w14:paraId="2827576F" w14:textId="15484F59" w:rsidR="000626DD" w:rsidRPr="00E55798" w:rsidRDefault="00E454A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8</w:t>
            </w:r>
          </w:p>
        </w:tc>
        <w:tc>
          <w:tcPr>
            <w:tcW w:w="1269" w:type="dxa"/>
            <w:tcBorders>
              <w:right w:val="single" w:sz="12" w:space="0" w:color="9CC2E5" w:themeColor="accent5" w:themeTint="99"/>
            </w:tcBorders>
          </w:tcPr>
          <w:p w14:paraId="1C9D2F71" w14:textId="1218D0F7" w:rsidR="000626DD" w:rsidRPr="00E55798" w:rsidRDefault="00E454A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w:t>
            </w:r>
          </w:p>
        </w:tc>
      </w:tr>
      <w:tr w:rsidR="003D2883" w:rsidRPr="001126F0" w14:paraId="433969D6" w14:textId="77777777" w:rsidTr="00BD2B9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74A397C2"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2012</w:t>
            </w:r>
          </w:p>
        </w:tc>
        <w:tc>
          <w:tcPr>
            <w:tcW w:w="1671" w:type="dxa"/>
            <w:tcBorders>
              <w:left w:val="single" w:sz="12" w:space="0" w:color="9CC2E5" w:themeColor="accent5" w:themeTint="99"/>
            </w:tcBorders>
            <w:noWrap/>
            <w:hideMark/>
          </w:tcPr>
          <w:p w14:paraId="4301ED01" w14:textId="77777777" w:rsidR="0050557D" w:rsidRPr="00E55798" w:rsidRDefault="0050557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77</w:t>
            </w:r>
          </w:p>
        </w:tc>
        <w:tc>
          <w:tcPr>
            <w:tcW w:w="1162" w:type="dxa"/>
          </w:tcPr>
          <w:p w14:paraId="3BEE1F32" w14:textId="1D4BB96D" w:rsidR="0050557D" w:rsidRPr="00173047" w:rsidRDefault="000626D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FF0000"/>
                <w:sz w:val="22"/>
                <w:szCs w:val="22"/>
                <w:lang w:eastAsia="et-EE"/>
              </w:rPr>
            </w:pPr>
            <w:r w:rsidRPr="001600F3">
              <w:rPr>
                <w:rFonts w:eastAsia="Times New Roman"/>
                <w:color w:val="auto"/>
                <w:kern w:val="0"/>
                <w:sz w:val="22"/>
                <w:szCs w:val="22"/>
                <w:lang w:eastAsia="et-EE"/>
                <w14:ligatures w14:val="none"/>
              </w:rPr>
              <w:t>15</w:t>
            </w:r>
          </w:p>
        </w:tc>
        <w:tc>
          <w:tcPr>
            <w:tcW w:w="1276" w:type="dxa"/>
            <w:tcBorders>
              <w:right w:val="single" w:sz="12" w:space="0" w:color="9CC2E5" w:themeColor="accent5" w:themeTint="99"/>
            </w:tcBorders>
          </w:tcPr>
          <w:p w14:paraId="392FA738" w14:textId="06A6FDC0" w:rsidR="0050557D" w:rsidRPr="00E55798" w:rsidRDefault="000626D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65</w:t>
            </w:r>
          </w:p>
        </w:tc>
        <w:tc>
          <w:tcPr>
            <w:tcW w:w="1759" w:type="dxa"/>
            <w:tcBorders>
              <w:left w:val="single" w:sz="12" w:space="0" w:color="9CC2E5" w:themeColor="accent5" w:themeTint="99"/>
            </w:tcBorders>
          </w:tcPr>
          <w:p w14:paraId="6201B318" w14:textId="5C24B8D7" w:rsidR="000626DD" w:rsidRPr="00E55798" w:rsidRDefault="000626D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13</w:t>
            </w:r>
          </w:p>
        </w:tc>
        <w:tc>
          <w:tcPr>
            <w:tcW w:w="1076" w:type="dxa"/>
          </w:tcPr>
          <w:p w14:paraId="79362C88" w14:textId="5D156015" w:rsidR="000626DD" w:rsidRPr="00E55798" w:rsidRDefault="00E454A5"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8</w:t>
            </w:r>
          </w:p>
        </w:tc>
        <w:tc>
          <w:tcPr>
            <w:tcW w:w="1269" w:type="dxa"/>
            <w:tcBorders>
              <w:right w:val="single" w:sz="12" w:space="0" w:color="9CC2E5" w:themeColor="accent5" w:themeTint="99"/>
            </w:tcBorders>
          </w:tcPr>
          <w:p w14:paraId="69D79952" w14:textId="1813E2FE" w:rsidR="000626DD" w:rsidRPr="00E55798" w:rsidRDefault="00E454A5"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5</w:t>
            </w:r>
          </w:p>
        </w:tc>
      </w:tr>
      <w:tr w:rsidR="0050557D" w:rsidRPr="001126F0" w14:paraId="1543691A"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0C9E1BAD"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2013</w:t>
            </w:r>
          </w:p>
        </w:tc>
        <w:tc>
          <w:tcPr>
            <w:tcW w:w="1671" w:type="dxa"/>
            <w:tcBorders>
              <w:left w:val="single" w:sz="12" w:space="0" w:color="9CC2E5" w:themeColor="accent5" w:themeTint="99"/>
            </w:tcBorders>
            <w:noWrap/>
            <w:hideMark/>
          </w:tcPr>
          <w:p w14:paraId="289862AA" w14:textId="77777777" w:rsidR="0050557D" w:rsidRPr="00E55798" w:rsidRDefault="0050557D"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97</w:t>
            </w:r>
          </w:p>
        </w:tc>
        <w:tc>
          <w:tcPr>
            <w:tcW w:w="1162" w:type="dxa"/>
          </w:tcPr>
          <w:p w14:paraId="790DCAAD" w14:textId="14E9D810" w:rsidR="0050557D" w:rsidRPr="00173047" w:rsidRDefault="00A9145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sz w:val="22"/>
                <w:szCs w:val="22"/>
                <w:lang w:eastAsia="et-EE"/>
              </w:rPr>
            </w:pPr>
            <w:r w:rsidRPr="00173047">
              <w:rPr>
                <w:rFonts w:eastAsia="Times New Roman"/>
                <w:color w:val="auto"/>
                <w:kern w:val="0"/>
                <w:sz w:val="22"/>
                <w:szCs w:val="22"/>
                <w:lang w:eastAsia="et-EE"/>
                <w14:ligatures w14:val="none"/>
              </w:rPr>
              <w:t>24</w:t>
            </w:r>
          </w:p>
        </w:tc>
        <w:tc>
          <w:tcPr>
            <w:tcW w:w="1276" w:type="dxa"/>
            <w:tcBorders>
              <w:right w:val="single" w:sz="12" w:space="0" w:color="9CC2E5" w:themeColor="accent5" w:themeTint="99"/>
            </w:tcBorders>
          </w:tcPr>
          <w:p w14:paraId="21255486" w14:textId="50E3C61D" w:rsidR="0050557D" w:rsidRPr="00E55798" w:rsidRDefault="00A9145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71</w:t>
            </w:r>
          </w:p>
        </w:tc>
        <w:tc>
          <w:tcPr>
            <w:tcW w:w="1759" w:type="dxa"/>
            <w:tcBorders>
              <w:left w:val="single" w:sz="12" w:space="0" w:color="9CC2E5" w:themeColor="accent5" w:themeTint="99"/>
            </w:tcBorders>
          </w:tcPr>
          <w:p w14:paraId="5387F781" w14:textId="7EB7F122" w:rsidR="000626DD" w:rsidRPr="00E55798" w:rsidRDefault="000626DD"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7</w:t>
            </w:r>
          </w:p>
        </w:tc>
        <w:tc>
          <w:tcPr>
            <w:tcW w:w="1076" w:type="dxa"/>
          </w:tcPr>
          <w:p w14:paraId="0627ECFF" w14:textId="4DF7EA30" w:rsidR="000626DD" w:rsidRPr="00E55798" w:rsidRDefault="00E454A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7</w:t>
            </w:r>
          </w:p>
        </w:tc>
        <w:tc>
          <w:tcPr>
            <w:tcW w:w="1269" w:type="dxa"/>
            <w:tcBorders>
              <w:right w:val="single" w:sz="12" w:space="0" w:color="9CC2E5" w:themeColor="accent5" w:themeTint="99"/>
            </w:tcBorders>
          </w:tcPr>
          <w:p w14:paraId="7BCA8272" w14:textId="3AE00AF4" w:rsidR="000626DD" w:rsidRPr="00E55798" w:rsidRDefault="00E454A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0</w:t>
            </w:r>
          </w:p>
        </w:tc>
      </w:tr>
      <w:tr w:rsidR="003D2883" w:rsidRPr="001126F0" w14:paraId="4236FAD7" w14:textId="77777777" w:rsidTr="00E71EC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5623CDA8"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2014</w:t>
            </w:r>
          </w:p>
        </w:tc>
        <w:tc>
          <w:tcPr>
            <w:tcW w:w="1671" w:type="dxa"/>
            <w:tcBorders>
              <w:left w:val="single" w:sz="12" w:space="0" w:color="9CC2E5" w:themeColor="accent5" w:themeTint="99"/>
            </w:tcBorders>
            <w:noWrap/>
            <w:hideMark/>
          </w:tcPr>
          <w:p w14:paraId="36957D40" w14:textId="3DCAA652" w:rsidR="0050557D" w:rsidRPr="00E55798" w:rsidRDefault="0050557D"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w:t>
            </w:r>
            <w:r w:rsidR="00A91455">
              <w:rPr>
                <w:rFonts w:eastAsia="Times New Roman"/>
                <w:color w:val="000000"/>
                <w:kern w:val="0"/>
                <w:sz w:val="22"/>
                <w:szCs w:val="22"/>
                <w:lang w:eastAsia="et-EE"/>
                <w14:ligatures w14:val="none"/>
              </w:rPr>
              <w:t>5</w:t>
            </w:r>
            <w:r w:rsidRPr="00E55798">
              <w:rPr>
                <w:rFonts w:eastAsia="Times New Roman"/>
                <w:color w:val="000000"/>
                <w:kern w:val="0"/>
                <w:sz w:val="22"/>
                <w:szCs w:val="22"/>
                <w:lang w:eastAsia="et-EE"/>
                <w14:ligatures w14:val="none"/>
              </w:rPr>
              <w:t>7</w:t>
            </w:r>
          </w:p>
        </w:tc>
        <w:tc>
          <w:tcPr>
            <w:tcW w:w="1162" w:type="dxa"/>
          </w:tcPr>
          <w:p w14:paraId="1FF2C436" w14:textId="2FF70256" w:rsidR="0050557D" w:rsidRPr="00173047"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FF0000"/>
                <w:sz w:val="22"/>
                <w:szCs w:val="22"/>
                <w:lang w:eastAsia="et-EE"/>
              </w:rPr>
            </w:pPr>
            <w:r w:rsidRPr="00173047">
              <w:rPr>
                <w:rFonts w:eastAsia="Times New Roman"/>
                <w:color w:val="auto"/>
                <w:kern w:val="0"/>
                <w:sz w:val="22"/>
                <w:szCs w:val="22"/>
                <w:lang w:eastAsia="et-EE"/>
                <w14:ligatures w14:val="none"/>
              </w:rPr>
              <w:t>71</w:t>
            </w:r>
          </w:p>
        </w:tc>
        <w:tc>
          <w:tcPr>
            <w:tcW w:w="1276" w:type="dxa"/>
            <w:tcBorders>
              <w:right w:val="single" w:sz="12" w:space="0" w:color="9CC2E5" w:themeColor="accent5" w:themeTint="99"/>
            </w:tcBorders>
          </w:tcPr>
          <w:p w14:paraId="3F5E1BCA" w14:textId="02D38F29" w:rsidR="0050557D" w:rsidRPr="00E55798" w:rsidRDefault="00A91455"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72</w:t>
            </w:r>
          </w:p>
        </w:tc>
        <w:tc>
          <w:tcPr>
            <w:tcW w:w="1759" w:type="dxa"/>
            <w:tcBorders>
              <w:left w:val="single" w:sz="12" w:space="0" w:color="9CC2E5" w:themeColor="accent5" w:themeTint="99"/>
            </w:tcBorders>
            <w:noWrap/>
            <w:hideMark/>
          </w:tcPr>
          <w:p w14:paraId="1C882E81" w14:textId="552740B0" w:rsidR="002B578B" w:rsidRPr="00E55798" w:rsidRDefault="002B578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w:t>
            </w:r>
          </w:p>
        </w:tc>
        <w:tc>
          <w:tcPr>
            <w:tcW w:w="1076" w:type="dxa"/>
          </w:tcPr>
          <w:p w14:paraId="7FA0D829" w14:textId="3E071C7C" w:rsidR="005F60FF" w:rsidRPr="00E55798" w:rsidRDefault="007B31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20</w:t>
            </w:r>
          </w:p>
        </w:tc>
        <w:tc>
          <w:tcPr>
            <w:tcW w:w="1269" w:type="dxa"/>
            <w:tcBorders>
              <w:right w:val="single" w:sz="12" w:space="0" w:color="9CC2E5" w:themeColor="accent5" w:themeTint="99"/>
            </w:tcBorders>
          </w:tcPr>
          <w:p w14:paraId="3A5814C9" w14:textId="31DC9C3C" w:rsidR="001B3C5C" w:rsidRPr="00E55798" w:rsidRDefault="007B31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0</w:t>
            </w:r>
          </w:p>
        </w:tc>
      </w:tr>
      <w:tr w:rsidR="0050557D" w:rsidRPr="001126F0" w14:paraId="21B83F17"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5241F4BA"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2015</w:t>
            </w:r>
          </w:p>
        </w:tc>
        <w:tc>
          <w:tcPr>
            <w:tcW w:w="1671" w:type="dxa"/>
            <w:tcBorders>
              <w:left w:val="single" w:sz="12" w:space="0" w:color="9CC2E5" w:themeColor="accent5" w:themeTint="99"/>
            </w:tcBorders>
            <w:noWrap/>
            <w:hideMark/>
          </w:tcPr>
          <w:p w14:paraId="47566F9E" w14:textId="4BE6D359" w:rsidR="0050557D" w:rsidRPr="00E55798" w:rsidRDefault="00A9145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231</w:t>
            </w:r>
          </w:p>
        </w:tc>
        <w:tc>
          <w:tcPr>
            <w:tcW w:w="1162" w:type="dxa"/>
          </w:tcPr>
          <w:p w14:paraId="5A04D764" w14:textId="552B2524"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173047">
              <w:rPr>
                <w:rFonts w:eastAsia="Times New Roman"/>
                <w:color w:val="auto"/>
                <w:kern w:val="0"/>
                <w:sz w:val="22"/>
                <w:szCs w:val="22"/>
                <w:lang w:eastAsia="et-EE"/>
                <w14:ligatures w14:val="none"/>
              </w:rPr>
              <w:t>62</w:t>
            </w:r>
          </w:p>
        </w:tc>
        <w:tc>
          <w:tcPr>
            <w:tcW w:w="1276" w:type="dxa"/>
            <w:tcBorders>
              <w:right w:val="single" w:sz="12" w:space="0" w:color="9CC2E5" w:themeColor="accent5" w:themeTint="99"/>
            </w:tcBorders>
          </w:tcPr>
          <w:p w14:paraId="06C7ECC0" w14:textId="776737AC" w:rsidR="0050557D" w:rsidRPr="00E55798" w:rsidRDefault="00A91455"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145</w:t>
            </w:r>
          </w:p>
        </w:tc>
        <w:tc>
          <w:tcPr>
            <w:tcW w:w="1759" w:type="dxa"/>
            <w:tcBorders>
              <w:left w:val="single" w:sz="12" w:space="0" w:color="9CC2E5" w:themeColor="accent5" w:themeTint="99"/>
            </w:tcBorders>
            <w:noWrap/>
            <w:hideMark/>
          </w:tcPr>
          <w:p w14:paraId="36B4C1B7" w14:textId="7B60EF08" w:rsidR="002B578B" w:rsidRPr="00E55798" w:rsidRDefault="002B578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78</w:t>
            </w:r>
          </w:p>
        </w:tc>
        <w:tc>
          <w:tcPr>
            <w:tcW w:w="1076" w:type="dxa"/>
          </w:tcPr>
          <w:p w14:paraId="40FC1070" w14:textId="19B43224" w:rsidR="005F60FF" w:rsidRPr="00E55798" w:rsidRDefault="007B3167"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21</w:t>
            </w:r>
          </w:p>
        </w:tc>
        <w:tc>
          <w:tcPr>
            <w:tcW w:w="1269" w:type="dxa"/>
            <w:tcBorders>
              <w:right w:val="single" w:sz="12" w:space="0" w:color="9CC2E5" w:themeColor="accent5" w:themeTint="99"/>
            </w:tcBorders>
          </w:tcPr>
          <w:p w14:paraId="1153A5D6" w14:textId="24F21B89" w:rsidR="001B3C5C" w:rsidRPr="00E55798" w:rsidRDefault="007B3167"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57</w:t>
            </w:r>
          </w:p>
        </w:tc>
      </w:tr>
      <w:tr w:rsidR="003D2883" w:rsidRPr="001126F0" w14:paraId="54CFC278" w14:textId="77777777" w:rsidTr="00E71EC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34590D7A"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2016</w:t>
            </w:r>
          </w:p>
        </w:tc>
        <w:tc>
          <w:tcPr>
            <w:tcW w:w="1671" w:type="dxa"/>
            <w:tcBorders>
              <w:left w:val="single" w:sz="12" w:space="0" w:color="9CC2E5" w:themeColor="accent5" w:themeTint="99"/>
            </w:tcBorders>
            <w:noWrap/>
            <w:hideMark/>
          </w:tcPr>
          <w:p w14:paraId="5766DD08" w14:textId="249ECB94" w:rsidR="0050557D" w:rsidRPr="00E55798" w:rsidRDefault="00DC59B9"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111</w:t>
            </w:r>
          </w:p>
        </w:tc>
        <w:tc>
          <w:tcPr>
            <w:tcW w:w="1162" w:type="dxa"/>
          </w:tcPr>
          <w:p w14:paraId="203A6256" w14:textId="729133F7"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37</w:t>
            </w:r>
          </w:p>
        </w:tc>
        <w:tc>
          <w:tcPr>
            <w:tcW w:w="1276" w:type="dxa"/>
            <w:tcBorders>
              <w:right w:val="single" w:sz="12" w:space="0" w:color="9CC2E5" w:themeColor="accent5" w:themeTint="99"/>
            </w:tcBorders>
          </w:tcPr>
          <w:p w14:paraId="7ADB3C54" w14:textId="5A11384B" w:rsidR="0050557D" w:rsidRPr="00E55798" w:rsidRDefault="00DC59B9"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25</w:t>
            </w:r>
          </w:p>
        </w:tc>
        <w:tc>
          <w:tcPr>
            <w:tcW w:w="1759" w:type="dxa"/>
            <w:tcBorders>
              <w:left w:val="single" w:sz="12" w:space="0" w:color="9CC2E5" w:themeColor="accent5" w:themeTint="99"/>
            </w:tcBorders>
            <w:noWrap/>
            <w:hideMark/>
          </w:tcPr>
          <w:p w14:paraId="5F64C2E1" w14:textId="3DC3BEC6" w:rsidR="002B578B" w:rsidRPr="00E55798" w:rsidRDefault="002B578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65</w:t>
            </w:r>
          </w:p>
        </w:tc>
        <w:tc>
          <w:tcPr>
            <w:tcW w:w="1076" w:type="dxa"/>
          </w:tcPr>
          <w:p w14:paraId="2BAA55CC" w14:textId="4EE76B65" w:rsidR="005F60FF" w:rsidRPr="00E55798" w:rsidRDefault="007B31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44</w:t>
            </w:r>
          </w:p>
        </w:tc>
        <w:tc>
          <w:tcPr>
            <w:tcW w:w="1269" w:type="dxa"/>
            <w:tcBorders>
              <w:right w:val="single" w:sz="12" w:space="0" w:color="9CC2E5" w:themeColor="accent5" w:themeTint="99"/>
            </w:tcBorders>
          </w:tcPr>
          <w:p w14:paraId="558728AF" w14:textId="41512074" w:rsidR="001B3C5C" w:rsidRPr="00E55798" w:rsidRDefault="007B31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21</w:t>
            </w:r>
          </w:p>
        </w:tc>
      </w:tr>
      <w:tr w:rsidR="0050557D" w:rsidRPr="001126F0" w14:paraId="164B8AF7"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41645E7E"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2017</w:t>
            </w:r>
          </w:p>
        </w:tc>
        <w:tc>
          <w:tcPr>
            <w:tcW w:w="1671" w:type="dxa"/>
            <w:tcBorders>
              <w:left w:val="single" w:sz="12" w:space="0" w:color="9CC2E5" w:themeColor="accent5" w:themeTint="99"/>
            </w:tcBorders>
            <w:noWrap/>
            <w:hideMark/>
          </w:tcPr>
          <w:p w14:paraId="4289ED00" w14:textId="051D1F3D"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w:t>
            </w:r>
            <w:r>
              <w:rPr>
                <w:rFonts w:eastAsia="Times New Roman"/>
                <w:color w:val="000000"/>
                <w:kern w:val="0"/>
                <w:sz w:val="22"/>
                <w:szCs w:val="22"/>
                <w:lang w:eastAsia="et-EE"/>
                <w14:ligatures w14:val="none"/>
              </w:rPr>
              <w:t>16</w:t>
            </w:r>
          </w:p>
        </w:tc>
        <w:tc>
          <w:tcPr>
            <w:tcW w:w="1162" w:type="dxa"/>
          </w:tcPr>
          <w:p w14:paraId="4056020D" w14:textId="77C1146D"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34</w:t>
            </w:r>
          </w:p>
        </w:tc>
        <w:tc>
          <w:tcPr>
            <w:tcW w:w="1276" w:type="dxa"/>
            <w:tcBorders>
              <w:right w:val="single" w:sz="12" w:space="0" w:color="9CC2E5" w:themeColor="accent5" w:themeTint="99"/>
            </w:tcBorders>
          </w:tcPr>
          <w:p w14:paraId="3E997986" w14:textId="25CE2B7A"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60</w:t>
            </w:r>
          </w:p>
        </w:tc>
        <w:tc>
          <w:tcPr>
            <w:tcW w:w="1759" w:type="dxa"/>
            <w:tcBorders>
              <w:left w:val="single" w:sz="12" w:space="0" w:color="9CC2E5" w:themeColor="accent5" w:themeTint="99"/>
            </w:tcBorders>
            <w:noWrap/>
            <w:hideMark/>
          </w:tcPr>
          <w:p w14:paraId="09B9EFA9" w14:textId="12404280" w:rsidR="002B578B" w:rsidRPr="00E55798" w:rsidRDefault="002B578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16</w:t>
            </w:r>
          </w:p>
        </w:tc>
        <w:tc>
          <w:tcPr>
            <w:tcW w:w="1076" w:type="dxa"/>
          </w:tcPr>
          <w:p w14:paraId="4FF269C3" w14:textId="6056DE3A" w:rsidR="005F60FF" w:rsidRPr="00E55798" w:rsidRDefault="007B3167"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7</w:t>
            </w:r>
          </w:p>
        </w:tc>
        <w:tc>
          <w:tcPr>
            <w:tcW w:w="1269" w:type="dxa"/>
            <w:tcBorders>
              <w:right w:val="single" w:sz="12" w:space="0" w:color="9CC2E5" w:themeColor="accent5" w:themeTint="99"/>
            </w:tcBorders>
          </w:tcPr>
          <w:p w14:paraId="0A8503B3" w14:textId="7F9839F9" w:rsidR="001B3C5C" w:rsidRPr="00E55798" w:rsidRDefault="007B3167"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9</w:t>
            </w:r>
          </w:p>
        </w:tc>
      </w:tr>
      <w:tr w:rsidR="003D2883" w:rsidRPr="001126F0" w14:paraId="025A045F" w14:textId="77777777" w:rsidTr="00E71EC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6B1ED921"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2018</w:t>
            </w:r>
          </w:p>
        </w:tc>
        <w:tc>
          <w:tcPr>
            <w:tcW w:w="1671" w:type="dxa"/>
            <w:tcBorders>
              <w:left w:val="single" w:sz="12" w:space="0" w:color="9CC2E5" w:themeColor="accent5" w:themeTint="99"/>
            </w:tcBorders>
            <w:noWrap/>
            <w:hideMark/>
          </w:tcPr>
          <w:p w14:paraId="197CB80F" w14:textId="1F22EB34"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9</w:t>
            </w:r>
            <w:r>
              <w:rPr>
                <w:rFonts w:eastAsia="Times New Roman"/>
                <w:color w:val="000000"/>
                <w:kern w:val="0"/>
                <w:sz w:val="22"/>
                <w:szCs w:val="22"/>
                <w:lang w:eastAsia="et-EE"/>
                <w14:ligatures w14:val="none"/>
              </w:rPr>
              <w:t>5</w:t>
            </w:r>
          </w:p>
        </w:tc>
        <w:tc>
          <w:tcPr>
            <w:tcW w:w="1162" w:type="dxa"/>
          </w:tcPr>
          <w:p w14:paraId="60ADCEAB" w14:textId="73C3F10B"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42</w:t>
            </w:r>
          </w:p>
        </w:tc>
        <w:tc>
          <w:tcPr>
            <w:tcW w:w="1276" w:type="dxa"/>
            <w:tcBorders>
              <w:right w:val="single" w:sz="12" w:space="0" w:color="9CC2E5" w:themeColor="accent5" w:themeTint="99"/>
            </w:tcBorders>
          </w:tcPr>
          <w:p w14:paraId="06DE714F" w14:textId="7FD84635"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43</w:t>
            </w:r>
          </w:p>
        </w:tc>
        <w:tc>
          <w:tcPr>
            <w:tcW w:w="1759" w:type="dxa"/>
            <w:tcBorders>
              <w:left w:val="single" w:sz="12" w:space="0" w:color="9CC2E5" w:themeColor="accent5" w:themeTint="99"/>
            </w:tcBorders>
            <w:noWrap/>
            <w:hideMark/>
          </w:tcPr>
          <w:p w14:paraId="5FA79DD4" w14:textId="0246824C" w:rsidR="002B578B" w:rsidRPr="00E55798" w:rsidRDefault="002B578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17</w:t>
            </w:r>
          </w:p>
        </w:tc>
        <w:tc>
          <w:tcPr>
            <w:tcW w:w="1076" w:type="dxa"/>
          </w:tcPr>
          <w:p w14:paraId="73C209BD" w14:textId="0A8E05AA" w:rsidR="005F60FF" w:rsidRPr="00E55798" w:rsidRDefault="007B31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16</w:t>
            </w:r>
          </w:p>
        </w:tc>
        <w:tc>
          <w:tcPr>
            <w:tcW w:w="1269" w:type="dxa"/>
            <w:tcBorders>
              <w:right w:val="single" w:sz="12" w:space="0" w:color="9CC2E5" w:themeColor="accent5" w:themeTint="99"/>
            </w:tcBorders>
          </w:tcPr>
          <w:p w14:paraId="6A40FC55" w14:textId="057C008F" w:rsidR="001B3C5C" w:rsidRPr="00E55798" w:rsidRDefault="007B3167"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w:t>
            </w:r>
          </w:p>
        </w:tc>
      </w:tr>
      <w:tr w:rsidR="0050557D" w:rsidRPr="001126F0" w14:paraId="37D8406C"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526665A3"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2019</w:t>
            </w:r>
          </w:p>
        </w:tc>
        <w:tc>
          <w:tcPr>
            <w:tcW w:w="1671" w:type="dxa"/>
            <w:tcBorders>
              <w:left w:val="single" w:sz="12" w:space="0" w:color="9CC2E5" w:themeColor="accent5" w:themeTint="99"/>
            </w:tcBorders>
            <w:noWrap/>
            <w:hideMark/>
          </w:tcPr>
          <w:p w14:paraId="3D55EFBD" w14:textId="64DB3904"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10</w:t>
            </w:r>
            <w:r>
              <w:rPr>
                <w:rFonts w:eastAsia="Times New Roman"/>
                <w:color w:val="000000"/>
                <w:kern w:val="0"/>
                <w:sz w:val="22"/>
                <w:szCs w:val="22"/>
                <w:lang w:eastAsia="et-EE"/>
                <w14:ligatures w14:val="none"/>
              </w:rPr>
              <w:t>4</w:t>
            </w:r>
          </w:p>
        </w:tc>
        <w:tc>
          <w:tcPr>
            <w:tcW w:w="1162" w:type="dxa"/>
          </w:tcPr>
          <w:p w14:paraId="24DB081E" w14:textId="786050F5"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52</w:t>
            </w:r>
          </w:p>
        </w:tc>
        <w:tc>
          <w:tcPr>
            <w:tcW w:w="1276" w:type="dxa"/>
            <w:tcBorders>
              <w:right w:val="single" w:sz="12" w:space="0" w:color="9CC2E5" w:themeColor="accent5" w:themeTint="99"/>
            </w:tcBorders>
          </w:tcPr>
          <w:p w14:paraId="01D3344E" w14:textId="0BEB63C2"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32</w:t>
            </w:r>
          </w:p>
        </w:tc>
        <w:tc>
          <w:tcPr>
            <w:tcW w:w="1759" w:type="dxa"/>
            <w:tcBorders>
              <w:left w:val="single" w:sz="12" w:space="0" w:color="9CC2E5" w:themeColor="accent5" w:themeTint="99"/>
            </w:tcBorders>
            <w:noWrap/>
            <w:hideMark/>
          </w:tcPr>
          <w:p w14:paraId="324DDFD0" w14:textId="466DFEE1" w:rsidR="002B578B" w:rsidRPr="00E55798" w:rsidRDefault="002B578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43</w:t>
            </w:r>
          </w:p>
        </w:tc>
        <w:tc>
          <w:tcPr>
            <w:tcW w:w="1076" w:type="dxa"/>
          </w:tcPr>
          <w:p w14:paraId="1F5CCEFE" w14:textId="5A126BF7" w:rsidR="005F60FF" w:rsidRPr="00E55798" w:rsidRDefault="00D24EB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38</w:t>
            </w:r>
          </w:p>
        </w:tc>
        <w:tc>
          <w:tcPr>
            <w:tcW w:w="1269" w:type="dxa"/>
            <w:tcBorders>
              <w:right w:val="single" w:sz="12" w:space="0" w:color="9CC2E5" w:themeColor="accent5" w:themeTint="99"/>
            </w:tcBorders>
          </w:tcPr>
          <w:p w14:paraId="35736137" w14:textId="0FC4D35A" w:rsidR="001B3C5C" w:rsidRPr="00E55798" w:rsidRDefault="00D24EB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5</w:t>
            </w:r>
          </w:p>
        </w:tc>
      </w:tr>
      <w:tr w:rsidR="003D2883" w:rsidRPr="001126F0" w14:paraId="4115854B" w14:textId="77777777" w:rsidTr="00E71EC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7E2C3CA2"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2020</w:t>
            </w:r>
          </w:p>
        </w:tc>
        <w:tc>
          <w:tcPr>
            <w:tcW w:w="1671" w:type="dxa"/>
            <w:tcBorders>
              <w:left w:val="single" w:sz="12" w:space="0" w:color="9CC2E5" w:themeColor="accent5" w:themeTint="99"/>
            </w:tcBorders>
            <w:noWrap/>
            <w:hideMark/>
          </w:tcPr>
          <w:p w14:paraId="021F050C" w14:textId="61A083FD"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4</w:t>
            </w:r>
            <w:r>
              <w:rPr>
                <w:rFonts w:eastAsia="Times New Roman"/>
                <w:color w:val="000000"/>
                <w:kern w:val="0"/>
                <w:sz w:val="22"/>
                <w:szCs w:val="22"/>
                <w:lang w:eastAsia="et-EE"/>
                <w14:ligatures w14:val="none"/>
              </w:rPr>
              <w:t>9</w:t>
            </w:r>
          </w:p>
        </w:tc>
        <w:tc>
          <w:tcPr>
            <w:tcW w:w="1162" w:type="dxa"/>
          </w:tcPr>
          <w:p w14:paraId="7B1149F0" w14:textId="316D8622"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14</w:t>
            </w:r>
          </w:p>
        </w:tc>
        <w:tc>
          <w:tcPr>
            <w:tcW w:w="1276" w:type="dxa"/>
            <w:tcBorders>
              <w:right w:val="single" w:sz="12" w:space="0" w:color="9CC2E5" w:themeColor="accent5" w:themeTint="99"/>
            </w:tcBorders>
          </w:tcPr>
          <w:p w14:paraId="614E7F50" w14:textId="7E7A97FA"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49</w:t>
            </w:r>
          </w:p>
        </w:tc>
        <w:tc>
          <w:tcPr>
            <w:tcW w:w="1759" w:type="dxa"/>
            <w:tcBorders>
              <w:left w:val="single" w:sz="12" w:space="0" w:color="9CC2E5" w:themeColor="accent5" w:themeTint="99"/>
            </w:tcBorders>
            <w:noWrap/>
            <w:hideMark/>
          </w:tcPr>
          <w:p w14:paraId="67F2CB9A" w14:textId="1C2D8790" w:rsidR="002B578B" w:rsidRPr="00E55798" w:rsidRDefault="002B578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26</w:t>
            </w:r>
          </w:p>
        </w:tc>
        <w:tc>
          <w:tcPr>
            <w:tcW w:w="1076" w:type="dxa"/>
          </w:tcPr>
          <w:p w14:paraId="74E19D44" w14:textId="75102444" w:rsidR="005F60FF" w:rsidRPr="00E55798" w:rsidRDefault="00D24EB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22</w:t>
            </w:r>
          </w:p>
        </w:tc>
        <w:tc>
          <w:tcPr>
            <w:tcW w:w="1269" w:type="dxa"/>
            <w:tcBorders>
              <w:right w:val="single" w:sz="12" w:space="0" w:color="9CC2E5" w:themeColor="accent5" w:themeTint="99"/>
            </w:tcBorders>
          </w:tcPr>
          <w:p w14:paraId="7A74540C" w14:textId="074C3819" w:rsidR="001B3C5C" w:rsidRPr="00E55798" w:rsidRDefault="00D24EB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w:t>
            </w:r>
          </w:p>
        </w:tc>
      </w:tr>
      <w:tr w:rsidR="0050557D" w:rsidRPr="001126F0" w14:paraId="3FBB0E27"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71A767C8"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2021</w:t>
            </w:r>
          </w:p>
        </w:tc>
        <w:tc>
          <w:tcPr>
            <w:tcW w:w="1671" w:type="dxa"/>
            <w:tcBorders>
              <w:left w:val="single" w:sz="12" w:space="0" w:color="9CC2E5" w:themeColor="accent5" w:themeTint="99"/>
            </w:tcBorders>
            <w:noWrap/>
            <w:hideMark/>
          </w:tcPr>
          <w:p w14:paraId="3E45662F" w14:textId="54E94709"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80</w:t>
            </w:r>
          </w:p>
        </w:tc>
        <w:tc>
          <w:tcPr>
            <w:tcW w:w="1162" w:type="dxa"/>
          </w:tcPr>
          <w:p w14:paraId="076DDCBD" w14:textId="35CD7E18"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18</w:t>
            </w:r>
          </w:p>
        </w:tc>
        <w:tc>
          <w:tcPr>
            <w:tcW w:w="1276" w:type="dxa"/>
            <w:tcBorders>
              <w:right w:val="single" w:sz="12" w:space="0" w:color="9CC2E5" w:themeColor="accent5" w:themeTint="99"/>
            </w:tcBorders>
          </w:tcPr>
          <w:p w14:paraId="1CB9F2F6" w14:textId="37C117A1"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47</w:t>
            </w:r>
          </w:p>
        </w:tc>
        <w:tc>
          <w:tcPr>
            <w:tcW w:w="1759" w:type="dxa"/>
            <w:tcBorders>
              <w:left w:val="single" w:sz="12" w:space="0" w:color="9CC2E5" w:themeColor="accent5" w:themeTint="99"/>
            </w:tcBorders>
            <w:noWrap/>
            <w:hideMark/>
          </w:tcPr>
          <w:p w14:paraId="258EC7D6" w14:textId="5E0D5206" w:rsidR="002B578B" w:rsidRPr="00E55798" w:rsidRDefault="002B578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46</w:t>
            </w:r>
          </w:p>
        </w:tc>
        <w:tc>
          <w:tcPr>
            <w:tcW w:w="1076" w:type="dxa"/>
          </w:tcPr>
          <w:p w14:paraId="1EB51EAD" w14:textId="27A533BA" w:rsidR="005F60FF" w:rsidRPr="00E55798" w:rsidRDefault="00D24EB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44</w:t>
            </w:r>
          </w:p>
        </w:tc>
        <w:tc>
          <w:tcPr>
            <w:tcW w:w="1269" w:type="dxa"/>
            <w:tcBorders>
              <w:right w:val="single" w:sz="12" w:space="0" w:color="9CC2E5" w:themeColor="accent5" w:themeTint="99"/>
            </w:tcBorders>
          </w:tcPr>
          <w:p w14:paraId="5A9BEDCC" w14:textId="07BE4176" w:rsidR="001B3C5C" w:rsidRPr="00E55798" w:rsidRDefault="00D24EB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w:t>
            </w:r>
          </w:p>
        </w:tc>
      </w:tr>
      <w:tr w:rsidR="003D2883" w:rsidRPr="001126F0" w14:paraId="5A727436" w14:textId="77777777" w:rsidTr="00E71EC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hideMark/>
          </w:tcPr>
          <w:p w14:paraId="061AC085"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2022</w:t>
            </w:r>
          </w:p>
        </w:tc>
        <w:tc>
          <w:tcPr>
            <w:tcW w:w="1671" w:type="dxa"/>
            <w:tcBorders>
              <w:left w:val="single" w:sz="12" w:space="0" w:color="9CC2E5" w:themeColor="accent5" w:themeTint="99"/>
            </w:tcBorders>
            <w:noWrap/>
            <w:hideMark/>
          </w:tcPr>
          <w:p w14:paraId="4B585355" w14:textId="6E7EF157"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2941</w:t>
            </w:r>
          </w:p>
        </w:tc>
        <w:tc>
          <w:tcPr>
            <w:tcW w:w="1162" w:type="dxa"/>
          </w:tcPr>
          <w:p w14:paraId="1681B361" w14:textId="11E660BB"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80</w:t>
            </w:r>
          </w:p>
        </w:tc>
        <w:tc>
          <w:tcPr>
            <w:tcW w:w="1276" w:type="dxa"/>
            <w:tcBorders>
              <w:right w:val="single" w:sz="12" w:space="0" w:color="9CC2E5" w:themeColor="accent5" w:themeTint="99"/>
            </w:tcBorders>
          </w:tcPr>
          <w:p w14:paraId="08CB5F5E" w14:textId="51AC0739"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2860</w:t>
            </w:r>
          </w:p>
        </w:tc>
        <w:tc>
          <w:tcPr>
            <w:tcW w:w="1759" w:type="dxa"/>
            <w:tcBorders>
              <w:left w:val="single" w:sz="12" w:space="0" w:color="9CC2E5" w:themeColor="accent5" w:themeTint="99"/>
            </w:tcBorders>
            <w:noWrap/>
            <w:hideMark/>
          </w:tcPr>
          <w:p w14:paraId="49D4F02A" w14:textId="551309AB" w:rsidR="002B578B" w:rsidRDefault="002B578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2106</w:t>
            </w:r>
          </w:p>
        </w:tc>
        <w:tc>
          <w:tcPr>
            <w:tcW w:w="1076" w:type="dxa"/>
          </w:tcPr>
          <w:p w14:paraId="295E2CD3" w14:textId="02F36ECA" w:rsidR="005F60FF" w:rsidRDefault="00D24EB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62</w:t>
            </w:r>
          </w:p>
        </w:tc>
        <w:tc>
          <w:tcPr>
            <w:tcW w:w="1269" w:type="dxa"/>
            <w:tcBorders>
              <w:right w:val="single" w:sz="12" w:space="0" w:color="9CC2E5" w:themeColor="accent5" w:themeTint="99"/>
            </w:tcBorders>
          </w:tcPr>
          <w:p w14:paraId="68E29339" w14:textId="62DE9D08" w:rsidR="001B3C5C" w:rsidRDefault="00D24EB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2044</w:t>
            </w:r>
          </w:p>
        </w:tc>
      </w:tr>
      <w:tr w:rsidR="0050557D" w:rsidRPr="001126F0" w14:paraId="5FF3E3DF" w14:textId="77777777" w:rsidTr="00E71EC7">
        <w:trPr>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tcPr>
          <w:p w14:paraId="73E12124"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t>2023</w:t>
            </w:r>
          </w:p>
        </w:tc>
        <w:tc>
          <w:tcPr>
            <w:tcW w:w="1671" w:type="dxa"/>
            <w:tcBorders>
              <w:left w:val="single" w:sz="12" w:space="0" w:color="9CC2E5" w:themeColor="accent5" w:themeTint="99"/>
            </w:tcBorders>
            <w:noWrap/>
          </w:tcPr>
          <w:p w14:paraId="1EC16701" w14:textId="16B8796F"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3984</w:t>
            </w:r>
          </w:p>
        </w:tc>
        <w:tc>
          <w:tcPr>
            <w:tcW w:w="1162" w:type="dxa"/>
          </w:tcPr>
          <w:p w14:paraId="7C994DD4" w14:textId="799823D5"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86</w:t>
            </w:r>
          </w:p>
        </w:tc>
        <w:tc>
          <w:tcPr>
            <w:tcW w:w="1276" w:type="dxa"/>
            <w:tcBorders>
              <w:right w:val="single" w:sz="12" w:space="0" w:color="9CC2E5" w:themeColor="accent5" w:themeTint="99"/>
            </w:tcBorders>
          </w:tcPr>
          <w:p w14:paraId="204BAE43" w14:textId="53C03959" w:rsidR="0050557D" w:rsidRPr="00E55798" w:rsidRDefault="001B3C5C"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3892</w:t>
            </w:r>
          </w:p>
        </w:tc>
        <w:tc>
          <w:tcPr>
            <w:tcW w:w="1759" w:type="dxa"/>
            <w:tcBorders>
              <w:left w:val="single" w:sz="12" w:space="0" w:color="9CC2E5" w:themeColor="accent5" w:themeTint="99"/>
            </w:tcBorders>
            <w:noWrap/>
          </w:tcPr>
          <w:p w14:paraId="6C4CF99C" w14:textId="028C5C45" w:rsidR="002B578B" w:rsidRDefault="002B578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3917</w:t>
            </w:r>
          </w:p>
        </w:tc>
        <w:tc>
          <w:tcPr>
            <w:tcW w:w="1076" w:type="dxa"/>
          </w:tcPr>
          <w:p w14:paraId="389E41D4" w14:textId="266A07C5" w:rsidR="005F60FF" w:rsidRDefault="00D24EB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62</w:t>
            </w:r>
          </w:p>
        </w:tc>
        <w:tc>
          <w:tcPr>
            <w:tcW w:w="1269" w:type="dxa"/>
            <w:tcBorders>
              <w:right w:val="single" w:sz="12" w:space="0" w:color="9CC2E5" w:themeColor="accent5" w:themeTint="99"/>
            </w:tcBorders>
          </w:tcPr>
          <w:p w14:paraId="21B58F0E" w14:textId="7678D162" w:rsidR="001B3C5C" w:rsidRDefault="00D24EBB"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3855</w:t>
            </w:r>
          </w:p>
        </w:tc>
      </w:tr>
      <w:tr w:rsidR="003D2883" w:rsidRPr="001126F0" w14:paraId="6078CCA0" w14:textId="77777777" w:rsidTr="00E71EC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48" w:type="dxa"/>
            <w:tcBorders>
              <w:left w:val="single" w:sz="12" w:space="0" w:color="9CC2E5" w:themeColor="accent5" w:themeTint="99"/>
              <w:right w:val="single" w:sz="12" w:space="0" w:color="9CC2E5" w:themeColor="accent5" w:themeTint="99"/>
            </w:tcBorders>
            <w:noWrap/>
          </w:tcPr>
          <w:p w14:paraId="2A79CB4A" w14:textId="77777777" w:rsidR="0050557D" w:rsidRPr="00E55798" w:rsidRDefault="0050557D" w:rsidP="00074073">
            <w:pPr>
              <w:jc w:val="center"/>
              <w:rPr>
                <w:rFonts w:eastAsia="Times New Roman"/>
                <w:color w:val="000000" w:themeColor="text1"/>
                <w:sz w:val="22"/>
                <w:szCs w:val="22"/>
                <w:lang w:eastAsia="et-EE"/>
              </w:rPr>
            </w:pPr>
            <w:r w:rsidRPr="00E55798">
              <w:rPr>
                <w:rFonts w:eastAsia="Times New Roman"/>
                <w:color w:val="000000"/>
                <w:kern w:val="0"/>
                <w:sz w:val="22"/>
                <w:szCs w:val="22"/>
                <w:lang w:eastAsia="et-EE"/>
                <w14:ligatures w14:val="none"/>
              </w:rPr>
              <w:lastRenderedPageBreak/>
              <w:t>2024</w:t>
            </w:r>
          </w:p>
        </w:tc>
        <w:tc>
          <w:tcPr>
            <w:tcW w:w="1671" w:type="dxa"/>
            <w:tcBorders>
              <w:left w:val="single" w:sz="12" w:space="0" w:color="9CC2E5" w:themeColor="accent5" w:themeTint="99"/>
            </w:tcBorders>
            <w:noWrap/>
          </w:tcPr>
          <w:p w14:paraId="1D78913A" w14:textId="30B94DF8"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1355</w:t>
            </w:r>
          </w:p>
        </w:tc>
        <w:tc>
          <w:tcPr>
            <w:tcW w:w="1162" w:type="dxa"/>
          </w:tcPr>
          <w:p w14:paraId="35683284" w14:textId="41F28B44"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24</w:t>
            </w:r>
          </w:p>
        </w:tc>
        <w:tc>
          <w:tcPr>
            <w:tcW w:w="1276" w:type="dxa"/>
            <w:tcBorders>
              <w:right w:val="single" w:sz="12" w:space="0" w:color="9CC2E5" w:themeColor="accent5" w:themeTint="99"/>
            </w:tcBorders>
          </w:tcPr>
          <w:p w14:paraId="7966C0A0" w14:textId="6C7418E1" w:rsidR="0050557D" w:rsidRPr="00E55798" w:rsidRDefault="001B3C5C"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1331</w:t>
            </w:r>
          </w:p>
        </w:tc>
        <w:tc>
          <w:tcPr>
            <w:tcW w:w="1759" w:type="dxa"/>
            <w:tcBorders>
              <w:left w:val="single" w:sz="12" w:space="0" w:color="9CC2E5" w:themeColor="accent5" w:themeTint="99"/>
            </w:tcBorders>
            <w:noWrap/>
          </w:tcPr>
          <w:p w14:paraId="3AB7A180" w14:textId="3AC4F758" w:rsidR="002B578B" w:rsidRDefault="002B578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1369</w:t>
            </w:r>
          </w:p>
        </w:tc>
        <w:tc>
          <w:tcPr>
            <w:tcW w:w="1076" w:type="dxa"/>
          </w:tcPr>
          <w:p w14:paraId="2F56B059" w14:textId="5B18D4F6" w:rsidR="005F60FF" w:rsidRDefault="00EC233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36</w:t>
            </w:r>
          </w:p>
        </w:tc>
        <w:tc>
          <w:tcPr>
            <w:tcW w:w="1269" w:type="dxa"/>
            <w:tcBorders>
              <w:right w:val="single" w:sz="12" w:space="0" w:color="9CC2E5" w:themeColor="accent5" w:themeTint="99"/>
            </w:tcBorders>
          </w:tcPr>
          <w:p w14:paraId="2CD2FF2F" w14:textId="6D35B847" w:rsidR="001B3C5C" w:rsidRDefault="00EC233B" w:rsidP="0007407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sz w:val="22"/>
                <w:szCs w:val="22"/>
                <w:lang w:eastAsia="et-EE"/>
              </w:rPr>
            </w:pPr>
            <w:r>
              <w:rPr>
                <w:rFonts w:eastAsia="Times New Roman"/>
                <w:color w:val="000000"/>
                <w:kern w:val="0"/>
                <w:sz w:val="22"/>
                <w:szCs w:val="22"/>
                <w:lang w:eastAsia="et-EE"/>
                <w14:ligatures w14:val="none"/>
              </w:rPr>
              <w:t>1333</w:t>
            </w:r>
          </w:p>
        </w:tc>
      </w:tr>
    </w:tbl>
    <w:p w14:paraId="52D70058" w14:textId="77777777" w:rsidR="00C57E60" w:rsidRPr="00CE4688" w:rsidRDefault="00C57E60" w:rsidP="00C57E60">
      <w:pPr>
        <w:jc w:val="both"/>
        <w:rPr>
          <w:i/>
        </w:rPr>
      </w:pPr>
    </w:p>
    <w:p w14:paraId="61D4C639" w14:textId="41EA715C" w:rsidR="00792F19" w:rsidRPr="005500E2" w:rsidRDefault="00CA3D10" w:rsidP="00C57E60">
      <w:pPr>
        <w:jc w:val="both"/>
        <w:rPr>
          <w:b/>
        </w:rPr>
      </w:pPr>
      <w:r>
        <w:rPr>
          <w:b/>
          <w:bCs/>
        </w:rPr>
        <w:t>Tabel 4</w:t>
      </w:r>
      <w:r w:rsidRPr="002E1B8E">
        <w:t xml:space="preserve">. </w:t>
      </w:r>
      <w:r w:rsidR="00A42D49" w:rsidRPr="002E1B8E">
        <w:t>Eestis tabatud ebaseaduslikult sisenenud või viibinud välismaalased 2010-2024</w:t>
      </w:r>
      <w:r>
        <w:rPr>
          <w:b/>
          <w:bCs/>
        </w:rPr>
        <w:t xml:space="preserve"> </w:t>
      </w:r>
      <w:r w:rsidRPr="0071798A">
        <w:t>(allikas: PPA)</w:t>
      </w:r>
    </w:p>
    <w:tbl>
      <w:tblPr>
        <w:tblStyle w:val="Ruuttabel4rhk5"/>
        <w:tblW w:w="3877" w:type="dxa"/>
        <w:tblInd w:w="1345" w:type="dxa"/>
        <w:tblLook w:val="04A0" w:firstRow="1" w:lastRow="0" w:firstColumn="1" w:lastColumn="0" w:noHBand="0" w:noVBand="1"/>
      </w:tblPr>
      <w:tblGrid>
        <w:gridCol w:w="752"/>
        <w:gridCol w:w="3125"/>
      </w:tblGrid>
      <w:tr w:rsidR="0097117D" w:rsidRPr="0097117D" w14:paraId="241D1481" w14:textId="77777777" w:rsidTr="009F5EF4">
        <w:trPr>
          <w:cnfStyle w:val="100000000000" w:firstRow="1" w:lastRow="0" w:firstColumn="0" w:lastColumn="0" w:oddVBand="0" w:evenVBand="0" w:oddHBand="0" w:evenHBand="0" w:firstRowFirstColumn="0" w:firstRowLastColumn="0" w:lastRowFirstColumn="0" w:lastRowLastColumn="0"/>
          <w:trHeight w:val="1457"/>
        </w:trPr>
        <w:tc>
          <w:tcPr>
            <w:cnfStyle w:val="001000000000" w:firstRow="0" w:lastRow="0" w:firstColumn="1" w:lastColumn="0" w:oddVBand="0" w:evenVBand="0" w:oddHBand="0" w:evenHBand="0" w:firstRowFirstColumn="0" w:firstRowLastColumn="0" w:lastRowFirstColumn="0" w:lastRowLastColumn="0"/>
            <w:tcW w:w="752"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shd w:val="clear" w:color="auto" w:fill="D9E2F3" w:themeFill="accent1" w:themeFillTint="33"/>
          </w:tcPr>
          <w:p w14:paraId="0A423C45" w14:textId="77777777" w:rsidR="0097117D" w:rsidRPr="00DF5847" w:rsidRDefault="0097117D" w:rsidP="00113BA6">
            <w:pPr>
              <w:jc w:val="center"/>
              <w:rPr>
                <w:sz w:val="22"/>
                <w:szCs w:val="22"/>
              </w:rPr>
            </w:pPr>
          </w:p>
        </w:tc>
        <w:tc>
          <w:tcPr>
            <w:tcW w:w="3125"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shd w:val="clear" w:color="auto" w:fill="D9E2F3" w:themeFill="accent1" w:themeFillTint="33"/>
            <w:hideMark/>
          </w:tcPr>
          <w:p w14:paraId="6C578424" w14:textId="77777777" w:rsidR="00B51481" w:rsidRPr="00DF5847" w:rsidRDefault="00B51481" w:rsidP="00113BA6">
            <w:pPr>
              <w:jc w:val="center"/>
              <w:cnfStyle w:val="100000000000" w:firstRow="1" w:lastRow="0" w:firstColumn="0" w:lastColumn="0" w:oddVBand="0" w:evenVBand="0" w:oddHBand="0" w:evenHBand="0" w:firstRowFirstColumn="0" w:firstRowLastColumn="0" w:lastRowFirstColumn="0" w:lastRowLastColumn="0"/>
              <w:rPr>
                <w:b w:val="0"/>
                <w:bCs w:val="0"/>
                <w:iCs/>
                <w:sz w:val="22"/>
                <w:szCs w:val="22"/>
              </w:rPr>
            </w:pPr>
            <w:bookmarkStart w:id="216" w:name="_Hlk139417546"/>
          </w:p>
          <w:bookmarkEnd w:id="216"/>
          <w:p w14:paraId="2A0EE1DC" w14:textId="33C27773" w:rsidR="0097117D" w:rsidRPr="00DF5847" w:rsidRDefault="005F46D6" w:rsidP="00113BA6">
            <w:pPr>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DF5847">
              <w:rPr>
                <w:color w:val="auto"/>
                <w:sz w:val="22"/>
                <w:szCs w:val="22"/>
              </w:rPr>
              <w:t>Eestis tabatud ebaseaduslikult sisenenud või viibinud välismaalased</w:t>
            </w:r>
          </w:p>
        </w:tc>
      </w:tr>
      <w:tr w:rsidR="005F46D6" w:rsidRPr="0097117D" w14:paraId="00C23B00" w14:textId="77777777" w:rsidTr="009F5EF4">
        <w:trPr>
          <w:cnfStyle w:val="000000100000" w:firstRow="0" w:lastRow="0" w:firstColumn="0" w:lastColumn="0" w:oddVBand="0" w:evenVBand="0" w:oddHBand="1"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752" w:type="dxa"/>
            <w:tcBorders>
              <w:top w:val="single" w:sz="12" w:space="0" w:color="5B9BD5" w:themeColor="accent5"/>
              <w:left w:val="single" w:sz="12" w:space="0" w:color="5B9BD5" w:themeColor="accent5"/>
              <w:right w:val="single" w:sz="12" w:space="0" w:color="5B9BD5" w:themeColor="accent5"/>
            </w:tcBorders>
          </w:tcPr>
          <w:p w14:paraId="1C2CBFC9" w14:textId="7AA660EA" w:rsidR="005F46D6" w:rsidRPr="00DF5847" w:rsidRDefault="005F46D6" w:rsidP="00113BA6">
            <w:pPr>
              <w:jc w:val="center"/>
              <w:rPr>
                <w:iCs/>
                <w:sz w:val="22"/>
                <w:szCs w:val="22"/>
              </w:rPr>
            </w:pPr>
            <w:r w:rsidRPr="00DF5847">
              <w:rPr>
                <w:iCs/>
                <w:sz w:val="22"/>
                <w:szCs w:val="22"/>
              </w:rPr>
              <w:t>2010</w:t>
            </w:r>
          </w:p>
        </w:tc>
        <w:tc>
          <w:tcPr>
            <w:tcW w:w="3125" w:type="dxa"/>
            <w:tcBorders>
              <w:top w:val="single" w:sz="12" w:space="0" w:color="5B9BD5" w:themeColor="accent5"/>
              <w:left w:val="single" w:sz="12" w:space="0" w:color="5B9BD5" w:themeColor="accent5"/>
              <w:right w:val="single" w:sz="12" w:space="0" w:color="5B9BD5" w:themeColor="accent5"/>
            </w:tcBorders>
          </w:tcPr>
          <w:p w14:paraId="7BC647ED" w14:textId="18ED5126" w:rsidR="005F46D6"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iCs/>
                <w:sz w:val="22"/>
                <w:szCs w:val="22"/>
              </w:rPr>
            </w:pPr>
            <w:r w:rsidRPr="00DF5847">
              <w:rPr>
                <w:iCs/>
                <w:sz w:val="22"/>
                <w:szCs w:val="22"/>
              </w:rPr>
              <w:t>885</w:t>
            </w:r>
          </w:p>
        </w:tc>
      </w:tr>
      <w:tr w:rsidR="005F46D6" w:rsidRPr="0097117D" w14:paraId="4431D0A8" w14:textId="77777777" w:rsidTr="009F5EF4">
        <w:trPr>
          <w:trHeight w:val="155"/>
        </w:trPr>
        <w:tc>
          <w:tcPr>
            <w:cnfStyle w:val="001000000000" w:firstRow="0" w:lastRow="0" w:firstColumn="1" w:lastColumn="0" w:oddVBand="0" w:evenVBand="0" w:oddHBand="0" w:evenHBand="0" w:firstRowFirstColumn="0" w:firstRowLastColumn="0" w:lastRowFirstColumn="0" w:lastRowLastColumn="0"/>
            <w:tcW w:w="752" w:type="dxa"/>
            <w:tcBorders>
              <w:top w:val="single" w:sz="12" w:space="0" w:color="5B9BD5" w:themeColor="accent5"/>
              <w:left w:val="single" w:sz="12" w:space="0" w:color="5B9BD5" w:themeColor="accent5"/>
              <w:right w:val="single" w:sz="12" w:space="0" w:color="5B9BD5" w:themeColor="accent5"/>
            </w:tcBorders>
          </w:tcPr>
          <w:p w14:paraId="22E1A047" w14:textId="7BA189EF" w:rsidR="005F46D6" w:rsidRPr="00DF5847" w:rsidRDefault="005F46D6" w:rsidP="00113BA6">
            <w:pPr>
              <w:jc w:val="center"/>
              <w:rPr>
                <w:iCs/>
                <w:sz w:val="22"/>
                <w:szCs w:val="22"/>
              </w:rPr>
            </w:pPr>
            <w:r w:rsidRPr="00DF5847">
              <w:rPr>
                <w:iCs/>
                <w:sz w:val="22"/>
                <w:szCs w:val="22"/>
              </w:rPr>
              <w:t>2011</w:t>
            </w:r>
          </w:p>
        </w:tc>
        <w:tc>
          <w:tcPr>
            <w:tcW w:w="3125" w:type="dxa"/>
            <w:tcBorders>
              <w:top w:val="single" w:sz="12" w:space="0" w:color="5B9BD5" w:themeColor="accent5"/>
              <w:left w:val="single" w:sz="12" w:space="0" w:color="5B9BD5" w:themeColor="accent5"/>
              <w:right w:val="single" w:sz="12" w:space="0" w:color="5B9BD5" w:themeColor="accent5"/>
            </w:tcBorders>
          </w:tcPr>
          <w:p w14:paraId="44CE94DE" w14:textId="7475F503" w:rsidR="005F46D6"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iCs/>
                <w:sz w:val="22"/>
                <w:szCs w:val="22"/>
              </w:rPr>
            </w:pPr>
            <w:r w:rsidRPr="00DF5847">
              <w:rPr>
                <w:iCs/>
                <w:sz w:val="22"/>
                <w:szCs w:val="22"/>
              </w:rPr>
              <w:t>1047</w:t>
            </w:r>
          </w:p>
        </w:tc>
      </w:tr>
      <w:tr w:rsidR="005F46D6" w:rsidRPr="0097117D" w14:paraId="32813154" w14:textId="77777777" w:rsidTr="009F5EF4">
        <w:trPr>
          <w:cnfStyle w:val="000000100000" w:firstRow="0" w:lastRow="0" w:firstColumn="0" w:lastColumn="0" w:oddVBand="0" w:evenVBand="0" w:oddHBand="1"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752" w:type="dxa"/>
            <w:tcBorders>
              <w:top w:val="single" w:sz="12" w:space="0" w:color="5B9BD5" w:themeColor="accent5"/>
              <w:left w:val="single" w:sz="12" w:space="0" w:color="5B9BD5" w:themeColor="accent5"/>
              <w:right w:val="single" w:sz="12" w:space="0" w:color="5B9BD5" w:themeColor="accent5"/>
            </w:tcBorders>
          </w:tcPr>
          <w:p w14:paraId="348BA049" w14:textId="1313EE7B" w:rsidR="005F46D6" w:rsidRPr="00DF5847" w:rsidRDefault="005F46D6" w:rsidP="00113BA6">
            <w:pPr>
              <w:jc w:val="center"/>
              <w:rPr>
                <w:iCs/>
                <w:sz w:val="22"/>
                <w:szCs w:val="22"/>
              </w:rPr>
            </w:pPr>
            <w:r w:rsidRPr="00DF5847">
              <w:rPr>
                <w:iCs/>
                <w:sz w:val="22"/>
                <w:szCs w:val="22"/>
              </w:rPr>
              <w:t>2012</w:t>
            </w:r>
          </w:p>
        </w:tc>
        <w:tc>
          <w:tcPr>
            <w:tcW w:w="3125" w:type="dxa"/>
            <w:tcBorders>
              <w:top w:val="single" w:sz="12" w:space="0" w:color="5B9BD5" w:themeColor="accent5"/>
              <w:left w:val="single" w:sz="12" w:space="0" w:color="5B9BD5" w:themeColor="accent5"/>
              <w:right w:val="single" w:sz="12" w:space="0" w:color="5B9BD5" w:themeColor="accent5"/>
            </w:tcBorders>
          </w:tcPr>
          <w:p w14:paraId="6B90F12D" w14:textId="30CA0815" w:rsidR="005F46D6"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iCs/>
                <w:sz w:val="22"/>
                <w:szCs w:val="22"/>
              </w:rPr>
            </w:pPr>
            <w:r w:rsidRPr="00DF5847">
              <w:rPr>
                <w:iCs/>
                <w:sz w:val="22"/>
                <w:szCs w:val="22"/>
              </w:rPr>
              <w:t>964</w:t>
            </w:r>
          </w:p>
        </w:tc>
      </w:tr>
      <w:tr w:rsidR="0097117D" w:rsidRPr="0097117D" w14:paraId="290B4338" w14:textId="77777777" w:rsidTr="009F5EF4">
        <w:trPr>
          <w:trHeight w:val="155"/>
        </w:trPr>
        <w:tc>
          <w:tcPr>
            <w:cnfStyle w:val="001000000000" w:firstRow="0" w:lastRow="0" w:firstColumn="1" w:lastColumn="0" w:oddVBand="0" w:evenVBand="0" w:oddHBand="0" w:evenHBand="0" w:firstRowFirstColumn="0" w:firstRowLastColumn="0" w:lastRowFirstColumn="0" w:lastRowLastColumn="0"/>
            <w:tcW w:w="752" w:type="dxa"/>
            <w:tcBorders>
              <w:top w:val="single" w:sz="12" w:space="0" w:color="5B9BD5" w:themeColor="accent5"/>
              <w:left w:val="single" w:sz="12" w:space="0" w:color="5B9BD5" w:themeColor="accent5"/>
              <w:right w:val="single" w:sz="12" w:space="0" w:color="5B9BD5" w:themeColor="accent5"/>
            </w:tcBorders>
            <w:hideMark/>
          </w:tcPr>
          <w:p w14:paraId="0AA852F0" w14:textId="77777777" w:rsidR="0097117D" w:rsidRPr="00DF5847" w:rsidRDefault="0097117D" w:rsidP="00113BA6">
            <w:pPr>
              <w:jc w:val="center"/>
              <w:rPr>
                <w:sz w:val="22"/>
                <w:szCs w:val="22"/>
              </w:rPr>
            </w:pPr>
            <w:r w:rsidRPr="00DF5847">
              <w:rPr>
                <w:sz w:val="22"/>
                <w:szCs w:val="22"/>
              </w:rPr>
              <w:t>2013</w:t>
            </w:r>
          </w:p>
        </w:tc>
        <w:tc>
          <w:tcPr>
            <w:tcW w:w="3125" w:type="dxa"/>
            <w:tcBorders>
              <w:top w:val="single" w:sz="12" w:space="0" w:color="5B9BD5" w:themeColor="accent5"/>
              <w:left w:val="single" w:sz="12" w:space="0" w:color="5B9BD5" w:themeColor="accent5"/>
              <w:right w:val="single" w:sz="12" w:space="0" w:color="5B9BD5" w:themeColor="accent5"/>
            </w:tcBorders>
            <w:hideMark/>
          </w:tcPr>
          <w:p w14:paraId="76826BE5" w14:textId="31C527D2" w:rsidR="0097117D"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sz w:val="22"/>
                <w:szCs w:val="22"/>
              </w:rPr>
            </w:pPr>
            <w:r w:rsidRPr="00DF5847">
              <w:rPr>
                <w:iCs/>
                <w:sz w:val="22"/>
                <w:szCs w:val="22"/>
              </w:rPr>
              <w:t>989</w:t>
            </w:r>
          </w:p>
        </w:tc>
      </w:tr>
      <w:tr w:rsidR="0097117D" w:rsidRPr="0097117D" w14:paraId="17D19226" w14:textId="77777777" w:rsidTr="009F5EF4">
        <w:trPr>
          <w:cnfStyle w:val="000000100000" w:firstRow="0" w:lastRow="0" w:firstColumn="0" w:lastColumn="0" w:oddVBand="0" w:evenVBand="0" w:oddHBand="1"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301E8B12" w14:textId="77777777" w:rsidR="0097117D" w:rsidRPr="00DF5847" w:rsidRDefault="0097117D" w:rsidP="00113BA6">
            <w:pPr>
              <w:jc w:val="center"/>
              <w:rPr>
                <w:sz w:val="22"/>
                <w:szCs w:val="22"/>
              </w:rPr>
            </w:pPr>
            <w:r w:rsidRPr="00DF5847">
              <w:rPr>
                <w:sz w:val="22"/>
                <w:szCs w:val="22"/>
              </w:rPr>
              <w:t>2014</w:t>
            </w:r>
          </w:p>
        </w:tc>
        <w:tc>
          <w:tcPr>
            <w:tcW w:w="3125" w:type="dxa"/>
            <w:tcBorders>
              <w:left w:val="single" w:sz="12" w:space="0" w:color="5B9BD5" w:themeColor="accent5"/>
              <w:right w:val="single" w:sz="12" w:space="0" w:color="5B9BD5" w:themeColor="accent5"/>
            </w:tcBorders>
            <w:hideMark/>
          </w:tcPr>
          <w:p w14:paraId="1EC9EF35" w14:textId="2F8FD13A" w:rsidR="0097117D"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sz w:val="22"/>
                <w:szCs w:val="22"/>
              </w:rPr>
            </w:pPr>
            <w:r w:rsidRPr="00DF5847">
              <w:rPr>
                <w:iCs/>
                <w:sz w:val="22"/>
                <w:szCs w:val="22"/>
              </w:rPr>
              <w:t>793</w:t>
            </w:r>
          </w:p>
        </w:tc>
      </w:tr>
      <w:tr w:rsidR="0097117D" w:rsidRPr="0097117D" w14:paraId="45B7BAA4" w14:textId="77777777" w:rsidTr="009F5EF4">
        <w:trPr>
          <w:trHeight w:val="155"/>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5DE07041" w14:textId="77777777" w:rsidR="0097117D" w:rsidRPr="00DF5847" w:rsidRDefault="0097117D" w:rsidP="00113BA6">
            <w:pPr>
              <w:jc w:val="center"/>
              <w:rPr>
                <w:sz w:val="22"/>
                <w:szCs w:val="22"/>
              </w:rPr>
            </w:pPr>
            <w:r w:rsidRPr="00DF5847">
              <w:rPr>
                <w:sz w:val="22"/>
                <w:szCs w:val="22"/>
              </w:rPr>
              <w:t>2015</w:t>
            </w:r>
          </w:p>
        </w:tc>
        <w:tc>
          <w:tcPr>
            <w:tcW w:w="3125" w:type="dxa"/>
            <w:tcBorders>
              <w:left w:val="single" w:sz="12" w:space="0" w:color="5B9BD5" w:themeColor="accent5"/>
              <w:right w:val="single" w:sz="12" w:space="0" w:color="5B9BD5" w:themeColor="accent5"/>
            </w:tcBorders>
            <w:hideMark/>
          </w:tcPr>
          <w:p w14:paraId="063F4D27" w14:textId="74E37376" w:rsidR="0097117D"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sz w:val="22"/>
                <w:szCs w:val="22"/>
              </w:rPr>
            </w:pPr>
            <w:r w:rsidRPr="00DF5847">
              <w:rPr>
                <w:iCs/>
                <w:sz w:val="22"/>
                <w:szCs w:val="22"/>
              </w:rPr>
              <w:t>1013</w:t>
            </w:r>
          </w:p>
        </w:tc>
      </w:tr>
      <w:tr w:rsidR="0097117D" w:rsidRPr="0097117D" w14:paraId="4B7C4E50" w14:textId="77777777" w:rsidTr="009F5EF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34801047" w14:textId="77777777" w:rsidR="0097117D" w:rsidRPr="00DF5847" w:rsidRDefault="0097117D" w:rsidP="00113BA6">
            <w:pPr>
              <w:jc w:val="center"/>
              <w:rPr>
                <w:sz w:val="22"/>
                <w:szCs w:val="22"/>
              </w:rPr>
            </w:pPr>
            <w:r w:rsidRPr="00DF5847">
              <w:rPr>
                <w:sz w:val="22"/>
                <w:szCs w:val="22"/>
              </w:rPr>
              <w:t>2016</w:t>
            </w:r>
          </w:p>
        </w:tc>
        <w:tc>
          <w:tcPr>
            <w:tcW w:w="3125" w:type="dxa"/>
            <w:tcBorders>
              <w:left w:val="single" w:sz="12" w:space="0" w:color="5B9BD5" w:themeColor="accent5"/>
              <w:right w:val="single" w:sz="12" w:space="0" w:color="5B9BD5" w:themeColor="accent5"/>
            </w:tcBorders>
            <w:hideMark/>
          </w:tcPr>
          <w:p w14:paraId="2FFD4072" w14:textId="2775D456" w:rsidR="0097117D"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sz w:val="22"/>
                <w:szCs w:val="22"/>
              </w:rPr>
            </w:pPr>
            <w:r w:rsidRPr="00DF5847">
              <w:rPr>
                <w:iCs/>
                <w:sz w:val="22"/>
                <w:szCs w:val="22"/>
              </w:rPr>
              <w:t>695</w:t>
            </w:r>
          </w:p>
        </w:tc>
      </w:tr>
      <w:tr w:rsidR="0097117D" w:rsidRPr="0097117D" w14:paraId="798C01C0" w14:textId="77777777" w:rsidTr="009F5EF4">
        <w:trPr>
          <w:trHeight w:val="297"/>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7AD52C13" w14:textId="77777777" w:rsidR="0097117D" w:rsidRPr="00DF5847" w:rsidRDefault="0097117D" w:rsidP="00113BA6">
            <w:pPr>
              <w:jc w:val="center"/>
              <w:rPr>
                <w:sz w:val="22"/>
                <w:szCs w:val="22"/>
              </w:rPr>
            </w:pPr>
            <w:r w:rsidRPr="00DF5847">
              <w:rPr>
                <w:sz w:val="22"/>
                <w:szCs w:val="22"/>
              </w:rPr>
              <w:t>2017</w:t>
            </w:r>
          </w:p>
        </w:tc>
        <w:tc>
          <w:tcPr>
            <w:tcW w:w="3125" w:type="dxa"/>
            <w:tcBorders>
              <w:left w:val="single" w:sz="12" w:space="0" w:color="5B9BD5" w:themeColor="accent5"/>
              <w:right w:val="single" w:sz="12" w:space="0" w:color="5B9BD5" w:themeColor="accent5"/>
            </w:tcBorders>
            <w:hideMark/>
          </w:tcPr>
          <w:p w14:paraId="5F08CD03" w14:textId="18E67150" w:rsidR="0097117D"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sz w:val="22"/>
                <w:szCs w:val="22"/>
              </w:rPr>
            </w:pPr>
            <w:r w:rsidRPr="00DF5847">
              <w:rPr>
                <w:iCs/>
                <w:sz w:val="22"/>
                <w:szCs w:val="22"/>
              </w:rPr>
              <w:t>804</w:t>
            </w:r>
          </w:p>
        </w:tc>
      </w:tr>
      <w:tr w:rsidR="0097117D" w:rsidRPr="0097117D" w14:paraId="2C610468" w14:textId="77777777" w:rsidTr="009F5EF4">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0B2C1146" w14:textId="77777777" w:rsidR="0097117D" w:rsidRPr="00DF5847" w:rsidRDefault="0097117D" w:rsidP="00113BA6">
            <w:pPr>
              <w:jc w:val="center"/>
              <w:rPr>
                <w:sz w:val="22"/>
                <w:szCs w:val="22"/>
              </w:rPr>
            </w:pPr>
            <w:r w:rsidRPr="00DF5847">
              <w:rPr>
                <w:sz w:val="22"/>
                <w:szCs w:val="22"/>
              </w:rPr>
              <w:t>2018</w:t>
            </w:r>
          </w:p>
        </w:tc>
        <w:tc>
          <w:tcPr>
            <w:tcW w:w="3125" w:type="dxa"/>
            <w:tcBorders>
              <w:left w:val="single" w:sz="12" w:space="0" w:color="5B9BD5" w:themeColor="accent5"/>
              <w:right w:val="single" w:sz="12" w:space="0" w:color="5B9BD5" w:themeColor="accent5"/>
            </w:tcBorders>
            <w:hideMark/>
          </w:tcPr>
          <w:p w14:paraId="349F5AE9" w14:textId="0F823B43" w:rsidR="0097117D"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sz w:val="22"/>
                <w:szCs w:val="22"/>
              </w:rPr>
            </w:pPr>
            <w:r w:rsidRPr="00DF5847">
              <w:rPr>
                <w:iCs/>
                <w:sz w:val="22"/>
                <w:szCs w:val="22"/>
              </w:rPr>
              <w:t>1011</w:t>
            </w:r>
          </w:p>
        </w:tc>
      </w:tr>
      <w:tr w:rsidR="0097117D" w:rsidRPr="0097117D" w14:paraId="39F9ADB9" w14:textId="77777777" w:rsidTr="009F5EF4">
        <w:trPr>
          <w:trHeight w:val="297"/>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20F2C906" w14:textId="77777777" w:rsidR="0097117D" w:rsidRPr="00DF5847" w:rsidRDefault="0097117D" w:rsidP="00113BA6">
            <w:pPr>
              <w:jc w:val="center"/>
              <w:rPr>
                <w:sz w:val="22"/>
                <w:szCs w:val="22"/>
              </w:rPr>
            </w:pPr>
            <w:r w:rsidRPr="00DF5847">
              <w:rPr>
                <w:sz w:val="22"/>
                <w:szCs w:val="22"/>
              </w:rPr>
              <w:t>2019</w:t>
            </w:r>
          </w:p>
        </w:tc>
        <w:tc>
          <w:tcPr>
            <w:tcW w:w="3125" w:type="dxa"/>
            <w:tcBorders>
              <w:left w:val="single" w:sz="12" w:space="0" w:color="5B9BD5" w:themeColor="accent5"/>
              <w:right w:val="single" w:sz="12" w:space="0" w:color="5B9BD5" w:themeColor="accent5"/>
            </w:tcBorders>
            <w:hideMark/>
          </w:tcPr>
          <w:p w14:paraId="1D16AA59" w14:textId="3E532A31" w:rsidR="0097117D"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sz w:val="22"/>
                <w:szCs w:val="22"/>
              </w:rPr>
            </w:pPr>
            <w:r w:rsidRPr="00DF5847">
              <w:rPr>
                <w:iCs/>
                <w:sz w:val="22"/>
                <w:szCs w:val="22"/>
              </w:rPr>
              <w:t>1353</w:t>
            </w:r>
          </w:p>
        </w:tc>
      </w:tr>
      <w:tr w:rsidR="0097117D" w:rsidRPr="0097117D" w14:paraId="31DE1EE6" w14:textId="77777777" w:rsidTr="009F5EF4">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3A8A7483" w14:textId="77777777" w:rsidR="0097117D" w:rsidRPr="00DF5847" w:rsidRDefault="0097117D" w:rsidP="00113BA6">
            <w:pPr>
              <w:jc w:val="center"/>
              <w:rPr>
                <w:b w:val="0"/>
                <w:sz w:val="22"/>
                <w:szCs w:val="22"/>
              </w:rPr>
            </w:pPr>
            <w:r w:rsidRPr="00DF5847">
              <w:rPr>
                <w:sz w:val="22"/>
                <w:szCs w:val="22"/>
              </w:rPr>
              <w:t>2020</w:t>
            </w:r>
          </w:p>
        </w:tc>
        <w:tc>
          <w:tcPr>
            <w:tcW w:w="3125" w:type="dxa"/>
            <w:tcBorders>
              <w:left w:val="single" w:sz="12" w:space="0" w:color="5B9BD5" w:themeColor="accent5"/>
              <w:right w:val="single" w:sz="12" w:space="0" w:color="5B9BD5" w:themeColor="accent5"/>
            </w:tcBorders>
            <w:hideMark/>
          </w:tcPr>
          <w:p w14:paraId="6CA4AB6A" w14:textId="48BD89CD" w:rsidR="0097117D"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sz w:val="22"/>
                <w:szCs w:val="22"/>
              </w:rPr>
            </w:pPr>
            <w:r w:rsidRPr="00DF5847">
              <w:rPr>
                <w:iCs/>
                <w:sz w:val="22"/>
                <w:szCs w:val="22"/>
              </w:rPr>
              <w:t>843</w:t>
            </w:r>
          </w:p>
        </w:tc>
      </w:tr>
      <w:tr w:rsidR="0097117D" w:rsidRPr="0097117D" w14:paraId="7FCFC16F" w14:textId="77777777" w:rsidTr="009F5EF4">
        <w:trPr>
          <w:trHeight w:val="346"/>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315428EF" w14:textId="77777777" w:rsidR="0097117D" w:rsidRPr="00DF5847" w:rsidRDefault="0097117D" w:rsidP="00113BA6">
            <w:pPr>
              <w:jc w:val="center"/>
              <w:rPr>
                <w:b w:val="0"/>
                <w:sz w:val="22"/>
                <w:szCs w:val="22"/>
              </w:rPr>
            </w:pPr>
            <w:r w:rsidRPr="00DF5847">
              <w:rPr>
                <w:sz w:val="22"/>
                <w:szCs w:val="22"/>
              </w:rPr>
              <w:t>2021</w:t>
            </w:r>
          </w:p>
        </w:tc>
        <w:tc>
          <w:tcPr>
            <w:tcW w:w="3125" w:type="dxa"/>
            <w:tcBorders>
              <w:left w:val="single" w:sz="12" w:space="0" w:color="5B9BD5" w:themeColor="accent5"/>
              <w:right w:val="single" w:sz="12" w:space="0" w:color="5B9BD5" w:themeColor="accent5"/>
            </w:tcBorders>
            <w:hideMark/>
          </w:tcPr>
          <w:p w14:paraId="04B32854" w14:textId="7403A73D" w:rsidR="0097117D"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sz w:val="22"/>
                <w:szCs w:val="22"/>
              </w:rPr>
            </w:pPr>
            <w:r w:rsidRPr="00DF5847">
              <w:rPr>
                <w:iCs/>
                <w:sz w:val="22"/>
                <w:szCs w:val="22"/>
              </w:rPr>
              <w:t>1202</w:t>
            </w:r>
          </w:p>
        </w:tc>
      </w:tr>
      <w:tr w:rsidR="0097117D" w:rsidRPr="0097117D" w14:paraId="082C5951" w14:textId="77777777" w:rsidTr="009F5EF4">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right w:val="single" w:sz="12" w:space="0" w:color="5B9BD5" w:themeColor="accent5"/>
            </w:tcBorders>
            <w:hideMark/>
          </w:tcPr>
          <w:p w14:paraId="603CCCF0" w14:textId="77777777" w:rsidR="0097117D" w:rsidRPr="00DF5847" w:rsidRDefault="0097117D" w:rsidP="00113BA6">
            <w:pPr>
              <w:jc w:val="center"/>
              <w:rPr>
                <w:b w:val="0"/>
                <w:sz w:val="22"/>
                <w:szCs w:val="22"/>
              </w:rPr>
            </w:pPr>
            <w:r w:rsidRPr="00DF5847">
              <w:rPr>
                <w:sz w:val="22"/>
                <w:szCs w:val="22"/>
              </w:rPr>
              <w:t>2022</w:t>
            </w:r>
          </w:p>
        </w:tc>
        <w:tc>
          <w:tcPr>
            <w:tcW w:w="3125" w:type="dxa"/>
            <w:tcBorders>
              <w:left w:val="single" w:sz="12" w:space="0" w:color="5B9BD5" w:themeColor="accent5"/>
              <w:right w:val="single" w:sz="12" w:space="0" w:color="5B9BD5" w:themeColor="accent5"/>
            </w:tcBorders>
            <w:hideMark/>
          </w:tcPr>
          <w:p w14:paraId="178EF8B8" w14:textId="5209B83E" w:rsidR="0097117D"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sz w:val="22"/>
                <w:szCs w:val="22"/>
              </w:rPr>
            </w:pPr>
            <w:r w:rsidRPr="00DF5847">
              <w:rPr>
                <w:iCs/>
                <w:sz w:val="22"/>
                <w:szCs w:val="22"/>
              </w:rPr>
              <w:t>1222</w:t>
            </w:r>
          </w:p>
        </w:tc>
      </w:tr>
      <w:tr w:rsidR="0097117D" w:rsidRPr="0097117D" w14:paraId="52A5F606" w14:textId="77777777" w:rsidTr="009F5EF4">
        <w:trPr>
          <w:trHeight w:val="334"/>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bottom w:val="single" w:sz="12" w:space="0" w:color="5B9BD5" w:themeColor="accent5"/>
              <w:right w:val="single" w:sz="12" w:space="0" w:color="5B9BD5" w:themeColor="accent5"/>
            </w:tcBorders>
            <w:hideMark/>
          </w:tcPr>
          <w:p w14:paraId="286B345F" w14:textId="77777777" w:rsidR="0097117D" w:rsidRPr="00DF5847" w:rsidRDefault="0097117D" w:rsidP="00113BA6">
            <w:pPr>
              <w:jc w:val="center"/>
              <w:rPr>
                <w:b w:val="0"/>
                <w:sz w:val="22"/>
                <w:szCs w:val="22"/>
              </w:rPr>
            </w:pPr>
            <w:r w:rsidRPr="00DF5847">
              <w:rPr>
                <w:sz w:val="22"/>
                <w:szCs w:val="22"/>
              </w:rPr>
              <w:t>2023</w:t>
            </w:r>
          </w:p>
        </w:tc>
        <w:tc>
          <w:tcPr>
            <w:tcW w:w="3125" w:type="dxa"/>
            <w:tcBorders>
              <w:left w:val="single" w:sz="12" w:space="0" w:color="5B9BD5" w:themeColor="accent5"/>
              <w:bottom w:val="single" w:sz="12" w:space="0" w:color="5B9BD5" w:themeColor="accent5"/>
              <w:right w:val="single" w:sz="12" w:space="0" w:color="5B9BD5" w:themeColor="accent5"/>
            </w:tcBorders>
            <w:hideMark/>
          </w:tcPr>
          <w:p w14:paraId="33C4DFFA" w14:textId="4E79281B" w:rsidR="0097117D" w:rsidRPr="00DF5847" w:rsidRDefault="00C576F4" w:rsidP="00113BA6">
            <w:pPr>
              <w:jc w:val="center"/>
              <w:cnfStyle w:val="000000000000" w:firstRow="0" w:lastRow="0" w:firstColumn="0" w:lastColumn="0" w:oddVBand="0" w:evenVBand="0" w:oddHBand="0" w:evenHBand="0" w:firstRowFirstColumn="0" w:firstRowLastColumn="0" w:lastRowFirstColumn="0" w:lastRowLastColumn="0"/>
              <w:rPr>
                <w:sz w:val="22"/>
                <w:szCs w:val="22"/>
              </w:rPr>
            </w:pPr>
            <w:r w:rsidRPr="00DF5847">
              <w:rPr>
                <w:iCs/>
                <w:sz w:val="22"/>
                <w:szCs w:val="22"/>
              </w:rPr>
              <w:t>1139</w:t>
            </w:r>
          </w:p>
        </w:tc>
      </w:tr>
      <w:tr w:rsidR="00C576F4" w:rsidRPr="0097117D" w14:paraId="7394699B" w14:textId="77777777" w:rsidTr="009F5EF4">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52" w:type="dxa"/>
            <w:tcBorders>
              <w:left w:val="single" w:sz="12" w:space="0" w:color="5B9BD5" w:themeColor="accent5"/>
              <w:bottom w:val="single" w:sz="12" w:space="0" w:color="5B9BD5" w:themeColor="accent5"/>
              <w:right w:val="single" w:sz="12" w:space="0" w:color="5B9BD5" w:themeColor="accent5"/>
            </w:tcBorders>
          </w:tcPr>
          <w:p w14:paraId="55606C50" w14:textId="111EC93F" w:rsidR="00C576F4" w:rsidRPr="00DF5847" w:rsidRDefault="00C576F4" w:rsidP="00113BA6">
            <w:pPr>
              <w:jc w:val="center"/>
              <w:rPr>
                <w:iCs/>
                <w:sz w:val="22"/>
                <w:szCs w:val="22"/>
              </w:rPr>
            </w:pPr>
            <w:r w:rsidRPr="00DF5847">
              <w:rPr>
                <w:iCs/>
                <w:sz w:val="22"/>
                <w:szCs w:val="22"/>
              </w:rPr>
              <w:t>2024</w:t>
            </w:r>
          </w:p>
        </w:tc>
        <w:tc>
          <w:tcPr>
            <w:tcW w:w="3125" w:type="dxa"/>
            <w:tcBorders>
              <w:left w:val="single" w:sz="12" w:space="0" w:color="5B9BD5" w:themeColor="accent5"/>
              <w:bottom w:val="single" w:sz="12" w:space="0" w:color="5B9BD5" w:themeColor="accent5"/>
              <w:right w:val="single" w:sz="12" w:space="0" w:color="5B9BD5" w:themeColor="accent5"/>
            </w:tcBorders>
          </w:tcPr>
          <w:p w14:paraId="6F282EB3" w14:textId="5F629FA3" w:rsidR="00C576F4" w:rsidRPr="00DF5847" w:rsidRDefault="00C576F4" w:rsidP="00113BA6">
            <w:pPr>
              <w:jc w:val="center"/>
              <w:cnfStyle w:val="000000100000" w:firstRow="0" w:lastRow="0" w:firstColumn="0" w:lastColumn="0" w:oddVBand="0" w:evenVBand="0" w:oddHBand="1" w:evenHBand="0" w:firstRowFirstColumn="0" w:firstRowLastColumn="0" w:lastRowFirstColumn="0" w:lastRowLastColumn="0"/>
              <w:rPr>
                <w:iCs/>
                <w:sz w:val="22"/>
                <w:szCs w:val="22"/>
              </w:rPr>
            </w:pPr>
            <w:r w:rsidRPr="00DF5847">
              <w:rPr>
                <w:iCs/>
                <w:sz w:val="22"/>
                <w:szCs w:val="22"/>
              </w:rPr>
              <w:t>877</w:t>
            </w:r>
          </w:p>
        </w:tc>
      </w:tr>
    </w:tbl>
    <w:p w14:paraId="248ABB13" w14:textId="77777777" w:rsidR="0097117D" w:rsidRDefault="0097117D" w:rsidP="00C57E60">
      <w:pPr>
        <w:jc w:val="both"/>
        <w:rPr>
          <w:i/>
        </w:rPr>
      </w:pPr>
    </w:p>
    <w:p w14:paraId="643F5EF9" w14:textId="77777777" w:rsidR="0095511E" w:rsidRPr="00CE4688" w:rsidRDefault="0095511E" w:rsidP="00C57E60">
      <w:pPr>
        <w:jc w:val="both"/>
        <w:rPr>
          <w:i/>
        </w:rPr>
      </w:pPr>
    </w:p>
    <w:p w14:paraId="3BDA933E" w14:textId="2EA8A82E" w:rsidR="00B4286C" w:rsidRPr="001F1AA3" w:rsidRDefault="00C57E60" w:rsidP="00C57E60">
      <w:pPr>
        <w:rPr>
          <w:rFonts w:eastAsia="Times New Roman"/>
          <w:b/>
          <w:color w:val="4472C4" w:themeColor="accent1"/>
          <w:lang w:eastAsia="et-EE"/>
        </w:rPr>
      </w:pPr>
      <w:r w:rsidRPr="001F1AA3">
        <w:rPr>
          <w:rFonts w:eastAsia="Times New Roman"/>
          <w:b/>
          <w:color w:val="4472C4" w:themeColor="accent1"/>
          <w:lang w:eastAsia="et-EE"/>
        </w:rPr>
        <w:t>Mõju kirjeldus ja ulatus</w:t>
      </w:r>
    </w:p>
    <w:p w14:paraId="00DE9A27" w14:textId="77777777" w:rsidR="00230543" w:rsidRDefault="00230543" w:rsidP="007D5693">
      <w:pPr>
        <w:jc w:val="both"/>
        <w:rPr>
          <w:rFonts w:eastAsia="Times New Roman"/>
          <w:lang w:eastAsia="et-EE"/>
        </w:rPr>
      </w:pPr>
    </w:p>
    <w:p w14:paraId="211B61CA" w14:textId="4F4A127B" w:rsidR="00F15B74" w:rsidRPr="00537B46" w:rsidRDefault="00CE1953" w:rsidP="00F15B74">
      <w:pPr>
        <w:jc w:val="both"/>
        <w:rPr>
          <w:rFonts w:eastAsia="Times New Roman"/>
          <w:lang w:eastAsia="et-EE"/>
        </w:rPr>
      </w:pPr>
      <w:r w:rsidRPr="00537B46">
        <w:rPr>
          <w:rFonts w:eastAsia="Times New Roman"/>
          <w:lang w:eastAsia="et-EE"/>
        </w:rPr>
        <w:t xml:space="preserve">Eelnõuga planeeritavate muudatuste mõju </w:t>
      </w:r>
      <w:r w:rsidR="001216B5" w:rsidRPr="00537B46">
        <w:rPr>
          <w:rFonts w:eastAsia="Times New Roman"/>
          <w:lang w:eastAsia="et-EE"/>
        </w:rPr>
        <w:t xml:space="preserve">on sihtrühmale </w:t>
      </w:r>
      <w:r w:rsidR="0025125F" w:rsidRPr="00537B46">
        <w:rPr>
          <w:rFonts w:eastAsia="Times New Roman"/>
          <w:lang w:eastAsia="et-EE"/>
        </w:rPr>
        <w:t xml:space="preserve">valdavalt </w:t>
      </w:r>
      <w:r w:rsidR="00F15B74">
        <w:rPr>
          <w:rFonts w:eastAsia="Times New Roman"/>
          <w:lang w:eastAsia="et-EE"/>
        </w:rPr>
        <w:t>positiivne. T</w:t>
      </w:r>
      <w:r w:rsidR="00F15B74" w:rsidRPr="00537B46">
        <w:rPr>
          <w:rFonts w:eastAsia="Times New Roman"/>
          <w:lang w:eastAsia="et-EE"/>
        </w:rPr>
        <w:t xml:space="preserve">austakontrolli järgselt suunatakse välismaalane kohe tema profiilile kohasesse menetlusse, milleks on nii rahvusvahelise kaitse taotleja korral kui tagasisaadetava korral piirimenetlus või tavamenetlus, siis seisneb soovitav mõju selles, et asjaolude hindamine ning otsuse langetamine inimese õigusliku staatuse kohta tehakse varasemast kiiremini. Kuna välismaalase käest kogutakse andmeid ainult üks kord, ja enam ei küsita juba antud teavet uuesti rahvusvahelise kaitse menetluses ega tagasisaatmise menetluses, siis koormatakse inimest andmete töötlemisel vähem ning mõju välismaalasele on positiivne. </w:t>
      </w:r>
    </w:p>
    <w:p w14:paraId="2D13499A" w14:textId="32833423" w:rsidR="00F15B74" w:rsidRDefault="00F15B74" w:rsidP="001908DF">
      <w:pPr>
        <w:jc w:val="both"/>
        <w:rPr>
          <w:rFonts w:eastAsia="Times New Roman"/>
          <w:lang w:eastAsia="et-EE"/>
        </w:rPr>
      </w:pPr>
    </w:p>
    <w:p w14:paraId="3FDFE61F" w14:textId="7E6C29C4" w:rsidR="00C2219E" w:rsidRDefault="00111307" w:rsidP="001908DF">
      <w:pPr>
        <w:jc w:val="both"/>
        <w:rPr>
          <w:rFonts w:eastAsia="Times New Roman"/>
          <w:lang w:eastAsia="et-EE"/>
        </w:rPr>
      </w:pPr>
      <w:r w:rsidRPr="00FD5066">
        <w:rPr>
          <w:rFonts w:eastAsia="Times New Roman"/>
          <w:lang w:eastAsia="et-EE"/>
        </w:rPr>
        <w:t xml:space="preserve">Positiivne otsene mõju välismaalasele </w:t>
      </w:r>
      <w:r w:rsidR="00C2219E" w:rsidRPr="00FD5066">
        <w:rPr>
          <w:rFonts w:eastAsia="Times New Roman"/>
          <w:lang w:eastAsia="et-EE"/>
        </w:rPr>
        <w:t xml:space="preserve">seisneb ka sellest, et taustakontrolli käigus tehtav tervisekontrolli kaudu saab inimene kiiresti meditsiinilist abi ja tema erivajadustele vastavat tuge ning nende andmetega arvestab PPA ka kohasesse menetlusse suunamisel. </w:t>
      </w:r>
      <w:r w:rsidR="00FF43AE" w:rsidRPr="00FF43AE">
        <w:rPr>
          <w:rFonts w:eastAsia="Times New Roman"/>
          <w:lang w:eastAsia="et-EE"/>
        </w:rPr>
        <w:t xml:space="preserve">Õigeaegselt hinnatud erivajadused tagavad taotlejale heaolu ja vajaliku </w:t>
      </w:r>
      <w:r w:rsidR="00C2219E">
        <w:rPr>
          <w:rFonts w:eastAsia="Times New Roman"/>
          <w:lang w:eastAsia="et-EE"/>
        </w:rPr>
        <w:t xml:space="preserve">edaspidise </w:t>
      </w:r>
      <w:r w:rsidR="00FF43AE" w:rsidRPr="00FF43AE">
        <w:rPr>
          <w:rFonts w:eastAsia="Times New Roman"/>
          <w:lang w:eastAsia="et-EE"/>
        </w:rPr>
        <w:t xml:space="preserve">sotsiaalkaitse. </w:t>
      </w:r>
    </w:p>
    <w:p w14:paraId="1A9B0548" w14:textId="502371B9" w:rsidR="000A4DFA" w:rsidRPr="00602034" w:rsidRDefault="000A4DFA" w:rsidP="001908DF">
      <w:pPr>
        <w:jc w:val="both"/>
        <w:rPr>
          <w:rFonts w:eastAsia="Times New Roman"/>
          <w:color w:val="4472C4" w:themeColor="accent1"/>
          <w:lang w:eastAsia="et-EE"/>
        </w:rPr>
      </w:pPr>
      <w:r w:rsidRPr="00FD5066">
        <w:rPr>
          <w:rFonts w:eastAsia="Times New Roman"/>
          <w:lang w:eastAsia="et-EE"/>
        </w:rPr>
        <w:t xml:space="preserve">Samuti on paremini tagatud laste õigused, sest paranevad võimalused vanematest lahutatud lapsi </w:t>
      </w:r>
      <w:r w:rsidR="00355515" w:rsidRPr="00FD5066">
        <w:rPr>
          <w:rFonts w:eastAsia="Times New Roman"/>
          <w:lang w:eastAsia="et-EE"/>
        </w:rPr>
        <w:t>vanematega taasühendada ja inimkaubandust tõkestada.</w:t>
      </w:r>
    </w:p>
    <w:p w14:paraId="6C97A844" w14:textId="77777777" w:rsidR="00C57E60" w:rsidRPr="00CE4688" w:rsidRDefault="00C57E60" w:rsidP="00C57E60">
      <w:pPr>
        <w:rPr>
          <w:rFonts w:eastAsia="Times New Roman"/>
          <w:u w:val="single"/>
          <w:lang w:eastAsia="et-EE"/>
        </w:rPr>
      </w:pPr>
    </w:p>
    <w:p w14:paraId="25CBA44D" w14:textId="208DC876" w:rsidR="00F15B74" w:rsidRPr="00F15B74" w:rsidRDefault="00ED6977" w:rsidP="00F15B74">
      <w:pPr>
        <w:jc w:val="both"/>
        <w:rPr>
          <w:rFonts w:eastAsia="Calibri"/>
          <w:kern w:val="0"/>
          <w14:ligatures w14:val="none"/>
        </w:rPr>
      </w:pPr>
      <w:r w:rsidRPr="00537B46">
        <w:rPr>
          <w:rFonts w:eastAsia="Calibri"/>
          <w:kern w:val="0"/>
          <w14:ligatures w14:val="none"/>
        </w:rPr>
        <w:t xml:space="preserve">Muudatusega kaasnev </w:t>
      </w:r>
      <w:r w:rsidRPr="00537B46">
        <w:rPr>
          <w:rFonts w:eastAsia="Calibri"/>
          <w:b/>
          <w:color w:val="4472C4" w:themeColor="accent1"/>
          <w:kern w:val="0"/>
          <w14:ligatures w14:val="none"/>
        </w:rPr>
        <w:t>e</w:t>
      </w:r>
      <w:r w:rsidR="00ED0895" w:rsidRPr="00537B46">
        <w:rPr>
          <w:rFonts w:eastAsia="Calibri"/>
          <w:b/>
          <w:color w:val="4472C4" w:themeColor="accent1"/>
          <w:kern w:val="0"/>
          <w14:ligatures w14:val="none"/>
        </w:rPr>
        <w:t>basoovitav mõju</w:t>
      </w:r>
      <w:r w:rsidRPr="00537B46">
        <w:rPr>
          <w:rFonts w:eastAsia="Calibri"/>
          <w:color w:val="4472C4" w:themeColor="accent1"/>
          <w:kern w:val="0"/>
          <w14:ligatures w14:val="none"/>
        </w:rPr>
        <w:t xml:space="preserve"> </w:t>
      </w:r>
      <w:r w:rsidRPr="00537B46">
        <w:rPr>
          <w:rFonts w:eastAsia="Calibri"/>
          <w:kern w:val="0"/>
          <w14:ligatures w14:val="none"/>
        </w:rPr>
        <w:t xml:space="preserve">on ekslikud taustakontrolli tulemused, </w:t>
      </w:r>
      <w:r w:rsidR="007D38E9" w:rsidRPr="00537B46">
        <w:rPr>
          <w:rFonts w:eastAsia="Calibri"/>
          <w:kern w:val="0"/>
          <w14:ligatures w14:val="none"/>
        </w:rPr>
        <w:t>näiteks ei registreerita välismaal</w:t>
      </w:r>
      <w:r w:rsidR="00F47758" w:rsidRPr="00537B46">
        <w:rPr>
          <w:rFonts w:eastAsia="Calibri"/>
          <w:kern w:val="0"/>
          <w14:ligatures w14:val="none"/>
        </w:rPr>
        <w:t>a</w:t>
      </w:r>
      <w:r w:rsidR="007D38E9" w:rsidRPr="00537B46">
        <w:rPr>
          <w:rFonts w:eastAsia="Calibri"/>
          <w:kern w:val="0"/>
          <w14:ligatures w14:val="none"/>
        </w:rPr>
        <w:t>se sooviavaldust rahvusvahelise kaitse taotluse esitamist</w:t>
      </w:r>
      <w:r w:rsidRPr="00537B46">
        <w:rPr>
          <w:rFonts w:eastAsia="Calibri"/>
          <w:kern w:val="0"/>
          <w14:ligatures w14:val="none"/>
        </w:rPr>
        <w:t xml:space="preserve">, mille alusel </w:t>
      </w:r>
      <w:r w:rsidR="00355515" w:rsidRPr="00537B46">
        <w:rPr>
          <w:rFonts w:eastAsia="Calibri"/>
          <w:kern w:val="0"/>
          <w14:ligatures w14:val="none"/>
        </w:rPr>
        <w:t xml:space="preserve">ei anta välismaalasele luba riiki siseneda ja </w:t>
      </w:r>
      <w:r w:rsidRPr="00537B46">
        <w:rPr>
          <w:rFonts w:eastAsia="Calibri"/>
          <w:kern w:val="0"/>
          <w14:ligatures w14:val="none"/>
        </w:rPr>
        <w:t xml:space="preserve">suunatakse </w:t>
      </w:r>
      <w:r w:rsidR="00355515" w:rsidRPr="00537B46">
        <w:rPr>
          <w:rFonts w:eastAsia="Calibri"/>
          <w:kern w:val="0"/>
          <w14:ligatures w14:val="none"/>
        </w:rPr>
        <w:t>ta</w:t>
      </w:r>
      <w:r w:rsidRPr="00537B46">
        <w:rPr>
          <w:rFonts w:eastAsia="Calibri"/>
          <w:kern w:val="0"/>
          <w14:ligatures w14:val="none"/>
        </w:rPr>
        <w:t xml:space="preserve"> </w:t>
      </w:r>
      <w:r w:rsidR="007D38E9" w:rsidRPr="00537B46">
        <w:rPr>
          <w:rFonts w:eastAsia="Calibri"/>
          <w:kern w:val="0"/>
          <w14:ligatures w14:val="none"/>
        </w:rPr>
        <w:t xml:space="preserve">tagasisaatmise </w:t>
      </w:r>
      <w:r w:rsidRPr="00537B46">
        <w:rPr>
          <w:rFonts w:eastAsia="Calibri"/>
          <w:kern w:val="0"/>
          <w14:ligatures w14:val="none"/>
        </w:rPr>
        <w:t xml:space="preserve">piirimenetlusse. </w:t>
      </w:r>
      <w:r w:rsidR="00F15B74">
        <w:rPr>
          <w:rFonts w:eastAsia="Calibri"/>
          <w:kern w:val="0"/>
          <w14:ligatures w14:val="none"/>
        </w:rPr>
        <w:t xml:space="preserve">Inimese jaoks võib olla ebasoovitav mõju ebaseaduslikul sisenemisel Eestist edasiliikumise tõkestamine. </w:t>
      </w:r>
    </w:p>
    <w:p w14:paraId="0C5FC0D2" w14:textId="77777777" w:rsidR="00ED0895" w:rsidRPr="00E14E25" w:rsidRDefault="00ED0895" w:rsidP="00ED0895">
      <w:pPr>
        <w:rPr>
          <w:rFonts w:eastAsia="Times New Roman"/>
          <w:u w:val="single"/>
          <w:lang w:eastAsia="et-EE"/>
        </w:rPr>
      </w:pPr>
    </w:p>
    <w:p w14:paraId="5074F80D" w14:textId="1A6DE0FC" w:rsidR="00C57E60" w:rsidRPr="00CB2FFD" w:rsidRDefault="00C57E60" w:rsidP="00C57E60">
      <w:pPr>
        <w:jc w:val="both"/>
        <w:rPr>
          <w:rFonts w:eastAsia="Calibri"/>
          <w:kern w:val="0"/>
          <w:highlight w:val="yellow"/>
          <w14:ligatures w14:val="none"/>
        </w:rPr>
      </w:pPr>
      <w:r w:rsidRPr="001F1AA3">
        <w:rPr>
          <w:rFonts w:eastAsia="Calibri"/>
          <w:b/>
          <w:color w:val="4472C4" w:themeColor="accent1"/>
          <w:kern w:val="0"/>
          <w14:ligatures w14:val="none"/>
        </w:rPr>
        <w:lastRenderedPageBreak/>
        <w:t xml:space="preserve">Mõju avaldumise sagedus </w:t>
      </w:r>
      <w:r w:rsidR="00FB5262" w:rsidRPr="00FB5262">
        <w:rPr>
          <w:rFonts w:eastAsia="Calibri"/>
          <w:kern w:val="0"/>
          <w14:ligatures w14:val="none"/>
        </w:rPr>
        <w:t xml:space="preserve">on </w:t>
      </w:r>
      <w:r w:rsidR="00355515">
        <w:rPr>
          <w:rFonts w:eastAsia="Calibri"/>
          <w:kern w:val="0"/>
          <w14:ligatures w14:val="none"/>
        </w:rPr>
        <w:t>väike</w:t>
      </w:r>
      <w:r w:rsidR="00FB5262" w:rsidRPr="00FB5262">
        <w:rPr>
          <w:rFonts w:eastAsia="Calibri"/>
          <w:kern w:val="0"/>
          <w14:ligatures w14:val="none"/>
        </w:rPr>
        <w:t>, se</w:t>
      </w:r>
      <w:r w:rsidR="00355515">
        <w:rPr>
          <w:rFonts w:eastAsia="Calibri"/>
          <w:kern w:val="0"/>
          <w14:ligatures w14:val="none"/>
        </w:rPr>
        <w:t xml:space="preserve">st taustakontrolli kohaldatakse </w:t>
      </w:r>
      <w:r w:rsidR="00FD5066">
        <w:rPr>
          <w:rFonts w:eastAsia="Calibri"/>
          <w:kern w:val="0"/>
          <w14:ligatures w14:val="none"/>
        </w:rPr>
        <w:t>ainult</w:t>
      </w:r>
      <w:r w:rsidR="00355515">
        <w:rPr>
          <w:rFonts w:eastAsia="Calibri"/>
          <w:kern w:val="0"/>
          <w14:ligatures w14:val="none"/>
        </w:rPr>
        <w:t xml:space="preserve"> </w:t>
      </w:r>
      <w:r w:rsidR="00510878">
        <w:rPr>
          <w:rFonts w:eastAsia="Calibri"/>
          <w:kern w:val="0"/>
          <w14:ligatures w14:val="none"/>
        </w:rPr>
        <w:t xml:space="preserve">ilma seadusliku sisenemise aluseta </w:t>
      </w:r>
      <w:r w:rsidR="00FD5066">
        <w:rPr>
          <w:rFonts w:eastAsia="Calibri"/>
          <w:kern w:val="0"/>
          <w14:ligatures w14:val="none"/>
        </w:rPr>
        <w:t xml:space="preserve">välispiiril </w:t>
      </w:r>
      <w:r w:rsidR="00510878">
        <w:rPr>
          <w:rFonts w:eastAsia="Calibri"/>
          <w:kern w:val="0"/>
          <w14:ligatures w14:val="none"/>
        </w:rPr>
        <w:t>piiripunkti</w:t>
      </w:r>
      <w:r w:rsidR="00355515">
        <w:rPr>
          <w:rFonts w:eastAsia="Calibri"/>
          <w:kern w:val="0"/>
          <w14:ligatures w14:val="none"/>
        </w:rPr>
        <w:t xml:space="preserve"> saabuvate </w:t>
      </w:r>
      <w:r w:rsidR="00510878">
        <w:rPr>
          <w:rFonts w:eastAsia="Calibri"/>
          <w:kern w:val="0"/>
          <w14:ligatures w14:val="none"/>
        </w:rPr>
        <w:t xml:space="preserve">või ebaseaduslikult sisenenud </w:t>
      </w:r>
      <w:r w:rsidR="00355515">
        <w:rPr>
          <w:rFonts w:eastAsia="Calibri"/>
          <w:kern w:val="0"/>
          <w14:ligatures w14:val="none"/>
        </w:rPr>
        <w:t xml:space="preserve">välismaalaste </w:t>
      </w:r>
      <w:commentRangeStart w:id="217"/>
      <w:r w:rsidR="00355515">
        <w:rPr>
          <w:rFonts w:eastAsia="Calibri"/>
          <w:kern w:val="0"/>
          <w14:ligatures w14:val="none"/>
        </w:rPr>
        <w:t>suhtes</w:t>
      </w:r>
      <w:commentRangeEnd w:id="217"/>
      <w:r w:rsidR="000C31CC">
        <w:rPr>
          <w:rStyle w:val="Kommentaariviide"/>
          <w:rFonts w:eastAsia="Times New Roman"/>
          <w:kern w:val="0"/>
          <w14:ligatures w14:val="none"/>
        </w:rPr>
        <w:commentReference w:id="217"/>
      </w:r>
      <w:r w:rsidR="00FB5262" w:rsidRPr="00FB5262">
        <w:rPr>
          <w:rFonts w:eastAsia="Calibri"/>
          <w:kern w:val="0"/>
          <w14:ligatures w14:val="none"/>
        </w:rPr>
        <w:t xml:space="preserve">. </w:t>
      </w:r>
    </w:p>
    <w:p w14:paraId="325CFAAB" w14:textId="77777777" w:rsidR="00C57E60" w:rsidRPr="00CB2FFD" w:rsidRDefault="00C57E60" w:rsidP="00C57E60">
      <w:pPr>
        <w:jc w:val="both"/>
        <w:rPr>
          <w:rFonts w:eastAsia="Calibri"/>
          <w:kern w:val="0"/>
          <w:highlight w:val="yellow"/>
          <w14:ligatures w14:val="none"/>
        </w:rPr>
      </w:pPr>
    </w:p>
    <w:p w14:paraId="5DEF8A23" w14:textId="2373079F" w:rsidR="00774DB5" w:rsidRDefault="00C57E60" w:rsidP="00ED6977">
      <w:pPr>
        <w:jc w:val="both"/>
        <w:rPr>
          <w:rFonts w:eastAsia="Times New Roman"/>
          <w:lang w:eastAsia="et-EE"/>
        </w:rPr>
      </w:pPr>
      <w:r w:rsidRPr="001F1AA3">
        <w:rPr>
          <w:rFonts w:eastAsia="Calibri"/>
          <w:b/>
          <w:color w:val="4472C4" w:themeColor="accent1"/>
          <w:kern w:val="0"/>
          <w14:ligatures w14:val="none"/>
        </w:rPr>
        <w:t>Ebasoovitava mõju kaasnemise risk</w:t>
      </w:r>
      <w:r w:rsidRPr="00CE4688">
        <w:rPr>
          <w:rFonts w:eastAsia="Calibri"/>
          <w:b/>
          <w:bCs/>
          <w:kern w:val="0"/>
          <w14:ligatures w14:val="none"/>
        </w:rPr>
        <w:t xml:space="preserve"> </w:t>
      </w:r>
      <w:r w:rsidR="00ED6977">
        <w:rPr>
          <w:rFonts w:eastAsia="Calibri"/>
          <w:kern w:val="0"/>
          <w14:ligatures w14:val="none"/>
        </w:rPr>
        <w:t xml:space="preserve">on madal. Riski ennetamiseks ja maandamiseks kasutatakse </w:t>
      </w:r>
      <w:r w:rsidR="001B7DAE">
        <w:rPr>
          <w:rFonts w:eastAsia="Times New Roman"/>
          <w:lang w:eastAsia="et-EE"/>
        </w:rPr>
        <w:t>EK</w:t>
      </w:r>
      <w:r w:rsidR="00ED6977" w:rsidRPr="00B72B76">
        <w:rPr>
          <w:rFonts w:eastAsia="Times New Roman"/>
          <w:lang w:eastAsia="et-EE"/>
        </w:rPr>
        <w:t xml:space="preserve"> varjupaiga- ja rändehalduse õigustiku reformi erimeetme rahastu eelarvevahendeid</w:t>
      </w:r>
      <w:r w:rsidR="00ED6977">
        <w:rPr>
          <w:rFonts w:eastAsia="Times New Roman"/>
          <w:lang w:eastAsia="et-EE"/>
        </w:rPr>
        <w:t xml:space="preserve"> PPA ametnike koolitamiseks</w:t>
      </w:r>
      <w:r w:rsidR="00774DB5">
        <w:rPr>
          <w:rFonts w:eastAsia="Times New Roman"/>
          <w:lang w:eastAsia="et-EE"/>
        </w:rPr>
        <w:t>, mille ulatus ja jaotus on esitatud punktis 7.</w:t>
      </w:r>
    </w:p>
    <w:p w14:paraId="542E9E3A" w14:textId="77777777" w:rsidR="00D43766" w:rsidRDefault="00D43766" w:rsidP="007572F8"/>
    <w:p w14:paraId="0CEC67B8" w14:textId="374BE947" w:rsidR="00ED0895" w:rsidRPr="00537B46" w:rsidRDefault="00ED0895" w:rsidP="00F26B38">
      <w:pPr>
        <w:pStyle w:val="Pealkiri4"/>
        <w:rPr>
          <w:rFonts w:cs="Times New Roman"/>
        </w:rPr>
      </w:pPr>
      <w:r w:rsidRPr="00E14E25">
        <w:rPr>
          <w:rFonts w:cs="Times New Roman"/>
          <w:szCs w:val="24"/>
        </w:rPr>
        <w:t>6.1.1.</w:t>
      </w:r>
      <w:r w:rsidR="00B14F72">
        <w:rPr>
          <w:rFonts w:cs="Times New Roman"/>
          <w:szCs w:val="24"/>
        </w:rPr>
        <w:t>4</w:t>
      </w:r>
      <w:r w:rsidRPr="00E14E25">
        <w:rPr>
          <w:rFonts w:cs="Times New Roman"/>
          <w:szCs w:val="24"/>
        </w:rPr>
        <w:t xml:space="preserve"> Muudatuse mõju muudele valdkondadele </w:t>
      </w:r>
    </w:p>
    <w:p w14:paraId="3E59C3AC" w14:textId="77777777" w:rsidR="00F26B38" w:rsidRDefault="00F26B38" w:rsidP="00F26B38">
      <w:pPr>
        <w:jc w:val="both"/>
        <w:rPr>
          <w:rFonts w:eastAsia="Times New Roman"/>
          <w:noProof/>
          <w:lang w:eastAsia="et-EE" w:bidi="et-EE"/>
        </w:rPr>
      </w:pPr>
      <w:bookmarkStart w:id="218" w:name="_Hlk200032948"/>
      <w:r>
        <w:rPr>
          <w:rFonts w:eastAsia="Times New Roman"/>
          <w:noProof/>
          <w:lang w:eastAsia="et-EE" w:bidi="et-EE"/>
        </w:rPr>
        <w:t>Muudatusel puudub mõju teistele mõjuvaldkondadele.</w:t>
      </w:r>
      <w:bookmarkEnd w:id="218"/>
    </w:p>
    <w:p w14:paraId="7D27A188" w14:textId="77777777" w:rsidR="00ED0895" w:rsidRPr="00E14E25" w:rsidRDefault="00ED0895" w:rsidP="00ED0895">
      <w:pPr>
        <w:rPr>
          <w:rFonts w:eastAsia="Calibri"/>
        </w:rPr>
      </w:pPr>
    </w:p>
    <w:p w14:paraId="3440FE66" w14:textId="785931E9" w:rsidR="00A452EB" w:rsidRPr="00F26B38" w:rsidRDefault="00ED0895" w:rsidP="00F025B1">
      <w:pPr>
        <w:pStyle w:val="Pealkiri3"/>
        <w:rPr>
          <w:rFonts w:cs="Times New Roman"/>
          <w:u w:val="single"/>
        </w:rPr>
      </w:pPr>
      <w:r w:rsidRPr="00F26B38">
        <w:rPr>
          <w:rFonts w:eastAsia="Calibri" w:cs="Times New Roman"/>
          <w:u w:val="single"/>
        </w:rPr>
        <w:t>6.</w:t>
      </w:r>
      <w:r w:rsidRPr="00DB5CF5">
        <w:rPr>
          <w:rFonts w:eastAsia="Calibri" w:cs="Times New Roman"/>
          <w:u w:val="single"/>
        </w:rPr>
        <w:t xml:space="preserve">1.2 </w:t>
      </w:r>
      <w:r w:rsidRPr="00DB5CF5">
        <w:rPr>
          <w:rFonts w:cs="Times New Roman"/>
          <w:u w:val="single"/>
        </w:rPr>
        <w:t xml:space="preserve">Piirimenetluse </w:t>
      </w:r>
      <w:commentRangeStart w:id="219"/>
      <w:r w:rsidRPr="00DB5CF5">
        <w:rPr>
          <w:rFonts w:cs="Times New Roman"/>
          <w:u w:val="single"/>
        </w:rPr>
        <w:t>rakendamine</w:t>
      </w:r>
      <w:commentRangeEnd w:id="219"/>
      <w:r w:rsidR="00FD0BB3">
        <w:rPr>
          <w:rStyle w:val="Kommentaariviide"/>
          <w:rFonts w:eastAsia="Times New Roman" w:cs="Times New Roman"/>
          <w:b w:val="0"/>
        </w:rPr>
        <w:commentReference w:id="219"/>
      </w:r>
    </w:p>
    <w:p w14:paraId="22BC7080" w14:textId="77777777" w:rsidR="00A452EB" w:rsidRPr="00E14E25" w:rsidRDefault="00A452EB" w:rsidP="00ED0895">
      <w:pPr>
        <w:rPr>
          <w:rFonts w:eastAsia="Calibri"/>
        </w:rPr>
      </w:pPr>
    </w:p>
    <w:p w14:paraId="44127EC8" w14:textId="168B48AE" w:rsidR="00037C82" w:rsidRDefault="00037C82" w:rsidP="00B3522C">
      <w:pPr>
        <w:jc w:val="both"/>
      </w:pPr>
      <w:r w:rsidRPr="00B3522C">
        <w:t xml:space="preserve">Järgnevalt kajastatakse </w:t>
      </w:r>
      <w:commentRangeStart w:id="220"/>
      <w:r w:rsidRPr="00B3522C">
        <w:t>mõjusid</w:t>
      </w:r>
      <w:commentRangeEnd w:id="220"/>
      <w:r w:rsidR="00ED71D3">
        <w:rPr>
          <w:rStyle w:val="Kommentaariviide"/>
          <w:rFonts w:eastAsia="Times New Roman"/>
          <w:kern w:val="0"/>
          <w14:ligatures w14:val="none"/>
        </w:rPr>
        <w:commentReference w:id="220"/>
      </w:r>
      <w:r w:rsidRPr="00B3522C">
        <w:t>, mis tulenevad</w:t>
      </w:r>
      <w:r>
        <w:t xml:space="preserve"> </w:t>
      </w:r>
      <w:r w:rsidR="00CC068E">
        <w:t xml:space="preserve">kohustusliku piirimenetluse rakendamisest. </w:t>
      </w:r>
      <w:r w:rsidR="004573B0">
        <w:t xml:space="preserve">Kajastatud on rahvusvahelise kaitse piirimenetluse ja tagasisaatmise piirimenetluse </w:t>
      </w:r>
      <w:r w:rsidR="00415E17">
        <w:t xml:space="preserve">tööprotsesside </w:t>
      </w:r>
      <w:r w:rsidR="004573B0">
        <w:t>loomine, menetluste ajal taotlejate</w:t>
      </w:r>
      <w:r w:rsidR="00415E17">
        <w:t xml:space="preserve"> suhtes</w:t>
      </w:r>
      <w:r w:rsidR="004573B0">
        <w:t xml:space="preserve"> </w:t>
      </w:r>
      <w:proofErr w:type="spellStart"/>
      <w:r w:rsidR="004573B0">
        <w:t>järelvalvemeetmete</w:t>
      </w:r>
      <w:proofErr w:type="spellEnd"/>
      <w:r w:rsidR="004573B0">
        <w:t xml:space="preserve"> rakendamine, </w:t>
      </w:r>
      <w:proofErr w:type="spellStart"/>
      <w:r w:rsidR="00CC068E">
        <w:t>PPA-le</w:t>
      </w:r>
      <w:proofErr w:type="spellEnd"/>
      <w:r w:rsidR="00CC068E">
        <w:t xml:space="preserve"> vajaliku taristu </w:t>
      </w:r>
      <w:r w:rsidR="004573B0">
        <w:t xml:space="preserve">loomine ja menetluste tähtaegade pikendamine kriisi- või vääramatu jõu </w:t>
      </w:r>
      <w:commentRangeStart w:id="221"/>
      <w:r w:rsidR="004573B0">
        <w:t>olukorras</w:t>
      </w:r>
      <w:commentRangeEnd w:id="221"/>
      <w:r w:rsidR="001D27AF">
        <w:rPr>
          <w:rStyle w:val="Kommentaariviide"/>
          <w:rFonts w:eastAsia="Times New Roman"/>
          <w:kern w:val="0"/>
          <w14:ligatures w14:val="none"/>
        </w:rPr>
        <w:commentReference w:id="221"/>
      </w:r>
      <w:r w:rsidR="004573B0">
        <w:t xml:space="preserve">. </w:t>
      </w:r>
    </w:p>
    <w:p w14:paraId="0CCA32FB" w14:textId="77777777" w:rsidR="00037C82" w:rsidRPr="00E14E25" w:rsidRDefault="00037C82" w:rsidP="00ED0895">
      <w:pPr>
        <w:rPr>
          <w:rFonts w:eastAsia="Calibri"/>
        </w:rPr>
      </w:pPr>
    </w:p>
    <w:p w14:paraId="797D27BF" w14:textId="141FFCDF" w:rsidR="00ED0895" w:rsidRPr="00E14E25" w:rsidRDefault="00ED0895" w:rsidP="00ED0895">
      <w:pPr>
        <w:pStyle w:val="Pealkiri4"/>
        <w:rPr>
          <w:rFonts w:cs="Times New Roman"/>
          <w:szCs w:val="24"/>
        </w:rPr>
      </w:pPr>
      <w:r w:rsidRPr="00E14E25">
        <w:rPr>
          <w:rFonts w:eastAsia="Calibri" w:cs="Times New Roman"/>
          <w:szCs w:val="24"/>
        </w:rPr>
        <w:t xml:space="preserve">6.1.2.1 </w:t>
      </w:r>
      <w:r w:rsidRPr="00E14E25">
        <w:rPr>
          <w:rFonts w:cs="Times New Roman"/>
          <w:szCs w:val="24"/>
        </w:rPr>
        <w:t>Muudatuste mõju riigiasutuste ja kohaliku omavalitsuse korraldusele</w:t>
      </w:r>
    </w:p>
    <w:p w14:paraId="516AD561" w14:textId="77777777" w:rsidR="00ED0895" w:rsidRPr="00E14E25" w:rsidRDefault="00ED0895" w:rsidP="00ED0895"/>
    <w:p w14:paraId="0A88C1FC" w14:textId="032A6594" w:rsidR="00ED0895" w:rsidRDefault="00ED0895" w:rsidP="00ED0895">
      <w:pPr>
        <w:jc w:val="both"/>
      </w:pPr>
      <w:commentRangeStart w:id="222"/>
      <w:r w:rsidRPr="001F1AA3">
        <w:rPr>
          <w:b/>
          <w:color w:val="4472C4" w:themeColor="accent1"/>
        </w:rPr>
        <w:t>Sihtrühm</w:t>
      </w:r>
      <w:commentRangeEnd w:id="222"/>
      <w:r w:rsidR="003B31C0">
        <w:rPr>
          <w:rStyle w:val="Kommentaariviide"/>
          <w:rFonts w:eastAsia="Times New Roman"/>
          <w:kern w:val="0"/>
          <w14:ligatures w14:val="none"/>
        </w:rPr>
        <w:commentReference w:id="222"/>
      </w:r>
      <w:r w:rsidRPr="001F1AA3">
        <w:rPr>
          <w:b/>
          <w:color w:val="4472C4" w:themeColor="accent1"/>
        </w:rPr>
        <w:t>:</w:t>
      </w:r>
      <w:r w:rsidRPr="00D3268D">
        <w:t xml:space="preserve"> </w:t>
      </w:r>
      <w:r w:rsidR="00E12B55" w:rsidRPr="00D3268D">
        <w:t>PPA</w:t>
      </w:r>
      <w:r w:rsidR="00391803">
        <w:t xml:space="preserve"> ametnikud, kelle töö on seotud piirimenetlusega, ja </w:t>
      </w:r>
      <w:r w:rsidR="00AB1396">
        <w:t>h</w:t>
      </w:r>
      <w:r w:rsidR="00012BD6">
        <w:t>alduskohus</w:t>
      </w:r>
      <w:r w:rsidR="00F26B38">
        <w:t xml:space="preserve">. </w:t>
      </w:r>
      <w:r w:rsidR="00391803">
        <w:t>PPA s</w:t>
      </w:r>
      <w:r w:rsidR="00391803" w:rsidRPr="005C2B5A">
        <w:t>ihtrühma suurus on juurdepääsupiiranguga teave</w:t>
      </w:r>
      <w:r w:rsidR="00012BD6">
        <w:t>.</w:t>
      </w:r>
      <w:r w:rsidR="00391803">
        <w:t xml:space="preserve"> </w:t>
      </w:r>
      <w:r w:rsidR="00F26B38">
        <w:t>Eestis on 26 halduskohtunikku</w:t>
      </w:r>
      <w:commentRangeStart w:id="223"/>
      <w:r w:rsidR="00F26B38">
        <w:rPr>
          <w:rStyle w:val="Allmrkuseviide"/>
        </w:rPr>
        <w:footnoteReference w:id="125"/>
      </w:r>
      <w:commentRangeEnd w:id="223"/>
      <w:r w:rsidR="00252247">
        <w:rPr>
          <w:rStyle w:val="Kommentaariviide"/>
          <w:rFonts w:eastAsia="Times New Roman"/>
          <w:kern w:val="0"/>
          <w14:ligatures w14:val="none"/>
        </w:rPr>
        <w:commentReference w:id="223"/>
      </w:r>
      <w:r w:rsidR="00F26B38">
        <w:t>.</w:t>
      </w:r>
    </w:p>
    <w:p w14:paraId="774AD934" w14:textId="77777777" w:rsidR="00A23943" w:rsidRDefault="00A23943" w:rsidP="00ED0895">
      <w:pPr>
        <w:jc w:val="both"/>
        <w:rPr>
          <w:i/>
        </w:rPr>
      </w:pPr>
    </w:p>
    <w:p w14:paraId="142BEA51" w14:textId="50744494" w:rsidR="004B67C2" w:rsidRPr="001F1AA3" w:rsidRDefault="00ED0895" w:rsidP="004B67C2">
      <w:pPr>
        <w:rPr>
          <w:rFonts w:eastAsia="Times New Roman"/>
          <w:b/>
          <w:color w:val="4472C4" w:themeColor="accent1"/>
          <w:lang w:eastAsia="et-EE"/>
        </w:rPr>
      </w:pPr>
      <w:r w:rsidRPr="001F1AA3">
        <w:rPr>
          <w:rFonts w:eastAsia="Times New Roman"/>
          <w:b/>
          <w:color w:val="4472C4" w:themeColor="accent1"/>
          <w:lang w:eastAsia="et-EE"/>
        </w:rPr>
        <w:t>Mõju kirjeldus ja ulatus</w:t>
      </w:r>
    </w:p>
    <w:p w14:paraId="149CEDFD" w14:textId="77777777" w:rsidR="00281536" w:rsidRDefault="00281536" w:rsidP="004B27BF">
      <w:pPr>
        <w:jc w:val="both"/>
        <w:rPr>
          <w:rFonts w:eastAsia="Times New Roman"/>
          <w:lang w:eastAsia="et-EE"/>
        </w:rPr>
      </w:pPr>
    </w:p>
    <w:p w14:paraId="27ABB45F" w14:textId="28A75677" w:rsidR="004B27BF" w:rsidRDefault="004B67C2" w:rsidP="004B27BF">
      <w:pPr>
        <w:jc w:val="both"/>
        <w:rPr>
          <w:rFonts w:eastAsia="Times New Roman"/>
          <w:lang w:eastAsia="et-EE"/>
        </w:rPr>
      </w:pPr>
      <w:r>
        <w:rPr>
          <w:rFonts w:eastAsia="Times New Roman"/>
          <w:lang w:eastAsia="et-EE"/>
        </w:rPr>
        <w:t>Eelnõus planeeritud muudatustega peab Eesti rakendama rahvusvahelise kaitse piirimenetlust ja tagasisaatmise piirimenetlust vajalikus määras</w:t>
      </w:r>
      <w:r w:rsidR="00BB4694">
        <w:rPr>
          <w:rFonts w:eastAsia="Times New Roman"/>
          <w:lang w:eastAsia="et-EE"/>
        </w:rPr>
        <w:t xml:space="preserve">. Vastavalt </w:t>
      </w:r>
      <w:r w:rsidR="001B7DAE">
        <w:rPr>
          <w:rFonts w:eastAsia="Times New Roman"/>
          <w:lang w:eastAsia="et-EE"/>
        </w:rPr>
        <w:t>EK</w:t>
      </w:r>
      <w:r w:rsidR="00BB4694">
        <w:rPr>
          <w:rFonts w:eastAsia="Times New Roman"/>
          <w:lang w:eastAsia="et-EE"/>
        </w:rPr>
        <w:t xml:space="preserve"> rakendusaktile</w:t>
      </w:r>
      <w:r>
        <w:rPr>
          <w:rFonts w:eastAsia="Times New Roman"/>
          <w:lang w:eastAsia="et-EE"/>
        </w:rPr>
        <w:t xml:space="preserve"> peab olema </w:t>
      </w:r>
      <w:r w:rsidR="00BB4694">
        <w:rPr>
          <w:rFonts w:eastAsia="Times New Roman"/>
          <w:lang w:eastAsia="et-EE"/>
        </w:rPr>
        <w:t xml:space="preserve">loodud </w:t>
      </w:r>
      <w:r>
        <w:rPr>
          <w:rFonts w:eastAsia="Times New Roman"/>
          <w:lang w:eastAsia="et-EE"/>
        </w:rPr>
        <w:t>valmisolek</w:t>
      </w:r>
      <w:r w:rsidRPr="00441FC0">
        <w:rPr>
          <w:i/>
          <w:iCs/>
        </w:rPr>
        <w:t xml:space="preserve"> </w:t>
      </w:r>
      <w:r w:rsidRPr="00816A74">
        <w:t>(isikkoosseis, tehnika ja taristu) menetleda piirimenetluses</w:t>
      </w:r>
      <w:r w:rsidR="00BB4694">
        <w:t xml:space="preserve"> vähemalt</w:t>
      </w:r>
      <w:r w:rsidRPr="00816A74">
        <w:t xml:space="preserve"> kuni 277 inimest päevas</w:t>
      </w:r>
      <w:r w:rsidR="00BB4694">
        <w:t xml:space="preserve"> (igal ajahetkel)</w:t>
      </w:r>
      <w:r w:rsidRPr="00816A74">
        <w:t>,</w:t>
      </w:r>
      <w:r w:rsidRPr="00816A74">
        <w:rPr>
          <w:i/>
          <w:iCs/>
        </w:rPr>
        <w:t xml:space="preserve"> </w:t>
      </w:r>
      <w:r w:rsidRPr="00816A74">
        <w:t xml:space="preserve">perioodil 12.06.2026–12.06.2027 </w:t>
      </w:r>
      <w:r w:rsidR="00BB4694">
        <w:t>vähemalt</w:t>
      </w:r>
      <w:r w:rsidRPr="00816A74">
        <w:t xml:space="preserve"> 554 inimest aastas, </w:t>
      </w:r>
      <w:r w:rsidR="003F6CD3">
        <w:t>a</w:t>
      </w:r>
      <w:r w:rsidRPr="00816A74">
        <w:t xml:space="preserve">lates 13.06.2027 </w:t>
      </w:r>
      <w:r w:rsidR="00BB4694">
        <w:t xml:space="preserve">vähemalt </w:t>
      </w:r>
      <w:r w:rsidRPr="00816A74">
        <w:t xml:space="preserve">831 inimest aastas. </w:t>
      </w:r>
      <w:r w:rsidR="00EB34CF">
        <w:t>Piirimenetlus</w:t>
      </w:r>
      <w:r w:rsidR="00BB4694">
        <w:t xml:space="preserve"> tuleb korraldada nii kiiresti kui võimalik kuid mitte hiljem kui 1</w:t>
      </w:r>
      <w:r w:rsidR="00EB34CF">
        <w:t>2 näda</w:t>
      </w:r>
      <w:r w:rsidR="00BB4694">
        <w:t>la jooksul</w:t>
      </w:r>
      <w:r w:rsidR="00EB34CF">
        <w:t xml:space="preserve"> alates taotluse registreerimisest</w:t>
      </w:r>
      <w:r w:rsidR="00BB4694">
        <w:t xml:space="preserve">. Tähtaeg hõlmab </w:t>
      </w:r>
      <w:r w:rsidR="001D5AB1">
        <w:rPr>
          <w:rFonts w:eastAsia="Times New Roman"/>
          <w:lang w:eastAsia="et-EE"/>
        </w:rPr>
        <w:t>otsuse vaidlustamist ja kohtu</w:t>
      </w:r>
      <w:r w:rsidR="00BB4694">
        <w:rPr>
          <w:rFonts w:eastAsia="Times New Roman"/>
          <w:lang w:eastAsia="et-EE"/>
        </w:rPr>
        <w:t>menetlust. välismaalased</w:t>
      </w:r>
      <w:r w:rsidR="005666B0">
        <w:rPr>
          <w:rFonts w:eastAsia="Times New Roman"/>
          <w:lang w:eastAsia="et-EE"/>
        </w:rPr>
        <w:t>, ke</w:t>
      </w:r>
      <w:r w:rsidR="00BB4694">
        <w:rPr>
          <w:rFonts w:eastAsia="Times New Roman"/>
          <w:lang w:eastAsia="et-EE"/>
        </w:rPr>
        <w:t>s Eestis viibimise luba ja rahvusvahelise kaitse ei saa</w:t>
      </w:r>
      <w:r w:rsidR="005666B0">
        <w:rPr>
          <w:rFonts w:eastAsia="Times New Roman"/>
          <w:lang w:eastAsia="et-EE"/>
        </w:rPr>
        <w:t>, suunatakse tagasisaatmise piirimenetlusse</w:t>
      </w:r>
      <w:r w:rsidR="00BB4694">
        <w:rPr>
          <w:rFonts w:eastAsia="Times New Roman"/>
          <w:lang w:eastAsia="et-EE"/>
        </w:rPr>
        <w:t xml:space="preserve">. Ka selle menetluse tähtajaks on kuni </w:t>
      </w:r>
      <w:r w:rsidR="005666B0">
        <w:rPr>
          <w:rFonts w:eastAsia="Times New Roman"/>
          <w:lang w:eastAsia="et-EE"/>
        </w:rPr>
        <w:t>12 nädalat.</w:t>
      </w:r>
      <w:r w:rsidR="00652DBD">
        <w:rPr>
          <w:rFonts w:eastAsia="Times New Roman"/>
          <w:lang w:eastAsia="et-EE"/>
        </w:rPr>
        <w:t xml:space="preserve"> </w:t>
      </w:r>
      <w:r w:rsidR="004B27BF">
        <w:rPr>
          <w:rFonts w:eastAsia="Times New Roman"/>
          <w:lang w:eastAsia="et-EE"/>
        </w:rPr>
        <w:t>Piirimenetlusse suunatud inimes</w:t>
      </w:r>
      <w:r w:rsidR="00BB1A78">
        <w:rPr>
          <w:rFonts w:eastAsia="Times New Roman"/>
          <w:lang w:eastAsia="et-EE"/>
        </w:rPr>
        <w:t>te liikumine on piiratud. Näiteks v</w:t>
      </w:r>
      <w:r w:rsidR="004B27BF">
        <w:rPr>
          <w:rFonts w:eastAsia="Times New Roman"/>
          <w:lang w:eastAsia="et-EE"/>
        </w:rPr>
        <w:t xml:space="preserve">õivad </w:t>
      </w:r>
      <w:r w:rsidR="00BB1A78">
        <w:rPr>
          <w:rFonts w:eastAsia="Times New Roman"/>
          <w:lang w:eastAsia="et-EE"/>
        </w:rPr>
        <w:t xml:space="preserve">nad </w:t>
      </w:r>
      <w:r w:rsidR="004B27BF">
        <w:rPr>
          <w:rFonts w:eastAsia="Times New Roman"/>
          <w:lang w:eastAsia="et-EE"/>
        </w:rPr>
        <w:t>viibida vaid kindlaks määratud territooriumil. Muudatuse rakendamise</w:t>
      </w:r>
      <w:r w:rsidR="004B27BF" w:rsidRPr="00445B2F">
        <w:rPr>
          <w:rFonts w:eastAsia="Times New Roman"/>
          <w:lang w:eastAsia="et-EE"/>
        </w:rPr>
        <w:t xml:space="preserve"> mõjul </w:t>
      </w:r>
      <w:r w:rsidR="004B27BF">
        <w:rPr>
          <w:rFonts w:eastAsia="Times New Roman"/>
          <w:lang w:eastAsia="et-EE"/>
        </w:rPr>
        <w:t>peab</w:t>
      </w:r>
      <w:r w:rsidR="004B27BF" w:rsidRPr="00445B2F">
        <w:rPr>
          <w:rFonts w:eastAsia="Times New Roman"/>
          <w:lang w:eastAsia="et-EE"/>
        </w:rPr>
        <w:t xml:space="preserve"> PPA</w:t>
      </w:r>
      <w:r w:rsidR="00653A82">
        <w:rPr>
          <w:rFonts w:eastAsia="Times New Roman"/>
          <w:lang w:eastAsia="et-EE"/>
        </w:rPr>
        <w:t xml:space="preserve"> nende inimeste suhtes, keda kinni ei peeta,</w:t>
      </w:r>
      <w:r w:rsidR="004B27BF" w:rsidRPr="00445B2F">
        <w:rPr>
          <w:rFonts w:eastAsia="Times New Roman"/>
          <w:lang w:eastAsia="et-EE"/>
        </w:rPr>
        <w:t xml:space="preserve"> rakenda</w:t>
      </w:r>
      <w:r w:rsidR="00653A82">
        <w:rPr>
          <w:rFonts w:eastAsia="Times New Roman"/>
          <w:lang w:eastAsia="et-EE"/>
        </w:rPr>
        <w:t>m</w:t>
      </w:r>
      <w:r w:rsidR="004B27BF" w:rsidRPr="00445B2F">
        <w:rPr>
          <w:rFonts w:eastAsia="Times New Roman"/>
          <w:lang w:eastAsia="et-EE"/>
        </w:rPr>
        <w:t>a vajalikke järelevalvemeetmeid</w:t>
      </w:r>
      <w:r w:rsidR="004B27BF">
        <w:rPr>
          <w:rFonts w:eastAsia="Times New Roman"/>
          <w:lang w:eastAsia="et-EE"/>
        </w:rPr>
        <w:t xml:space="preserve">, </w:t>
      </w:r>
      <w:r w:rsidR="00653A82">
        <w:rPr>
          <w:rFonts w:eastAsia="Times New Roman"/>
          <w:lang w:eastAsia="et-EE"/>
        </w:rPr>
        <w:t xml:space="preserve">et tagada </w:t>
      </w:r>
      <w:r w:rsidR="004B27BF">
        <w:rPr>
          <w:rFonts w:eastAsia="Times New Roman"/>
          <w:lang w:eastAsia="et-EE"/>
        </w:rPr>
        <w:t>inimeste</w:t>
      </w:r>
      <w:r w:rsidR="00653A82">
        <w:rPr>
          <w:rFonts w:eastAsia="Times New Roman"/>
          <w:lang w:eastAsia="et-EE"/>
        </w:rPr>
        <w:t xml:space="preserve"> ebaseaduslik edasi liikumine Eestis ja Schengeni alal.</w:t>
      </w:r>
    </w:p>
    <w:p w14:paraId="01337436" w14:textId="77777777" w:rsidR="004B27BF" w:rsidRDefault="004B27BF" w:rsidP="004B27BF"/>
    <w:p w14:paraId="3318FC85" w14:textId="23FD14B4" w:rsidR="001D5AB1" w:rsidRDefault="004B27BF" w:rsidP="004B67C2">
      <w:pPr>
        <w:jc w:val="both"/>
        <w:rPr>
          <w:rFonts w:eastAsia="Times New Roman"/>
          <w:lang w:eastAsia="et-EE"/>
        </w:rPr>
      </w:pPr>
      <w:r>
        <w:rPr>
          <w:rFonts w:eastAsia="Calibri"/>
          <w:kern w:val="0"/>
          <w14:ligatures w14:val="none"/>
        </w:rPr>
        <w:t xml:space="preserve">Piirimenetluse rakendamise </w:t>
      </w:r>
      <w:r w:rsidRPr="00F653C6">
        <w:rPr>
          <w:rFonts w:eastAsia="Calibri"/>
          <w:kern w:val="0"/>
          <w14:ligatures w14:val="none"/>
        </w:rPr>
        <w:t xml:space="preserve">positiivseks mõjuks </w:t>
      </w:r>
      <w:r>
        <w:rPr>
          <w:rFonts w:eastAsia="Calibri"/>
          <w:kern w:val="0"/>
          <w14:ligatures w14:val="none"/>
        </w:rPr>
        <w:t xml:space="preserve">on </w:t>
      </w:r>
      <w:r w:rsidRPr="00F653C6">
        <w:rPr>
          <w:rFonts w:eastAsia="Calibri"/>
          <w:kern w:val="0"/>
          <w14:ligatures w14:val="none"/>
        </w:rPr>
        <w:t>kiiremad ja efektiivsemad menetlused</w:t>
      </w:r>
      <w:r>
        <w:rPr>
          <w:rFonts w:eastAsia="Calibri"/>
          <w:kern w:val="0"/>
          <w14:ligatures w14:val="none"/>
        </w:rPr>
        <w:t xml:space="preserve"> ning kiirem kaitsevajaduseta välismaalase tagasisaatmine. </w:t>
      </w:r>
      <w:r w:rsidR="00EB34CF">
        <w:t>Kuna praegu piirimenetlust ei kohaldata ja puudub valmisolek ning taristu piirimenetluseks nimetatud tähtaegade jooksul nimetatud suure hulga välismaalaste suhtes,</w:t>
      </w:r>
      <w:r w:rsidR="00061D98">
        <w:t xml:space="preserve"> </w:t>
      </w:r>
      <w:r w:rsidR="00EB34CF">
        <w:t>siis nõuab piirimenetluse rakendamine senisest oluliselt suuremat ressurssi.</w:t>
      </w:r>
      <w:r w:rsidR="003661E9">
        <w:t xml:space="preserve"> </w:t>
      </w:r>
      <w:r w:rsidR="003661E9">
        <w:rPr>
          <w:rFonts w:eastAsia="Times New Roman"/>
          <w:lang w:eastAsia="et-EE"/>
        </w:rPr>
        <w:t>PPA saab</w:t>
      </w:r>
      <w:r w:rsidR="004B67C2">
        <w:rPr>
          <w:rFonts w:eastAsia="Times New Roman"/>
          <w:lang w:eastAsia="et-EE"/>
        </w:rPr>
        <w:t xml:space="preserve"> ülesande luua võimekus</w:t>
      </w:r>
      <w:r w:rsidR="00EF47A4">
        <w:rPr>
          <w:rFonts w:eastAsia="Times New Roman"/>
          <w:lang w:eastAsia="et-EE"/>
        </w:rPr>
        <w:t xml:space="preserve"> korraldada</w:t>
      </w:r>
      <w:r w:rsidR="004B67C2">
        <w:rPr>
          <w:rFonts w:eastAsia="Times New Roman"/>
          <w:lang w:eastAsia="et-EE"/>
        </w:rPr>
        <w:t xml:space="preserve"> rahvusvahelise kaitse piirimenetlusse ja tagasisaatmise piirimenetlusse suunatud taotlejatele </w:t>
      </w:r>
      <w:r w:rsidR="004B67C2" w:rsidRPr="00B64DDC">
        <w:rPr>
          <w:rFonts w:eastAsia="Times New Roman"/>
          <w:lang w:eastAsia="et-EE"/>
        </w:rPr>
        <w:t>majutus</w:t>
      </w:r>
      <w:r w:rsidR="00EF47A4">
        <w:rPr>
          <w:rFonts w:eastAsia="Times New Roman"/>
          <w:lang w:eastAsia="et-EE"/>
        </w:rPr>
        <w:t>-</w:t>
      </w:r>
      <w:r w:rsidR="00B64DDC" w:rsidRPr="00B64DDC">
        <w:rPr>
          <w:rFonts w:eastAsia="Times New Roman"/>
          <w:lang w:eastAsia="et-EE"/>
        </w:rPr>
        <w:t xml:space="preserve"> ja menetluskohad</w:t>
      </w:r>
      <w:r w:rsidR="00EF47A4">
        <w:rPr>
          <w:rFonts w:eastAsia="Times New Roman"/>
          <w:lang w:eastAsia="et-EE"/>
        </w:rPr>
        <w:t xml:space="preserve"> ning vajalikud teenused</w:t>
      </w:r>
      <w:r w:rsidR="004B67C2" w:rsidRPr="00B64DDC">
        <w:rPr>
          <w:rFonts w:eastAsia="Times New Roman"/>
          <w:lang w:eastAsia="et-EE"/>
        </w:rPr>
        <w:t>.</w:t>
      </w:r>
      <w:r w:rsidR="004B67C2">
        <w:rPr>
          <w:rFonts w:eastAsia="Times New Roman"/>
          <w:lang w:eastAsia="et-EE"/>
        </w:rPr>
        <w:t xml:space="preserve"> Võimekuse loomiseks </w:t>
      </w:r>
      <w:r w:rsidR="00F70562">
        <w:rPr>
          <w:rFonts w:eastAsia="Times New Roman"/>
          <w:lang w:eastAsia="et-EE"/>
        </w:rPr>
        <w:t xml:space="preserve">senisest suuremas mahus </w:t>
      </w:r>
      <w:r w:rsidR="004B67C2">
        <w:rPr>
          <w:rFonts w:eastAsia="Times New Roman"/>
          <w:lang w:eastAsia="et-EE"/>
        </w:rPr>
        <w:t xml:space="preserve">peab PPA muutma olemasolevat taristut nimetatud menetlustesse suunatud inimeste </w:t>
      </w:r>
      <w:r w:rsidR="00B64DDC">
        <w:rPr>
          <w:rFonts w:eastAsia="Times New Roman"/>
          <w:lang w:eastAsia="et-EE"/>
        </w:rPr>
        <w:t xml:space="preserve">menetlemiseks ja </w:t>
      </w:r>
      <w:r w:rsidR="004B67C2">
        <w:rPr>
          <w:rFonts w:eastAsia="Times New Roman"/>
          <w:lang w:eastAsia="et-EE"/>
        </w:rPr>
        <w:t>majutamiseks sobilikuks</w:t>
      </w:r>
      <w:r w:rsidR="00F70562">
        <w:rPr>
          <w:rFonts w:eastAsia="Times New Roman"/>
          <w:lang w:eastAsia="et-EE"/>
        </w:rPr>
        <w:t xml:space="preserve">. Muuhulgas tuled </w:t>
      </w:r>
      <w:r w:rsidR="004B67C2">
        <w:rPr>
          <w:rFonts w:eastAsia="Times New Roman"/>
          <w:lang w:eastAsia="et-EE"/>
        </w:rPr>
        <w:t>rekonstrueeri</w:t>
      </w:r>
      <w:r w:rsidR="00F70562">
        <w:rPr>
          <w:rFonts w:eastAsia="Times New Roman"/>
          <w:lang w:eastAsia="et-EE"/>
        </w:rPr>
        <w:t>d</w:t>
      </w:r>
      <w:r w:rsidR="004B67C2">
        <w:rPr>
          <w:rFonts w:eastAsia="Times New Roman"/>
          <w:lang w:eastAsia="et-EE"/>
        </w:rPr>
        <w:t xml:space="preserve">a </w:t>
      </w:r>
      <w:r w:rsidR="00F70562">
        <w:rPr>
          <w:rFonts w:eastAsia="Times New Roman"/>
          <w:lang w:eastAsia="et-EE"/>
        </w:rPr>
        <w:t xml:space="preserve">PPA </w:t>
      </w:r>
      <w:r w:rsidR="004B67C2">
        <w:rPr>
          <w:rFonts w:eastAsia="Times New Roman"/>
          <w:lang w:eastAsia="et-EE"/>
        </w:rPr>
        <w:t>kinnipidamiskeskust ja l</w:t>
      </w:r>
      <w:r w:rsidR="00F70562">
        <w:rPr>
          <w:rFonts w:eastAsia="Times New Roman"/>
          <w:lang w:eastAsia="et-EE"/>
        </w:rPr>
        <w:t>uua</w:t>
      </w:r>
      <w:r w:rsidR="004B67C2">
        <w:rPr>
          <w:rFonts w:eastAsia="Times New Roman"/>
          <w:lang w:eastAsia="et-EE"/>
        </w:rPr>
        <w:t xml:space="preserve"> </w:t>
      </w:r>
      <w:r w:rsidR="00F70562">
        <w:rPr>
          <w:rFonts w:eastAsia="Times New Roman"/>
          <w:lang w:eastAsia="et-EE"/>
        </w:rPr>
        <w:t>täiendavad menetlus</w:t>
      </w:r>
      <w:r w:rsidR="00046083">
        <w:rPr>
          <w:rFonts w:eastAsia="Times New Roman"/>
          <w:lang w:eastAsia="et-EE"/>
        </w:rPr>
        <w:t>-</w:t>
      </w:r>
      <w:r w:rsidR="00F70562">
        <w:rPr>
          <w:rFonts w:eastAsia="Times New Roman"/>
          <w:lang w:eastAsia="et-EE"/>
        </w:rPr>
        <w:t xml:space="preserve"> ja </w:t>
      </w:r>
      <w:r w:rsidR="004B67C2">
        <w:rPr>
          <w:rFonts w:eastAsia="Times New Roman"/>
          <w:lang w:eastAsia="et-EE"/>
        </w:rPr>
        <w:t>majutuskohti piiri läheduses</w:t>
      </w:r>
      <w:r w:rsidR="00D44736">
        <w:rPr>
          <w:rFonts w:eastAsia="Times New Roman"/>
          <w:lang w:eastAsia="et-EE"/>
        </w:rPr>
        <w:t xml:space="preserve"> ja kinnipidamiskeskuse territooriumil</w:t>
      </w:r>
      <w:r w:rsidR="00F70562">
        <w:rPr>
          <w:rFonts w:eastAsia="Times New Roman"/>
          <w:lang w:eastAsia="et-EE"/>
        </w:rPr>
        <w:t xml:space="preserve">. Selleks </w:t>
      </w:r>
      <w:r w:rsidR="004B67C2">
        <w:rPr>
          <w:rFonts w:eastAsia="Times New Roman"/>
          <w:lang w:eastAsia="et-EE"/>
        </w:rPr>
        <w:t>soeta</w:t>
      </w:r>
      <w:r w:rsidR="00F70562">
        <w:rPr>
          <w:rFonts w:eastAsia="Times New Roman"/>
          <w:lang w:eastAsia="et-EE"/>
        </w:rPr>
        <w:t xml:space="preserve">takse </w:t>
      </w:r>
      <w:r w:rsidR="004B67C2">
        <w:rPr>
          <w:rFonts w:eastAsia="Times New Roman"/>
          <w:lang w:eastAsia="et-EE"/>
        </w:rPr>
        <w:t xml:space="preserve">ja </w:t>
      </w:r>
      <w:r w:rsidR="00F70562">
        <w:rPr>
          <w:rFonts w:eastAsia="Times New Roman"/>
          <w:lang w:eastAsia="et-EE"/>
        </w:rPr>
        <w:t xml:space="preserve">renditakse moodulmajad, mis tagavad piisava paindlikkuse vastata kiiresti </w:t>
      </w:r>
      <w:r w:rsidR="00F70562">
        <w:rPr>
          <w:rFonts w:eastAsia="Times New Roman"/>
          <w:lang w:eastAsia="et-EE"/>
        </w:rPr>
        <w:lastRenderedPageBreak/>
        <w:t>muutuvatele rändeolukordadele kohaselt ja väldivad võimalikku rändeolukordade eskaleerumist</w:t>
      </w:r>
      <w:r w:rsidR="004B67C2">
        <w:rPr>
          <w:rFonts w:eastAsia="Times New Roman"/>
          <w:lang w:eastAsia="et-EE"/>
        </w:rPr>
        <w:t xml:space="preserve">. PPA haldusalasse majutusvõimekuse loomisega kaasneb </w:t>
      </w:r>
      <w:r w:rsidR="00F70562">
        <w:rPr>
          <w:rFonts w:eastAsia="Times New Roman"/>
          <w:lang w:eastAsia="et-EE"/>
        </w:rPr>
        <w:t>täiendav</w:t>
      </w:r>
      <w:r w:rsidR="004B67C2">
        <w:rPr>
          <w:rFonts w:eastAsia="Times New Roman"/>
          <w:lang w:eastAsia="et-EE"/>
        </w:rPr>
        <w:t xml:space="preserve"> personali- ja majandamiskulu, et pakkuda majutusse suunatud inimestele vajalikke teenuseid. </w:t>
      </w:r>
    </w:p>
    <w:p w14:paraId="743ACC75" w14:textId="77777777" w:rsidR="00652DBD" w:rsidRDefault="00652DBD" w:rsidP="004B67C2">
      <w:pPr>
        <w:jc w:val="both"/>
        <w:rPr>
          <w:rFonts w:eastAsia="Times New Roman"/>
          <w:lang w:eastAsia="et-EE"/>
        </w:rPr>
      </w:pPr>
    </w:p>
    <w:p w14:paraId="59C8A16F" w14:textId="0E5C7B6B" w:rsidR="00652DBD" w:rsidRPr="00652DBD" w:rsidRDefault="00652DBD" w:rsidP="004B67C2">
      <w:pPr>
        <w:jc w:val="both"/>
        <w:rPr>
          <w:rFonts w:eastAsia="Times New Roman"/>
          <w:lang w:eastAsia="et-EE"/>
        </w:rPr>
      </w:pPr>
      <w:r w:rsidRPr="00231A2C">
        <w:t>Kriisiolukorras või vääramatu jõu olukorras võib varjupaiga piirimenetlust ja</w:t>
      </w:r>
      <w:r w:rsidR="001C392D">
        <w:t xml:space="preserve"> </w:t>
      </w:r>
      <w:r w:rsidRPr="00231A2C">
        <w:t xml:space="preserve">tagasisaatmise piirimenetlust pikendada maksimaalset kestust veel </w:t>
      </w:r>
      <w:r w:rsidR="001C392D">
        <w:t>kuni</w:t>
      </w:r>
      <w:r w:rsidRPr="00231A2C">
        <w:t xml:space="preserve"> kuue nädala võrra.</w:t>
      </w:r>
      <w:r w:rsidR="008473F2">
        <w:rPr>
          <w:rFonts w:eastAsia="Times New Roman"/>
          <w:lang w:eastAsia="et-EE"/>
        </w:rPr>
        <w:t xml:space="preserve"> PPA ja kohtud peavad looma võimekuse tulla toime pikendatud tähtaegadega, sh </w:t>
      </w:r>
      <w:r w:rsidR="001C392D">
        <w:rPr>
          <w:rFonts w:eastAsia="Times New Roman"/>
          <w:lang w:eastAsia="et-EE"/>
        </w:rPr>
        <w:t xml:space="preserve">peab </w:t>
      </w:r>
      <w:r w:rsidR="008473F2">
        <w:rPr>
          <w:rFonts w:eastAsia="Times New Roman"/>
          <w:lang w:eastAsia="et-EE"/>
        </w:rPr>
        <w:t>PPA tagama majutusvõimekuse kõikidele sihtgrupi liikmetele.</w:t>
      </w:r>
      <w:r w:rsidR="008473F2">
        <w:rPr>
          <w:rStyle w:val="Allmrkuseviide"/>
          <w:rFonts w:eastAsia="Times New Roman"/>
          <w:lang w:eastAsia="et-EE"/>
        </w:rPr>
        <w:footnoteReference w:id="126"/>
      </w:r>
    </w:p>
    <w:p w14:paraId="3CA8D595" w14:textId="77777777" w:rsidR="00A23FFF" w:rsidRPr="00A23FFF" w:rsidRDefault="00A23FFF" w:rsidP="004B67C2">
      <w:pPr>
        <w:jc w:val="both"/>
        <w:rPr>
          <w:rFonts w:eastAsia="Calibri"/>
          <w:kern w:val="0"/>
          <w14:ligatures w14:val="none"/>
        </w:rPr>
      </w:pPr>
    </w:p>
    <w:p w14:paraId="667D3CE9" w14:textId="64045BDC" w:rsidR="00A23FFF" w:rsidRPr="00504840" w:rsidRDefault="004B67C2" w:rsidP="00A23FFF">
      <w:pPr>
        <w:jc w:val="both"/>
        <w:rPr>
          <w:rFonts w:eastAsia="Times New Roman"/>
          <w:lang w:eastAsia="et-EE"/>
        </w:rPr>
      </w:pPr>
      <w:r w:rsidRPr="00445B2F">
        <w:rPr>
          <w:rFonts w:eastAsia="Times New Roman"/>
          <w:lang w:eastAsia="et-EE"/>
        </w:rPr>
        <w:t>Lisaks seniste tööprotsesside ja juhiste täiendamisele peab amet tõstma töötajate teadlikkust ja pädevusi õigusaktide muudatustest sh vastuvõtutingimustest. Muudatus tõstab ameti halduskoormust, aga annab parema ülevaate taotlejate kohalolust ja aitab ennetada taotlejate omav</w:t>
      </w:r>
      <w:r w:rsidR="00431E74">
        <w:rPr>
          <w:rFonts w:eastAsia="Times New Roman"/>
          <w:lang w:eastAsia="et-EE"/>
        </w:rPr>
        <w:t>oliliselt</w:t>
      </w:r>
      <w:r w:rsidRPr="00445B2F">
        <w:rPr>
          <w:rFonts w:eastAsia="Times New Roman"/>
          <w:lang w:eastAsia="et-EE"/>
        </w:rPr>
        <w:t xml:space="preserve"> territooriumilt</w:t>
      </w:r>
      <w:r w:rsidR="00431E74">
        <w:rPr>
          <w:rFonts w:eastAsia="Times New Roman"/>
          <w:lang w:eastAsia="et-EE"/>
        </w:rPr>
        <w:t xml:space="preserve"> või</w:t>
      </w:r>
      <w:r w:rsidRPr="00445B2F">
        <w:rPr>
          <w:rFonts w:eastAsia="Times New Roman"/>
          <w:lang w:eastAsia="et-EE"/>
        </w:rPr>
        <w:t xml:space="preserve"> riigist lahkumist. Taotlejate paiknemine kin</w:t>
      </w:r>
      <w:r w:rsidR="00000D6C">
        <w:rPr>
          <w:rFonts w:eastAsia="Times New Roman"/>
          <w:lang w:eastAsia="et-EE"/>
        </w:rPr>
        <w:t>dlaks määratud</w:t>
      </w:r>
      <w:r w:rsidRPr="00445B2F">
        <w:rPr>
          <w:rFonts w:eastAsia="Times New Roman"/>
          <w:lang w:eastAsia="et-EE"/>
        </w:rPr>
        <w:t xml:space="preserve"> territooriumil toetab </w:t>
      </w:r>
      <w:proofErr w:type="spellStart"/>
      <w:r w:rsidRPr="00445B2F">
        <w:rPr>
          <w:rFonts w:eastAsia="Times New Roman"/>
          <w:lang w:eastAsia="et-EE"/>
        </w:rPr>
        <w:t>KOV-ide</w:t>
      </w:r>
      <w:proofErr w:type="spellEnd"/>
      <w:r w:rsidRPr="00445B2F">
        <w:rPr>
          <w:rFonts w:eastAsia="Times New Roman"/>
          <w:lang w:eastAsia="et-EE"/>
        </w:rPr>
        <w:t xml:space="preserve"> tööd taotlejatele vajalike teenuste planeerimisel (nt alaealistele kooliharidusele ligipääsu tagamine)</w:t>
      </w:r>
      <w:r w:rsidR="00D134EE">
        <w:rPr>
          <w:rStyle w:val="Allmrkuseviide"/>
          <w:rFonts w:eastAsia="Times New Roman"/>
          <w:lang w:eastAsia="et-EE"/>
        </w:rPr>
        <w:footnoteReference w:id="127"/>
      </w:r>
      <w:r w:rsidRPr="00445B2F">
        <w:rPr>
          <w:rFonts w:eastAsia="Times New Roman"/>
          <w:lang w:eastAsia="et-EE"/>
        </w:rPr>
        <w:t xml:space="preserve">. </w:t>
      </w:r>
      <w:r w:rsidR="00A23FFF">
        <w:t xml:space="preserve">Vajaliku võimekuse loomiseks (taristu, personal) välja toodud eelarvevahendite vajadus on esitatud eelnõu </w:t>
      </w:r>
      <w:r w:rsidR="00A23FFF">
        <w:rPr>
          <w:rFonts w:eastAsia="Times New Roman"/>
          <w:lang w:eastAsia="et-EE"/>
        </w:rPr>
        <w:t>punktis 7.</w:t>
      </w:r>
    </w:p>
    <w:p w14:paraId="2A4AC0D3" w14:textId="77777777" w:rsidR="006379B6" w:rsidRDefault="006379B6" w:rsidP="004B67C2">
      <w:pPr>
        <w:jc w:val="both"/>
        <w:rPr>
          <w:rFonts w:eastAsia="Times New Roman"/>
          <w:lang w:eastAsia="et-EE"/>
        </w:rPr>
      </w:pPr>
    </w:p>
    <w:p w14:paraId="13960A4C" w14:textId="0ACE7D81" w:rsidR="00DB75DD" w:rsidRPr="00DB75DD" w:rsidRDefault="00DB75DD" w:rsidP="00734598">
      <w:pPr>
        <w:jc w:val="both"/>
        <w:rPr>
          <w:rFonts w:eastAsia="Times New Roman"/>
          <w:highlight w:val="yellow"/>
          <w:lang w:eastAsia="et-EE"/>
        </w:rPr>
      </w:pPr>
      <w:r>
        <w:rPr>
          <w:rFonts w:eastAsia="Times New Roman"/>
          <w:lang w:eastAsia="et-EE"/>
        </w:rPr>
        <w:t xml:space="preserve">Piirimenetluse </w:t>
      </w:r>
      <w:r w:rsidR="006171F0">
        <w:rPr>
          <w:rFonts w:eastAsia="Times New Roman"/>
          <w:lang w:eastAsia="et-EE"/>
        </w:rPr>
        <w:t xml:space="preserve">tähtaegade ja </w:t>
      </w:r>
      <w:r>
        <w:rPr>
          <w:rFonts w:eastAsia="Times New Roman"/>
          <w:lang w:eastAsia="et-EE"/>
        </w:rPr>
        <w:t>valmisoleku</w:t>
      </w:r>
      <w:r w:rsidR="006171F0">
        <w:rPr>
          <w:rFonts w:eastAsia="Times New Roman"/>
          <w:lang w:eastAsia="et-EE"/>
        </w:rPr>
        <w:t xml:space="preserve"> tagamiseks on vaja koolitada ja värvata lisapersonali</w:t>
      </w:r>
      <w:r w:rsidR="0079221D">
        <w:rPr>
          <w:rFonts w:eastAsia="Times New Roman"/>
          <w:lang w:eastAsia="et-EE"/>
        </w:rPr>
        <w:t xml:space="preserve"> kohtutele</w:t>
      </w:r>
      <w:r w:rsidR="006171F0">
        <w:rPr>
          <w:rFonts w:eastAsia="Times New Roman"/>
          <w:lang w:eastAsia="et-EE"/>
        </w:rPr>
        <w:t>.</w:t>
      </w:r>
      <w:r>
        <w:rPr>
          <w:rFonts w:eastAsia="Times New Roman"/>
          <w:lang w:eastAsia="et-EE"/>
        </w:rPr>
        <w:t xml:space="preserve"> </w:t>
      </w:r>
    </w:p>
    <w:p w14:paraId="3931B253" w14:textId="77777777" w:rsidR="004B67C2" w:rsidRPr="00D00156" w:rsidRDefault="004B67C2" w:rsidP="004B67C2">
      <w:pPr>
        <w:jc w:val="both"/>
        <w:rPr>
          <w:rFonts w:eastAsia="Times New Roman"/>
          <w:lang w:eastAsia="et-EE"/>
        </w:rPr>
      </w:pPr>
    </w:p>
    <w:p w14:paraId="7FAF295C" w14:textId="7F02D93E" w:rsidR="00200C6D" w:rsidRPr="00D00156" w:rsidRDefault="00200C6D" w:rsidP="004B67C2">
      <w:pPr>
        <w:jc w:val="both"/>
        <w:rPr>
          <w:rFonts w:eastAsia="Times New Roman"/>
          <w:lang w:eastAsia="et-EE"/>
        </w:rPr>
      </w:pPr>
      <w:r w:rsidRPr="00F26B38">
        <w:rPr>
          <w:rFonts w:eastAsia="Times New Roman"/>
          <w:b/>
          <w:bCs/>
          <w:lang w:eastAsia="et-EE"/>
        </w:rPr>
        <w:t>Tabel 5</w:t>
      </w:r>
      <w:r w:rsidR="002758AA" w:rsidRPr="002E1B8E">
        <w:rPr>
          <w:rFonts w:eastAsia="Times New Roman"/>
          <w:lang w:eastAsia="et-EE"/>
        </w:rPr>
        <w:t>.</w:t>
      </w:r>
      <w:r w:rsidRPr="002E1B8E">
        <w:rPr>
          <w:rFonts w:eastAsia="Times New Roman"/>
          <w:lang w:eastAsia="et-EE"/>
        </w:rPr>
        <w:t xml:space="preserve"> Vajaliku lisakohtupersonali kulud juuni 2026</w:t>
      </w:r>
      <w:r w:rsidR="00F26B38" w:rsidRPr="002E1B8E">
        <w:rPr>
          <w:rFonts w:eastAsia="Times New Roman"/>
          <w:lang w:eastAsia="et-EE"/>
        </w:rPr>
        <w:t>–</w:t>
      </w:r>
      <w:r w:rsidRPr="002E1B8E">
        <w:rPr>
          <w:rFonts w:eastAsia="Times New Roman"/>
          <w:lang w:eastAsia="et-EE"/>
        </w:rPr>
        <w:t>2029</w:t>
      </w:r>
      <w:r w:rsidR="0071798A" w:rsidRPr="0071798A">
        <w:rPr>
          <w:rFonts w:eastAsia="Times New Roman"/>
          <w:b/>
          <w:bCs/>
          <w:lang w:eastAsia="et-EE"/>
        </w:rPr>
        <w:t xml:space="preserve"> </w:t>
      </w:r>
      <w:r w:rsidR="0071798A" w:rsidRPr="0071798A">
        <w:rPr>
          <w:rFonts w:eastAsia="Times New Roman"/>
          <w:lang w:eastAsia="et-EE"/>
        </w:rPr>
        <w:t xml:space="preserve">(allikas: </w:t>
      </w:r>
      <w:commentRangeStart w:id="224"/>
      <w:r w:rsidR="006E6796">
        <w:rPr>
          <w:rFonts w:eastAsia="Times New Roman"/>
          <w:lang w:eastAsia="et-EE"/>
        </w:rPr>
        <w:t>JDM</w:t>
      </w:r>
      <w:commentRangeEnd w:id="224"/>
      <w:r w:rsidR="00B46F1B">
        <w:rPr>
          <w:rStyle w:val="Kommentaariviide"/>
          <w:rFonts w:eastAsia="Times New Roman"/>
          <w:kern w:val="0"/>
          <w14:ligatures w14:val="none"/>
        </w:rPr>
        <w:commentReference w:id="224"/>
      </w:r>
      <w:r w:rsidR="0071798A" w:rsidRPr="00537B46">
        <w:rPr>
          <w:rFonts w:eastAsia="Times New Roman"/>
          <w:lang w:eastAsia="et-EE"/>
        </w:rPr>
        <w:t>)</w:t>
      </w:r>
    </w:p>
    <w:tbl>
      <w:tblPr>
        <w:tblStyle w:val="Ruuttabel4rhk5"/>
        <w:tblW w:w="0" w:type="auto"/>
        <w:tblInd w:w="2718" w:type="dxa"/>
        <w:tblLook w:val="04A0" w:firstRow="1" w:lastRow="0" w:firstColumn="1" w:lastColumn="0" w:noHBand="0" w:noVBand="1"/>
      </w:tblPr>
      <w:tblGrid>
        <w:gridCol w:w="2692"/>
        <w:gridCol w:w="2269"/>
      </w:tblGrid>
      <w:tr w:rsidR="00DB75DD" w:rsidRPr="00D00156" w14:paraId="441DBDB6" w14:textId="77777777" w:rsidTr="00B47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2" w:type="dxa"/>
            <w:shd w:val="clear" w:color="auto" w:fill="DEEAF6" w:themeFill="accent5" w:themeFillTint="33"/>
          </w:tcPr>
          <w:p w14:paraId="31D99ABD" w14:textId="279DD0F2" w:rsidR="00DB75DD" w:rsidRPr="000666BF" w:rsidRDefault="00DA2151" w:rsidP="000666BF">
            <w:pPr>
              <w:jc w:val="center"/>
              <w:rPr>
                <w:rFonts w:eastAsia="Times New Roman"/>
                <w:color w:val="auto"/>
                <w:sz w:val="22"/>
                <w:szCs w:val="22"/>
                <w:lang w:eastAsia="et-EE"/>
              </w:rPr>
            </w:pPr>
            <w:r w:rsidRPr="000666BF">
              <w:rPr>
                <w:rFonts w:eastAsia="Times New Roman"/>
                <w:color w:val="auto"/>
                <w:sz w:val="22"/>
                <w:szCs w:val="22"/>
                <w:lang w:eastAsia="et-EE"/>
              </w:rPr>
              <w:t>Kohtunike palgafond</w:t>
            </w:r>
          </w:p>
        </w:tc>
        <w:tc>
          <w:tcPr>
            <w:tcW w:w="2269" w:type="dxa"/>
            <w:shd w:val="clear" w:color="auto" w:fill="DEEAF6" w:themeFill="accent5" w:themeFillTint="33"/>
          </w:tcPr>
          <w:p w14:paraId="4B140014" w14:textId="1AE01C8F" w:rsidR="00DB75DD" w:rsidRPr="000666BF" w:rsidRDefault="00DB75DD" w:rsidP="000666BF">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22"/>
                <w:szCs w:val="22"/>
                <w:lang w:eastAsia="et-EE"/>
              </w:rPr>
            </w:pPr>
            <w:r w:rsidRPr="000666BF">
              <w:rPr>
                <w:rFonts w:eastAsia="Times New Roman"/>
                <w:color w:val="auto"/>
                <w:sz w:val="22"/>
                <w:szCs w:val="22"/>
                <w:lang w:eastAsia="et-EE"/>
              </w:rPr>
              <w:t>960 140,40</w:t>
            </w:r>
            <w:r w:rsidR="00422B55" w:rsidRPr="000666BF">
              <w:rPr>
                <w:rFonts w:eastAsia="Times New Roman"/>
                <w:color w:val="auto"/>
                <w:sz w:val="22"/>
                <w:szCs w:val="22"/>
                <w:lang w:eastAsia="et-EE"/>
              </w:rPr>
              <w:t xml:space="preserve"> €</w:t>
            </w:r>
          </w:p>
          <w:p w14:paraId="041210DE" w14:textId="77777777" w:rsidR="00DB75DD" w:rsidRPr="000666BF" w:rsidRDefault="00DB75DD" w:rsidP="000666BF">
            <w:pPr>
              <w:jc w:val="center"/>
              <w:cnfStyle w:val="100000000000" w:firstRow="1" w:lastRow="0" w:firstColumn="0" w:lastColumn="0" w:oddVBand="0" w:evenVBand="0" w:oddHBand="0" w:evenHBand="0" w:firstRowFirstColumn="0" w:firstRowLastColumn="0" w:lastRowFirstColumn="0" w:lastRowLastColumn="0"/>
              <w:rPr>
                <w:rFonts w:eastAsia="Times New Roman"/>
                <w:color w:val="auto"/>
                <w:sz w:val="22"/>
                <w:szCs w:val="22"/>
                <w:lang w:eastAsia="et-EE"/>
              </w:rPr>
            </w:pPr>
          </w:p>
        </w:tc>
      </w:tr>
      <w:tr w:rsidR="00DB75DD" w:rsidRPr="00D00156" w14:paraId="170B980B" w14:textId="77777777" w:rsidTr="00B47C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2" w:type="dxa"/>
            <w:shd w:val="clear" w:color="auto" w:fill="FFFFFF" w:themeFill="background1"/>
          </w:tcPr>
          <w:p w14:paraId="4403B746" w14:textId="48C6FFB4" w:rsidR="00DB75DD" w:rsidRPr="000666BF" w:rsidRDefault="00DA2151" w:rsidP="000666BF">
            <w:pPr>
              <w:jc w:val="center"/>
              <w:rPr>
                <w:rFonts w:eastAsia="Times New Roman"/>
                <w:sz w:val="22"/>
                <w:szCs w:val="22"/>
                <w:lang w:eastAsia="et-EE"/>
              </w:rPr>
            </w:pPr>
            <w:r w:rsidRPr="000666BF">
              <w:rPr>
                <w:rFonts w:eastAsia="Times New Roman"/>
                <w:sz w:val="22"/>
                <w:szCs w:val="22"/>
                <w:lang w:eastAsia="et-EE"/>
              </w:rPr>
              <w:t>Kohtujuristide palgafond</w:t>
            </w:r>
          </w:p>
        </w:tc>
        <w:tc>
          <w:tcPr>
            <w:tcW w:w="2269" w:type="dxa"/>
            <w:shd w:val="clear" w:color="auto" w:fill="FFFFFF" w:themeFill="background1"/>
          </w:tcPr>
          <w:p w14:paraId="00359890" w14:textId="540BF397" w:rsidR="00DB75DD" w:rsidRPr="000666BF" w:rsidRDefault="00DB75DD" w:rsidP="000666BF">
            <w:pPr>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eastAsia="et-EE"/>
              </w:rPr>
            </w:pPr>
            <w:r w:rsidRPr="000666BF">
              <w:rPr>
                <w:rFonts w:eastAsia="Times New Roman"/>
                <w:sz w:val="22"/>
                <w:szCs w:val="22"/>
                <w:lang w:eastAsia="et-EE"/>
              </w:rPr>
              <w:t>480 070,80</w:t>
            </w:r>
            <w:r w:rsidR="00422B55" w:rsidRPr="000666BF">
              <w:rPr>
                <w:rFonts w:eastAsia="Times New Roman"/>
                <w:sz w:val="22"/>
                <w:szCs w:val="22"/>
                <w:lang w:eastAsia="et-EE"/>
              </w:rPr>
              <w:t xml:space="preserve"> €</w:t>
            </w:r>
          </w:p>
          <w:p w14:paraId="5D9ACF32" w14:textId="77777777" w:rsidR="00DB75DD" w:rsidRPr="000666BF" w:rsidRDefault="00DB75DD" w:rsidP="000666BF">
            <w:pPr>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eastAsia="et-EE"/>
              </w:rPr>
            </w:pPr>
          </w:p>
        </w:tc>
      </w:tr>
      <w:tr w:rsidR="00DB75DD" w:rsidRPr="00D00156" w14:paraId="29B13DE7" w14:textId="77777777" w:rsidTr="00B47C64">
        <w:tc>
          <w:tcPr>
            <w:cnfStyle w:val="001000000000" w:firstRow="0" w:lastRow="0" w:firstColumn="1" w:lastColumn="0" w:oddVBand="0" w:evenVBand="0" w:oddHBand="0" w:evenHBand="0" w:firstRowFirstColumn="0" w:firstRowLastColumn="0" w:lastRowFirstColumn="0" w:lastRowLastColumn="0"/>
            <w:tcW w:w="2692" w:type="dxa"/>
            <w:shd w:val="clear" w:color="auto" w:fill="DEEAF6" w:themeFill="accent5" w:themeFillTint="33"/>
          </w:tcPr>
          <w:p w14:paraId="32D4A089" w14:textId="1A936F96" w:rsidR="00DB75DD" w:rsidRPr="000666BF" w:rsidRDefault="00DA2151" w:rsidP="000666BF">
            <w:pPr>
              <w:jc w:val="center"/>
              <w:rPr>
                <w:rFonts w:eastAsia="Times New Roman"/>
                <w:sz w:val="22"/>
                <w:szCs w:val="22"/>
                <w:lang w:eastAsia="et-EE"/>
              </w:rPr>
            </w:pPr>
            <w:r w:rsidRPr="000666BF">
              <w:rPr>
                <w:rFonts w:eastAsia="Times New Roman"/>
                <w:sz w:val="22"/>
                <w:szCs w:val="22"/>
                <w:lang w:eastAsia="et-EE"/>
              </w:rPr>
              <w:t>Kohtusekretäride palgafond</w:t>
            </w:r>
          </w:p>
        </w:tc>
        <w:tc>
          <w:tcPr>
            <w:tcW w:w="2269" w:type="dxa"/>
            <w:shd w:val="clear" w:color="auto" w:fill="DEEAF6" w:themeFill="accent5" w:themeFillTint="33"/>
          </w:tcPr>
          <w:p w14:paraId="221F66A3" w14:textId="698CDACB" w:rsidR="00DB75DD" w:rsidRPr="000666BF" w:rsidRDefault="00DB75DD" w:rsidP="000666BF">
            <w:pPr>
              <w:jc w:val="center"/>
              <w:cnfStyle w:val="000000000000" w:firstRow="0" w:lastRow="0" w:firstColumn="0" w:lastColumn="0" w:oddVBand="0" w:evenVBand="0" w:oddHBand="0" w:evenHBand="0" w:firstRowFirstColumn="0" w:firstRowLastColumn="0" w:lastRowFirstColumn="0" w:lastRowLastColumn="0"/>
              <w:rPr>
                <w:rFonts w:eastAsia="Times New Roman"/>
                <w:sz w:val="22"/>
                <w:szCs w:val="22"/>
                <w:lang w:eastAsia="et-EE"/>
              </w:rPr>
            </w:pPr>
            <w:r w:rsidRPr="000666BF">
              <w:rPr>
                <w:rFonts w:eastAsia="Times New Roman"/>
                <w:sz w:val="22"/>
                <w:szCs w:val="22"/>
                <w:lang w:eastAsia="et-EE"/>
              </w:rPr>
              <w:t>289 008,00</w:t>
            </w:r>
            <w:r w:rsidR="00422B55" w:rsidRPr="000666BF">
              <w:rPr>
                <w:rFonts w:eastAsia="Times New Roman"/>
                <w:sz w:val="22"/>
                <w:szCs w:val="22"/>
                <w:lang w:eastAsia="et-EE"/>
              </w:rPr>
              <w:t xml:space="preserve"> €</w:t>
            </w:r>
          </w:p>
        </w:tc>
      </w:tr>
    </w:tbl>
    <w:p w14:paraId="70FDF393" w14:textId="77777777" w:rsidR="00DB75DD" w:rsidRDefault="00DB75DD" w:rsidP="004B67C2">
      <w:pPr>
        <w:jc w:val="both"/>
        <w:rPr>
          <w:rFonts w:eastAsia="Times New Roman"/>
          <w:b/>
          <w:color w:val="4472C4" w:themeColor="accent1"/>
          <w:lang w:eastAsia="et-EE"/>
        </w:rPr>
      </w:pPr>
    </w:p>
    <w:p w14:paraId="4292E229" w14:textId="59764550" w:rsidR="004B67C2" w:rsidRPr="005D1181" w:rsidRDefault="004B67C2" w:rsidP="004B67C2">
      <w:pPr>
        <w:jc w:val="both"/>
        <w:rPr>
          <w:rFonts w:eastAsia="Times New Roman"/>
          <w:lang w:eastAsia="et-EE"/>
        </w:rPr>
      </w:pPr>
      <w:r w:rsidRPr="001F1AA3">
        <w:rPr>
          <w:rFonts w:eastAsia="Times New Roman"/>
          <w:b/>
          <w:color w:val="4472C4" w:themeColor="accent1"/>
          <w:lang w:eastAsia="et-EE"/>
        </w:rPr>
        <w:t>Ebasoovitav mõju</w:t>
      </w:r>
      <w:r w:rsidRPr="001F1AA3">
        <w:rPr>
          <w:rFonts w:eastAsia="Times New Roman"/>
          <w:color w:val="4472C4" w:themeColor="accent1"/>
          <w:lang w:eastAsia="et-EE"/>
        </w:rPr>
        <w:t xml:space="preserve"> </w:t>
      </w:r>
      <w:r>
        <w:rPr>
          <w:rFonts w:eastAsia="Times New Roman"/>
          <w:lang w:eastAsia="et-EE"/>
        </w:rPr>
        <w:t xml:space="preserve">avaldub, kui </w:t>
      </w:r>
      <w:proofErr w:type="spellStart"/>
      <w:r>
        <w:rPr>
          <w:rFonts w:eastAsia="Times New Roman"/>
          <w:lang w:eastAsia="et-EE"/>
        </w:rPr>
        <w:t>järelvalvemeetme</w:t>
      </w:r>
      <w:r w:rsidR="00B00C69">
        <w:rPr>
          <w:rFonts w:eastAsia="Times New Roman"/>
          <w:lang w:eastAsia="et-EE"/>
        </w:rPr>
        <w:t>te</w:t>
      </w:r>
      <w:proofErr w:type="spellEnd"/>
      <w:r w:rsidR="00B00C69">
        <w:rPr>
          <w:rFonts w:eastAsia="Times New Roman"/>
          <w:lang w:eastAsia="et-EE"/>
        </w:rPr>
        <w:t xml:space="preserve"> rakendamisest</w:t>
      </w:r>
      <w:r>
        <w:rPr>
          <w:rFonts w:eastAsia="Times New Roman"/>
          <w:lang w:eastAsia="et-EE"/>
        </w:rPr>
        <w:t xml:space="preserve"> hoolimata taotlejad lahkuvad </w:t>
      </w:r>
      <w:r w:rsidR="002E04EB">
        <w:rPr>
          <w:rFonts w:eastAsia="Times New Roman"/>
          <w:lang w:eastAsia="et-EE"/>
        </w:rPr>
        <w:t>omavoliliselt kindlaksmääratud</w:t>
      </w:r>
      <w:r w:rsidRPr="005D1181">
        <w:rPr>
          <w:rFonts w:eastAsia="Times New Roman"/>
          <w:lang w:eastAsia="et-EE"/>
        </w:rPr>
        <w:t xml:space="preserve"> territooriumilt, sh </w:t>
      </w:r>
      <w:r w:rsidR="00FE73B1">
        <w:rPr>
          <w:rFonts w:eastAsia="Times New Roman"/>
          <w:lang w:eastAsia="et-EE"/>
        </w:rPr>
        <w:t xml:space="preserve">Eestist ning Eesti ei ole täitnud kohustutust tagada ebaseaduslikult saabunud ja rahvusvahelist kaitset mitte vajavate välismaalaste edasi liikumise tõkestamine. </w:t>
      </w:r>
      <w:r w:rsidRPr="005D1181">
        <w:rPr>
          <w:rFonts w:eastAsia="Times New Roman"/>
          <w:lang w:eastAsia="et-EE"/>
        </w:rPr>
        <w:t xml:space="preserve">Ebasoovitav mõju avaldub ka siis, kui </w:t>
      </w:r>
      <w:r w:rsidRPr="005D1181">
        <w:rPr>
          <w:rFonts w:eastAsia="Calibri"/>
          <w:kern w:val="0"/>
          <w14:ligatures w14:val="none"/>
        </w:rPr>
        <w:t>PPA ei suuda tagada piisavas mahus majutust piirimenetluse raames</w:t>
      </w:r>
      <w:r w:rsidR="00D976BD">
        <w:rPr>
          <w:rFonts w:eastAsia="Calibri"/>
          <w:kern w:val="0"/>
          <w14:ligatures w14:val="none"/>
        </w:rPr>
        <w:t xml:space="preserve">. </w:t>
      </w:r>
      <w:r w:rsidR="00EF0134" w:rsidRPr="00537B46">
        <w:rPr>
          <w:rFonts w:eastAsia="Calibri"/>
          <w:kern w:val="0"/>
          <w14:ligatures w14:val="none"/>
        </w:rPr>
        <w:t xml:space="preserve">Kui </w:t>
      </w:r>
      <w:commentRangeStart w:id="225"/>
      <w:r w:rsidR="00EF0134" w:rsidRPr="00537B46">
        <w:rPr>
          <w:rFonts w:eastAsia="Calibri"/>
          <w:kern w:val="0"/>
          <w14:ligatures w14:val="none"/>
        </w:rPr>
        <w:t>SKA</w:t>
      </w:r>
      <w:commentRangeEnd w:id="225"/>
      <w:r w:rsidR="00D718E1">
        <w:rPr>
          <w:rStyle w:val="Kommentaariviide"/>
          <w:rFonts w:eastAsia="Times New Roman"/>
          <w:kern w:val="0"/>
          <w14:ligatures w14:val="none"/>
        </w:rPr>
        <w:commentReference w:id="225"/>
      </w:r>
      <w:r w:rsidR="00EF0134" w:rsidRPr="00537B46">
        <w:rPr>
          <w:rFonts w:eastAsia="Calibri"/>
          <w:kern w:val="0"/>
          <w14:ligatures w14:val="none"/>
        </w:rPr>
        <w:t xml:space="preserve"> on </w:t>
      </w:r>
      <w:r w:rsidR="00046FBD">
        <w:rPr>
          <w:rFonts w:eastAsia="Calibri"/>
          <w:kern w:val="0"/>
          <w14:ligatures w14:val="none"/>
        </w:rPr>
        <w:t>PPA põhjendatud taotluse alusel</w:t>
      </w:r>
      <w:r w:rsidR="00EF0134">
        <w:rPr>
          <w:rFonts w:eastAsia="Calibri"/>
          <w:kern w:val="0"/>
          <w14:ligatures w14:val="none"/>
        </w:rPr>
        <w:t xml:space="preserve"> andnud nõusoleku majutada ajutiselt piirimenetluse subjekte rahvusvahelise kaitse taotlejate majutuskeskuses (kus majutatakse Eestis viibimise loaga taotlejaid), s</w:t>
      </w:r>
      <w:r w:rsidR="00D976BD">
        <w:rPr>
          <w:rFonts w:eastAsia="Calibri"/>
          <w:kern w:val="0"/>
          <w14:ligatures w14:val="none"/>
        </w:rPr>
        <w:t xml:space="preserve">iis võib tekkida olukord, et </w:t>
      </w:r>
      <w:r w:rsidRPr="005D1181">
        <w:rPr>
          <w:rFonts w:eastAsia="Calibri"/>
          <w:kern w:val="0"/>
          <w14:ligatures w14:val="none"/>
        </w:rPr>
        <w:t xml:space="preserve">surve rahvusvahelise kaitse taotlejate majutuskeskusele ja </w:t>
      </w:r>
      <w:r w:rsidR="00046083">
        <w:rPr>
          <w:rFonts w:eastAsia="Calibri"/>
          <w:kern w:val="0"/>
          <w14:ligatures w14:val="none"/>
        </w:rPr>
        <w:t>-</w:t>
      </w:r>
      <w:r w:rsidRPr="005D1181">
        <w:rPr>
          <w:rFonts w:eastAsia="Calibri"/>
          <w:kern w:val="0"/>
          <w14:ligatures w14:val="none"/>
        </w:rPr>
        <w:t>kohtadele</w:t>
      </w:r>
      <w:r w:rsidR="00EF0134">
        <w:rPr>
          <w:rFonts w:eastAsia="Calibri"/>
          <w:kern w:val="0"/>
          <w14:ligatures w14:val="none"/>
        </w:rPr>
        <w:t xml:space="preserve"> </w:t>
      </w:r>
      <w:r w:rsidRPr="005D1181">
        <w:rPr>
          <w:rFonts w:eastAsia="Calibri"/>
          <w:kern w:val="0"/>
          <w14:ligatures w14:val="none"/>
        </w:rPr>
        <w:t>kasvab</w:t>
      </w:r>
      <w:r w:rsidR="00EF0134">
        <w:rPr>
          <w:rFonts w:eastAsia="Calibri"/>
          <w:kern w:val="0"/>
          <w14:ligatures w14:val="none"/>
        </w:rPr>
        <w:t xml:space="preserve"> oluliselt, suureneb SKA töötajate </w:t>
      </w:r>
      <w:commentRangeStart w:id="226"/>
      <w:r w:rsidR="00EF0134">
        <w:rPr>
          <w:rFonts w:eastAsia="Calibri"/>
          <w:kern w:val="0"/>
          <w14:ligatures w14:val="none"/>
        </w:rPr>
        <w:t>halduskoormus</w:t>
      </w:r>
      <w:commentRangeEnd w:id="226"/>
      <w:r w:rsidR="00C8337F">
        <w:rPr>
          <w:rStyle w:val="Kommentaariviide"/>
          <w:rFonts w:eastAsia="Times New Roman"/>
          <w:kern w:val="0"/>
          <w14:ligatures w14:val="none"/>
        </w:rPr>
        <w:commentReference w:id="226"/>
      </w:r>
      <w:r w:rsidR="00EF0134">
        <w:rPr>
          <w:rFonts w:eastAsia="Calibri"/>
          <w:kern w:val="0"/>
          <w14:ligatures w14:val="none"/>
        </w:rPr>
        <w:t xml:space="preserve"> ning </w:t>
      </w:r>
      <w:r w:rsidRPr="005D1181">
        <w:rPr>
          <w:rFonts w:eastAsia="Calibri"/>
          <w:kern w:val="0"/>
          <w14:ligatures w14:val="none"/>
        </w:rPr>
        <w:t xml:space="preserve">väheneb võimekus tegeleda </w:t>
      </w:r>
      <w:r w:rsidR="00EF0134">
        <w:rPr>
          <w:rFonts w:eastAsia="Calibri"/>
          <w:kern w:val="0"/>
          <w14:ligatures w14:val="none"/>
        </w:rPr>
        <w:t xml:space="preserve">Eestis sisenemise loaga välismaalastega sealhulgas </w:t>
      </w:r>
      <w:r w:rsidRPr="005D1181">
        <w:rPr>
          <w:rFonts w:eastAsia="Calibri"/>
          <w:kern w:val="0"/>
          <w14:ligatures w14:val="none"/>
        </w:rPr>
        <w:t xml:space="preserve">vastuvõtutingimuste erivajadusega taotlejatega. </w:t>
      </w:r>
    </w:p>
    <w:p w14:paraId="17FB07BA" w14:textId="77777777" w:rsidR="004B67C2" w:rsidRDefault="004B67C2" w:rsidP="004B67C2">
      <w:pPr>
        <w:jc w:val="both"/>
        <w:rPr>
          <w:rFonts w:eastAsia="Calibri"/>
          <w:color w:val="00B050"/>
          <w:kern w:val="0"/>
          <w14:ligatures w14:val="none"/>
        </w:rPr>
      </w:pPr>
    </w:p>
    <w:p w14:paraId="563A3725" w14:textId="6176B51C" w:rsidR="00874712" w:rsidRPr="00874712" w:rsidRDefault="001F1AA3" w:rsidP="00874712">
      <w:pPr>
        <w:jc w:val="both"/>
        <w:rPr>
          <w:rFonts w:eastAsia="Calibri"/>
          <w:kern w:val="0"/>
          <w14:ligatures w14:val="none"/>
        </w:rPr>
      </w:pPr>
      <w:r>
        <w:rPr>
          <w:rFonts w:eastAsia="Calibri"/>
          <w:kern w:val="0"/>
          <w14:ligatures w14:val="none"/>
        </w:rPr>
        <w:t>Samuti</w:t>
      </w:r>
      <w:r w:rsidR="004B67C2">
        <w:rPr>
          <w:rFonts w:eastAsia="Calibri"/>
          <w:kern w:val="0"/>
          <w14:ligatures w14:val="none"/>
        </w:rPr>
        <w:t xml:space="preserve"> avaldub</w:t>
      </w:r>
      <w:r>
        <w:rPr>
          <w:rFonts w:eastAsia="Calibri"/>
          <w:kern w:val="0"/>
          <w14:ligatures w14:val="none"/>
        </w:rPr>
        <w:t xml:space="preserve"> e</w:t>
      </w:r>
      <w:r w:rsidR="004B67C2" w:rsidRPr="001F1AA3">
        <w:rPr>
          <w:rFonts w:eastAsia="Calibri"/>
          <w:kern w:val="0"/>
          <w14:ligatures w14:val="none"/>
        </w:rPr>
        <w:t>basoovitav mõju</w:t>
      </w:r>
      <w:r w:rsidR="004B67C2">
        <w:rPr>
          <w:rFonts w:eastAsia="Calibri"/>
          <w:kern w:val="0"/>
          <w14:ligatures w14:val="none"/>
        </w:rPr>
        <w:t>, kui PPA ja kohtud ei saa võimekuse tõstmiseks vajalik</w:t>
      </w:r>
      <w:r w:rsidR="0005240C">
        <w:rPr>
          <w:rFonts w:eastAsia="Calibri"/>
          <w:kern w:val="0"/>
          <w14:ligatures w14:val="none"/>
        </w:rPr>
        <w:t>k</w:t>
      </w:r>
      <w:r w:rsidR="004B67C2">
        <w:rPr>
          <w:rFonts w:eastAsia="Calibri"/>
          <w:kern w:val="0"/>
          <w14:ligatures w14:val="none"/>
        </w:rPr>
        <w:t>u personali koolitada ja värvata, mille tõttu ei ole Eesti võimeline rakendama piirimenetlust nõutud määrades</w:t>
      </w:r>
      <w:r w:rsidR="0005240C">
        <w:rPr>
          <w:rFonts w:eastAsia="Calibri"/>
          <w:kern w:val="0"/>
          <w14:ligatures w14:val="none"/>
        </w:rPr>
        <w:t xml:space="preserve"> ja nõutud tähtajal. Kui tähtaeg ületatakse, siis tuleb need välismaalased lubada riiki ja suunata tavamenetlusse, mis loob halduskoormust ja ressursivajadust.</w:t>
      </w:r>
    </w:p>
    <w:p w14:paraId="6311DF4D" w14:textId="77777777" w:rsidR="004B67C2" w:rsidRPr="00E14E25" w:rsidRDefault="004B67C2" w:rsidP="004B67C2">
      <w:pPr>
        <w:rPr>
          <w:rFonts w:eastAsia="Times New Roman"/>
          <w:u w:val="single"/>
          <w:lang w:eastAsia="et-EE"/>
        </w:rPr>
      </w:pPr>
    </w:p>
    <w:p w14:paraId="70282B6B" w14:textId="288C14F5" w:rsidR="004B67C2" w:rsidRDefault="004B67C2" w:rsidP="004B67C2">
      <w:pPr>
        <w:jc w:val="both"/>
        <w:rPr>
          <w:rFonts w:eastAsia="Calibri"/>
          <w:color w:val="000000"/>
          <w:kern w:val="0"/>
          <w14:ligatures w14:val="none"/>
        </w:rPr>
      </w:pPr>
      <w:r w:rsidRPr="00AF3056">
        <w:rPr>
          <w:rFonts w:eastAsia="Calibri"/>
          <w:b/>
          <w:color w:val="4472C4" w:themeColor="accent1"/>
          <w:kern w:val="0"/>
          <w14:ligatures w14:val="none"/>
        </w:rPr>
        <w:t xml:space="preserve">Mõju avaldumise sagedus </w:t>
      </w:r>
      <w:r w:rsidRPr="00733519">
        <w:rPr>
          <w:rFonts w:eastAsia="Calibri"/>
          <w:kern w:val="0"/>
          <w14:ligatures w14:val="none"/>
        </w:rPr>
        <w:t xml:space="preserve">on </w:t>
      </w:r>
      <w:r w:rsidR="004C2C50" w:rsidRPr="0070495F">
        <w:rPr>
          <w:rFonts w:eastAsia="Calibri"/>
          <w:color w:val="000000"/>
          <w:kern w:val="0"/>
          <w14:ligatures w14:val="none"/>
        </w:rPr>
        <w:t>väike, kuna eelnõuga ei muudeta riigiasutuste põhiülesandeid ja töökorraldus</w:t>
      </w:r>
      <w:r w:rsidR="009866D2">
        <w:rPr>
          <w:rFonts w:eastAsia="Calibri"/>
          <w:color w:val="000000"/>
          <w:kern w:val="0"/>
          <w14:ligatures w14:val="none"/>
        </w:rPr>
        <w:t xml:space="preserve">likud </w:t>
      </w:r>
      <w:r w:rsidR="004C2C50" w:rsidRPr="0070495F">
        <w:rPr>
          <w:rFonts w:eastAsia="Calibri"/>
          <w:color w:val="000000"/>
          <w:kern w:val="0"/>
          <w14:ligatures w14:val="none"/>
        </w:rPr>
        <w:t>muudatused on ühekordsed.</w:t>
      </w:r>
    </w:p>
    <w:p w14:paraId="5AF53085" w14:textId="77777777" w:rsidR="004C2C50" w:rsidRPr="00E14E25" w:rsidRDefault="004C2C50" w:rsidP="004B67C2">
      <w:pPr>
        <w:jc w:val="both"/>
        <w:rPr>
          <w:rFonts w:eastAsia="Calibri"/>
          <w:kern w:val="0"/>
          <w14:ligatures w14:val="none"/>
        </w:rPr>
      </w:pPr>
    </w:p>
    <w:p w14:paraId="0DB6CF9F" w14:textId="30C6AEA3" w:rsidR="004B67C2" w:rsidRPr="00573900" w:rsidRDefault="004B67C2" w:rsidP="004B67C2">
      <w:pPr>
        <w:jc w:val="both"/>
        <w:rPr>
          <w:rFonts w:eastAsia="Times New Roman"/>
          <w:lang w:eastAsia="et-EE"/>
        </w:rPr>
      </w:pPr>
      <w:r w:rsidRPr="00AF3056">
        <w:rPr>
          <w:rFonts w:eastAsia="Calibri"/>
          <w:b/>
          <w:color w:val="4472C4" w:themeColor="accent1"/>
          <w:kern w:val="0"/>
          <w14:ligatures w14:val="none"/>
        </w:rPr>
        <w:t xml:space="preserve">Ebasoovitava mõju kaasnemise risk </w:t>
      </w:r>
      <w:r>
        <w:rPr>
          <w:rFonts w:eastAsia="Calibri"/>
          <w:kern w:val="0"/>
          <w14:ligatures w14:val="none"/>
        </w:rPr>
        <w:t xml:space="preserve">on </w:t>
      </w:r>
      <w:r w:rsidR="00562D65">
        <w:rPr>
          <w:rFonts w:eastAsia="Calibri"/>
          <w:kern w:val="0"/>
          <w14:ligatures w14:val="none"/>
        </w:rPr>
        <w:t>väike</w:t>
      </w:r>
      <w:r>
        <w:rPr>
          <w:rFonts w:eastAsia="Calibri"/>
          <w:kern w:val="0"/>
          <w14:ligatures w14:val="none"/>
        </w:rPr>
        <w:t xml:space="preserve">. </w:t>
      </w:r>
      <w:proofErr w:type="spellStart"/>
      <w:r>
        <w:rPr>
          <w:rFonts w:eastAsia="Calibri"/>
          <w:kern w:val="0"/>
          <w14:ligatures w14:val="none"/>
        </w:rPr>
        <w:t>PPA-le</w:t>
      </w:r>
      <w:proofErr w:type="spellEnd"/>
      <w:r>
        <w:rPr>
          <w:rFonts w:eastAsia="Calibri"/>
          <w:kern w:val="0"/>
          <w14:ligatures w14:val="none"/>
        </w:rPr>
        <w:t xml:space="preserve"> vajaliku taristu loomiseks, personali koolitamiseks ja värbamiseks vajalikke eelarvevahendeid on taotletud </w:t>
      </w:r>
      <w:r w:rsidR="001B7DAE">
        <w:rPr>
          <w:rFonts w:eastAsia="Times New Roman"/>
          <w:lang w:eastAsia="et-EE"/>
        </w:rPr>
        <w:t>EK</w:t>
      </w:r>
      <w:r>
        <w:rPr>
          <w:rFonts w:eastAsia="Times New Roman"/>
          <w:lang w:eastAsia="et-EE"/>
        </w:rPr>
        <w:t xml:space="preserve"> varjupaiga- ja </w:t>
      </w:r>
      <w:r>
        <w:rPr>
          <w:rFonts w:eastAsia="Times New Roman"/>
          <w:lang w:eastAsia="et-EE"/>
        </w:rPr>
        <w:lastRenderedPageBreak/>
        <w:t>rändehalduse õigustiku reformi erimeetme rahastust</w:t>
      </w:r>
      <w:r w:rsidR="00FD6E31">
        <w:rPr>
          <w:rFonts w:eastAsia="Times New Roman"/>
          <w:lang w:eastAsia="et-EE"/>
        </w:rPr>
        <w:t>, mille ulatus ja jaotus on esitatud punktis 7.</w:t>
      </w:r>
      <w:r w:rsidR="00573900">
        <w:rPr>
          <w:rFonts w:eastAsia="Times New Roman"/>
          <w:lang w:eastAsia="et-EE"/>
        </w:rPr>
        <w:t xml:space="preserve"> </w:t>
      </w:r>
      <w:r w:rsidRPr="00000D6C">
        <w:rPr>
          <w:rFonts w:eastAsia="Times New Roman"/>
          <w:lang w:eastAsia="et-EE"/>
        </w:rPr>
        <w:t>Kohtu</w:t>
      </w:r>
      <w:r w:rsidR="00434947">
        <w:rPr>
          <w:rFonts w:eastAsia="Times New Roman"/>
          <w:lang w:eastAsia="et-EE"/>
        </w:rPr>
        <w:t xml:space="preserve"> </w:t>
      </w:r>
      <w:r w:rsidRPr="00000D6C">
        <w:rPr>
          <w:rFonts w:eastAsia="Times New Roman"/>
          <w:lang w:eastAsia="et-EE"/>
        </w:rPr>
        <w:t>personali värbamiseks on vajalik eraldada eelarvevahendid riigieelarvest.</w:t>
      </w:r>
      <w:r w:rsidR="00126922">
        <w:rPr>
          <w:rFonts w:eastAsia="Times New Roman"/>
          <w:lang w:eastAsia="et-EE"/>
        </w:rPr>
        <w:t xml:space="preserve"> </w:t>
      </w:r>
    </w:p>
    <w:p w14:paraId="5C4AACDA" w14:textId="5C0CA0F7" w:rsidR="00ED0895" w:rsidRPr="00E14E25" w:rsidRDefault="00ED0895" w:rsidP="00ED0895"/>
    <w:p w14:paraId="2B3FA1EC" w14:textId="20BF3D72" w:rsidR="00ED0895" w:rsidRPr="00E14E25" w:rsidRDefault="00ED0895" w:rsidP="00ED0895">
      <w:pPr>
        <w:pStyle w:val="Pealkiri4"/>
        <w:rPr>
          <w:rFonts w:eastAsia="Calibri" w:cs="Times New Roman"/>
          <w:szCs w:val="24"/>
        </w:rPr>
      </w:pPr>
      <w:r w:rsidRPr="00E14E25">
        <w:rPr>
          <w:rFonts w:cs="Times New Roman"/>
          <w:szCs w:val="24"/>
        </w:rPr>
        <w:t xml:space="preserve">6.1.2.2 Muudatuste mõju </w:t>
      </w:r>
      <w:r w:rsidRPr="00E14E25">
        <w:rPr>
          <w:rFonts w:eastAsia="Calibri" w:cs="Times New Roman"/>
          <w:szCs w:val="24"/>
        </w:rPr>
        <w:t>riigi julgeolekule ja siseturvalisusele</w:t>
      </w:r>
    </w:p>
    <w:p w14:paraId="43339DCC" w14:textId="77777777" w:rsidR="00ED0895" w:rsidRPr="00E14E25" w:rsidRDefault="00ED0895" w:rsidP="00ED0895"/>
    <w:p w14:paraId="2E396464" w14:textId="592961A1" w:rsidR="00ED0895" w:rsidRPr="00E14E25" w:rsidRDefault="00ED0895" w:rsidP="00ED0895">
      <w:pPr>
        <w:jc w:val="both"/>
        <w:rPr>
          <w:rFonts w:eastAsia="Arial Unicode MS"/>
          <w:kern w:val="0"/>
          <w:u w:color="000000"/>
          <w:lang w:eastAsia="et-EE"/>
          <w14:ligatures w14:val="none"/>
        </w:rPr>
      </w:pPr>
      <w:r w:rsidRPr="00AF3056">
        <w:rPr>
          <w:b/>
          <w:color w:val="4472C4" w:themeColor="accent1"/>
        </w:rPr>
        <w:t>Sihtrühm:</w:t>
      </w:r>
      <w:r w:rsidRPr="00E14E25">
        <w:t xml:space="preserve"> </w:t>
      </w:r>
      <w:r w:rsidR="00E470DC">
        <w:t xml:space="preserve">PPA ja KAPO </w:t>
      </w:r>
      <w:r w:rsidR="00E470DC" w:rsidRPr="00E470DC">
        <w:t>vastavas valdkonnas tegelevad ametnikud. Sihtrühma suurus on juurdepääsupiiranguga teave.</w:t>
      </w:r>
    </w:p>
    <w:p w14:paraId="6ACD1C87" w14:textId="77777777" w:rsidR="00ED0895" w:rsidRPr="00E14E25" w:rsidRDefault="00ED0895" w:rsidP="00ED0895">
      <w:pPr>
        <w:jc w:val="both"/>
        <w:rPr>
          <w:i/>
        </w:rPr>
      </w:pPr>
    </w:p>
    <w:p w14:paraId="590A5B1E" w14:textId="33B03B09" w:rsidR="00111154" w:rsidRPr="00AF3056" w:rsidRDefault="00ED0895" w:rsidP="00ED0895">
      <w:pPr>
        <w:rPr>
          <w:rFonts w:eastAsia="Times New Roman"/>
          <w:b/>
          <w:color w:val="4472C4" w:themeColor="accent1"/>
          <w:lang w:eastAsia="et-EE"/>
        </w:rPr>
      </w:pPr>
      <w:r w:rsidRPr="00AF3056">
        <w:rPr>
          <w:rFonts w:eastAsia="Times New Roman"/>
          <w:b/>
          <w:color w:val="4472C4" w:themeColor="accent1"/>
          <w:lang w:eastAsia="et-EE"/>
        </w:rPr>
        <w:t>Mõju kirjeldus ja ulatus</w:t>
      </w:r>
    </w:p>
    <w:p w14:paraId="0309B3D7" w14:textId="77777777" w:rsidR="00281536" w:rsidRDefault="00281536" w:rsidP="00B92A4C">
      <w:pPr>
        <w:jc w:val="both"/>
        <w:rPr>
          <w:rFonts w:eastAsia="Calibri"/>
        </w:rPr>
      </w:pPr>
    </w:p>
    <w:p w14:paraId="777C812B" w14:textId="0B62B375" w:rsidR="00410F61" w:rsidRPr="00410F61" w:rsidRDefault="00BA7E36" w:rsidP="00B92A4C">
      <w:pPr>
        <w:jc w:val="both"/>
        <w:rPr>
          <w:rFonts w:eastAsia="Calibri"/>
        </w:rPr>
      </w:pPr>
      <w:r>
        <w:rPr>
          <w:rFonts w:eastAsia="Calibri"/>
        </w:rPr>
        <w:t xml:space="preserve">Eelnõus planeeritava </w:t>
      </w:r>
      <w:r w:rsidR="0036070F">
        <w:rPr>
          <w:rFonts w:eastAsia="Calibri"/>
        </w:rPr>
        <w:t>p</w:t>
      </w:r>
      <w:r w:rsidR="00552C95">
        <w:rPr>
          <w:rFonts w:eastAsia="Calibri"/>
        </w:rPr>
        <w:t xml:space="preserve">iirimenetluse rakendamise </w:t>
      </w:r>
      <w:r w:rsidR="00F03400">
        <w:rPr>
          <w:rFonts w:eastAsia="Calibri"/>
        </w:rPr>
        <w:t xml:space="preserve">otsene </w:t>
      </w:r>
      <w:r w:rsidR="00552C95">
        <w:rPr>
          <w:rFonts w:eastAsia="Calibri"/>
        </w:rPr>
        <w:t>mõju Eesti julgeolekule ja siseturvalisusele on</w:t>
      </w:r>
      <w:r w:rsidR="00B92A4C">
        <w:rPr>
          <w:rFonts w:eastAsia="Calibri"/>
        </w:rPr>
        <w:t xml:space="preserve"> </w:t>
      </w:r>
      <w:r w:rsidR="003B036C">
        <w:rPr>
          <w:rFonts w:eastAsia="Calibri"/>
        </w:rPr>
        <w:t>positiivne</w:t>
      </w:r>
      <w:r w:rsidR="00F03400">
        <w:rPr>
          <w:rFonts w:eastAsia="Calibri"/>
        </w:rPr>
        <w:t>. P</w:t>
      </w:r>
      <w:r w:rsidR="00062FCD">
        <w:rPr>
          <w:rFonts w:eastAsia="Calibri"/>
        </w:rPr>
        <w:t>iirimenetlusse suunatud inimesed peavad viibima kindlaks määratud piirkonnas</w:t>
      </w:r>
      <w:r w:rsidR="009B0955">
        <w:rPr>
          <w:rFonts w:eastAsia="Calibri"/>
        </w:rPr>
        <w:t>, nende üle on tugev kontrol</w:t>
      </w:r>
      <w:r w:rsidR="001471BC">
        <w:rPr>
          <w:rFonts w:eastAsia="Calibri"/>
        </w:rPr>
        <w:t>l</w:t>
      </w:r>
      <w:r w:rsidR="009B0955">
        <w:rPr>
          <w:rFonts w:eastAsia="Calibri"/>
        </w:rPr>
        <w:t xml:space="preserve">. </w:t>
      </w:r>
      <w:r w:rsidR="00F03400">
        <w:rPr>
          <w:rFonts w:eastAsia="Calibri"/>
        </w:rPr>
        <w:t>Välismaalased,</w:t>
      </w:r>
      <w:r w:rsidR="00062FCD">
        <w:rPr>
          <w:rFonts w:eastAsia="Calibri"/>
        </w:rPr>
        <w:t xml:space="preserve"> kes </w:t>
      </w:r>
      <w:r w:rsidR="00F03400">
        <w:rPr>
          <w:rFonts w:eastAsia="Calibri"/>
        </w:rPr>
        <w:t xml:space="preserve">soovivad ületada või on ületanud piiri ebaseaduslikult ja </w:t>
      </w:r>
      <w:commentRangeStart w:id="227"/>
      <w:r w:rsidR="00F03400">
        <w:rPr>
          <w:rFonts w:eastAsia="Calibri"/>
        </w:rPr>
        <w:t xml:space="preserve">kes </w:t>
      </w:r>
      <w:r w:rsidR="008758F9">
        <w:rPr>
          <w:rFonts w:eastAsia="Calibri"/>
        </w:rPr>
        <w:t xml:space="preserve">kujutavad ohtu </w:t>
      </w:r>
      <w:commentRangeEnd w:id="227"/>
      <w:r w:rsidR="00774455">
        <w:rPr>
          <w:rStyle w:val="Kommentaariviide"/>
          <w:rFonts w:eastAsia="Times New Roman"/>
          <w:kern w:val="0"/>
          <w14:ligatures w14:val="none"/>
        </w:rPr>
        <w:commentReference w:id="227"/>
      </w:r>
      <w:r w:rsidR="008758F9">
        <w:rPr>
          <w:rFonts w:eastAsia="Calibri"/>
        </w:rPr>
        <w:t>Eesti</w:t>
      </w:r>
      <w:r w:rsidR="00062FCD">
        <w:rPr>
          <w:rFonts w:eastAsia="Calibri"/>
        </w:rPr>
        <w:t xml:space="preserve"> riigi julgeolekule ja avalikule korrale, </w:t>
      </w:r>
      <w:r w:rsidR="00F03400">
        <w:rPr>
          <w:rFonts w:eastAsia="Calibri"/>
        </w:rPr>
        <w:t xml:space="preserve">ei saa Eestis vabalt liikuda ja nende </w:t>
      </w:r>
      <w:r w:rsidR="008758F9">
        <w:rPr>
          <w:rFonts w:eastAsia="Calibri"/>
        </w:rPr>
        <w:t>edasiliikumine</w:t>
      </w:r>
      <w:r w:rsidR="00A63295">
        <w:rPr>
          <w:rFonts w:eastAsia="Calibri"/>
        </w:rPr>
        <w:t xml:space="preserve"> </w:t>
      </w:r>
      <w:r w:rsidR="008758F9" w:rsidRPr="00E36F4A">
        <w:rPr>
          <w:rFonts w:eastAsia="Calibri"/>
        </w:rPr>
        <w:t xml:space="preserve">Eestist </w:t>
      </w:r>
      <w:r w:rsidR="00F03400">
        <w:rPr>
          <w:rFonts w:eastAsia="Calibri"/>
        </w:rPr>
        <w:t xml:space="preserve">edasi </w:t>
      </w:r>
      <w:r w:rsidR="008E640B">
        <w:rPr>
          <w:rFonts w:eastAsia="Calibri"/>
        </w:rPr>
        <w:t xml:space="preserve">teiste </w:t>
      </w:r>
      <w:r w:rsidR="00F03400">
        <w:rPr>
          <w:rFonts w:eastAsia="Calibri"/>
        </w:rPr>
        <w:t xml:space="preserve">EL </w:t>
      </w:r>
      <w:r w:rsidR="008E640B">
        <w:rPr>
          <w:rFonts w:eastAsia="Calibri"/>
        </w:rPr>
        <w:t xml:space="preserve">riikidesse </w:t>
      </w:r>
      <w:r w:rsidR="00F03400">
        <w:rPr>
          <w:rFonts w:eastAsia="Calibri"/>
        </w:rPr>
        <w:t xml:space="preserve">on </w:t>
      </w:r>
      <w:r w:rsidR="008758F9" w:rsidRPr="00E36F4A">
        <w:rPr>
          <w:rFonts w:eastAsia="Calibri"/>
        </w:rPr>
        <w:t>takistatud.</w:t>
      </w:r>
      <w:r w:rsidR="00062FCD">
        <w:rPr>
          <w:rFonts w:eastAsia="Calibri"/>
        </w:rPr>
        <w:t xml:space="preserve"> </w:t>
      </w:r>
      <w:r w:rsidR="00062FCD" w:rsidRPr="00E36F4A">
        <w:rPr>
          <w:rFonts w:eastAsia="Calibri"/>
        </w:rPr>
        <w:t>Kiir</w:t>
      </w:r>
      <w:r w:rsidR="00F03400">
        <w:rPr>
          <w:rFonts w:eastAsia="Calibri"/>
        </w:rPr>
        <w:t>e</w:t>
      </w:r>
      <w:r w:rsidR="00062FCD" w:rsidRPr="00E36F4A">
        <w:rPr>
          <w:rFonts w:eastAsia="Calibri"/>
        </w:rPr>
        <w:t xml:space="preserve"> menetlus toetab riigi julgeolekut ja siseturvalisust, sest kaitsevajaduseta </w:t>
      </w:r>
      <w:r w:rsidR="00937C7D">
        <w:rPr>
          <w:rFonts w:eastAsia="Calibri"/>
        </w:rPr>
        <w:t xml:space="preserve">inimesed </w:t>
      </w:r>
      <w:r w:rsidR="00F03400">
        <w:rPr>
          <w:rFonts w:eastAsia="Calibri"/>
        </w:rPr>
        <w:t>ja inimesed,</w:t>
      </w:r>
      <w:r w:rsidR="00062FCD" w:rsidRPr="00E36F4A">
        <w:rPr>
          <w:rFonts w:eastAsia="Calibri"/>
        </w:rPr>
        <w:t xml:space="preserve"> </w:t>
      </w:r>
      <w:r w:rsidR="00A0102A" w:rsidRPr="00E36F4A">
        <w:rPr>
          <w:rFonts w:eastAsia="Calibri"/>
        </w:rPr>
        <w:t>kes kujutavad ohtu</w:t>
      </w:r>
      <w:r w:rsidR="00883090">
        <w:rPr>
          <w:rFonts w:eastAsia="Calibri"/>
        </w:rPr>
        <w:t xml:space="preserve"> Eesti julgeolekule või avalikule korrale</w:t>
      </w:r>
      <w:r w:rsidR="00062FCD" w:rsidRPr="00E36F4A">
        <w:rPr>
          <w:rFonts w:eastAsia="Calibri"/>
        </w:rPr>
        <w:t xml:space="preserve"> saadetakse Eestist </w:t>
      </w:r>
      <w:r w:rsidR="002470D2" w:rsidRPr="00E36F4A">
        <w:rPr>
          <w:rFonts w:eastAsia="Calibri"/>
        </w:rPr>
        <w:t>tagasi</w:t>
      </w:r>
      <w:r w:rsidR="00DE3B3C">
        <w:rPr>
          <w:rFonts w:eastAsia="Calibri"/>
        </w:rPr>
        <w:t xml:space="preserve"> kiiremini kui tavamenetluse</w:t>
      </w:r>
      <w:r w:rsidR="00417991">
        <w:rPr>
          <w:rFonts w:eastAsia="Calibri"/>
        </w:rPr>
        <w:t xml:space="preserve"> korras</w:t>
      </w:r>
      <w:r w:rsidR="00062FCD">
        <w:rPr>
          <w:rFonts w:eastAsia="Calibri"/>
        </w:rPr>
        <w:t>.</w:t>
      </w:r>
      <w:r w:rsidR="002E157E">
        <w:rPr>
          <w:rFonts w:eastAsia="Calibri"/>
        </w:rPr>
        <w:t xml:space="preserve"> See </w:t>
      </w:r>
      <w:r w:rsidR="00D50F9D">
        <w:rPr>
          <w:rFonts w:eastAsia="Calibri"/>
        </w:rPr>
        <w:t>vähendab</w:t>
      </w:r>
      <w:r w:rsidR="002E157E">
        <w:rPr>
          <w:rFonts w:eastAsia="Calibri"/>
        </w:rPr>
        <w:t xml:space="preserve"> julgeoleku ja siseturvalisusega seotud asutuste halduskoormust</w:t>
      </w:r>
      <w:r w:rsidR="007C3045">
        <w:rPr>
          <w:rFonts w:eastAsia="Calibri"/>
        </w:rPr>
        <w:t>, sest</w:t>
      </w:r>
      <w:r w:rsidR="00D50F9D">
        <w:rPr>
          <w:rFonts w:eastAsia="Calibri"/>
        </w:rPr>
        <w:t xml:space="preserve"> ühe inimesega töötamise </w:t>
      </w:r>
      <w:r w:rsidR="007C3045">
        <w:rPr>
          <w:rFonts w:eastAsia="Calibri"/>
        </w:rPr>
        <w:t>aeg on lühem kui varem</w:t>
      </w:r>
      <w:r w:rsidR="00D50F9D">
        <w:rPr>
          <w:rFonts w:eastAsia="Calibri"/>
        </w:rPr>
        <w:t>.</w:t>
      </w:r>
      <w:r w:rsidR="00410F61">
        <w:rPr>
          <w:rFonts w:eastAsia="Calibri"/>
        </w:rPr>
        <w:t xml:space="preserve"> </w:t>
      </w:r>
      <w:r w:rsidR="00410F61">
        <w:rPr>
          <w:rFonts w:eastAsia="Times New Roman"/>
          <w:lang w:eastAsia="et-EE"/>
        </w:rPr>
        <w:t xml:space="preserve">Muudatuse rakendamisel on ka positiivne mõju EL julgeolekule ja siseturvalisusele, sest inimeste, kellel pole kaitsevajadust või kes on ohuks julgeolekule ja avalikule korrale, kindlakstegemine ja tagasisaatmine on kiirem ja </w:t>
      </w:r>
      <w:commentRangeStart w:id="228"/>
      <w:r w:rsidR="00410F61">
        <w:rPr>
          <w:rFonts w:eastAsia="Times New Roman"/>
          <w:lang w:eastAsia="et-EE"/>
        </w:rPr>
        <w:t>tõhusam</w:t>
      </w:r>
      <w:commentRangeEnd w:id="228"/>
      <w:r w:rsidR="00322CB7">
        <w:rPr>
          <w:rStyle w:val="Kommentaariviide"/>
          <w:rFonts w:eastAsia="Times New Roman"/>
          <w:kern w:val="0"/>
          <w14:ligatures w14:val="none"/>
        </w:rPr>
        <w:commentReference w:id="228"/>
      </w:r>
      <w:r w:rsidR="00410F61">
        <w:rPr>
          <w:rFonts w:eastAsia="Times New Roman"/>
          <w:lang w:eastAsia="et-EE"/>
        </w:rPr>
        <w:t xml:space="preserve">. See vähendab lisaks Eesti õiguskaitseasutuste tööle ka teiste EL liikmesriikide asutuste töökoormust. </w:t>
      </w:r>
    </w:p>
    <w:p w14:paraId="1DECCBB5" w14:textId="77777777" w:rsidR="001A5EE3" w:rsidRDefault="001A5EE3" w:rsidP="00ED0895">
      <w:pPr>
        <w:jc w:val="both"/>
        <w:rPr>
          <w:rFonts w:eastAsia="Calibri"/>
          <w:kern w:val="0"/>
          <w14:ligatures w14:val="none"/>
        </w:rPr>
      </w:pPr>
    </w:p>
    <w:p w14:paraId="11209BFE" w14:textId="7496C2A9" w:rsidR="00C069DA" w:rsidRPr="00EA434C" w:rsidRDefault="00C069DA" w:rsidP="00EA434C">
      <w:pPr>
        <w:jc w:val="both"/>
        <w:rPr>
          <w:rFonts w:eastAsia="Calibri"/>
          <w:kern w:val="0"/>
          <w14:ligatures w14:val="none"/>
        </w:rPr>
      </w:pPr>
      <w:r w:rsidRPr="00AF3056">
        <w:rPr>
          <w:rFonts w:eastAsia="Calibri"/>
          <w:b/>
          <w:color w:val="4472C4" w:themeColor="accent1"/>
          <w:kern w:val="0"/>
          <w14:ligatures w14:val="none"/>
        </w:rPr>
        <w:t>Ebasoovitava mõjuna</w:t>
      </w:r>
      <w:r w:rsidRPr="00AF3056">
        <w:rPr>
          <w:rFonts w:eastAsia="Calibri"/>
          <w:color w:val="4472C4" w:themeColor="accent1"/>
          <w:kern w:val="0"/>
          <w14:ligatures w14:val="none"/>
        </w:rPr>
        <w:t xml:space="preserve"> </w:t>
      </w:r>
      <w:r>
        <w:rPr>
          <w:rFonts w:eastAsia="Calibri"/>
          <w:kern w:val="0"/>
          <w14:ligatures w14:val="none"/>
        </w:rPr>
        <w:t xml:space="preserve">tõstab piirimenetluse rakendamine </w:t>
      </w:r>
      <w:r w:rsidR="002B12D9">
        <w:rPr>
          <w:rFonts w:eastAsia="Calibri"/>
          <w:kern w:val="0"/>
          <w14:ligatures w14:val="none"/>
        </w:rPr>
        <w:t xml:space="preserve">ajutiselt </w:t>
      </w:r>
      <w:r>
        <w:rPr>
          <w:rFonts w:eastAsia="Calibri"/>
          <w:kern w:val="0"/>
          <w14:ligatures w14:val="none"/>
        </w:rPr>
        <w:t xml:space="preserve">julgeoleku ja siseturvalisusega seotud asutuste halduskoormust. </w:t>
      </w:r>
      <w:r w:rsidR="00FC2398">
        <w:rPr>
          <w:rFonts w:eastAsia="Calibri"/>
          <w:kern w:val="0"/>
          <w14:ligatures w14:val="none"/>
        </w:rPr>
        <w:t xml:space="preserve">Tekib vajadus seniste tööprotsesside ümberstruktureerimiseks, inimeste koolitamiseks </w:t>
      </w:r>
      <w:commentRangeStart w:id="229"/>
      <w:r w:rsidR="00FC2398">
        <w:rPr>
          <w:rFonts w:eastAsia="Calibri"/>
          <w:kern w:val="0"/>
          <w14:ligatures w14:val="none"/>
        </w:rPr>
        <w:t>ja</w:t>
      </w:r>
      <w:commentRangeEnd w:id="229"/>
      <w:r w:rsidR="00CE0707">
        <w:rPr>
          <w:rStyle w:val="Kommentaariviide"/>
          <w:rFonts w:eastAsia="Times New Roman"/>
          <w:kern w:val="0"/>
          <w14:ligatures w14:val="none"/>
        </w:rPr>
        <w:commentReference w:id="229"/>
      </w:r>
      <w:r w:rsidR="00FC2398">
        <w:rPr>
          <w:rFonts w:eastAsia="Calibri"/>
          <w:kern w:val="0"/>
          <w14:ligatures w14:val="none"/>
        </w:rPr>
        <w:t xml:space="preserve"> värbamiseks. </w:t>
      </w:r>
    </w:p>
    <w:p w14:paraId="2250A18A" w14:textId="77777777" w:rsidR="00ED0895" w:rsidRPr="00E14E25" w:rsidRDefault="00ED0895" w:rsidP="00ED0895">
      <w:pPr>
        <w:rPr>
          <w:rFonts w:eastAsia="Times New Roman"/>
          <w:u w:val="single"/>
          <w:lang w:eastAsia="et-EE"/>
        </w:rPr>
      </w:pPr>
    </w:p>
    <w:p w14:paraId="0A51EBA6" w14:textId="1EC6612A" w:rsidR="00ED0895" w:rsidRPr="00E14E25" w:rsidRDefault="00ED0895" w:rsidP="00ED0895">
      <w:pPr>
        <w:jc w:val="both"/>
        <w:rPr>
          <w:rFonts w:eastAsia="Calibri"/>
          <w:kern w:val="0"/>
          <w14:ligatures w14:val="none"/>
        </w:rPr>
      </w:pPr>
      <w:r w:rsidRPr="00AF3056">
        <w:rPr>
          <w:rFonts w:eastAsia="Calibri"/>
          <w:b/>
          <w:color w:val="4472C4" w:themeColor="accent1"/>
          <w:kern w:val="0"/>
          <w14:ligatures w14:val="none"/>
        </w:rPr>
        <w:t xml:space="preserve">Mõju avaldumise sagedus </w:t>
      </w:r>
      <w:r w:rsidR="00B4575D">
        <w:rPr>
          <w:rFonts w:eastAsia="Calibri"/>
          <w:kern w:val="0"/>
          <w14:ligatures w14:val="none"/>
        </w:rPr>
        <w:t xml:space="preserve">on </w:t>
      </w:r>
      <w:r w:rsidR="00B4575D" w:rsidRPr="0070495F">
        <w:rPr>
          <w:rFonts w:eastAsia="Calibri"/>
          <w:color w:val="000000"/>
          <w:kern w:val="0"/>
          <w14:ligatures w14:val="none"/>
        </w:rPr>
        <w:t>väike, kuna eelnõuga ei muudeta riigiasutuste põhiülesandeid ja töökorraldusmuudatused on ühekordsed</w:t>
      </w:r>
      <w:r w:rsidR="00B4575D">
        <w:rPr>
          <w:rFonts w:eastAsia="Calibri"/>
          <w:color w:val="000000"/>
          <w:kern w:val="0"/>
          <w14:ligatures w14:val="none"/>
        </w:rPr>
        <w:t>.</w:t>
      </w:r>
    </w:p>
    <w:p w14:paraId="03CA01D8" w14:textId="77777777" w:rsidR="00ED0895" w:rsidRPr="00E14E25" w:rsidRDefault="00ED0895" w:rsidP="00ED0895">
      <w:pPr>
        <w:jc w:val="both"/>
        <w:rPr>
          <w:rFonts w:eastAsia="Calibri"/>
          <w:kern w:val="0"/>
          <w14:ligatures w14:val="none"/>
        </w:rPr>
      </w:pPr>
    </w:p>
    <w:p w14:paraId="77B57A55" w14:textId="5F851C2D" w:rsidR="00ED0895" w:rsidRPr="00F82A3F" w:rsidRDefault="00ED0895" w:rsidP="00ED0895">
      <w:pPr>
        <w:jc w:val="both"/>
        <w:rPr>
          <w:rFonts w:eastAsia="Times New Roman"/>
          <w:lang w:eastAsia="et-EE"/>
        </w:rPr>
      </w:pPr>
      <w:r w:rsidRPr="00AF3056">
        <w:rPr>
          <w:rFonts w:eastAsia="Calibri"/>
          <w:b/>
          <w:color w:val="4472C4" w:themeColor="accent1"/>
          <w:kern w:val="0"/>
          <w14:ligatures w14:val="none"/>
        </w:rPr>
        <w:t xml:space="preserve">Ebasoovitava mõju kaasnemise risk </w:t>
      </w:r>
      <w:r w:rsidR="00D95F29">
        <w:rPr>
          <w:rFonts w:eastAsia="Calibri"/>
          <w:kern w:val="0"/>
          <w14:ligatures w14:val="none"/>
        </w:rPr>
        <w:t xml:space="preserve">on keskmine. Riski maandamiseks vajalike ressursside leidmiseks on taotletud </w:t>
      </w:r>
      <w:r w:rsidR="001B7DAE">
        <w:rPr>
          <w:rFonts w:eastAsia="Times New Roman"/>
          <w:lang w:eastAsia="et-EE"/>
        </w:rPr>
        <w:t>EK</w:t>
      </w:r>
      <w:r w:rsidR="00D95F29">
        <w:rPr>
          <w:rFonts w:eastAsia="Times New Roman"/>
          <w:lang w:eastAsia="et-EE"/>
        </w:rPr>
        <w:t xml:space="preserve"> varjupaiga- ja rändehalduse õigustiku reformi erimeetme rahastust</w:t>
      </w:r>
      <w:r w:rsidR="00F82A3F">
        <w:rPr>
          <w:rFonts w:eastAsia="Times New Roman"/>
          <w:lang w:eastAsia="et-EE"/>
        </w:rPr>
        <w:t>, mille ulatus ja jaotus on esitatud punktis 7.</w:t>
      </w:r>
    </w:p>
    <w:p w14:paraId="4B99BD3A" w14:textId="77777777" w:rsidR="00ED0895" w:rsidRPr="00E14E25" w:rsidRDefault="00ED0895" w:rsidP="00ED0895"/>
    <w:p w14:paraId="63FD4418" w14:textId="77777777" w:rsidR="00ED0895" w:rsidRPr="00E14E25" w:rsidRDefault="00ED0895" w:rsidP="00ED0895">
      <w:pPr>
        <w:pStyle w:val="Pealkiri4"/>
        <w:rPr>
          <w:rFonts w:eastAsia="Calibri" w:cs="Times New Roman"/>
          <w:szCs w:val="24"/>
        </w:rPr>
      </w:pPr>
      <w:r w:rsidRPr="000C2C28">
        <w:rPr>
          <w:rFonts w:eastAsia="Calibri" w:cs="Times New Roman"/>
          <w:szCs w:val="24"/>
        </w:rPr>
        <w:t>6.1.2.3 Muudatuse mõju välissuhetele</w:t>
      </w:r>
    </w:p>
    <w:p w14:paraId="062A2763" w14:textId="77777777" w:rsidR="00ED0895" w:rsidRPr="00E14E25" w:rsidRDefault="00ED0895" w:rsidP="00ED0895"/>
    <w:p w14:paraId="1A35AC33" w14:textId="0EC00E59" w:rsidR="00ED0895" w:rsidRPr="00E14E25" w:rsidRDefault="00ED0895" w:rsidP="00ED0895">
      <w:pPr>
        <w:jc w:val="both"/>
        <w:rPr>
          <w:rFonts w:eastAsia="Arial Unicode MS"/>
          <w:kern w:val="0"/>
          <w:u w:color="000000"/>
          <w:lang w:eastAsia="et-EE"/>
          <w14:ligatures w14:val="none"/>
        </w:rPr>
      </w:pPr>
      <w:r w:rsidRPr="00AF3056">
        <w:rPr>
          <w:b/>
          <w:color w:val="4472C4" w:themeColor="accent1"/>
        </w:rPr>
        <w:t>Sihtrühm:</w:t>
      </w:r>
      <w:r w:rsidRPr="00E14E25">
        <w:t xml:space="preserve"> </w:t>
      </w:r>
      <w:r w:rsidR="00183685">
        <w:t>EL liikmesriigid, EUAA</w:t>
      </w:r>
    </w:p>
    <w:p w14:paraId="181BF2F4" w14:textId="77777777" w:rsidR="00ED0895" w:rsidRPr="00E14E25" w:rsidRDefault="00ED0895" w:rsidP="00ED0895">
      <w:pPr>
        <w:jc w:val="both"/>
        <w:rPr>
          <w:i/>
        </w:rPr>
      </w:pPr>
    </w:p>
    <w:p w14:paraId="7621777A" w14:textId="4C9CF0EA" w:rsidR="00111154" w:rsidRPr="00AF3056" w:rsidRDefault="00ED0895" w:rsidP="00ED0895">
      <w:pPr>
        <w:rPr>
          <w:rFonts w:eastAsia="Times New Roman"/>
          <w:b/>
          <w:color w:val="4472C4" w:themeColor="accent1"/>
          <w:lang w:eastAsia="et-EE"/>
        </w:rPr>
      </w:pPr>
      <w:r w:rsidRPr="00AF3056">
        <w:rPr>
          <w:rFonts w:eastAsia="Times New Roman"/>
          <w:b/>
          <w:color w:val="4472C4" w:themeColor="accent1"/>
          <w:lang w:eastAsia="et-EE"/>
        </w:rPr>
        <w:t>Mõju kirjeldus ja ulatus</w:t>
      </w:r>
    </w:p>
    <w:p w14:paraId="7BBC2766" w14:textId="77777777" w:rsidR="00281536" w:rsidRDefault="00281536" w:rsidP="006B4EE5">
      <w:pPr>
        <w:jc w:val="both"/>
        <w:rPr>
          <w:rFonts w:eastAsia="Times New Roman"/>
          <w:lang w:eastAsia="et-EE"/>
        </w:rPr>
      </w:pPr>
    </w:p>
    <w:p w14:paraId="3B35CCEA" w14:textId="4BD6C58F" w:rsidR="009D70FE" w:rsidRDefault="00645D04" w:rsidP="006B4EE5">
      <w:pPr>
        <w:jc w:val="both"/>
        <w:rPr>
          <w:rFonts w:eastAsia="Times New Roman"/>
          <w:lang w:eastAsia="et-EE"/>
        </w:rPr>
      </w:pPr>
      <w:r>
        <w:rPr>
          <w:rFonts w:eastAsia="Times New Roman"/>
          <w:lang w:eastAsia="et-EE"/>
        </w:rPr>
        <w:t xml:space="preserve">Piirimenetluse eesmärk on luua võimekus hinnata </w:t>
      </w:r>
      <w:r w:rsidR="009B6EAB">
        <w:rPr>
          <w:rFonts w:eastAsia="Times New Roman"/>
          <w:lang w:eastAsia="et-EE"/>
        </w:rPr>
        <w:t xml:space="preserve">nii kiiresti kui võimalik </w:t>
      </w:r>
      <w:r>
        <w:rPr>
          <w:rFonts w:eastAsia="Times New Roman"/>
          <w:lang w:eastAsia="et-EE"/>
        </w:rPr>
        <w:t xml:space="preserve">välismaalase, kellel </w:t>
      </w:r>
      <w:r w:rsidR="009B6EAB">
        <w:rPr>
          <w:rFonts w:eastAsia="Times New Roman"/>
          <w:lang w:eastAsia="et-EE"/>
        </w:rPr>
        <w:t>tõenäoliselt kaitsevajadus puudub, võimalust turvaliselt kodumaale tagasi pöörduda</w:t>
      </w:r>
      <w:r w:rsidR="00883090" w:rsidRPr="00537B46">
        <w:rPr>
          <w:rFonts w:eastAsia="Times New Roman"/>
          <w:lang w:eastAsia="et-EE"/>
        </w:rPr>
        <w:t>.</w:t>
      </w:r>
      <w:r w:rsidR="00883090">
        <w:rPr>
          <w:rFonts w:eastAsia="Times New Roman"/>
          <w:lang w:eastAsia="et-EE"/>
        </w:rPr>
        <w:t xml:space="preserve"> Piirimenetluse rakendamise mõjud Eesti välissuhtlusele on positiivsed. Piirimenetluse rakendamine aitab ennetada ja vähendada </w:t>
      </w:r>
      <w:commentRangeStart w:id="230"/>
      <w:r w:rsidR="00883090">
        <w:rPr>
          <w:rFonts w:eastAsia="Times New Roman"/>
          <w:lang w:eastAsia="et-EE"/>
        </w:rPr>
        <w:t xml:space="preserve">varjupaiga </w:t>
      </w:r>
      <w:proofErr w:type="spellStart"/>
      <w:r w:rsidR="00883090">
        <w:rPr>
          <w:rFonts w:eastAsia="Times New Roman"/>
          <w:lang w:eastAsia="et-EE"/>
        </w:rPr>
        <w:t>poodlemist</w:t>
      </w:r>
      <w:commentRangeEnd w:id="230"/>
      <w:proofErr w:type="spellEnd"/>
      <w:r w:rsidR="009E3E5F">
        <w:rPr>
          <w:rStyle w:val="Kommentaariviide"/>
          <w:rFonts w:eastAsia="Times New Roman"/>
          <w:kern w:val="0"/>
          <w14:ligatures w14:val="none"/>
        </w:rPr>
        <w:commentReference w:id="230"/>
      </w:r>
      <w:r w:rsidR="00883090">
        <w:rPr>
          <w:rFonts w:eastAsia="Times New Roman"/>
          <w:lang w:eastAsia="et-EE"/>
        </w:rPr>
        <w:t xml:space="preserve">, sest </w:t>
      </w:r>
      <w:r w:rsidR="009B6EAB" w:rsidRPr="00537B46">
        <w:rPr>
          <w:rFonts w:eastAsia="Times New Roman"/>
          <w:lang w:eastAsia="et-EE"/>
        </w:rPr>
        <w:t>kaitsevajaduset</w:t>
      </w:r>
      <w:r w:rsidR="00EE52D3">
        <w:rPr>
          <w:rFonts w:eastAsia="Times New Roman"/>
          <w:lang w:eastAsia="et-EE"/>
        </w:rPr>
        <w:t>a</w:t>
      </w:r>
      <w:r w:rsidR="009B6EAB">
        <w:rPr>
          <w:rFonts w:eastAsia="Times New Roman"/>
          <w:lang w:eastAsia="et-EE"/>
        </w:rPr>
        <w:t xml:space="preserve"> inimesed </w:t>
      </w:r>
      <w:r w:rsidR="00FC5174">
        <w:rPr>
          <w:rFonts w:eastAsia="Times New Roman"/>
          <w:lang w:eastAsia="et-EE"/>
        </w:rPr>
        <w:t>liikumine on piiratud, nad</w:t>
      </w:r>
      <w:r w:rsidR="009B6EAB" w:rsidRPr="00537B46">
        <w:rPr>
          <w:rFonts w:eastAsia="Times New Roman"/>
          <w:lang w:eastAsia="et-EE"/>
        </w:rPr>
        <w:t xml:space="preserve"> </w:t>
      </w:r>
      <w:r w:rsidR="009B6EAB">
        <w:rPr>
          <w:rFonts w:eastAsia="Times New Roman"/>
          <w:lang w:eastAsia="et-EE"/>
        </w:rPr>
        <w:t xml:space="preserve">ei pääse enam Schengeni alas ebaseaduslikult edasi liikuma ja uusi ning korduvaid rahvusvahelise kaitse taotlusi esitama. </w:t>
      </w:r>
      <w:r w:rsidR="009D70FE">
        <w:rPr>
          <w:rFonts w:eastAsia="Times New Roman"/>
          <w:lang w:eastAsia="et-EE"/>
        </w:rPr>
        <w:t xml:space="preserve">Varjupaiga </w:t>
      </w:r>
      <w:proofErr w:type="spellStart"/>
      <w:r w:rsidR="009D70FE">
        <w:rPr>
          <w:rFonts w:eastAsia="Times New Roman"/>
          <w:lang w:eastAsia="et-EE"/>
        </w:rPr>
        <w:t>poodlemise</w:t>
      </w:r>
      <w:proofErr w:type="spellEnd"/>
      <w:r w:rsidR="009D70FE">
        <w:rPr>
          <w:rFonts w:eastAsia="Times New Roman"/>
          <w:lang w:eastAsia="et-EE"/>
        </w:rPr>
        <w:t xml:space="preserve"> vähendamine tekitab EL liikmesriikide varjupaiga valdkonnaga seotud asutustele väiksemat halduskoormust</w:t>
      </w:r>
      <w:r w:rsidR="00AD30FC">
        <w:rPr>
          <w:rFonts w:eastAsia="Times New Roman"/>
          <w:lang w:eastAsia="et-EE"/>
        </w:rPr>
        <w:t xml:space="preserve">, sest neile jõuab vähem </w:t>
      </w:r>
      <w:r w:rsidR="009B6EAB">
        <w:rPr>
          <w:rFonts w:eastAsia="Times New Roman"/>
          <w:lang w:eastAsia="et-EE"/>
        </w:rPr>
        <w:t xml:space="preserve">korduvaid taotlusi esitavaid välismaalasi ning vähem on ka vastutava liikmesriigi menetluses üleantavaid välismaalasi. </w:t>
      </w:r>
      <w:r w:rsidR="00D562AD">
        <w:rPr>
          <w:rFonts w:eastAsia="Times New Roman"/>
          <w:lang w:eastAsia="et-EE"/>
        </w:rPr>
        <w:t>Seetõttu väheneb ka koormus kohtule ja tekib ka vähem lahkarvamusi liikmesriikide vahel vastutava liikmesriigi määramisel, mis toetab häid välissuhteid.</w:t>
      </w:r>
    </w:p>
    <w:p w14:paraId="25AC9610" w14:textId="77777777" w:rsidR="0081250A" w:rsidRPr="00E14E25" w:rsidRDefault="0081250A" w:rsidP="006B4EE5">
      <w:pPr>
        <w:jc w:val="both"/>
        <w:rPr>
          <w:rFonts w:eastAsia="Times New Roman"/>
          <w:u w:val="single"/>
          <w:lang w:eastAsia="et-EE"/>
        </w:rPr>
      </w:pPr>
    </w:p>
    <w:p w14:paraId="23995C36" w14:textId="6E9E11B4" w:rsidR="00183685" w:rsidRPr="00FD0507" w:rsidRDefault="00ED0895" w:rsidP="00FD0507">
      <w:pPr>
        <w:jc w:val="both"/>
        <w:rPr>
          <w:rFonts w:eastAsia="Calibri"/>
          <w:kern w:val="0"/>
          <w14:ligatures w14:val="none"/>
        </w:rPr>
      </w:pPr>
      <w:r w:rsidRPr="00AF3056">
        <w:rPr>
          <w:rFonts w:eastAsia="Calibri"/>
          <w:b/>
          <w:color w:val="4472C4" w:themeColor="accent1"/>
          <w:kern w:val="0"/>
          <w14:ligatures w14:val="none"/>
        </w:rPr>
        <w:t>Ebasoovitav mõju</w:t>
      </w:r>
      <w:r w:rsidR="006B4EE5" w:rsidRPr="00AF3056">
        <w:rPr>
          <w:rFonts w:eastAsia="Calibri"/>
          <w:b/>
          <w:color w:val="4472C4" w:themeColor="accent1"/>
          <w:kern w:val="0"/>
          <w14:ligatures w14:val="none"/>
        </w:rPr>
        <w:t>na</w:t>
      </w:r>
      <w:r w:rsidR="006B4EE5" w:rsidRPr="00AF3056">
        <w:rPr>
          <w:rFonts w:eastAsia="Calibri"/>
          <w:color w:val="4472C4" w:themeColor="accent1"/>
          <w:kern w:val="0"/>
          <w14:ligatures w14:val="none"/>
        </w:rPr>
        <w:t xml:space="preserve"> </w:t>
      </w:r>
      <w:r w:rsidR="006B4EE5">
        <w:rPr>
          <w:rFonts w:eastAsia="Calibri"/>
          <w:kern w:val="0"/>
          <w14:ligatures w14:val="none"/>
        </w:rPr>
        <w:t xml:space="preserve">võib Eesti saada mainekahju, kui </w:t>
      </w:r>
      <w:r w:rsidR="00E678C4">
        <w:rPr>
          <w:rFonts w:eastAsia="Calibri"/>
          <w:kern w:val="0"/>
          <w14:ligatures w14:val="none"/>
        </w:rPr>
        <w:t xml:space="preserve">Eesti ei rakenda piirimenetlust korrektselt, sh PPA ja kohtud ei püsi tava- või kriisiolukorraks määratud tähtaegades või </w:t>
      </w:r>
      <w:proofErr w:type="spellStart"/>
      <w:r w:rsidR="000B4755">
        <w:rPr>
          <w:rFonts w:eastAsia="Calibri"/>
          <w:kern w:val="0"/>
          <w14:ligatures w14:val="none"/>
        </w:rPr>
        <w:t>järelvalvemeetmed</w:t>
      </w:r>
      <w:proofErr w:type="spellEnd"/>
      <w:r w:rsidR="000B4755">
        <w:rPr>
          <w:rFonts w:eastAsia="Calibri"/>
          <w:kern w:val="0"/>
          <w14:ligatures w14:val="none"/>
        </w:rPr>
        <w:t xml:space="preserve"> ei ole piisavad ja </w:t>
      </w:r>
      <w:r w:rsidR="006B4EE5">
        <w:rPr>
          <w:rFonts w:eastAsia="Calibri"/>
          <w:kern w:val="0"/>
          <w14:ligatures w14:val="none"/>
        </w:rPr>
        <w:t>piirimenetlusse suunatud inimesed lahkuvad omal algatusel Eestist teise liikmesriiki</w:t>
      </w:r>
      <w:r w:rsidR="000B4755">
        <w:rPr>
          <w:rFonts w:eastAsia="Calibri"/>
          <w:kern w:val="0"/>
          <w14:ligatures w14:val="none"/>
        </w:rPr>
        <w:t xml:space="preserve">, tekitades nendes riikides halduskoormust. Puudused piirimenetluse rakendamises võivad tuua kaasa </w:t>
      </w:r>
      <w:r w:rsidR="00980633">
        <w:rPr>
          <w:rFonts w:eastAsia="Calibri"/>
          <w:kern w:val="0"/>
          <w14:ligatures w14:val="none"/>
        </w:rPr>
        <w:t xml:space="preserve">täiendava </w:t>
      </w:r>
      <w:r w:rsidR="000B4755">
        <w:rPr>
          <w:rFonts w:eastAsia="Calibri"/>
          <w:kern w:val="0"/>
          <w14:ligatures w14:val="none"/>
        </w:rPr>
        <w:t>EUAA kontrolli</w:t>
      </w:r>
      <w:r w:rsidR="00980633">
        <w:rPr>
          <w:rFonts w:eastAsia="Calibri"/>
          <w:kern w:val="0"/>
          <w14:ligatures w14:val="none"/>
        </w:rPr>
        <w:t xml:space="preserve"> ja sekkumise</w:t>
      </w:r>
      <w:r w:rsidR="000B4755">
        <w:rPr>
          <w:rFonts w:eastAsia="Calibri"/>
          <w:kern w:val="0"/>
          <w14:ligatures w14:val="none"/>
        </w:rPr>
        <w:t>, mis on Eestile lisanduv halduskoormus</w:t>
      </w:r>
      <w:r w:rsidR="006B4EE5">
        <w:rPr>
          <w:rFonts w:eastAsia="Calibri"/>
          <w:kern w:val="0"/>
          <w14:ligatures w14:val="none"/>
        </w:rPr>
        <w:t xml:space="preserve">. </w:t>
      </w:r>
    </w:p>
    <w:p w14:paraId="27498B5E" w14:textId="77777777" w:rsidR="00ED0895" w:rsidRPr="00E14E25" w:rsidRDefault="00ED0895" w:rsidP="00ED0895">
      <w:pPr>
        <w:rPr>
          <w:rFonts w:eastAsia="Times New Roman"/>
          <w:u w:val="single"/>
          <w:lang w:eastAsia="et-EE"/>
        </w:rPr>
      </w:pPr>
    </w:p>
    <w:p w14:paraId="4B7454E9" w14:textId="4411870D" w:rsidR="00ED0895" w:rsidRPr="00E14E25" w:rsidRDefault="00ED0895" w:rsidP="00ED0895">
      <w:pPr>
        <w:jc w:val="both"/>
        <w:rPr>
          <w:rFonts w:eastAsia="Calibri"/>
          <w:kern w:val="0"/>
          <w14:ligatures w14:val="none"/>
        </w:rPr>
      </w:pPr>
      <w:r w:rsidRPr="00AF3056">
        <w:rPr>
          <w:rFonts w:eastAsia="Calibri"/>
          <w:b/>
          <w:color w:val="4472C4" w:themeColor="accent1"/>
          <w:kern w:val="0"/>
          <w14:ligatures w14:val="none"/>
        </w:rPr>
        <w:t xml:space="preserve">Mõju avaldumise sagedus </w:t>
      </w:r>
      <w:r w:rsidR="00A1622E">
        <w:rPr>
          <w:rFonts w:eastAsia="Calibri"/>
          <w:kern w:val="0"/>
          <w14:ligatures w14:val="none"/>
        </w:rPr>
        <w:t xml:space="preserve">on väike, sest </w:t>
      </w:r>
      <w:r w:rsidR="00C5537C">
        <w:rPr>
          <w:rFonts w:eastAsia="Calibri"/>
          <w:kern w:val="0"/>
          <w14:ligatures w14:val="none"/>
        </w:rPr>
        <w:t>senisele praktikale tuginedes saabub</w:t>
      </w:r>
      <w:r w:rsidR="00802250">
        <w:rPr>
          <w:rFonts w:eastAsia="Calibri"/>
          <w:kern w:val="0"/>
          <w14:ligatures w14:val="none"/>
        </w:rPr>
        <w:t xml:space="preserve"> </w:t>
      </w:r>
      <w:r w:rsidR="00C5537C">
        <w:rPr>
          <w:rFonts w:eastAsia="Calibri"/>
          <w:kern w:val="0"/>
          <w14:ligatures w14:val="none"/>
        </w:rPr>
        <w:t xml:space="preserve">Eestisse vähe selliseid </w:t>
      </w:r>
      <w:r w:rsidR="00802250">
        <w:rPr>
          <w:rFonts w:eastAsia="Calibri"/>
          <w:kern w:val="0"/>
          <w14:ligatures w14:val="none"/>
        </w:rPr>
        <w:t>välismaalasi</w:t>
      </w:r>
      <w:r w:rsidR="00A1622E">
        <w:rPr>
          <w:rFonts w:eastAsia="Calibri"/>
          <w:kern w:val="0"/>
          <w14:ligatures w14:val="none"/>
        </w:rPr>
        <w:t>, ke</w:t>
      </w:r>
      <w:r w:rsidR="00C5537C">
        <w:rPr>
          <w:rFonts w:eastAsia="Calibri"/>
          <w:kern w:val="0"/>
          <w14:ligatures w14:val="none"/>
        </w:rPr>
        <w:t>s kuuluvad kohustusliku piirimenetluse subjektide hulka.</w:t>
      </w:r>
      <w:r w:rsidR="00A1622E">
        <w:rPr>
          <w:rFonts w:eastAsia="Calibri"/>
          <w:kern w:val="0"/>
          <w14:ligatures w14:val="none"/>
        </w:rPr>
        <w:t xml:space="preserve"> </w:t>
      </w:r>
    </w:p>
    <w:p w14:paraId="48EA5E96" w14:textId="77777777" w:rsidR="00ED0895" w:rsidRPr="00E14E25" w:rsidRDefault="00ED0895" w:rsidP="00ED0895">
      <w:pPr>
        <w:jc w:val="both"/>
        <w:rPr>
          <w:rFonts w:eastAsia="Calibri"/>
          <w:kern w:val="0"/>
          <w14:ligatures w14:val="none"/>
        </w:rPr>
      </w:pPr>
    </w:p>
    <w:p w14:paraId="287E85F6" w14:textId="6A8CE016" w:rsidR="006C502F" w:rsidRDefault="00ED0895" w:rsidP="006C502F">
      <w:pPr>
        <w:jc w:val="both"/>
        <w:rPr>
          <w:rFonts w:eastAsia="Times New Roman"/>
          <w:lang w:eastAsia="et-EE"/>
        </w:rPr>
      </w:pPr>
      <w:r w:rsidRPr="00AF3056">
        <w:rPr>
          <w:rFonts w:eastAsia="Calibri"/>
          <w:b/>
          <w:color w:val="4472C4" w:themeColor="accent1"/>
          <w:kern w:val="0"/>
          <w14:ligatures w14:val="none"/>
        </w:rPr>
        <w:t xml:space="preserve">Ebasoovitava mõju kaasnemise risk </w:t>
      </w:r>
      <w:r w:rsidR="0047155D">
        <w:rPr>
          <w:rFonts w:eastAsia="Calibri"/>
          <w:kern w:val="0"/>
          <w14:ligatures w14:val="none"/>
        </w:rPr>
        <w:t>on väike. Riski maandamiseks on vajalik luua piirimenetluseks vajaliku taristu ja koolitatud personal vajalikus võimekuses</w:t>
      </w:r>
      <w:r w:rsidR="00834BFE">
        <w:rPr>
          <w:rFonts w:eastAsia="Calibri"/>
          <w:kern w:val="0"/>
          <w14:ligatures w14:val="none"/>
        </w:rPr>
        <w:t xml:space="preserve">, milleks </w:t>
      </w:r>
      <w:bookmarkStart w:id="231" w:name="_Hlk199577532"/>
      <w:r w:rsidR="00834BFE">
        <w:rPr>
          <w:rFonts w:eastAsia="Calibri"/>
          <w:kern w:val="0"/>
          <w14:ligatures w14:val="none"/>
        </w:rPr>
        <w:t xml:space="preserve">vajalikke eelarvevahendeid on taotletud </w:t>
      </w:r>
      <w:r w:rsidR="001B7DAE">
        <w:rPr>
          <w:rFonts w:eastAsia="Times New Roman"/>
          <w:lang w:eastAsia="et-EE"/>
        </w:rPr>
        <w:t>EK</w:t>
      </w:r>
      <w:r w:rsidR="00834BFE">
        <w:rPr>
          <w:rFonts w:eastAsia="Times New Roman"/>
          <w:lang w:eastAsia="et-EE"/>
        </w:rPr>
        <w:t xml:space="preserve"> varjupaiga- ja rändehalduse õigustiku reformi erimeetme rahastust</w:t>
      </w:r>
      <w:r w:rsidR="006C502F">
        <w:rPr>
          <w:rFonts w:eastAsia="Times New Roman"/>
          <w:lang w:eastAsia="et-EE"/>
        </w:rPr>
        <w:t xml:space="preserve">, mille ulatus ja jaotus on esitatud punktis </w:t>
      </w:r>
      <w:commentRangeStart w:id="232"/>
      <w:r w:rsidR="006C502F">
        <w:rPr>
          <w:rFonts w:eastAsia="Times New Roman"/>
          <w:lang w:eastAsia="et-EE"/>
        </w:rPr>
        <w:t>7</w:t>
      </w:r>
      <w:commentRangeEnd w:id="232"/>
      <w:r w:rsidR="003D2883">
        <w:rPr>
          <w:rStyle w:val="Kommentaariviide"/>
          <w:rFonts w:eastAsia="Times New Roman"/>
          <w:kern w:val="0"/>
          <w14:ligatures w14:val="none"/>
        </w:rPr>
        <w:commentReference w:id="232"/>
      </w:r>
      <w:r w:rsidR="006C502F">
        <w:rPr>
          <w:rFonts w:eastAsia="Times New Roman"/>
          <w:lang w:eastAsia="et-EE"/>
        </w:rPr>
        <w:t>.</w:t>
      </w:r>
    </w:p>
    <w:bookmarkEnd w:id="231"/>
    <w:p w14:paraId="72EE49FE" w14:textId="77777777" w:rsidR="00ED0895" w:rsidRPr="00E14E25" w:rsidRDefault="00ED0895" w:rsidP="00ED0895"/>
    <w:p w14:paraId="3A9987C4" w14:textId="5198FE94" w:rsidR="00ED0895" w:rsidRPr="00E14E25" w:rsidRDefault="00ED0895" w:rsidP="00ED0895">
      <w:pPr>
        <w:pStyle w:val="Pealkiri4"/>
        <w:rPr>
          <w:rFonts w:eastAsia="Calibri" w:cs="Times New Roman"/>
          <w:szCs w:val="24"/>
        </w:rPr>
      </w:pPr>
      <w:r w:rsidRPr="00E14E25">
        <w:rPr>
          <w:rFonts w:eastAsia="Calibri" w:cs="Times New Roman"/>
          <w:szCs w:val="24"/>
        </w:rPr>
        <w:t>6.</w:t>
      </w:r>
      <w:r w:rsidRPr="00BA32CD">
        <w:rPr>
          <w:rFonts w:eastAsia="Calibri" w:cs="Times New Roman"/>
          <w:szCs w:val="24"/>
        </w:rPr>
        <w:t>1.2.4 Muudatuse sotsiaalne, sh demograafiline mõju</w:t>
      </w:r>
    </w:p>
    <w:p w14:paraId="4F7649AC" w14:textId="77777777" w:rsidR="00ED0895" w:rsidRPr="00E14E25" w:rsidRDefault="00ED0895" w:rsidP="00ED0895"/>
    <w:p w14:paraId="07F521E1" w14:textId="43A92E9E" w:rsidR="00ED0895" w:rsidRDefault="00ED0895" w:rsidP="00ED0895">
      <w:pPr>
        <w:jc w:val="both"/>
      </w:pPr>
      <w:r w:rsidRPr="00AF3056">
        <w:rPr>
          <w:b/>
          <w:color w:val="4472C4" w:themeColor="accent1"/>
        </w:rPr>
        <w:t>Sihtrühm:</w:t>
      </w:r>
      <w:r w:rsidRPr="00E14E25">
        <w:t xml:space="preserve"> </w:t>
      </w:r>
      <w:r w:rsidR="00F831DD">
        <w:t>rahvusvahelise kaitse taotleja</w:t>
      </w:r>
      <w:r w:rsidR="00EE4E26">
        <w:t xml:space="preserve">, kes suunatakse </w:t>
      </w:r>
      <w:commentRangeStart w:id="233"/>
      <w:r w:rsidR="003D560B">
        <w:t>piirimenetlusse</w:t>
      </w:r>
      <w:commentRangeEnd w:id="233"/>
      <w:r w:rsidR="00B632B1">
        <w:rPr>
          <w:rStyle w:val="Kommentaariviide"/>
          <w:rFonts w:eastAsia="Times New Roman"/>
          <w:kern w:val="0"/>
          <w14:ligatures w14:val="none"/>
        </w:rPr>
        <w:commentReference w:id="233"/>
      </w:r>
      <w:r w:rsidR="00EE4E26">
        <w:t xml:space="preserve"> </w:t>
      </w:r>
    </w:p>
    <w:p w14:paraId="32F0BC0E" w14:textId="77777777" w:rsidR="00BA32CD" w:rsidRDefault="00BA32CD" w:rsidP="00ED0895">
      <w:pPr>
        <w:jc w:val="both"/>
      </w:pPr>
    </w:p>
    <w:p w14:paraId="2684D9D3" w14:textId="0E476BBA" w:rsidR="00BA32CD" w:rsidRPr="00AF3056" w:rsidRDefault="00BA32CD" w:rsidP="00BA32CD">
      <w:pPr>
        <w:rPr>
          <w:rFonts w:eastAsia="Times New Roman"/>
          <w:b/>
          <w:color w:val="4472C4" w:themeColor="accent1"/>
          <w:lang w:eastAsia="et-EE"/>
        </w:rPr>
      </w:pPr>
      <w:r w:rsidRPr="00AF3056">
        <w:rPr>
          <w:rFonts w:eastAsia="Times New Roman"/>
          <w:b/>
          <w:color w:val="4472C4" w:themeColor="accent1"/>
          <w:lang w:eastAsia="et-EE"/>
        </w:rPr>
        <w:t>Mõju kirjeldus ja ulatus</w:t>
      </w:r>
    </w:p>
    <w:p w14:paraId="741C3602" w14:textId="77777777" w:rsidR="00EE4E26" w:rsidRDefault="00EE4E26" w:rsidP="008423CA">
      <w:pPr>
        <w:jc w:val="both"/>
        <w:rPr>
          <w:rFonts w:eastAsia="Calibri"/>
          <w:kern w:val="0"/>
          <w14:ligatures w14:val="none"/>
        </w:rPr>
      </w:pPr>
    </w:p>
    <w:p w14:paraId="73082002" w14:textId="2B9DD412" w:rsidR="00F10D4E" w:rsidRDefault="00A201E7" w:rsidP="008423CA">
      <w:pPr>
        <w:jc w:val="both"/>
        <w:rPr>
          <w:rFonts w:eastAsia="Calibri"/>
          <w:kern w:val="0"/>
          <w14:ligatures w14:val="none"/>
        </w:rPr>
      </w:pPr>
      <w:r>
        <w:rPr>
          <w:rFonts w:eastAsia="Calibri"/>
          <w:kern w:val="0"/>
          <w14:ligatures w14:val="none"/>
        </w:rPr>
        <w:t xml:space="preserve">Planeeritud </w:t>
      </w:r>
      <w:r w:rsidR="007A3D30">
        <w:rPr>
          <w:rFonts w:eastAsia="Calibri"/>
          <w:kern w:val="0"/>
          <w14:ligatures w14:val="none"/>
        </w:rPr>
        <w:t xml:space="preserve">kohustusliku </w:t>
      </w:r>
      <w:r>
        <w:rPr>
          <w:rFonts w:eastAsia="Calibri"/>
          <w:kern w:val="0"/>
          <w14:ligatures w14:val="none"/>
        </w:rPr>
        <w:t xml:space="preserve">muudatusega suunatakse piirimenetlusse </w:t>
      </w:r>
      <w:r>
        <w:t>välismaalased, kellel puudub alus Eestisse sisenemiseks sh rahvusvahelise kaitse taotlejad, ning välismaalased, kes on ebaseaduslikult Eestisse sisenenud.</w:t>
      </w:r>
      <w:r w:rsidR="002831EC">
        <w:t xml:space="preserve"> </w:t>
      </w:r>
      <w:r w:rsidR="00631CF7">
        <w:t>Piirimenetlust rakendatakse inimes</w:t>
      </w:r>
      <w:r w:rsidR="007A3D30">
        <w:t xml:space="preserve">te suhtes, kes on pärit </w:t>
      </w:r>
      <w:r w:rsidR="00540B01">
        <w:t>riikidest</w:t>
      </w:r>
      <w:r w:rsidR="00631CF7">
        <w:t xml:space="preserve">, </w:t>
      </w:r>
      <w:r w:rsidR="00631CF7" w:rsidRPr="00307B73">
        <w:t>ke</w:t>
      </w:r>
      <w:r w:rsidR="001D0E36">
        <w:t xml:space="preserve">lle rahvusvahelise kaitse taotlusi tunnustatakse EL-i üleselt </w:t>
      </w:r>
      <w:r w:rsidR="007A3D30">
        <w:t>vähem</w:t>
      </w:r>
      <w:r w:rsidR="001D0E36">
        <w:t xml:space="preserve"> kui 20%,</w:t>
      </w:r>
      <w:r w:rsidR="007A3D30">
        <w:t xml:space="preserve"> </w:t>
      </w:r>
      <w:r w:rsidR="00631CF7" w:rsidRPr="00307B73">
        <w:t>kes võivad olla ohuks riigi julgeolekule või kes tahtlikult eksitavad ametiasutusi</w:t>
      </w:r>
      <w:r w:rsidR="007A3D30">
        <w:t xml:space="preserve">. Seega on tegemist välismaalastega, kes suure tõenäosusega rahvusvahelist kaitset ei vaja või siis on nad pannud toime tegusid, mille tõttu nad kaitset ei vääri. </w:t>
      </w:r>
      <w:r w:rsidR="00631CF7">
        <w:t>Inimeste</w:t>
      </w:r>
      <w:r w:rsidR="00631CF7" w:rsidRPr="00631CF7">
        <w:rPr>
          <w:rFonts w:eastAsia="Calibri"/>
          <w:kern w:val="0"/>
          <w14:ligatures w14:val="none"/>
        </w:rPr>
        <w:t xml:space="preserve"> </w:t>
      </w:r>
      <w:r w:rsidR="00631CF7">
        <w:rPr>
          <w:rFonts w:eastAsia="Calibri"/>
          <w:kern w:val="0"/>
          <w14:ligatures w14:val="none"/>
        </w:rPr>
        <w:t>arv, kellele p</w:t>
      </w:r>
      <w:r w:rsidR="008423CA">
        <w:rPr>
          <w:rFonts w:eastAsia="Calibri"/>
          <w:kern w:val="0"/>
          <w14:ligatures w14:val="none"/>
        </w:rPr>
        <w:t>iirimenetlus</w:t>
      </w:r>
      <w:r w:rsidR="00631CF7">
        <w:rPr>
          <w:rFonts w:eastAsia="Calibri"/>
          <w:kern w:val="0"/>
          <w14:ligatures w14:val="none"/>
        </w:rPr>
        <w:t xml:space="preserve">e rakendamine avaldab mõju, </w:t>
      </w:r>
      <w:r w:rsidR="00F10D4E">
        <w:rPr>
          <w:rFonts w:eastAsia="Calibri"/>
          <w:kern w:val="0"/>
          <w14:ligatures w14:val="none"/>
        </w:rPr>
        <w:t xml:space="preserve">sõltub rändetrendidest ja olemasoleva info põhjal on seda võimalik vaid kaudselt prognoosida. </w:t>
      </w:r>
    </w:p>
    <w:p w14:paraId="23AD1E7E" w14:textId="77777777" w:rsidR="00631CF7" w:rsidRDefault="00631CF7" w:rsidP="008423CA">
      <w:pPr>
        <w:jc w:val="both"/>
        <w:rPr>
          <w:rFonts w:eastAsia="Calibri"/>
          <w:kern w:val="0"/>
          <w14:ligatures w14:val="none"/>
        </w:rPr>
      </w:pPr>
    </w:p>
    <w:p w14:paraId="05CB20CB" w14:textId="5084617E" w:rsidR="00631CF7" w:rsidRDefault="00694112" w:rsidP="008423CA">
      <w:pPr>
        <w:jc w:val="both"/>
        <w:rPr>
          <w:rFonts w:eastAsia="Calibri"/>
          <w:kern w:val="0"/>
          <w14:ligatures w14:val="none"/>
        </w:rPr>
      </w:pPr>
      <w:r>
        <w:rPr>
          <w:rFonts w:eastAsia="Calibri"/>
          <w:kern w:val="0"/>
          <w14:ligatures w14:val="none"/>
        </w:rPr>
        <w:t>EK</w:t>
      </w:r>
      <w:r w:rsidR="007A3D30">
        <w:rPr>
          <w:rFonts w:eastAsia="Calibri"/>
          <w:kern w:val="0"/>
          <w14:ligatures w14:val="none"/>
        </w:rPr>
        <w:t xml:space="preserve"> arvestab piirimenetluse suutlikkust sätestava rakendusakti tegemisel eelneva kolme aasta </w:t>
      </w:r>
      <w:proofErr w:type="spellStart"/>
      <w:r w:rsidR="007A3D30">
        <w:rPr>
          <w:rFonts w:eastAsia="Calibri"/>
          <w:kern w:val="0"/>
          <w14:ligatures w14:val="none"/>
        </w:rPr>
        <w:t>Eurostat</w:t>
      </w:r>
      <w:proofErr w:type="spellEnd"/>
      <w:r w:rsidR="007A3D30">
        <w:rPr>
          <w:rFonts w:eastAsia="Calibri"/>
          <w:kern w:val="0"/>
          <w14:ligatures w14:val="none"/>
        </w:rPr>
        <w:t xml:space="preserve"> andmetega. </w:t>
      </w:r>
      <w:r w:rsidR="00923612">
        <w:rPr>
          <w:rFonts w:eastAsia="Calibri"/>
          <w:kern w:val="0"/>
          <w14:ligatures w14:val="none"/>
        </w:rPr>
        <w:t xml:space="preserve">Näiteks </w:t>
      </w:r>
      <w:r w:rsidR="008423CA">
        <w:rPr>
          <w:rFonts w:eastAsia="Calibri"/>
          <w:kern w:val="0"/>
          <w14:ligatures w14:val="none"/>
        </w:rPr>
        <w:t>2018–2022 aastatel esitatud taotlustest kodakondsuse ja EL tunnustamise määra järgi suunataks piirimenetlusse Nigeeria, Gruusia, Egiptuse ja Armeenia kodakondsusega taotlejad</w:t>
      </w:r>
      <w:r w:rsidR="001D0E36">
        <w:rPr>
          <w:rFonts w:eastAsia="Calibri"/>
          <w:kern w:val="0"/>
          <w14:ligatures w14:val="none"/>
        </w:rPr>
        <w:t>.</w:t>
      </w:r>
      <w:r w:rsidR="00726477">
        <w:rPr>
          <w:rFonts w:eastAsia="Calibri"/>
          <w:kern w:val="0"/>
          <w14:ligatures w14:val="none"/>
        </w:rPr>
        <w:t xml:space="preserve"> </w:t>
      </w:r>
      <w:r w:rsidR="00923612">
        <w:rPr>
          <w:rFonts w:eastAsia="Calibri"/>
          <w:kern w:val="0"/>
          <w14:ligatures w14:val="none"/>
        </w:rPr>
        <w:t>Eestis on nimetatud riikidest pärit rahvusvahelise kaitse taotlejate arv väike. Näiteks Nigeeriast on Eestis nimetatud 5 aastase perioodi vältel rahvusvahelist kaitset taotlenud 21 inimest</w:t>
      </w:r>
      <w:r w:rsidR="00064327">
        <w:rPr>
          <w:rFonts w:eastAsia="Calibri"/>
          <w:kern w:val="0"/>
          <w14:ligatures w14:val="none"/>
        </w:rPr>
        <w:t xml:space="preserve"> (täpsemalt tabel 6)</w:t>
      </w:r>
      <w:r w:rsidR="00923612">
        <w:rPr>
          <w:rFonts w:eastAsia="Calibri"/>
          <w:kern w:val="0"/>
          <w14:ligatures w14:val="none"/>
        </w:rPr>
        <w:t>.</w:t>
      </w:r>
      <w:r w:rsidR="00064327">
        <w:rPr>
          <w:rFonts w:eastAsia="Calibri"/>
          <w:kern w:val="0"/>
          <w14:ligatures w14:val="none"/>
        </w:rPr>
        <w:t xml:space="preserve"> </w:t>
      </w:r>
    </w:p>
    <w:p w14:paraId="5133773A" w14:textId="77777777" w:rsidR="008423CA" w:rsidRDefault="008423CA" w:rsidP="008423CA">
      <w:pPr>
        <w:jc w:val="both"/>
      </w:pPr>
    </w:p>
    <w:p w14:paraId="3E71D7BE" w14:textId="6067BB21" w:rsidR="008423CA" w:rsidRDefault="008423CA" w:rsidP="008423CA">
      <w:pPr>
        <w:autoSpaceDE w:val="0"/>
        <w:autoSpaceDN w:val="0"/>
        <w:adjustRightInd w:val="0"/>
        <w:rPr>
          <w:rFonts w:eastAsia="Calibri"/>
          <w:color w:val="000000" w:themeColor="text1"/>
          <w:lang w:eastAsia="et-EE"/>
        </w:rPr>
      </w:pPr>
      <w:r w:rsidRPr="00F26B38">
        <w:rPr>
          <w:rFonts w:eastAsia="Calibri"/>
          <w:b/>
          <w:color w:val="000000" w:themeColor="text1"/>
          <w:lang w:eastAsia="et-EE"/>
        </w:rPr>
        <w:t xml:space="preserve">Tabel </w:t>
      </w:r>
      <w:r w:rsidR="00FA65C6">
        <w:rPr>
          <w:rFonts w:eastAsia="Calibri"/>
          <w:b/>
          <w:bCs/>
          <w:color w:val="000000" w:themeColor="text1"/>
          <w:lang w:eastAsia="et-EE"/>
        </w:rPr>
        <w:t>6</w:t>
      </w:r>
      <w:r w:rsidRPr="002E1B8E">
        <w:rPr>
          <w:rFonts w:eastAsia="Calibri"/>
          <w:color w:val="000000" w:themeColor="text1"/>
          <w:lang w:eastAsia="et-EE"/>
        </w:rPr>
        <w:t xml:space="preserve">. </w:t>
      </w:r>
      <w:r w:rsidR="00A02EC9" w:rsidRPr="002E1B8E">
        <w:rPr>
          <w:rFonts w:eastAsia="Calibri"/>
          <w:color w:val="000000" w:themeColor="text1"/>
          <w:lang w:eastAsia="et-EE"/>
        </w:rPr>
        <w:t xml:space="preserve">Rahvusvahelise kaitse taotlejad </w:t>
      </w:r>
      <w:r w:rsidRPr="002E1B8E">
        <w:rPr>
          <w:rFonts w:eastAsia="Calibri"/>
          <w:color w:val="000000" w:themeColor="text1"/>
          <w:lang w:eastAsia="et-EE"/>
        </w:rPr>
        <w:t>Eesti</w:t>
      </w:r>
      <w:r w:rsidR="00A02EC9" w:rsidRPr="002E1B8E">
        <w:rPr>
          <w:rFonts w:eastAsia="Calibri"/>
          <w:color w:val="000000" w:themeColor="text1"/>
          <w:lang w:eastAsia="et-EE"/>
        </w:rPr>
        <w:t xml:space="preserve">s </w:t>
      </w:r>
      <w:r w:rsidRPr="002E1B8E">
        <w:rPr>
          <w:rFonts w:eastAsia="Calibri"/>
          <w:color w:val="000000" w:themeColor="text1"/>
          <w:lang w:eastAsia="et-EE"/>
        </w:rPr>
        <w:t>2018–2022 TOP 10 ja EL tunnustamismäär 2022</w:t>
      </w:r>
      <w:r w:rsidR="00EE1E11" w:rsidRPr="002E1B8E">
        <w:rPr>
          <w:rFonts w:eastAsia="Calibri"/>
          <w:color w:val="000000" w:themeColor="text1"/>
          <w:lang w:eastAsia="et-EE"/>
        </w:rPr>
        <w:t>. aastal</w:t>
      </w:r>
      <w:r>
        <w:rPr>
          <w:rFonts w:eastAsia="Calibri"/>
          <w:b/>
          <w:color w:val="000000" w:themeColor="text1"/>
          <w:lang w:eastAsia="et-EE"/>
        </w:rPr>
        <w:t xml:space="preserve"> </w:t>
      </w:r>
      <w:r w:rsidRPr="0071798A">
        <w:rPr>
          <w:rFonts w:eastAsia="Calibri"/>
          <w:color w:val="000000" w:themeColor="text1"/>
          <w:lang w:eastAsia="et-EE"/>
        </w:rPr>
        <w:t xml:space="preserve">(allikas: </w:t>
      </w:r>
      <w:r w:rsidR="00694112">
        <w:rPr>
          <w:rFonts w:eastAsia="Calibri"/>
          <w:color w:val="000000" w:themeColor="text1"/>
          <w:lang w:eastAsia="et-EE"/>
        </w:rPr>
        <w:t>SIM</w:t>
      </w:r>
      <w:r w:rsidRPr="00537B46">
        <w:rPr>
          <w:rFonts w:eastAsia="Calibri"/>
          <w:color w:val="000000" w:themeColor="text1"/>
          <w:lang w:eastAsia="et-EE"/>
        </w:rPr>
        <w:t>)</w:t>
      </w:r>
    </w:p>
    <w:p w14:paraId="4452BFC2" w14:textId="77777777" w:rsidR="00A02EC9" w:rsidRPr="001C7CCA" w:rsidRDefault="00A02EC9" w:rsidP="008423CA">
      <w:pPr>
        <w:autoSpaceDE w:val="0"/>
        <w:autoSpaceDN w:val="0"/>
        <w:adjustRightInd w:val="0"/>
        <w:rPr>
          <w:rFonts w:eastAsia="Calibri"/>
          <w:color w:val="000000" w:themeColor="text1"/>
          <w:lang w:eastAsia="et-EE"/>
        </w:rPr>
      </w:pPr>
    </w:p>
    <w:tbl>
      <w:tblPr>
        <w:tblW w:w="0" w:type="auto"/>
        <w:tblCellMar>
          <w:left w:w="0" w:type="dxa"/>
          <w:right w:w="0" w:type="dxa"/>
        </w:tblCellMar>
        <w:tblLook w:val="04A0" w:firstRow="1" w:lastRow="0" w:firstColumn="1" w:lastColumn="0" w:noHBand="0" w:noVBand="1"/>
      </w:tblPr>
      <w:tblGrid>
        <w:gridCol w:w="715"/>
        <w:gridCol w:w="2425"/>
        <w:gridCol w:w="1917"/>
        <w:gridCol w:w="1742"/>
        <w:gridCol w:w="1701"/>
      </w:tblGrid>
      <w:tr w:rsidR="008423CA" w:rsidRPr="001C7CCA" w14:paraId="211450C3" w14:textId="77777777" w:rsidTr="00392925">
        <w:tc>
          <w:tcPr>
            <w:tcW w:w="715" w:type="dxa"/>
            <w:tcBorders>
              <w:top w:val="single" w:sz="8" w:space="0" w:color="auto"/>
              <w:left w:val="single" w:sz="8" w:space="0" w:color="auto"/>
              <w:bottom w:val="single" w:sz="8" w:space="0" w:color="auto"/>
              <w:right w:val="single" w:sz="8" w:space="0" w:color="auto"/>
            </w:tcBorders>
            <w:shd w:val="clear" w:color="auto" w:fill="9CC2E5" w:themeFill="accent5" w:themeFillTint="99"/>
            <w:tcMar>
              <w:top w:w="0" w:type="dxa"/>
              <w:left w:w="108" w:type="dxa"/>
              <w:bottom w:w="0" w:type="dxa"/>
              <w:right w:w="108" w:type="dxa"/>
            </w:tcMar>
          </w:tcPr>
          <w:p w14:paraId="306E6E8A" w14:textId="77777777" w:rsidR="008423CA" w:rsidRPr="001C7CCA" w:rsidRDefault="008423CA" w:rsidP="00074073">
            <w:pPr>
              <w:autoSpaceDE w:val="0"/>
              <w:autoSpaceDN w:val="0"/>
              <w:adjustRightInd w:val="0"/>
              <w:rPr>
                <w:rFonts w:eastAsia="Calibri"/>
                <w:b/>
                <w:color w:val="000000" w:themeColor="text1"/>
                <w:lang w:val="es-ES" w:eastAsia="et-EE"/>
              </w:rPr>
            </w:pPr>
          </w:p>
        </w:tc>
        <w:tc>
          <w:tcPr>
            <w:tcW w:w="2425" w:type="dxa"/>
            <w:tcBorders>
              <w:top w:val="single" w:sz="8" w:space="0" w:color="auto"/>
              <w:left w:val="nil"/>
              <w:bottom w:val="single" w:sz="8" w:space="0" w:color="auto"/>
              <w:right w:val="single" w:sz="8" w:space="0" w:color="auto"/>
            </w:tcBorders>
            <w:shd w:val="clear" w:color="auto" w:fill="9CC2E5" w:themeFill="accent5" w:themeFillTint="99"/>
            <w:tcMar>
              <w:top w:w="0" w:type="dxa"/>
              <w:left w:w="108" w:type="dxa"/>
              <w:bottom w:w="0" w:type="dxa"/>
              <w:right w:w="108" w:type="dxa"/>
            </w:tcMar>
            <w:hideMark/>
          </w:tcPr>
          <w:p w14:paraId="179367CC" w14:textId="77777777" w:rsidR="008423CA" w:rsidRPr="001C7CCA" w:rsidRDefault="008423CA" w:rsidP="00074073">
            <w:pPr>
              <w:autoSpaceDE w:val="0"/>
              <w:autoSpaceDN w:val="0"/>
              <w:adjustRightInd w:val="0"/>
              <w:rPr>
                <w:rFonts w:eastAsia="Calibri"/>
                <w:b/>
                <w:bCs/>
                <w:color w:val="000000" w:themeColor="text1"/>
                <w:lang w:val="en-US" w:eastAsia="et-EE"/>
              </w:rPr>
            </w:pPr>
            <w:r w:rsidRPr="001C7CCA">
              <w:rPr>
                <w:rFonts w:eastAsia="Calibri"/>
                <w:b/>
                <w:bCs/>
                <w:color w:val="000000" w:themeColor="text1"/>
                <w:lang w:val="en-US" w:eastAsia="et-EE"/>
              </w:rPr>
              <w:t xml:space="preserve">Top 10 </w:t>
            </w:r>
            <w:proofErr w:type="spellStart"/>
            <w:r w:rsidRPr="001C7CCA">
              <w:rPr>
                <w:rFonts w:eastAsia="Calibri"/>
                <w:b/>
                <w:bCs/>
                <w:color w:val="000000" w:themeColor="text1"/>
                <w:lang w:val="en-US" w:eastAsia="et-EE"/>
              </w:rPr>
              <w:t>kodakondsus</w:t>
            </w:r>
            <w:proofErr w:type="spellEnd"/>
          </w:p>
        </w:tc>
        <w:tc>
          <w:tcPr>
            <w:tcW w:w="1917" w:type="dxa"/>
            <w:tcBorders>
              <w:top w:val="single" w:sz="8" w:space="0" w:color="auto"/>
              <w:left w:val="nil"/>
              <w:bottom w:val="single" w:sz="8" w:space="0" w:color="auto"/>
              <w:right w:val="single" w:sz="8" w:space="0" w:color="auto"/>
            </w:tcBorders>
            <w:shd w:val="clear" w:color="auto" w:fill="9CC2E5" w:themeFill="accent5" w:themeFillTint="99"/>
            <w:tcMar>
              <w:top w:w="0" w:type="dxa"/>
              <w:left w:w="108" w:type="dxa"/>
              <w:bottom w:w="0" w:type="dxa"/>
              <w:right w:w="108" w:type="dxa"/>
            </w:tcMar>
            <w:hideMark/>
          </w:tcPr>
          <w:p w14:paraId="0D01B16A" w14:textId="77777777" w:rsidR="008423CA" w:rsidRPr="001C7CCA" w:rsidRDefault="008423CA" w:rsidP="00074073">
            <w:pPr>
              <w:autoSpaceDE w:val="0"/>
              <w:autoSpaceDN w:val="0"/>
              <w:adjustRightInd w:val="0"/>
              <w:rPr>
                <w:rFonts w:eastAsia="Calibri"/>
                <w:b/>
                <w:bCs/>
                <w:color w:val="000000" w:themeColor="text1"/>
                <w:lang w:val="en-US" w:eastAsia="et-EE"/>
              </w:rPr>
            </w:pPr>
            <w:proofErr w:type="spellStart"/>
            <w:r w:rsidRPr="001C7CCA">
              <w:rPr>
                <w:rFonts w:eastAsia="Calibri"/>
                <w:b/>
                <w:bCs/>
                <w:color w:val="000000" w:themeColor="text1"/>
                <w:lang w:val="en-US" w:eastAsia="et-EE"/>
              </w:rPr>
              <w:t>Taotlejate</w:t>
            </w:r>
            <w:proofErr w:type="spellEnd"/>
            <w:r w:rsidRPr="001C7CCA">
              <w:rPr>
                <w:rFonts w:eastAsia="Calibri"/>
                <w:b/>
                <w:bCs/>
                <w:color w:val="000000" w:themeColor="text1"/>
                <w:lang w:val="en-US" w:eastAsia="et-EE"/>
              </w:rPr>
              <w:t xml:space="preserve"> </w:t>
            </w:r>
            <w:proofErr w:type="spellStart"/>
            <w:r w:rsidRPr="001C7CCA">
              <w:rPr>
                <w:rFonts w:eastAsia="Calibri"/>
                <w:b/>
                <w:bCs/>
                <w:color w:val="000000" w:themeColor="text1"/>
                <w:lang w:val="en-US" w:eastAsia="et-EE"/>
              </w:rPr>
              <w:t>arv</w:t>
            </w:r>
            <w:proofErr w:type="spellEnd"/>
            <w:r w:rsidRPr="001C7CCA">
              <w:rPr>
                <w:rFonts w:eastAsia="Calibri"/>
                <w:b/>
                <w:bCs/>
                <w:color w:val="000000" w:themeColor="text1"/>
                <w:lang w:val="en-US" w:eastAsia="et-EE"/>
              </w:rPr>
              <w:t xml:space="preserve"> EE</w:t>
            </w:r>
          </w:p>
        </w:tc>
        <w:tc>
          <w:tcPr>
            <w:tcW w:w="1742" w:type="dxa"/>
            <w:tcBorders>
              <w:top w:val="single" w:sz="8" w:space="0" w:color="auto"/>
              <w:left w:val="nil"/>
              <w:bottom w:val="single" w:sz="8" w:space="0" w:color="auto"/>
              <w:right w:val="single" w:sz="8" w:space="0" w:color="auto"/>
            </w:tcBorders>
            <w:shd w:val="clear" w:color="auto" w:fill="9CC2E5" w:themeFill="accent5" w:themeFillTint="99"/>
            <w:tcMar>
              <w:top w:w="0" w:type="dxa"/>
              <w:left w:w="108" w:type="dxa"/>
              <w:bottom w:w="0" w:type="dxa"/>
              <w:right w:w="108" w:type="dxa"/>
            </w:tcMar>
            <w:hideMark/>
          </w:tcPr>
          <w:p w14:paraId="14FFDABF" w14:textId="77777777" w:rsidR="008423CA" w:rsidRPr="001C7CCA" w:rsidRDefault="008423CA" w:rsidP="00074073">
            <w:pPr>
              <w:autoSpaceDE w:val="0"/>
              <w:autoSpaceDN w:val="0"/>
              <w:adjustRightInd w:val="0"/>
              <w:rPr>
                <w:rFonts w:eastAsia="Calibri"/>
                <w:b/>
                <w:bCs/>
                <w:color w:val="000000" w:themeColor="text1"/>
                <w:lang w:val="en-US" w:eastAsia="et-EE"/>
              </w:rPr>
            </w:pPr>
            <w:proofErr w:type="spellStart"/>
            <w:r w:rsidRPr="001C7CCA">
              <w:rPr>
                <w:rFonts w:eastAsia="Calibri"/>
                <w:b/>
                <w:bCs/>
                <w:color w:val="000000" w:themeColor="text1"/>
                <w:lang w:val="en-US" w:eastAsia="et-EE"/>
              </w:rPr>
              <w:t>Tunnustamise</w:t>
            </w:r>
            <w:proofErr w:type="spellEnd"/>
            <w:r w:rsidRPr="001C7CCA">
              <w:rPr>
                <w:rFonts w:eastAsia="Calibri"/>
                <w:b/>
                <w:bCs/>
                <w:color w:val="000000" w:themeColor="text1"/>
                <w:lang w:val="en-US" w:eastAsia="et-EE"/>
              </w:rPr>
              <w:t xml:space="preserve"> </w:t>
            </w:r>
            <w:proofErr w:type="spellStart"/>
            <w:r w:rsidRPr="001C7CCA">
              <w:rPr>
                <w:rFonts w:eastAsia="Calibri"/>
                <w:b/>
                <w:bCs/>
                <w:color w:val="000000" w:themeColor="text1"/>
                <w:lang w:val="en-US" w:eastAsia="et-EE"/>
              </w:rPr>
              <w:t>määr</w:t>
            </w:r>
            <w:proofErr w:type="spellEnd"/>
            <w:r w:rsidRPr="001C7CCA">
              <w:rPr>
                <w:rFonts w:eastAsia="Calibri"/>
                <w:b/>
                <w:bCs/>
                <w:color w:val="000000" w:themeColor="text1"/>
                <w:lang w:val="en-US" w:eastAsia="et-EE"/>
              </w:rPr>
              <w:t xml:space="preserve"> EL</w:t>
            </w:r>
          </w:p>
        </w:tc>
        <w:tc>
          <w:tcPr>
            <w:tcW w:w="1701" w:type="dxa"/>
            <w:tcBorders>
              <w:top w:val="single" w:sz="8" w:space="0" w:color="auto"/>
              <w:left w:val="nil"/>
              <w:bottom w:val="single" w:sz="8" w:space="0" w:color="auto"/>
              <w:right w:val="single" w:sz="8" w:space="0" w:color="auto"/>
            </w:tcBorders>
            <w:shd w:val="clear" w:color="auto" w:fill="9CC2E5" w:themeFill="accent5" w:themeFillTint="99"/>
            <w:tcMar>
              <w:top w:w="0" w:type="dxa"/>
              <w:left w:w="108" w:type="dxa"/>
              <w:bottom w:w="0" w:type="dxa"/>
              <w:right w:w="108" w:type="dxa"/>
            </w:tcMar>
            <w:hideMark/>
          </w:tcPr>
          <w:p w14:paraId="36777D72" w14:textId="77777777" w:rsidR="008423CA" w:rsidRPr="001C7CCA" w:rsidRDefault="008423CA" w:rsidP="00074073">
            <w:pPr>
              <w:autoSpaceDE w:val="0"/>
              <w:autoSpaceDN w:val="0"/>
              <w:adjustRightInd w:val="0"/>
              <w:rPr>
                <w:rFonts w:eastAsia="Calibri"/>
                <w:b/>
                <w:bCs/>
                <w:color w:val="000000" w:themeColor="text1"/>
                <w:lang w:val="en-US" w:eastAsia="et-EE"/>
              </w:rPr>
            </w:pPr>
            <w:proofErr w:type="spellStart"/>
            <w:r w:rsidRPr="001C7CCA">
              <w:rPr>
                <w:rFonts w:eastAsia="Calibri"/>
                <w:b/>
                <w:bCs/>
                <w:color w:val="000000" w:themeColor="text1"/>
                <w:lang w:val="en-US" w:eastAsia="et-EE"/>
              </w:rPr>
              <w:t>piirimenetlus</w:t>
            </w:r>
            <w:proofErr w:type="spellEnd"/>
          </w:p>
        </w:tc>
      </w:tr>
      <w:tr w:rsidR="008423CA" w:rsidRPr="001C7CCA" w14:paraId="002E674D" w14:textId="77777777" w:rsidTr="00392925">
        <w:tc>
          <w:tcPr>
            <w:tcW w:w="715" w:type="dxa"/>
            <w:tcBorders>
              <w:top w:val="nil"/>
              <w:left w:val="single" w:sz="8" w:space="0" w:color="auto"/>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236B1438"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w:t>
            </w:r>
          </w:p>
        </w:tc>
        <w:tc>
          <w:tcPr>
            <w:tcW w:w="2425"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5DF377D7"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Ukraina</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60496897"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2639</w:t>
            </w:r>
          </w:p>
        </w:tc>
        <w:tc>
          <w:tcPr>
            <w:tcW w:w="1742"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7B3E61DD"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86 %</w:t>
            </w:r>
          </w:p>
        </w:tc>
        <w:tc>
          <w:tcPr>
            <w:tcW w:w="1701"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233D428A"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EI</w:t>
            </w:r>
          </w:p>
        </w:tc>
      </w:tr>
      <w:tr w:rsidR="008423CA" w:rsidRPr="001C7CCA" w14:paraId="37747FEE" w14:textId="77777777" w:rsidTr="00392925">
        <w:tc>
          <w:tcPr>
            <w:tcW w:w="715" w:type="dxa"/>
            <w:tcBorders>
              <w:top w:val="nil"/>
              <w:left w:val="single" w:sz="8" w:space="0" w:color="auto"/>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0F3DAD2C"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2</w:t>
            </w:r>
          </w:p>
        </w:tc>
        <w:tc>
          <w:tcPr>
            <w:tcW w:w="2425"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4C292D4D"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Venemaa</w:t>
            </w:r>
            <w:proofErr w:type="spellEnd"/>
          </w:p>
        </w:tc>
        <w:tc>
          <w:tcPr>
            <w:tcW w:w="1917"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62BBD3A5"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284</w:t>
            </w:r>
          </w:p>
        </w:tc>
        <w:tc>
          <w:tcPr>
            <w:tcW w:w="1742"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5AB349D7"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30 %</w:t>
            </w:r>
          </w:p>
        </w:tc>
        <w:tc>
          <w:tcPr>
            <w:tcW w:w="1701"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2B24A256"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EI</w:t>
            </w:r>
          </w:p>
        </w:tc>
      </w:tr>
      <w:tr w:rsidR="008423CA" w:rsidRPr="001C7CCA" w14:paraId="691A5375" w14:textId="77777777" w:rsidTr="00392925">
        <w:tc>
          <w:tcPr>
            <w:tcW w:w="715" w:type="dxa"/>
            <w:tcBorders>
              <w:top w:val="nil"/>
              <w:left w:val="single" w:sz="8" w:space="0" w:color="auto"/>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0B5C9A44"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3</w:t>
            </w:r>
          </w:p>
        </w:tc>
        <w:tc>
          <w:tcPr>
            <w:tcW w:w="2425"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7A96DD25"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Türgi</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08AEC85C"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45</w:t>
            </w:r>
          </w:p>
        </w:tc>
        <w:tc>
          <w:tcPr>
            <w:tcW w:w="1742"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344924E6"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38 %</w:t>
            </w:r>
          </w:p>
        </w:tc>
        <w:tc>
          <w:tcPr>
            <w:tcW w:w="1701"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75195D39"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EI</w:t>
            </w:r>
          </w:p>
        </w:tc>
      </w:tr>
      <w:tr w:rsidR="008423CA" w:rsidRPr="001C7CCA" w14:paraId="7D894BFA" w14:textId="77777777" w:rsidTr="00392925">
        <w:tc>
          <w:tcPr>
            <w:tcW w:w="715" w:type="dxa"/>
            <w:tcBorders>
              <w:top w:val="nil"/>
              <w:left w:val="single" w:sz="8" w:space="0" w:color="auto"/>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3200A42B"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4</w:t>
            </w:r>
          </w:p>
        </w:tc>
        <w:tc>
          <w:tcPr>
            <w:tcW w:w="2425"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5DA6D857"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Valgevene</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64C66FD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39</w:t>
            </w:r>
          </w:p>
        </w:tc>
        <w:tc>
          <w:tcPr>
            <w:tcW w:w="1742"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2BBCD2E9"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85 %</w:t>
            </w:r>
          </w:p>
        </w:tc>
        <w:tc>
          <w:tcPr>
            <w:tcW w:w="1701"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05F405A5"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EI</w:t>
            </w:r>
          </w:p>
        </w:tc>
      </w:tr>
      <w:tr w:rsidR="008423CA" w:rsidRPr="001C7CCA" w14:paraId="2ED4C406" w14:textId="77777777" w:rsidTr="00392925">
        <w:tc>
          <w:tcPr>
            <w:tcW w:w="715" w:type="dxa"/>
            <w:tcBorders>
              <w:top w:val="nil"/>
              <w:left w:val="single" w:sz="8" w:space="0" w:color="auto"/>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1734A92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5</w:t>
            </w:r>
          </w:p>
        </w:tc>
        <w:tc>
          <w:tcPr>
            <w:tcW w:w="2425"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5A496C2B"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Afganistan</w:t>
            </w:r>
            <w:proofErr w:type="spellEnd"/>
          </w:p>
        </w:tc>
        <w:tc>
          <w:tcPr>
            <w:tcW w:w="1917"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4DC7A04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32</w:t>
            </w:r>
          </w:p>
        </w:tc>
        <w:tc>
          <w:tcPr>
            <w:tcW w:w="1742"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7E5C00BB"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51 %</w:t>
            </w:r>
          </w:p>
        </w:tc>
        <w:tc>
          <w:tcPr>
            <w:tcW w:w="1701"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2A94F055"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EI</w:t>
            </w:r>
          </w:p>
        </w:tc>
      </w:tr>
      <w:tr w:rsidR="008423CA" w:rsidRPr="001C7CCA" w14:paraId="2EBFCA9A" w14:textId="77777777" w:rsidTr="00392925">
        <w:tc>
          <w:tcPr>
            <w:tcW w:w="715"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70D72C"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6</w:t>
            </w:r>
          </w:p>
        </w:tc>
        <w:tc>
          <w:tcPr>
            <w:tcW w:w="24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AFB8748"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Nigeeria</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E8195E4"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21</w:t>
            </w:r>
          </w:p>
        </w:tc>
        <w:tc>
          <w:tcPr>
            <w:tcW w:w="174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C6049A1"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12 %</w:t>
            </w:r>
          </w:p>
        </w:tc>
        <w:tc>
          <w:tcPr>
            <w:tcW w:w="170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4F5A4CB"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JAH</w:t>
            </w:r>
          </w:p>
        </w:tc>
      </w:tr>
      <w:tr w:rsidR="008423CA" w:rsidRPr="001C7CCA" w14:paraId="0813E8E1" w14:textId="77777777" w:rsidTr="00392925">
        <w:tc>
          <w:tcPr>
            <w:tcW w:w="715" w:type="dxa"/>
            <w:tcBorders>
              <w:top w:val="nil"/>
              <w:left w:val="single" w:sz="8" w:space="0" w:color="auto"/>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0ECC3B08"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7</w:t>
            </w:r>
          </w:p>
        </w:tc>
        <w:tc>
          <w:tcPr>
            <w:tcW w:w="2425"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4C016784"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Süüria</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6CED02F9"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19</w:t>
            </w:r>
          </w:p>
        </w:tc>
        <w:tc>
          <w:tcPr>
            <w:tcW w:w="1742"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5B980A5C"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93 %</w:t>
            </w:r>
          </w:p>
        </w:tc>
        <w:tc>
          <w:tcPr>
            <w:tcW w:w="1701" w:type="dxa"/>
            <w:tcBorders>
              <w:top w:val="nil"/>
              <w:left w:val="nil"/>
              <w:bottom w:val="single" w:sz="8" w:space="0" w:color="auto"/>
              <w:right w:val="single" w:sz="8" w:space="0" w:color="auto"/>
            </w:tcBorders>
            <w:shd w:val="clear" w:color="auto" w:fill="BDD6EE" w:themeFill="accent5" w:themeFillTint="66"/>
            <w:tcMar>
              <w:top w:w="0" w:type="dxa"/>
              <w:left w:w="108" w:type="dxa"/>
              <w:bottom w:w="0" w:type="dxa"/>
              <w:right w:w="108" w:type="dxa"/>
            </w:tcMar>
            <w:hideMark/>
          </w:tcPr>
          <w:p w14:paraId="72D247A8"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EI</w:t>
            </w:r>
          </w:p>
        </w:tc>
      </w:tr>
      <w:tr w:rsidR="008423CA" w:rsidRPr="001C7CCA" w14:paraId="6CB0B68C" w14:textId="77777777" w:rsidTr="00392925">
        <w:tc>
          <w:tcPr>
            <w:tcW w:w="715"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D9A220"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lastRenderedPageBreak/>
              <w:t>8</w:t>
            </w:r>
          </w:p>
        </w:tc>
        <w:tc>
          <w:tcPr>
            <w:tcW w:w="24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2DB423"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Gruusia</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648F2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17</w:t>
            </w:r>
          </w:p>
        </w:tc>
        <w:tc>
          <w:tcPr>
            <w:tcW w:w="174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ED4054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4 %</w:t>
            </w:r>
          </w:p>
        </w:tc>
        <w:tc>
          <w:tcPr>
            <w:tcW w:w="170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6DAA31E"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JAH</w:t>
            </w:r>
          </w:p>
        </w:tc>
      </w:tr>
      <w:tr w:rsidR="008423CA" w:rsidRPr="001C7CCA" w14:paraId="130871B7" w14:textId="77777777" w:rsidTr="00392925">
        <w:tc>
          <w:tcPr>
            <w:tcW w:w="715"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2581457"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9</w:t>
            </w:r>
          </w:p>
        </w:tc>
        <w:tc>
          <w:tcPr>
            <w:tcW w:w="24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81134A2"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Egiptus</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71CFB5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16</w:t>
            </w:r>
          </w:p>
        </w:tc>
        <w:tc>
          <w:tcPr>
            <w:tcW w:w="174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DE27C2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7 %</w:t>
            </w:r>
          </w:p>
        </w:tc>
        <w:tc>
          <w:tcPr>
            <w:tcW w:w="170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4C13483"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JAH</w:t>
            </w:r>
          </w:p>
        </w:tc>
      </w:tr>
      <w:tr w:rsidR="008423CA" w:rsidRPr="001C7CCA" w14:paraId="611ADFAC" w14:textId="77777777" w:rsidTr="00392925">
        <w:tc>
          <w:tcPr>
            <w:tcW w:w="715"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F3114"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10</w:t>
            </w:r>
          </w:p>
        </w:tc>
        <w:tc>
          <w:tcPr>
            <w:tcW w:w="242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A0A9D90" w14:textId="77777777" w:rsidR="008423CA" w:rsidRPr="001C7CCA" w:rsidRDefault="008423CA" w:rsidP="00074073">
            <w:pPr>
              <w:autoSpaceDE w:val="0"/>
              <w:autoSpaceDN w:val="0"/>
              <w:adjustRightInd w:val="0"/>
              <w:rPr>
                <w:rFonts w:eastAsia="Calibri"/>
                <w:color w:val="000000" w:themeColor="text1"/>
                <w:lang w:val="en-US" w:eastAsia="et-EE"/>
              </w:rPr>
            </w:pPr>
            <w:proofErr w:type="spellStart"/>
            <w:r w:rsidRPr="001C7CCA">
              <w:rPr>
                <w:rFonts w:eastAsia="Calibri"/>
                <w:color w:val="000000" w:themeColor="text1"/>
                <w:lang w:val="en-US" w:eastAsia="et-EE"/>
              </w:rPr>
              <w:t>Armeenia</w:t>
            </w:r>
            <w:proofErr w:type="spellEnd"/>
            <w:r w:rsidRPr="001C7CCA">
              <w:rPr>
                <w:rFonts w:eastAsia="Calibri"/>
                <w:color w:val="000000" w:themeColor="text1"/>
                <w:lang w:val="en-US" w:eastAsia="et-EE"/>
              </w:rPr>
              <w:t xml:space="preserve"> </w:t>
            </w:r>
          </w:p>
        </w:tc>
        <w:tc>
          <w:tcPr>
            <w:tcW w:w="1917"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44B7A3A"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15</w:t>
            </w:r>
          </w:p>
        </w:tc>
        <w:tc>
          <w:tcPr>
            <w:tcW w:w="1742"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E9CBF89"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4 %</w:t>
            </w:r>
          </w:p>
        </w:tc>
        <w:tc>
          <w:tcPr>
            <w:tcW w:w="170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E6CDB02" w14:textId="77777777" w:rsidR="008423CA" w:rsidRPr="001C7CCA" w:rsidRDefault="008423CA" w:rsidP="00074073">
            <w:pPr>
              <w:autoSpaceDE w:val="0"/>
              <w:autoSpaceDN w:val="0"/>
              <w:adjustRightInd w:val="0"/>
              <w:rPr>
                <w:rFonts w:eastAsia="Calibri"/>
                <w:color w:val="000000" w:themeColor="text1"/>
                <w:lang w:val="en-US" w:eastAsia="et-EE"/>
              </w:rPr>
            </w:pPr>
            <w:r w:rsidRPr="001C7CCA">
              <w:rPr>
                <w:rFonts w:eastAsia="Calibri"/>
                <w:color w:val="000000" w:themeColor="text1"/>
                <w:lang w:val="en-US" w:eastAsia="et-EE"/>
              </w:rPr>
              <w:t>JAH</w:t>
            </w:r>
          </w:p>
        </w:tc>
      </w:tr>
    </w:tbl>
    <w:p w14:paraId="622178C5" w14:textId="77777777" w:rsidR="00ED0895" w:rsidRDefault="00ED0895" w:rsidP="00ED0895">
      <w:pPr>
        <w:jc w:val="both"/>
      </w:pPr>
    </w:p>
    <w:p w14:paraId="486ECB86" w14:textId="2F6E859C" w:rsidR="00064327" w:rsidRPr="00642A0A" w:rsidRDefault="00064327" w:rsidP="00064327">
      <w:pPr>
        <w:jc w:val="both"/>
      </w:pPr>
      <w:r>
        <w:rPr>
          <w:rFonts w:eastAsia="Calibri"/>
          <w:kern w:val="0"/>
          <w14:ligatures w14:val="none"/>
        </w:rPr>
        <w:t xml:space="preserve">Piirimenetlusse suunatakse ka ebaseaduslikult Eestisse sisenenud </w:t>
      </w:r>
      <w:r w:rsidR="00642A0A">
        <w:rPr>
          <w:rFonts w:eastAsia="Calibri"/>
          <w:kern w:val="0"/>
          <w14:ligatures w14:val="none"/>
        </w:rPr>
        <w:t xml:space="preserve">ja tabatud </w:t>
      </w:r>
      <w:r>
        <w:rPr>
          <w:rFonts w:eastAsia="Calibri"/>
          <w:kern w:val="0"/>
          <w14:ligatures w14:val="none"/>
        </w:rPr>
        <w:t>välismaalased</w:t>
      </w:r>
      <w:r w:rsidR="00642A0A">
        <w:rPr>
          <w:rFonts w:eastAsia="Calibri"/>
          <w:kern w:val="0"/>
          <w14:ligatures w14:val="none"/>
        </w:rPr>
        <w:t xml:space="preserve">, keda </w:t>
      </w:r>
      <w:r>
        <w:rPr>
          <w:rFonts w:eastAsia="Calibri"/>
          <w:kern w:val="0"/>
          <w14:ligatures w14:val="none"/>
        </w:rPr>
        <w:t>202</w:t>
      </w:r>
      <w:r w:rsidR="00642A0A">
        <w:rPr>
          <w:rFonts w:eastAsia="Calibri"/>
          <w:kern w:val="0"/>
          <w14:ligatures w14:val="none"/>
        </w:rPr>
        <w:t>4</w:t>
      </w:r>
      <w:r>
        <w:rPr>
          <w:rFonts w:eastAsia="Calibri"/>
          <w:kern w:val="0"/>
          <w14:ligatures w14:val="none"/>
        </w:rPr>
        <w:t>. aastal</w:t>
      </w:r>
      <w:r w:rsidR="00D61F1D">
        <w:rPr>
          <w:rFonts w:eastAsia="Calibri"/>
          <w:kern w:val="0"/>
          <w14:ligatures w14:val="none"/>
        </w:rPr>
        <w:t xml:space="preserve"> </w:t>
      </w:r>
      <w:r w:rsidR="00642A0A">
        <w:rPr>
          <w:rFonts w:eastAsia="Calibri"/>
          <w:kern w:val="0"/>
          <w14:ligatures w14:val="none"/>
        </w:rPr>
        <w:t>oli 877</w:t>
      </w:r>
      <w:r w:rsidR="00CD2201">
        <w:rPr>
          <w:rStyle w:val="Allmrkuseviide"/>
          <w:rFonts w:eastAsia="Calibri"/>
          <w:kern w:val="0"/>
          <w14:ligatures w14:val="none"/>
        </w:rPr>
        <w:footnoteReference w:id="128"/>
      </w:r>
      <w:r w:rsidR="0066390F">
        <w:rPr>
          <w:rFonts w:eastAsia="Calibri"/>
          <w:kern w:val="0"/>
          <w14:ligatures w14:val="none"/>
        </w:rPr>
        <w:t xml:space="preserve">. </w:t>
      </w:r>
    </w:p>
    <w:p w14:paraId="749ACA71" w14:textId="77777777" w:rsidR="00480437" w:rsidRPr="008423CA" w:rsidRDefault="00480437" w:rsidP="00ED0895">
      <w:pPr>
        <w:jc w:val="both"/>
        <w:rPr>
          <w:iCs/>
        </w:rPr>
      </w:pPr>
    </w:p>
    <w:p w14:paraId="27B68FAF" w14:textId="0F2A3BE2" w:rsidR="0096751A" w:rsidRDefault="000E20C7" w:rsidP="007E65F3">
      <w:pPr>
        <w:jc w:val="both"/>
        <w:rPr>
          <w:rFonts w:eastAsia="Times New Roman"/>
          <w:lang w:eastAsia="et-EE"/>
        </w:rPr>
      </w:pPr>
      <w:r>
        <w:rPr>
          <w:rFonts w:eastAsia="Times New Roman"/>
          <w:lang w:eastAsia="et-EE"/>
        </w:rPr>
        <w:t xml:space="preserve">Planeeritavate </w:t>
      </w:r>
      <w:r w:rsidR="007724A8">
        <w:rPr>
          <w:rFonts w:eastAsia="Times New Roman"/>
          <w:lang w:eastAsia="et-EE"/>
        </w:rPr>
        <w:t xml:space="preserve">kohustuslike </w:t>
      </w:r>
      <w:r>
        <w:rPr>
          <w:rFonts w:eastAsia="Times New Roman"/>
          <w:lang w:eastAsia="et-EE"/>
        </w:rPr>
        <w:t xml:space="preserve">muudatuste mõju </w:t>
      </w:r>
      <w:r w:rsidR="006E6429">
        <w:rPr>
          <w:rFonts w:eastAsia="Times New Roman"/>
          <w:lang w:eastAsia="et-EE"/>
        </w:rPr>
        <w:t>piirimenetlusse suunatud inimesele</w:t>
      </w:r>
      <w:r w:rsidR="00112634">
        <w:rPr>
          <w:rFonts w:eastAsia="Times New Roman"/>
          <w:lang w:eastAsia="et-EE"/>
        </w:rPr>
        <w:t xml:space="preserve"> on </w:t>
      </w:r>
      <w:r w:rsidR="00112634" w:rsidRPr="00FD5066">
        <w:rPr>
          <w:rFonts w:eastAsia="Times New Roman"/>
          <w:lang w:eastAsia="et-EE"/>
        </w:rPr>
        <w:t>valdavalt ebasoovitav</w:t>
      </w:r>
      <w:r w:rsidR="00112634">
        <w:rPr>
          <w:rFonts w:eastAsia="Times New Roman"/>
          <w:lang w:eastAsia="et-EE"/>
        </w:rPr>
        <w:t>.</w:t>
      </w:r>
      <w:r w:rsidR="0005064F">
        <w:rPr>
          <w:rFonts w:eastAsia="Times New Roman"/>
          <w:lang w:eastAsia="et-EE"/>
        </w:rPr>
        <w:t xml:space="preserve"> </w:t>
      </w:r>
      <w:r w:rsidR="0090136E">
        <w:rPr>
          <w:rFonts w:eastAsia="Times New Roman"/>
          <w:lang w:eastAsia="et-EE"/>
        </w:rPr>
        <w:t xml:space="preserve">On tõenäoline, et rahvusvahelise kaitse piirimenetlusse suunatud inimese rahvusvahelise kaitse taotluse lõplik otsus on keelduv. Seejärel suunatakse inimene tagasisaatmise piirimenetlusse. Menetluste ajal peab inimene </w:t>
      </w:r>
      <w:r w:rsidR="006645CE">
        <w:rPr>
          <w:rFonts w:eastAsia="Times New Roman"/>
          <w:lang w:eastAsia="et-EE"/>
        </w:rPr>
        <w:t>viibima kindlaksmääratud piirkonnas</w:t>
      </w:r>
      <w:r w:rsidR="00202ABA">
        <w:rPr>
          <w:rFonts w:eastAsia="Times New Roman"/>
          <w:lang w:eastAsia="et-EE"/>
        </w:rPr>
        <w:t>.</w:t>
      </w:r>
    </w:p>
    <w:p w14:paraId="7CC0E7A7" w14:textId="77777777" w:rsidR="001A3CA3" w:rsidRPr="001A3CA3" w:rsidRDefault="001A3CA3" w:rsidP="001A3CA3">
      <w:pPr>
        <w:jc w:val="both"/>
        <w:rPr>
          <w:rFonts w:eastAsia="Times New Roman"/>
          <w:lang w:eastAsia="et-EE"/>
        </w:rPr>
      </w:pPr>
    </w:p>
    <w:p w14:paraId="4AC82308" w14:textId="79D6C8DD" w:rsidR="00480437" w:rsidRPr="006A329A" w:rsidRDefault="00480437" w:rsidP="00480437">
      <w:pPr>
        <w:jc w:val="both"/>
        <w:rPr>
          <w:rFonts w:eastAsia="Times New Roman"/>
          <w:lang w:eastAsia="et-EE"/>
        </w:rPr>
      </w:pPr>
      <w:r>
        <w:rPr>
          <w:rFonts w:eastAsia="Times New Roman"/>
          <w:lang w:eastAsia="et-EE"/>
        </w:rPr>
        <w:t xml:space="preserve">Positiivne mõju sihtrühmale on, et nii rahvusvahelise kaitse piirimenetluse kui tagasisaatmise piirimenetluse menetlusaeg on kuni 12 nädalat, st otsuse saamise aeg on lühem võrreldes tavapärase rahvusvahelise kaitse menetlusega. </w:t>
      </w:r>
    </w:p>
    <w:p w14:paraId="12D264E6" w14:textId="77777777" w:rsidR="00ED0895" w:rsidRPr="00E14E25" w:rsidRDefault="00ED0895" w:rsidP="00ED0895">
      <w:pPr>
        <w:rPr>
          <w:rFonts w:eastAsia="Times New Roman"/>
          <w:u w:val="single"/>
          <w:lang w:eastAsia="et-EE"/>
        </w:rPr>
      </w:pPr>
    </w:p>
    <w:p w14:paraId="5660F602" w14:textId="0F13FCD9" w:rsidR="00806465" w:rsidRPr="0081575A" w:rsidRDefault="00ED0895" w:rsidP="0081575A">
      <w:pPr>
        <w:jc w:val="both"/>
        <w:rPr>
          <w:rFonts w:eastAsia="Calibri"/>
          <w:kern w:val="0"/>
          <w14:ligatures w14:val="none"/>
        </w:rPr>
      </w:pPr>
      <w:r w:rsidRPr="00AF3056">
        <w:rPr>
          <w:rFonts w:eastAsia="Calibri"/>
          <w:b/>
          <w:color w:val="4472C4" w:themeColor="accent1"/>
          <w:kern w:val="0"/>
          <w14:ligatures w14:val="none"/>
        </w:rPr>
        <w:t>Ebasoovitav mõju</w:t>
      </w:r>
      <w:r w:rsidR="00131D28" w:rsidRPr="00AF3056">
        <w:rPr>
          <w:rFonts w:eastAsia="Calibri"/>
          <w:b/>
          <w:color w:val="4472C4" w:themeColor="accent1"/>
          <w:kern w:val="0"/>
          <w14:ligatures w14:val="none"/>
        </w:rPr>
        <w:t>na</w:t>
      </w:r>
      <w:r w:rsidR="00131D28" w:rsidRPr="00AF3056">
        <w:rPr>
          <w:rFonts w:eastAsia="Calibri"/>
          <w:color w:val="4472C4" w:themeColor="accent1"/>
          <w:kern w:val="0"/>
          <w14:ligatures w14:val="none"/>
        </w:rPr>
        <w:t xml:space="preserve"> </w:t>
      </w:r>
      <w:r w:rsidR="00131D28">
        <w:rPr>
          <w:rFonts w:eastAsia="Calibri"/>
          <w:kern w:val="0"/>
          <w14:ligatures w14:val="none"/>
        </w:rPr>
        <w:t>võivad liikumisvabadus</w:t>
      </w:r>
      <w:r w:rsidR="006C1DE2">
        <w:rPr>
          <w:rFonts w:eastAsia="Calibri"/>
          <w:kern w:val="0"/>
          <w14:ligatures w14:val="none"/>
        </w:rPr>
        <w:t>t piiravad</w:t>
      </w:r>
      <w:r w:rsidR="00661936">
        <w:rPr>
          <w:rFonts w:eastAsia="Calibri"/>
          <w:kern w:val="0"/>
          <w14:ligatures w14:val="none"/>
        </w:rPr>
        <w:t xml:space="preserve"> </w:t>
      </w:r>
      <w:proofErr w:type="spellStart"/>
      <w:r w:rsidR="00661936">
        <w:rPr>
          <w:rFonts w:eastAsia="Calibri"/>
          <w:kern w:val="0"/>
          <w14:ligatures w14:val="none"/>
        </w:rPr>
        <w:t>järelvalvemeetmed</w:t>
      </w:r>
      <w:proofErr w:type="spellEnd"/>
      <w:r w:rsidR="00863955">
        <w:rPr>
          <w:rFonts w:eastAsia="Calibri"/>
          <w:kern w:val="0"/>
          <w14:ligatures w14:val="none"/>
        </w:rPr>
        <w:t xml:space="preserve"> tekitada taotlejates arusaamatust oma õigustest ja kohustustest ning toetada sotsiaalse tõrjutuse teket</w:t>
      </w:r>
      <w:r w:rsidR="006F5BD2">
        <w:rPr>
          <w:rFonts w:eastAsia="Calibri"/>
          <w:kern w:val="0"/>
          <w14:ligatures w14:val="none"/>
        </w:rPr>
        <w:t>, mis suurendavad taotlejate stressi ja halvendavad (vaimset) tervist</w:t>
      </w:r>
      <w:r w:rsidR="00863955">
        <w:rPr>
          <w:rFonts w:eastAsia="Calibri"/>
          <w:kern w:val="0"/>
          <w14:ligatures w14:val="none"/>
        </w:rPr>
        <w:t>.</w:t>
      </w:r>
    </w:p>
    <w:p w14:paraId="31C27126" w14:textId="77777777" w:rsidR="00ED0895" w:rsidRPr="00E14E25" w:rsidRDefault="00ED0895" w:rsidP="00ED0895">
      <w:pPr>
        <w:rPr>
          <w:rFonts w:eastAsia="Times New Roman"/>
          <w:u w:val="single"/>
          <w:lang w:eastAsia="et-EE"/>
        </w:rPr>
      </w:pPr>
    </w:p>
    <w:p w14:paraId="47A6C2D5" w14:textId="0DCBC23F" w:rsidR="00EF0D98" w:rsidRPr="00E14E25" w:rsidRDefault="00ED0895" w:rsidP="00ED0895">
      <w:pPr>
        <w:jc w:val="both"/>
        <w:rPr>
          <w:rFonts w:eastAsia="Calibri"/>
          <w:kern w:val="0"/>
          <w14:ligatures w14:val="none"/>
        </w:rPr>
      </w:pPr>
      <w:r w:rsidRPr="00AF3056">
        <w:rPr>
          <w:rFonts w:eastAsia="Calibri"/>
          <w:b/>
          <w:color w:val="4472C4" w:themeColor="accent1"/>
          <w:kern w:val="0"/>
          <w14:ligatures w14:val="none"/>
        </w:rPr>
        <w:t xml:space="preserve">Mõju avaldumise sagedus </w:t>
      </w:r>
      <w:r w:rsidR="0081575A">
        <w:rPr>
          <w:rFonts w:eastAsia="Calibri"/>
          <w:kern w:val="0"/>
          <w14:ligatures w14:val="none"/>
        </w:rPr>
        <w:t xml:space="preserve">on </w:t>
      </w:r>
      <w:r w:rsidR="00EF0D98">
        <w:rPr>
          <w:rFonts w:eastAsia="Calibri"/>
          <w:kern w:val="0"/>
          <w14:ligatures w14:val="none"/>
        </w:rPr>
        <w:t>väike</w:t>
      </w:r>
      <w:r w:rsidR="0081575A">
        <w:rPr>
          <w:rFonts w:eastAsia="Calibri"/>
          <w:kern w:val="0"/>
          <w14:ligatures w14:val="none"/>
        </w:rPr>
        <w:t xml:space="preserve">, sest </w:t>
      </w:r>
      <w:r w:rsidR="00EF0D98" w:rsidRPr="0097219C">
        <w:rPr>
          <w:rFonts w:eastAsia="Calibri"/>
          <w:kern w:val="0"/>
          <w14:ligatures w14:val="none"/>
        </w:rPr>
        <w:t xml:space="preserve">välismaalased, kes soovivad Eestis </w:t>
      </w:r>
      <w:r w:rsidR="00EF0D98">
        <w:rPr>
          <w:rFonts w:eastAsia="Calibri"/>
          <w:kern w:val="0"/>
          <w14:ligatures w14:val="none"/>
        </w:rPr>
        <w:t xml:space="preserve">saada rahvusvahelist kaitset, </w:t>
      </w:r>
      <w:r w:rsidR="007B697E">
        <w:rPr>
          <w:rFonts w:eastAsia="Calibri"/>
          <w:kern w:val="0"/>
          <w14:ligatures w14:val="none"/>
        </w:rPr>
        <w:t>peavad viima end ühekordselt muudatustega kurssi.</w:t>
      </w:r>
    </w:p>
    <w:p w14:paraId="1F3FC7C1" w14:textId="77777777" w:rsidR="00ED0895" w:rsidRPr="00E14E25" w:rsidRDefault="00ED0895" w:rsidP="00ED0895">
      <w:pPr>
        <w:jc w:val="both"/>
        <w:rPr>
          <w:rFonts w:eastAsia="Calibri"/>
          <w:kern w:val="0"/>
          <w14:ligatures w14:val="none"/>
        </w:rPr>
      </w:pPr>
    </w:p>
    <w:p w14:paraId="6CDEFAEC" w14:textId="627462BD" w:rsidR="00ED0895" w:rsidRPr="00E14E25" w:rsidRDefault="00ED0895" w:rsidP="00ED0895">
      <w:pPr>
        <w:jc w:val="both"/>
        <w:rPr>
          <w:rFonts w:eastAsia="Calibri"/>
          <w:kern w:val="0"/>
          <w14:ligatures w14:val="none"/>
        </w:rPr>
      </w:pPr>
      <w:r w:rsidRPr="00AF3056">
        <w:rPr>
          <w:rFonts w:eastAsia="Calibri"/>
          <w:b/>
          <w:color w:val="4472C4" w:themeColor="accent1"/>
          <w:kern w:val="0"/>
          <w14:ligatures w14:val="none"/>
        </w:rPr>
        <w:t xml:space="preserve">Ebasoovitava mõju kaasnemise risk </w:t>
      </w:r>
      <w:r w:rsidR="00AC740D">
        <w:rPr>
          <w:rFonts w:eastAsia="Calibri"/>
          <w:kern w:val="0"/>
          <w14:ligatures w14:val="none"/>
        </w:rPr>
        <w:t>on madal. Riski realiseerumise maandamist toeta</w:t>
      </w:r>
      <w:r w:rsidR="00521411">
        <w:rPr>
          <w:rFonts w:eastAsia="Calibri"/>
          <w:kern w:val="0"/>
          <w14:ligatures w14:val="none"/>
        </w:rPr>
        <w:t xml:space="preserve">vad taotlejate informeerimine, ligipääs tasuta õigusabile, mille käigus nad saavad vastuseid tekkinud küsimustele. </w:t>
      </w:r>
    </w:p>
    <w:p w14:paraId="4D9800FC" w14:textId="77777777" w:rsidR="00A87B34" w:rsidRPr="00E14E25" w:rsidRDefault="00A87B34" w:rsidP="00ED0895"/>
    <w:p w14:paraId="5B3F14C0" w14:textId="77777777" w:rsidR="00ED0895" w:rsidRPr="00E14E25" w:rsidRDefault="00ED0895" w:rsidP="00ED0895">
      <w:pPr>
        <w:pStyle w:val="Pealkiri4"/>
        <w:rPr>
          <w:rFonts w:cs="Times New Roman"/>
          <w:szCs w:val="24"/>
        </w:rPr>
      </w:pPr>
      <w:r w:rsidRPr="00E14E25">
        <w:rPr>
          <w:rFonts w:cs="Times New Roman"/>
          <w:szCs w:val="24"/>
        </w:rPr>
        <w:t xml:space="preserve">6.1.2.5 Muudatuse mõju muudele valdkondadele </w:t>
      </w:r>
    </w:p>
    <w:p w14:paraId="1E0BFB6B" w14:textId="77777777" w:rsidR="00ED0895" w:rsidRPr="00E14E25" w:rsidRDefault="00ED0895" w:rsidP="00ED0895"/>
    <w:p w14:paraId="4CB90067" w14:textId="77777777" w:rsidR="00ED0895" w:rsidRPr="00E14E25" w:rsidRDefault="00ED0895" w:rsidP="00ED0895">
      <w:pPr>
        <w:rPr>
          <w:rFonts w:eastAsia="Calibri"/>
        </w:rPr>
      </w:pPr>
      <w:r w:rsidRPr="00E14E25">
        <w:t>Muudatused ei avalda mõju</w:t>
      </w:r>
      <w:r w:rsidRPr="00E14E25">
        <w:rPr>
          <w:rFonts w:eastAsia="Calibri"/>
        </w:rPr>
        <w:t xml:space="preserve"> </w:t>
      </w:r>
      <w:commentRangeStart w:id="234"/>
      <w:r w:rsidRPr="00E14E25">
        <w:t>majandusele</w:t>
      </w:r>
      <w:commentRangeEnd w:id="234"/>
      <w:r w:rsidR="00C25BDA">
        <w:rPr>
          <w:rStyle w:val="Kommentaariviide"/>
          <w:rFonts w:eastAsia="Times New Roman"/>
          <w:kern w:val="0"/>
          <w14:ligatures w14:val="none"/>
        </w:rPr>
        <w:commentReference w:id="234"/>
      </w:r>
      <w:r w:rsidRPr="00E14E25">
        <w:t xml:space="preserve">, </w:t>
      </w:r>
      <w:r w:rsidRPr="00E14E25">
        <w:rPr>
          <w:rFonts w:eastAsia="Calibri"/>
        </w:rPr>
        <w:t xml:space="preserve">regionaalarengule ja elu- ning looduskeskkonnale. </w:t>
      </w:r>
    </w:p>
    <w:p w14:paraId="705142A9" w14:textId="77777777" w:rsidR="00ED0895" w:rsidRPr="00E14E25" w:rsidRDefault="00ED0895" w:rsidP="00ED0895">
      <w:pPr>
        <w:rPr>
          <w:rFonts w:eastAsia="Calibri"/>
        </w:rPr>
      </w:pPr>
    </w:p>
    <w:p w14:paraId="0DEC3B2F" w14:textId="05BE546A" w:rsidR="0051309B" w:rsidRPr="00E16E44" w:rsidRDefault="00ED0895" w:rsidP="00E16E44">
      <w:pPr>
        <w:pStyle w:val="Pealkiri3"/>
        <w:rPr>
          <w:rFonts w:cs="Times New Roman"/>
        </w:rPr>
      </w:pPr>
      <w:r w:rsidRPr="00166F55">
        <w:rPr>
          <w:rFonts w:eastAsia="Calibri" w:cs="Times New Roman"/>
        </w:rPr>
        <w:t xml:space="preserve">6.1.3 </w:t>
      </w:r>
      <w:r w:rsidRPr="00166F55">
        <w:rPr>
          <w:rFonts w:cs="Times New Roman"/>
        </w:rPr>
        <w:t>Kriisivalmidus</w:t>
      </w:r>
      <w:r w:rsidR="00B953B4">
        <w:rPr>
          <w:rFonts w:cs="Times New Roman"/>
        </w:rPr>
        <w:t>e loomine</w:t>
      </w:r>
    </w:p>
    <w:p w14:paraId="38AE215D" w14:textId="77777777" w:rsidR="0051309B" w:rsidRPr="00E14E25" w:rsidRDefault="0051309B" w:rsidP="00ED0895">
      <w:pPr>
        <w:rPr>
          <w:rFonts w:eastAsia="Calibri"/>
        </w:rPr>
      </w:pPr>
    </w:p>
    <w:p w14:paraId="2A833D2D" w14:textId="673CB590" w:rsidR="00DA2908" w:rsidRPr="00F04AC8" w:rsidRDefault="00037C82" w:rsidP="00F04AC8">
      <w:pPr>
        <w:jc w:val="both"/>
      </w:pPr>
      <w:r w:rsidRPr="00166F55">
        <w:t xml:space="preserve">Järgnevalt kajastatakse </w:t>
      </w:r>
      <w:commentRangeStart w:id="235"/>
      <w:r w:rsidRPr="00166F55">
        <w:t>mõjusid</w:t>
      </w:r>
      <w:commentRangeEnd w:id="235"/>
      <w:r w:rsidR="009458A8">
        <w:rPr>
          <w:rStyle w:val="Kommentaariviide"/>
          <w:rFonts w:eastAsia="Times New Roman"/>
          <w:kern w:val="0"/>
          <w14:ligatures w14:val="none"/>
        </w:rPr>
        <w:commentReference w:id="235"/>
      </w:r>
      <w:r w:rsidRPr="00166F55">
        <w:t>, mis tulenevad</w:t>
      </w:r>
      <w:r w:rsidR="00130CE8" w:rsidRPr="00166F55">
        <w:t xml:space="preserve"> </w:t>
      </w:r>
      <w:r w:rsidR="004B26EC">
        <w:t>erinevate sisserände olukordade määratluste defineerimisest</w:t>
      </w:r>
      <w:r w:rsidR="001D510F" w:rsidRPr="00166F55">
        <w:t>, kohustusest kasutada EUAA vormi</w:t>
      </w:r>
      <w:r w:rsidR="007C2FB3" w:rsidRPr="00166F55">
        <w:t xml:space="preserve"> kriisi- ja toimepidevusplaani loomisel ja tähtaegadega ning ilma kohtu loata kinnipidamisega seotud erandite sätestamis</w:t>
      </w:r>
      <w:r w:rsidR="004B26EC">
        <w:t>es</w:t>
      </w:r>
      <w:r w:rsidR="007C2FB3" w:rsidRPr="00166F55">
        <w:t>t kriisi- ja rände ärakasutamise olukorras.</w:t>
      </w:r>
      <w:r w:rsidR="007C2FB3">
        <w:t xml:space="preserve"> </w:t>
      </w:r>
    </w:p>
    <w:p w14:paraId="212F679D" w14:textId="77777777" w:rsidR="00DA2908" w:rsidRPr="00E14E25" w:rsidRDefault="00DA2908" w:rsidP="00ED0895">
      <w:pPr>
        <w:rPr>
          <w:rFonts w:eastAsia="Calibri"/>
        </w:rPr>
      </w:pPr>
    </w:p>
    <w:p w14:paraId="602F67DC" w14:textId="77777777" w:rsidR="00ED0895" w:rsidRPr="00E14E25" w:rsidRDefault="00ED0895" w:rsidP="00ED0895">
      <w:pPr>
        <w:pStyle w:val="Pealkiri4"/>
        <w:rPr>
          <w:rFonts w:cs="Times New Roman"/>
          <w:szCs w:val="24"/>
        </w:rPr>
      </w:pPr>
      <w:r w:rsidRPr="00E14E25">
        <w:rPr>
          <w:rFonts w:eastAsia="Calibri" w:cs="Times New Roman"/>
          <w:szCs w:val="24"/>
        </w:rPr>
        <w:t xml:space="preserve">6.1.3.1 </w:t>
      </w:r>
      <w:r w:rsidRPr="00E14E25">
        <w:rPr>
          <w:rFonts w:cs="Times New Roman"/>
          <w:szCs w:val="24"/>
        </w:rPr>
        <w:t>Muudatuste mõju riigiasutuste ja kohaliku omavalitsuse korraldusele</w:t>
      </w:r>
    </w:p>
    <w:p w14:paraId="15B056C4" w14:textId="77777777" w:rsidR="00ED0895" w:rsidRPr="00E14E25" w:rsidRDefault="00ED0895" w:rsidP="00ED0895"/>
    <w:p w14:paraId="28FD49A3" w14:textId="5A036377" w:rsidR="00ED0895" w:rsidRPr="009E3EBE" w:rsidRDefault="00ED0895" w:rsidP="00ED0895">
      <w:pPr>
        <w:jc w:val="both"/>
      </w:pPr>
      <w:r w:rsidRPr="00AF3056">
        <w:rPr>
          <w:b/>
          <w:color w:val="4472C4" w:themeColor="accent1"/>
        </w:rPr>
        <w:t>Sihtrühm:</w:t>
      </w:r>
      <w:r w:rsidRPr="00E14E25">
        <w:t xml:space="preserve"> </w:t>
      </w:r>
      <w:r w:rsidR="003B33BE">
        <w:t>PPA</w:t>
      </w:r>
      <w:r w:rsidR="00ED4B8F">
        <w:t xml:space="preserve"> </w:t>
      </w:r>
      <w:r w:rsidR="00E827E9">
        <w:t xml:space="preserve">kriisivalmiduse </w:t>
      </w:r>
      <w:r w:rsidR="00ED4B8F">
        <w:t xml:space="preserve">ja </w:t>
      </w:r>
      <w:r w:rsidR="003B33BE">
        <w:t>SKA</w:t>
      </w:r>
      <w:r w:rsidR="00ED4B8F">
        <w:t xml:space="preserve"> </w:t>
      </w:r>
      <w:r w:rsidR="00E827E9">
        <w:t xml:space="preserve">rahvusvahelise kaitse taotlejate vastuvõtu </w:t>
      </w:r>
      <w:r w:rsidR="00ED4B8F">
        <w:t xml:space="preserve">valdkonnaga seotud </w:t>
      </w:r>
      <w:r w:rsidR="00ED4B8F" w:rsidRPr="009E3EBE">
        <w:t xml:space="preserve">ametnikud. </w:t>
      </w:r>
      <w:commentRangeStart w:id="236"/>
      <w:r w:rsidR="0063168C" w:rsidRPr="009E3EBE">
        <w:t>PPA s</w:t>
      </w:r>
      <w:r w:rsidR="00ED4B8F" w:rsidRPr="009E3EBE">
        <w:t>ihtrühma suurus on juurdepääsupiiranguga teave</w:t>
      </w:r>
      <w:r w:rsidR="009E3EBE" w:rsidRPr="009E3EBE">
        <w:t>, SKA sihtrühma suurus on väike.</w:t>
      </w:r>
      <w:commentRangeEnd w:id="236"/>
      <w:r w:rsidR="00F41BDC">
        <w:rPr>
          <w:rStyle w:val="Kommentaariviide"/>
          <w:rFonts w:eastAsia="Times New Roman"/>
          <w:kern w:val="0"/>
          <w14:ligatures w14:val="none"/>
        </w:rPr>
        <w:commentReference w:id="236"/>
      </w:r>
    </w:p>
    <w:p w14:paraId="17FEC10B" w14:textId="77777777" w:rsidR="00ED0895" w:rsidRPr="00E14E25" w:rsidRDefault="00ED0895" w:rsidP="00ED0895">
      <w:pPr>
        <w:jc w:val="both"/>
        <w:rPr>
          <w:i/>
        </w:rPr>
      </w:pPr>
      <w:r w:rsidRPr="00E14E25">
        <w:rPr>
          <w:i/>
        </w:rPr>
        <w:t xml:space="preserve"> </w:t>
      </w:r>
    </w:p>
    <w:p w14:paraId="158588D5" w14:textId="79DE0C38" w:rsidR="003B33BE" w:rsidRPr="00AF3056" w:rsidRDefault="00ED0895" w:rsidP="00ED0895">
      <w:pPr>
        <w:rPr>
          <w:rFonts w:eastAsia="Times New Roman"/>
          <w:b/>
          <w:color w:val="4472C4" w:themeColor="accent1"/>
          <w:lang w:eastAsia="et-EE"/>
        </w:rPr>
      </w:pPr>
      <w:r w:rsidRPr="00AF3056">
        <w:rPr>
          <w:rFonts w:eastAsia="Times New Roman"/>
          <w:b/>
          <w:color w:val="4472C4" w:themeColor="accent1"/>
          <w:lang w:eastAsia="et-EE"/>
        </w:rPr>
        <w:t>Mõju kirjeldus ja ulatus</w:t>
      </w:r>
    </w:p>
    <w:p w14:paraId="6E45A1CF" w14:textId="77777777" w:rsidR="00281536" w:rsidRDefault="00281536" w:rsidP="00B442C0">
      <w:pPr>
        <w:jc w:val="both"/>
        <w:rPr>
          <w:rFonts w:eastAsia="Times New Roman"/>
          <w:lang w:eastAsia="et-EE"/>
        </w:rPr>
      </w:pPr>
    </w:p>
    <w:p w14:paraId="3CC41B52" w14:textId="7D2B9D0B" w:rsidR="007556CB" w:rsidRDefault="00CE4171" w:rsidP="00B442C0">
      <w:pPr>
        <w:jc w:val="both"/>
      </w:pPr>
      <w:r w:rsidRPr="00A20088">
        <w:t>Parlamendi ja nõukogu määruse 2024/1359</w:t>
      </w:r>
      <w:r w:rsidR="00254B9A">
        <w:t>/EL</w:t>
      </w:r>
      <w:r w:rsidRPr="00A20088">
        <w:t xml:space="preserve"> (kriisihalduse kohta)</w:t>
      </w:r>
      <w:r>
        <w:t xml:space="preserve"> kohaselt on Eestil edaspidi võimalus toetuda kriisiolukorras (massiline sisseränne või rändajate vahendina ärakasutamine) kindlaksmääratud mehhanismidele menetlusprotsesside leevendamiseks või teistelt </w:t>
      </w:r>
      <w:r>
        <w:lastRenderedPageBreak/>
        <w:t>liikmesriikidelt abi saamiseks.</w:t>
      </w:r>
      <w:r>
        <w:rPr>
          <w:rFonts w:eastAsia="Times New Roman"/>
          <w:lang w:eastAsia="et-EE"/>
        </w:rPr>
        <w:t xml:space="preserve"> Näiteks võib </w:t>
      </w:r>
      <w:r w:rsidR="00E47369">
        <w:t xml:space="preserve">PPA rakendada </w:t>
      </w:r>
      <w:r w:rsidR="00B0105C">
        <w:t>pikema</w:t>
      </w:r>
      <w:r w:rsidR="00E26A34">
        <w:t>i</w:t>
      </w:r>
      <w:r w:rsidR="00B0105C">
        <w:t>d menetlustähta</w:t>
      </w:r>
      <w:r w:rsidR="00E26A34">
        <w:t>egasid</w:t>
      </w:r>
      <w:r w:rsidR="00510EEF">
        <w:t xml:space="preserve"> </w:t>
      </w:r>
      <w:r>
        <w:t>kui</w:t>
      </w:r>
      <w:r w:rsidR="00510EEF">
        <w:t xml:space="preserve"> </w:t>
      </w:r>
      <w:r w:rsidR="005B16F8">
        <w:t xml:space="preserve">piirimenetlustes </w:t>
      </w:r>
      <w:r w:rsidR="00CB22E3">
        <w:t>sätestatud 12 nädala</w:t>
      </w:r>
      <w:r w:rsidR="0051108D">
        <w:t>t pikendada kuni kuue nädala võrra.</w:t>
      </w:r>
      <w:r w:rsidR="00876845">
        <w:t xml:space="preserve"> </w:t>
      </w:r>
      <w:r w:rsidR="00B26363">
        <w:t xml:space="preserve">Erandite </w:t>
      </w:r>
      <w:r w:rsidR="007556CB">
        <w:t>rakendamise võimalused on</w:t>
      </w:r>
      <w:r w:rsidR="00B26363">
        <w:t xml:space="preserve"> </w:t>
      </w:r>
      <w:r w:rsidR="00B26363" w:rsidRPr="00B26363">
        <w:t xml:space="preserve">sooviavalduste registreerimise, piirimenetlusse suunamise </w:t>
      </w:r>
      <w:r w:rsidR="00B26363">
        <w:t xml:space="preserve">kui </w:t>
      </w:r>
      <w:r w:rsidR="00B26363" w:rsidRPr="00B26363">
        <w:t xml:space="preserve">kiirendatud menetluse kohaldamise </w:t>
      </w:r>
      <w:r w:rsidR="00B26363">
        <w:t>tähtaega</w:t>
      </w:r>
      <w:r w:rsidR="007556CB">
        <w:t>del</w:t>
      </w:r>
      <w:r w:rsidR="00B26363">
        <w:t xml:space="preserve">. </w:t>
      </w:r>
      <w:r w:rsidR="007556CB">
        <w:t xml:space="preserve">Seega on nendel võimalustel </w:t>
      </w:r>
      <w:r w:rsidR="008018FA">
        <w:t xml:space="preserve">otsene positiivne mõju </w:t>
      </w:r>
      <w:proofErr w:type="spellStart"/>
      <w:r w:rsidR="008018FA">
        <w:t>PPA-le</w:t>
      </w:r>
      <w:proofErr w:type="spellEnd"/>
      <w:r w:rsidR="008018FA">
        <w:t xml:space="preserve">, </w:t>
      </w:r>
      <w:r w:rsidR="007556CB">
        <w:t>sest see annab võimaluse</w:t>
      </w:r>
      <w:r w:rsidR="008018FA">
        <w:t xml:space="preserve"> ressursside ümbersuunamis</w:t>
      </w:r>
      <w:r w:rsidR="007556CB">
        <w:t>eks</w:t>
      </w:r>
      <w:r w:rsidR="008018FA">
        <w:t>.</w:t>
      </w:r>
      <w:r w:rsidR="007556CB">
        <w:t xml:space="preserve"> </w:t>
      </w:r>
    </w:p>
    <w:p w14:paraId="4EDFD900" w14:textId="77777777" w:rsidR="007556CB" w:rsidRDefault="007556CB" w:rsidP="00B442C0">
      <w:pPr>
        <w:jc w:val="both"/>
      </w:pPr>
    </w:p>
    <w:p w14:paraId="1E5D5028" w14:textId="0CD7CD7D" w:rsidR="00B26363" w:rsidRPr="00CE4171" w:rsidRDefault="007556CB" w:rsidP="00B442C0">
      <w:pPr>
        <w:jc w:val="both"/>
        <w:rPr>
          <w:rFonts w:eastAsia="Times New Roman"/>
          <w:lang w:eastAsia="et-EE"/>
        </w:rPr>
      </w:pPr>
      <w:r>
        <w:t xml:space="preserve">Selguse eesmärgil tuleb märkida, et eelnõus kavandatud muudatus lubada massilisest sisserändest põhjustatud hädaolukorras välismaalaste kinnipidamist haldusorgani otsusel kuni seitsmeks päevaks, ei ole seotud </w:t>
      </w:r>
      <w:r w:rsidRPr="00A20088">
        <w:t xml:space="preserve">Parlamendi ja nõukogu määruse </w:t>
      </w:r>
      <w:r w:rsidR="00254B9A">
        <w:t>2024/1359/</w:t>
      </w:r>
      <w:r w:rsidRPr="00A20088">
        <w:t>EL (kriisihalduse kohta)</w:t>
      </w:r>
      <w:r>
        <w:t xml:space="preserve"> rakendamisega. Eespool on märgitud, et</w:t>
      </w:r>
      <w:r w:rsidRPr="00F8236C">
        <w:t xml:space="preserve"> direktiiv 2024/1346</w:t>
      </w:r>
      <w:r w:rsidR="00254B9A">
        <w:t>/EL</w:t>
      </w:r>
      <w:r w:rsidRPr="00F8236C">
        <w:t xml:space="preserve"> (vastuvõtutingimuste kohta)</w:t>
      </w:r>
      <w:r>
        <w:t xml:space="preserve"> ei kohusta liikmesriike kohtuliku kontrolli enne 15 päeva möödumist alates isiku kinnipidamisest ehk kavandatud muudatus on kooskõlas EL õigusega ka tavaolukorras.</w:t>
      </w:r>
    </w:p>
    <w:p w14:paraId="256410F5" w14:textId="77777777" w:rsidR="006D21B9" w:rsidRPr="00FE1AAB" w:rsidRDefault="006D21B9" w:rsidP="001372E5">
      <w:pPr>
        <w:jc w:val="both"/>
        <w:rPr>
          <w:rFonts w:eastAsia="Times New Roman"/>
          <w:lang w:eastAsia="et-EE"/>
        </w:rPr>
      </w:pPr>
    </w:p>
    <w:p w14:paraId="419A4939" w14:textId="5E82AB86" w:rsidR="00DB6FD9" w:rsidRDefault="002C21D4" w:rsidP="001372E5">
      <w:pPr>
        <w:jc w:val="both"/>
        <w:rPr>
          <w:rFonts w:eastAsia="Times New Roman"/>
          <w:lang w:eastAsia="et-EE"/>
        </w:rPr>
      </w:pPr>
      <w:r w:rsidRPr="00FE1AAB">
        <w:rPr>
          <w:rFonts w:eastAsia="Times New Roman"/>
          <w:lang w:eastAsia="et-EE"/>
        </w:rPr>
        <w:t xml:space="preserve">Eelnõuga planeeritud muudatused kriisiplaanide ja EUAA toimepidevuse vormile tuginemine loob alused </w:t>
      </w:r>
      <w:r w:rsidR="008018FA">
        <w:rPr>
          <w:rFonts w:eastAsia="Times New Roman"/>
          <w:lang w:eastAsia="et-EE"/>
        </w:rPr>
        <w:t xml:space="preserve">kriiside ennetamiseks ja kriisi olukorras </w:t>
      </w:r>
      <w:r w:rsidRPr="00FE1AAB">
        <w:rPr>
          <w:rFonts w:eastAsia="Times New Roman"/>
          <w:lang w:eastAsia="et-EE"/>
        </w:rPr>
        <w:t>solidaarsusmehhanismi rakendamiseks</w:t>
      </w:r>
      <w:r w:rsidR="000C3232">
        <w:rPr>
          <w:rStyle w:val="Allmrkuseviide"/>
          <w:rFonts w:eastAsia="Times New Roman"/>
          <w:lang w:eastAsia="et-EE"/>
        </w:rPr>
        <w:footnoteReference w:id="129"/>
      </w:r>
      <w:r w:rsidRPr="00FE1AAB">
        <w:rPr>
          <w:rFonts w:eastAsia="Times New Roman"/>
          <w:lang w:eastAsia="et-EE"/>
        </w:rPr>
        <w:t xml:space="preserve">. </w:t>
      </w:r>
      <w:r w:rsidR="00BC1217">
        <w:rPr>
          <w:rFonts w:eastAsia="Times New Roman"/>
          <w:lang w:eastAsia="et-EE"/>
        </w:rPr>
        <w:t>Riiklike k</w:t>
      </w:r>
      <w:r w:rsidRPr="00FE1AAB">
        <w:rPr>
          <w:rFonts w:eastAsia="Times New Roman"/>
          <w:lang w:eastAsia="et-EE"/>
        </w:rPr>
        <w:t>riisiplaanide koostamisel on oluline nende praktiline toimimine.</w:t>
      </w:r>
      <w:r w:rsidR="00E86EA3">
        <w:rPr>
          <w:rFonts w:eastAsia="Times New Roman"/>
          <w:lang w:eastAsia="et-EE"/>
        </w:rPr>
        <w:t xml:space="preserve"> </w:t>
      </w:r>
      <w:r w:rsidRPr="00FE1AAB">
        <w:rPr>
          <w:rFonts w:eastAsia="Times New Roman"/>
          <w:lang w:eastAsia="et-EE"/>
        </w:rPr>
        <w:t xml:space="preserve">Muudatusega kaasneb asutustel kohustus planeerida täiendavaid võimekusi rahvusvahelise kaitse </w:t>
      </w:r>
      <w:r w:rsidR="008018FA">
        <w:rPr>
          <w:rFonts w:eastAsia="Times New Roman"/>
          <w:lang w:eastAsia="et-EE"/>
        </w:rPr>
        <w:t xml:space="preserve">menetluse korraldamiseks, </w:t>
      </w:r>
      <w:r w:rsidRPr="00FE1AAB">
        <w:rPr>
          <w:rFonts w:eastAsia="Times New Roman"/>
          <w:lang w:eastAsia="et-EE"/>
        </w:rPr>
        <w:t xml:space="preserve">taotlejate majutamiseks ning </w:t>
      </w:r>
      <w:r w:rsidR="008018FA">
        <w:rPr>
          <w:rFonts w:eastAsia="Times New Roman"/>
          <w:lang w:eastAsia="et-EE"/>
        </w:rPr>
        <w:t xml:space="preserve">sh näiteks erivajadustega arvestamiseks ja </w:t>
      </w:r>
      <w:r w:rsidRPr="00FE1AAB">
        <w:rPr>
          <w:rFonts w:eastAsia="Times New Roman"/>
          <w:lang w:eastAsia="et-EE"/>
        </w:rPr>
        <w:t xml:space="preserve">saatjata alaealiste esindamiseks. </w:t>
      </w:r>
    </w:p>
    <w:p w14:paraId="01FDB80F" w14:textId="77777777" w:rsidR="00DB6FD9" w:rsidRDefault="00DB6FD9" w:rsidP="001372E5">
      <w:pPr>
        <w:jc w:val="both"/>
        <w:rPr>
          <w:rFonts w:eastAsia="Times New Roman"/>
          <w:lang w:eastAsia="et-EE"/>
        </w:rPr>
      </w:pPr>
    </w:p>
    <w:p w14:paraId="56EB0D76" w14:textId="23091347" w:rsidR="00111154" w:rsidRPr="00AC1FAE" w:rsidRDefault="00BB2E35" w:rsidP="00AC1FAE">
      <w:pPr>
        <w:jc w:val="both"/>
        <w:rPr>
          <w:rFonts w:eastAsia="Times New Roman"/>
          <w:lang w:eastAsia="et-EE"/>
        </w:rPr>
      </w:pPr>
      <w:r>
        <w:rPr>
          <w:rFonts w:eastAsia="Times New Roman"/>
          <w:lang w:eastAsia="et-EE"/>
        </w:rPr>
        <w:t xml:space="preserve">PPA </w:t>
      </w:r>
      <w:r w:rsidR="002C21D4" w:rsidRPr="00FE1AAB">
        <w:rPr>
          <w:rFonts w:eastAsia="Times New Roman"/>
          <w:lang w:eastAsia="et-EE"/>
        </w:rPr>
        <w:t xml:space="preserve">hädaolukorra </w:t>
      </w:r>
      <w:r>
        <w:rPr>
          <w:rFonts w:eastAsia="Times New Roman"/>
          <w:lang w:eastAsia="et-EE"/>
        </w:rPr>
        <w:t>lahendamise plaani rakendamisel</w:t>
      </w:r>
      <w:r w:rsidR="002C21D4" w:rsidRPr="00FE1AAB">
        <w:rPr>
          <w:rFonts w:eastAsia="Times New Roman"/>
          <w:lang w:eastAsia="et-EE"/>
        </w:rPr>
        <w:t xml:space="preserve"> on rahvusvahelise kaitse taotlejale tagatud vähendatud vastuvõtutingimused, mis loob suurema paindlikkuse majutuskeskuses ja </w:t>
      </w:r>
      <w:r w:rsidR="00CE4171">
        <w:rPr>
          <w:rFonts w:eastAsia="Times New Roman"/>
          <w:lang w:eastAsia="et-EE"/>
        </w:rPr>
        <w:t>-</w:t>
      </w:r>
      <w:r w:rsidR="002C21D4" w:rsidRPr="00FE1AAB">
        <w:rPr>
          <w:rFonts w:eastAsia="Times New Roman"/>
          <w:lang w:eastAsia="et-EE"/>
        </w:rPr>
        <w:t>majutuskohtades teenuste pakkumisel. Muudatusega ei kaasne asutustele toimepidevuse ja kriisiplaanide näol uusi kohustusi, kuna hädaolukorra seadusest tulenevalt on</w:t>
      </w:r>
      <w:r w:rsidR="00CE4171">
        <w:rPr>
          <w:rFonts w:eastAsia="Times New Roman"/>
          <w:lang w:eastAsia="et-EE"/>
        </w:rPr>
        <w:t xml:space="preserve"> </w:t>
      </w:r>
      <w:proofErr w:type="spellStart"/>
      <w:r w:rsidR="00CE4171">
        <w:rPr>
          <w:rFonts w:eastAsia="Times New Roman"/>
          <w:lang w:eastAsia="et-EE"/>
        </w:rPr>
        <w:t>PPA-l</w:t>
      </w:r>
      <w:proofErr w:type="spellEnd"/>
      <w:r w:rsidR="00CE4171">
        <w:rPr>
          <w:rFonts w:eastAsia="Times New Roman"/>
          <w:lang w:eastAsia="et-EE"/>
        </w:rPr>
        <w:t xml:space="preserve"> koostatud</w:t>
      </w:r>
      <w:r w:rsidR="002C21D4" w:rsidRPr="00FE1AAB">
        <w:rPr>
          <w:rFonts w:eastAsia="Times New Roman"/>
          <w:lang w:eastAsia="et-EE"/>
        </w:rPr>
        <w:t xml:space="preserve"> massilise sisserände </w:t>
      </w:r>
      <w:r w:rsidR="00CE4171">
        <w:rPr>
          <w:rFonts w:eastAsia="Times New Roman"/>
          <w:lang w:eastAsia="et-EE"/>
        </w:rPr>
        <w:t xml:space="preserve">hädaolukorra lahendamise plaan. </w:t>
      </w:r>
      <w:r w:rsidR="002C21D4" w:rsidRPr="00FE1AAB">
        <w:rPr>
          <w:rFonts w:eastAsia="Times New Roman"/>
          <w:lang w:eastAsia="et-EE"/>
        </w:rPr>
        <w:t xml:space="preserve">Võimekuste loomisel arvestatakse võimalikult minimaalsete püsikulude tekkimisega. </w:t>
      </w:r>
      <w:r w:rsidR="002C789B" w:rsidRPr="00FE1AAB">
        <w:rPr>
          <w:rFonts w:eastAsia="Times New Roman"/>
          <w:lang w:eastAsia="et-EE"/>
        </w:rPr>
        <w:t>SKA</w:t>
      </w:r>
      <w:r w:rsidR="002C21D4" w:rsidRPr="00FE1AAB">
        <w:rPr>
          <w:rFonts w:eastAsia="Times New Roman"/>
          <w:lang w:eastAsia="et-EE"/>
        </w:rPr>
        <w:t xml:space="preserve"> keskendub </w:t>
      </w:r>
      <w:r w:rsidR="00CE4171">
        <w:rPr>
          <w:rFonts w:eastAsia="Times New Roman"/>
          <w:lang w:eastAsia="et-EE"/>
        </w:rPr>
        <w:t>täiendavate</w:t>
      </w:r>
      <w:r w:rsidR="002C21D4" w:rsidRPr="00FE1AAB">
        <w:rPr>
          <w:rFonts w:eastAsia="Times New Roman"/>
          <w:lang w:eastAsia="et-EE"/>
        </w:rPr>
        <w:t xml:space="preserve"> majutusvõimekuse loomisel raamhangetele. </w:t>
      </w:r>
      <w:r w:rsidR="00CE4171">
        <w:rPr>
          <w:rFonts w:eastAsia="Times New Roman"/>
          <w:lang w:eastAsia="et-EE"/>
        </w:rPr>
        <w:t>Need võetakse kasutusele</w:t>
      </w:r>
      <w:r w:rsidR="002C21D4" w:rsidRPr="00FE1AAB">
        <w:rPr>
          <w:rFonts w:eastAsia="Times New Roman"/>
          <w:lang w:eastAsia="et-EE"/>
        </w:rPr>
        <w:t xml:space="preserve"> võimaliku massilise sisserände korral. Rahvusvahelise kaitse taotlejate majutuskeskuse igapäevane võime on mahutada </w:t>
      </w:r>
      <w:r w:rsidR="00CE4171">
        <w:rPr>
          <w:rFonts w:eastAsia="Times New Roman"/>
          <w:lang w:eastAsia="et-EE"/>
        </w:rPr>
        <w:t>100</w:t>
      </w:r>
      <w:r w:rsidR="002C21D4" w:rsidRPr="00FE1AAB">
        <w:rPr>
          <w:rFonts w:eastAsia="Times New Roman"/>
          <w:lang w:eastAsia="et-EE"/>
        </w:rPr>
        <w:t xml:space="preserve"> inimest, nn puhvervõimekuseks on täiendavad 50 voodikohta. </w:t>
      </w:r>
      <w:r w:rsidR="000464B4">
        <w:rPr>
          <w:rFonts w:eastAsia="Times New Roman"/>
          <w:lang w:eastAsia="et-EE"/>
        </w:rPr>
        <w:t xml:space="preserve">EL </w:t>
      </w:r>
      <w:r w:rsidR="002C21D4" w:rsidRPr="00FE1AAB">
        <w:rPr>
          <w:rFonts w:eastAsia="Times New Roman"/>
          <w:lang w:eastAsia="et-EE"/>
        </w:rPr>
        <w:t xml:space="preserve">AMIF vahendite toel on väljatöötamisel juhendid ja koolitusmaterjalid, mida on võimalik kasutada vajadusel lisapersonali koolitamiseks. </w:t>
      </w:r>
    </w:p>
    <w:p w14:paraId="0683E96F" w14:textId="77777777" w:rsidR="00D75447" w:rsidRDefault="00D75447" w:rsidP="00ED0895">
      <w:pPr>
        <w:rPr>
          <w:rFonts w:eastAsia="Times New Roman"/>
          <w:u w:val="single"/>
          <w:lang w:eastAsia="et-EE"/>
        </w:rPr>
      </w:pPr>
    </w:p>
    <w:p w14:paraId="0FFBA2D8" w14:textId="73D3F4C3" w:rsidR="00AC1FAE" w:rsidRPr="005B16F8" w:rsidRDefault="00AC1FAE" w:rsidP="003942FE">
      <w:pPr>
        <w:jc w:val="both"/>
      </w:pPr>
      <w:r>
        <w:t xml:space="preserve">Kriisivalmidusega seotud muudatustega </w:t>
      </w:r>
      <w:r w:rsidR="000455E4">
        <w:t>sätestatakse protseduur, millal ja</w:t>
      </w:r>
      <w:r>
        <w:t xml:space="preserve"> </w:t>
      </w:r>
      <w:r w:rsidRPr="007760B1">
        <w:t xml:space="preserve">kuidas </w:t>
      </w:r>
      <w:r w:rsidR="00A722CB">
        <w:t xml:space="preserve">rändest põhjustatud </w:t>
      </w:r>
      <w:r w:rsidRPr="007760B1">
        <w:t>kriisiolukorra või vääramatu jõu olukorra</w:t>
      </w:r>
      <w:r w:rsidR="00A722CB">
        <w:t xml:space="preserve">s saab </w:t>
      </w:r>
      <w:r w:rsidRPr="007760B1">
        <w:t xml:space="preserve">liikmesriik saab taotleda </w:t>
      </w:r>
      <w:r w:rsidR="000B75BF">
        <w:t xml:space="preserve">tehnilist ja operatiivset </w:t>
      </w:r>
      <w:r w:rsidRPr="007760B1">
        <w:t>abi</w:t>
      </w:r>
      <w:r w:rsidR="000B75BF">
        <w:t xml:space="preserve"> (näiteks tõlgid, menetlejad)</w:t>
      </w:r>
      <w:r w:rsidRPr="007760B1">
        <w:t xml:space="preserve"> </w:t>
      </w:r>
      <w:r>
        <w:t>EL liikmesriikidelt, EUAA-</w:t>
      </w:r>
      <w:proofErr w:type="spellStart"/>
      <w:r>
        <w:t>lt</w:t>
      </w:r>
      <w:proofErr w:type="spellEnd"/>
      <w:r w:rsidR="00A83DDF">
        <w:t xml:space="preserve">, </w:t>
      </w:r>
      <w:proofErr w:type="spellStart"/>
      <w:r w:rsidR="00A83DDF">
        <w:t>Frontexilt</w:t>
      </w:r>
      <w:proofErr w:type="spellEnd"/>
      <w:r w:rsidR="00A83DDF">
        <w:t xml:space="preserve"> ja</w:t>
      </w:r>
      <w:r>
        <w:t xml:space="preserve"> teistelt EL </w:t>
      </w:r>
      <w:r w:rsidRPr="007760B1">
        <w:t>ametiasutustelt</w:t>
      </w:r>
      <w:r w:rsidR="00AC41A2">
        <w:t>.</w:t>
      </w:r>
      <w:r w:rsidR="00B90EBE">
        <w:t xml:space="preserve"> Abi saamiseks peab liikmesriik</w:t>
      </w:r>
      <w:r w:rsidR="006C1037">
        <w:t xml:space="preserve"> </w:t>
      </w:r>
      <w:r w:rsidR="00B90EBE">
        <w:t xml:space="preserve">esitama taotluse </w:t>
      </w:r>
      <w:proofErr w:type="spellStart"/>
      <w:r w:rsidR="00B90EBE">
        <w:t>EK-le</w:t>
      </w:r>
      <w:proofErr w:type="spellEnd"/>
      <w:r w:rsidR="00B90EBE">
        <w:t>, kus põhjendatakse, miks olukord kvalifitseerub kriisiks ja määratletakse abivajadus. EK hindab taotluse põhjendatust</w:t>
      </w:r>
      <w:r w:rsidR="00297C28">
        <w:t>, konsulteerib vajadusel EL asutustega, millele otsuse korral võib järgneda ettepanek rakendada kriisimehhanismi. Kriisimehhanismi aktiveerimisel määratakse kindlaks, millised liikmesriigid ja EL asutused ja mis mahus (ulatus ja kestus) osalevad abistamise</w:t>
      </w:r>
      <w:r w:rsidR="003942FE">
        <w:t>s</w:t>
      </w:r>
      <w:r w:rsidR="00297C28">
        <w:t>.</w:t>
      </w:r>
      <w:r w:rsidR="009B6A11">
        <w:t xml:space="preserve"> Teades </w:t>
      </w:r>
      <w:r w:rsidR="00787EA9">
        <w:t xml:space="preserve">abi taotlemise ja saamise </w:t>
      </w:r>
      <w:r w:rsidR="009B6A11">
        <w:t xml:space="preserve">protseduuri, on abivajaval riigil võimalik oma ressursse ja kohustusi võimalikult optimaalselt planeerida. </w:t>
      </w:r>
      <w:r w:rsidR="000E692B">
        <w:t>Ühtsete abi saamise mehhanismide mõju on ka selles, et Eesti asutused peavad analüüsima ning valmisoleku kavade koostamisel arvestama</w:t>
      </w:r>
      <w:r w:rsidR="00BA293C">
        <w:t xml:space="preserve">, El solidaarsusreservi abi ja EUAA menetlusmeeskondade pakutavat abi </w:t>
      </w:r>
      <w:r w:rsidR="000E692B">
        <w:t xml:space="preserve">vastu võetakse sh </w:t>
      </w:r>
      <w:r w:rsidR="00BA293C">
        <w:t>näiteks,</w:t>
      </w:r>
      <w:r w:rsidR="000E692B">
        <w:t xml:space="preserve"> millistes töölõikudes on võõrkeelt kõnelev</w:t>
      </w:r>
      <w:r w:rsidR="00BA293C">
        <w:t>aid EL liikmesriikidest pärit inimesi kõige otstarbekam</w:t>
      </w:r>
      <w:r w:rsidR="000A01A5">
        <w:t xml:space="preserve"> suurenenud</w:t>
      </w:r>
      <w:r w:rsidR="00BA293C">
        <w:t xml:space="preserve"> töökoormusega toimel tulemiseks kasutada.</w:t>
      </w:r>
    </w:p>
    <w:p w14:paraId="6992F566" w14:textId="78D48049" w:rsidR="00D75447" w:rsidRPr="00A07959" w:rsidRDefault="00D75447" w:rsidP="00A07959">
      <w:pPr>
        <w:jc w:val="both"/>
      </w:pPr>
    </w:p>
    <w:p w14:paraId="7B8C4BEF" w14:textId="4DF2E586" w:rsidR="00ED0895" w:rsidRPr="00E14E25" w:rsidRDefault="00790B00" w:rsidP="00ED0895">
      <w:pPr>
        <w:jc w:val="both"/>
        <w:rPr>
          <w:rFonts w:eastAsia="Calibri"/>
          <w:kern w:val="0"/>
          <w14:ligatures w14:val="none"/>
        </w:rPr>
      </w:pPr>
      <w:r>
        <w:rPr>
          <w:rFonts w:eastAsia="Calibri"/>
          <w:kern w:val="0"/>
          <w14:ligatures w14:val="none"/>
        </w:rPr>
        <w:t xml:space="preserve">Eelnõuga planeeritud muudatuste </w:t>
      </w:r>
      <w:r w:rsidRPr="00AF3056">
        <w:rPr>
          <w:rFonts w:eastAsia="Calibri"/>
          <w:b/>
          <w:color w:val="4472C4" w:themeColor="accent1"/>
          <w:kern w:val="0"/>
          <w14:ligatures w14:val="none"/>
        </w:rPr>
        <w:t>e</w:t>
      </w:r>
      <w:r w:rsidR="00ED0895" w:rsidRPr="00AF3056">
        <w:rPr>
          <w:rFonts w:eastAsia="Calibri"/>
          <w:b/>
          <w:color w:val="4472C4" w:themeColor="accent1"/>
          <w:kern w:val="0"/>
          <w14:ligatures w14:val="none"/>
        </w:rPr>
        <w:t>basoovitav mõj</w:t>
      </w:r>
      <w:r w:rsidRPr="00AF3056">
        <w:rPr>
          <w:rFonts w:eastAsia="Calibri"/>
          <w:b/>
          <w:color w:val="4472C4" w:themeColor="accent1"/>
          <w:kern w:val="0"/>
          <w14:ligatures w14:val="none"/>
        </w:rPr>
        <w:t>u</w:t>
      </w:r>
      <w:r w:rsidRPr="00AF3056">
        <w:rPr>
          <w:rFonts w:eastAsia="Calibri"/>
          <w:color w:val="4472C4" w:themeColor="accent1"/>
          <w:kern w:val="0"/>
          <w14:ligatures w14:val="none"/>
        </w:rPr>
        <w:t xml:space="preserve"> </w:t>
      </w:r>
      <w:r>
        <w:rPr>
          <w:rFonts w:eastAsia="Calibri"/>
          <w:kern w:val="0"/>
          <w14:ligatures w14:val="none"/>
        </w:rPr>
        <w:t>on</w:t>
      </w:r>
      <w:r w:rsidR="00E770B1">
        <w:rPr>
          <w:rFonts w:eastAsia="Calibri"/>
          <w:kern w:val="0"/>
          <w14:ligatures w14:val="none"/>
        </w:rPr>
        <w:t xml:space="preserve"> </w:t>
      </w:r>
      <w:r w:rsidR="002D1925">
        <w:rPr>
          <w:rFonts w:eastAsia="Calibri"/>
          <w:kern w:val="0"/>
          <w14:ligatures w14:val="none"/>
        </w:rPr>
        <w:t>suutmatus luua</w:t>
      </w:r>
      <w:r w:rsidR="00A264AA">
        <w:rPr>
          <w:rFonts w:eastAsia="Calibri"/>
          <w:kern w:val="0"/>
          <w14:ligatures w14:val="none"/>
        </w:rPr>
        <w:t xml:space="preserve"> valmisolek võtta vastu teiste riikide</w:t>
      </w:r>
      <w:r w:rsidR="00AE0433">
        <w:rPr>
          <w:rFonts w:eastAsia="Calibri"/>
          <w:kern w:val="0"/>
          <w14:ligatures w14:val="none"/>
        </w:rPr>
        <w:t xml:space="preserve">, </w:t>
      </w:r>
      <w:r w:rsidR="00A264AA">
        <w:rPr>
          <w:rFonts w:eastAsia="Calibri"/>
          <w:kern w:val="0"/>
          <w14:ligatures w14:val="none"/>
        </w:rPr>
        <w:t>EUAA</w:t>
      </w:r>
      <w:r w:rsidR="005651E0">
        <w:rPr>
          <w:rFonts w:eastAsia="Calibri"/>
          <w:kern w:val="0"/>
          <w14:ligatures w14:val="none"/>
        </w:rPr>
        <w:t xml:space="preserve"> </w:t>
      </w:r>
      <w:r w:rsidR="00AE0433">
        <w:rPr>
          <w:rFonts w:eastAsia="Calibri"/>
          <w:kern w:val="0"/>
          <w14:ligatures w14:val="none"/>
        </w:rPr>
        <w:t>ja teiste EL asutuste</w:t>
      </w:r>
      <w:r w:rsidR="005651E0">
        <w:rPr>
          <w:rFonts w:eastAsia="Calibri"/>
          <w:kern w:val="0"/>
          <w14:ligatures w14:val="none"/>
        </w:rPr>
        <w:t xml:space="preserve"> menetlustega seotud abi. Ka </w:t>
      </w:r>
      <w:r w:rsidR="00E770B1" w:rsidRPr="005651E0">
        <w:rPr>
          <w:rFonts w:eastAsia="Calibri"/>
        </w:rPr>
        <w:t xml:space="preserve">planeeritust </w:t>
      </w:r>
      <w:r w:rsidR="00E770B1" w:rsidRPr="005651E0">
        <w:rPr>
          <w:rFonts w:eastAsia="Calibri"/>
        </w:rPr>
        <w:lastRenderedPageBreak/>
        <w:t>märkimisväärselt suurem rahvusvaheliste kaitse taotlejate arv</w:t>
      </w:r>
      <w:r w:rsidR="00885269" w:rsidRPr="005651E0">
        <w:rPr>
          <w:rFonts w:eastAsia="Calibri"/>
        </w:rPr>
        <w:t xml:space="preserve">, mis </w:t>
      </w:r>
      <w:r w:rsidR="00B24155" w:rsidRPr="005651E0">
        <w:rPr>
          <w:rFonts w:eastAsia="Calibri"/>
        </w:rPr>
        <w:t xml:space="preserve">vajalike teenuste katmiseks toob lisakulusid riigieelarvest. </w:t>
      </w:r>
    </w:p>
    <w:p w14:paraId="504A1A11" w14:textId="77777777" w:rsidR="00ED0895" w:rsidRPr="00E14E25" w:rsidRDefault="00ED0895" w:rsidP="00ED0895">
      <w:pPr>
        <w:rPr>
          <w:rFonts w:eastAsia="Times New Roman"/>
          <w:u w:val="single"/>
          <w:lang w:eastAsia="et-EE"/>
        </w:rPr>
      </w:pPr>
    </w:p>
    <w:p w14:paraId="5EE79A97" w14:textId="5F596CAD" w:rsidR="00ED0895" w:rsidRDefault="00ED0895" w:rsidP="00ED0895">
      <w:pPr>
        <w:jc w:val="both"/>
        <w:rPr>
          <w:rFonts w:eastAsia="Calibri"/>
          <w:color w:val="000000"/>
          <w:kern w:val="0"/>
          <w14:ligatures w14:val="none"/>
        </w:rPr>
      </w:pPr>
      <w:r w:rsidRPr="002236C7">
        <w:rPr>
          <w:rFonts w:eastAsia="Calibri"/>
          <w:b/>
          <w:color w:val="4472C4" w:themeColor="accent1"/>
          <w:kern w:val="0"/>
          <w14:ligatures w14:val="none"/>
        </w:rPr>
        <w:t xml:space="preserve">Mõju avaldumise sagedus </w:t>
      </w:r>
      <w:r w:rsidR="000157D5">
        <w:rPr>
          <w:rFonts w:eastAsia="Calibri"/>
          <w:kern w:val="0"/>
          <w14:ligatures w14:val="none"/>
        </w:rPr>
        <w:t xml:space="preserve">on </w:t>
      </w:r>
      <w:r w:rsidR="00BD144B" w:rsidRPr="0070495F">
        <w:rPr>
          <w:rFonts w:eastAsia="Calibri"/>
          <w:color w:val="000000"/>
          <w:kern w:val="0"/>
          <w14:ligatures w14:val="none"/>
        </w:rPr>
        <w:t>väike, kuna eelnõuga ei muudeta riigiasutuste põhiülesandeid ja töökorraldusmuudatused on ühekordsed.</w:t>
      </w:r>
    </w:p>
    <w:p w14:paraId="30452398" w14:textId="77777777" w:rsidR="00BD144B" w:rsidRPr="00E14E25" w:rsidRDefault="00BD144B" w:rsidP="00ED0895">
      <w:pPr>
        <w:jc w:val="both"/>
        <w:rPr>
          <w:rFonts w:eastAsia="Calibri"/>
          <w:kern w:val="0"/>
          <w14:ligatures w14:val="none"/>
        </w:rPr>
      </w:pPr>
    </w:p>
    <w:p w14:paraId="762268CC" w14:textId="52E511FB"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Ebasoovitava mõju kaasnemise risk</w:t>
      </w:r>
      <w:r w:rsidRPr="00E14E25">
        <w:rPr>
          <w:rFonts w:eastAsia="Calibri"/>
          <w:b/>
          <w:bCs/>
          <w:kern w:val="0"/>
          <w14:ligatures w14:val="none"/>
        </w:rPr>
        <w:t xml:space="preserve"> </w:t>
      </w:r>
      <w:r w:rsidR="00B24155">
        <w:rPr>
          <w:rFonts w:eastAsia="Calibri"/>
          <w:kern w:val="0"/>
          <w14:ligatures w14:val="none"/>
        </w:rPr>
        <w:t xml:space="preserve">on keskmine. </w:t>
      </w:r>
      <w:r w:rsidR="00A4552C" w:rsidRPr="00AC32BB">
        <w:rPr>
          <w:rFonts w:eastAsia="Calibri"/>
          <w:kern w:val="0"/>
          <w14:ligatures w14:val="none"/>
        </w:rPr>
        <w:t>Riski mitte olla võimeline võtma vastu liikmesriikide</w:t>
      </w:r>
      <w:r w:rsidR="00225883">
        <w:rPr>
          <w:rFonts w:eastAsia="Calibri"/>
          <w:kern w:val="0"/>
          <w14:ligatures w14:val="none"/>
        </w:rPr>
        <w:t xml:space="preserve">, </w:t>
      </w:r>
      <w:r w:rsidR="00A4552C" w:rsidRPr="00AC32BB">
        <w:rPr>
          <w:rFonts w:eastAsia="Calibri"/>
          <w:kern w:val="0"/>
          <w14:ligatures w14:val="none"/>
        </w:rPr>
        <w:t xml:space="preserve">EUAA ja </w:t>
      </w:r>
      <w:r w:rsidR="00225883">
        <w:rPr>
          <w:rFonts w:eastAsia="Calibri"/>
          <w:kern w:val="0"/>
          <w14:ligatures w14:val="none"/>
        </w:rPr>
        <w:t>teiste EL asutuste</w:t>
      </w:r>
      <w:r w:rsidR="00A4552C" w:rsidRPr="00AC32BB">
        <w:rPr>
          <w:rFonts w:eastAsia="Calibri"/>
          <w:kern w:val="0"/>
          <w14:ligatures w14:val="none"/>
        </w:rPr>
        <w:t xml:space="preserve"> abi saab maandada kriisivalmidusega seotud plaanide täiendamisega</w:t>
      </w:r>
      <w:r w:rsidR="00A4552C">
        <w:rPr>
          <w:rFonts w:eastAsia="Calibri"/>
          <w:kern w:val="0"/>
          <w14:ligatures w14:val="none"/>
        </w:rPr>
        <w:t xml:space="preserve"> </w:t>
      </w:r>
      <w:r w:rsidR="001863E5">
        <w:rPr>
          <w:rFonts w:eastAsia="Calibri"/>
          <w:kern w:val="0"/>
          <w14:ligatures w14:val="none"/>
        </w:rPr>
        <w:t>PPA massilise sisserändest põhjustatud hädaolukorra lahendamise plaanile</w:t>
      </w:r>
      <w:r w:rsidR="00A4552C">
        <w:rPr>
          <w:rFonts w:eastAsia="Calibri"/>
          <w:kern w:val="0"/>
          <w14:ligatures w14:val="none"/>
        </w:rPr>
        <w:t xml:space="preserve">. Majutusega seotud ohtude </w:t>
      </w:r>
      <w:r w:rsidR="0083657A" w:rsidRPr="00A4552C">
        <w:rPr>
          <w:rFonts w:eastAsia="Calibri"/>
          <w:kern w:val="0"/>
          <w14:ligatures w14:val="none"/>
        </w:rPr>
        <w:t xml:space="preserve">realiseerumisel on võimalik kasutusele võtta </w:t>
      </w:r>
      <w:r w:rsidR="0083657A" w:rsidRPr="00A4552C">
        <w:rPr>
          <w:rFonts w:eastAsia="Calibri"/>
        </w:rPr>
        <w:t xml:space="preserve">raamlepingute raames olevate partnerite ressursid. Teenuste tagamiseks on vajalik lisavahendite olemasolu riigieelarvest. </w:t>
      </w:r>
    </w:p>
    <w:p w14:paraId="0F4BBE9D" w14:textId="77777777" w:rsidR="00ED0895" w:rsidRPr="00E14E25" w:rsidRDefault="00ED0895" w:rsidP="00ED0895"/>
    <w:p w14:paraId="0B04EC57" w14:textId="23DFB423" w:rsidR="00ED0895" w:rsidRPr="00F26B38" w:rsidRDefault="00ED0895" w:rsidP="00041772">
      <w:pPr>
        <w:pStyle w:val="Pealkiri4"/>
        <w:rPr>
          <w:rFonts w:eastAsia="Calibri" w:cs="Times New Roman"/>
          <w:szCs w:val="24"/>
        </w:rPr>
      </w:pPr>
      <w:r w:rsidRPr="00537B46">
        <w:rPr>
          <w:rFonts w:cs="Times New Roman"/>
        </w:rPr>
        <w:t xml:space="preserve">6.1.3.2 Muudatuste mõju </w:t>
      </w:r>
      <w:r w:rsidRPr="00F26B38">
        <w:rPr>
          <w:rFonts w:eastAsia="Calibri" w:cs="Times New Roman"/>
          <w:szCs w:val="24"/>
        </w:rPr>
        <w:t>riigi julgeolekule ja siseturvalisusele</w:t>
      </w:r>
    </w:p>
    <w:p w14:paraId="56EB6BD1" w14:textId="77777777" w:rsidR="00ED0895" w:rsidRPr="00E14E25" w:rsidRDefault="00ED0895" w:rsidP="00ED0895"/>
    <w:p w14:paraId="20942332" w14:textId="5F524484" w:rsidR="00ED0895" w:rsidRPr="00E14E25" w:rsidRDefault="00ED0895" w:rsidP="00ED0895">
      <w:pPr>
        <w:jc w:val="both"/>
        <w:rPr>
          <w:rFonts w:eastAsia="Arial Unicode MS"/>
          <w:kern w:val="0"/>
          <w:u w:color="000000"/>
          <w:lang w:eastAsia="et-EE"/>
          <w14:ligatures w14:val="none"/>
        </w:rPr>
      </w:pPr>
      <w:r w:rsidRPr="002236C7">
        <w:rPr>
          <w:b/>
          <w:color w:val="4472C4" w:themeColor="accent1"/>
        </w:rPr>
        <w:t>Sihtrühm:</w:t>
      </w:r>
      <w:r w:rsidRPr="00827AF6">
        <w:t xml:space="preserve"> </w:t>
      </w:r>
      <w:r w:rsidR="00E470DC">
        <w:t xml:space="preserve">PPA ja KAPO </w:t>
      </w:r>
      <w:r w:rsidR="00E470DC" w:rsidRPr="00E470DC">
        <w:t xml:space="preserve">vastavas valdkonnas tegelevad ametnikud. </w:t>
      </w:r>
      <w:commentRangeStart w:id="237"/>
      <w:r w:rsidR="00E470DC" w:rsidRPr="00E470DC">
        <w:t>Sihtrühma suurus on juurdepääsupiiranguga teave.</w:t>
      </w:r>
      <w:commentRangeEnd w:id="237"/>
      <w:r w:rsidR="00496750">
        <w:rPr>
          <w:rStyle w:val="Kommentaariviide"/>
          <w:rFonts w:eastAsia="Times New Roman"/>
          <w:kern w:val="0"/>
          <w14:ligatures w14:val="none"/>
        </w:rPr>
        <w:commentReference w:id="237"/>
      </w:r>
    </w:p>
    <w:p w14:paraId="6E16E8B6" w14:textId="77777777" w:rsidR="00ED0895" w:rsidRPr="00BA1628" w:rsidRDefault="00ED0895" w:rsidP="00ED0895">
      <w:pPr>
        <w:jc w:val="both"/>
        <w:rPr>
          <w:i/>
          <w:highlight w:val="yellow"/>
        </w:rPr>
      </w:pPr>
    </w:p>
    <w:p w14:paraId="4A5C884F" w14:textId="371A54D7" w:rsidR="00111154"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24B84066" w14:textId="77777777" w:rsidR="00281536" w:rsidRDefault="00281536" w:rsidP="00154CB1">
      <w:pPr>
        <w:jc w:val="both"/>
        <w:rPr>
          <w:rFonts w:eastAsia="Times New Roman"/>
          <w:lang w:eastAsia="et-EE"/>
        </w:rPr>
      </w:pPr>
    </w:p>
    <w:p w14:paraId="7FE0DC92" w14:textId="6D530373" w:rsidR="002C0F6E" w:rsidRDefault="004633A3" w:rsidP="00154CB1">
      <w:pPr>
        <w:jc w:val="both"/>
        <w:rPr>
          <w:rFonts w:eastAsia="Times New Roman"/>
          <w:lang w:eastAsia="et-EE"/>
        </w:rPr>
      </w:pPr>
      <w:r>
        <w:rPr>
          <w:rFonts w:eastAsia="Times New Roman"/>
          <w:lang w:eastAsia="et-EE"/>
        </w:rPr>
        <w:t>K</w:t>
      </w:r>
      <w:r w:rsidR="002C0F6E">
        <w:rPr>
          <w:rFonts w:eastAsia="Times New Roman"/>
          <w:lang w:eastAsia="et-EE"/>
        </w:rPr>
        <w:t xml:space="preserve">riisivalmidusega seotud muudatused on positiivse mõjuga julgeolekule ja siseturvalisusele. </w:t>
      </w:r>
    </w:p>
    <w:p w14:paraId="3431301E" w14:textId="19AC9404" w:rsidR="00D90EE6" w:rsidRDefault="004633A3" w:rsidP="00475CC7">
      <w:pPr>
        <w:jc w:val="both"/>
        <w:rPr>
          <w:rFonts w:eastAsia="Times New Roman"/>
          <w:lang w:eastAsia="et-EE"/>
        </w:rPr>
      </w:pPr>
      <w:r>
        <w:rPr>
          <w:rFonts w:eastAsia="Times New Roman"/>
          <w:lang w:eastAsia="et-EE"/>
        </w:rPr>
        <w:t xml:space="preserve">Planeeritud muudatuste eesmärk on ennetada kriiside teket, aga nende olemasolul hoida siseturvalisust ja julgeolekut läbi sätestatud meetmete. </w:t>
      </w:r>
      <w:r w:rsidR="00652A1B">
        <w:rPr>
          <w:rFonts w:eastAsia="Times New Roman"/>
          <w:lang w:eastAsia="et-EE"/>
        </w:rPr>
        <w:t>Valdkondlike definitsioonide ühtlustamine toetab PPA ja KAPO tööprotsesside ühtlustamist teiste EL asutustega.</w:t>
      </w:r>
      <w:r w:rsidR="009F693B">
        <w:rPr>
          <w:rFonts w:eastAsia="Times New Roman"/>
          <w:lang w:eastAsia="et-EE"/>
        </w:rPr>
        <w:t xml:space="preserve"> </w:t>
      </w:r>
      <w:proofErr w:type="spellStart"/>
      <w:r w:rsidR="009F693B">
        <w:rPr>
          <w:rFonts w:eastAsia="Times New Roman"/>
          <w:lang w:eastAsia="et-EE"/>
        </w:rPr>
        <w:t>PPA-l</w:t>
      </w:r>
      <w:proofErr w:type="spellEnd"/>
      <w:r w:rsidR="009F693B">
        <w:rPr>
          <w:rFonts w:eastAsia="Times New Roman"/>
          <w:lang w:eastAsia="et-EE"/>
        </w:rPr>
        <w:t xml:space="preserve"> kohustus täiendada olemasolevat kriisiplaani</w:t>
      </w:r>
      <w:r w:rsidR="002C0F6E">
        <w:rPr>
          <w:rFonts w:eastAsia="Times New Roman"/>
          <w:lang w:eastAsia="et-EE"/>
        </w:rPr>
        <w:t xml:space="preserve"> </w:t>
      </w:r>
      <w:r w:rsidR="00D90EE6">
        <w:rPr>
          <w:rFonts w:eastAsia="Times New Roman"/>
          <w:lang w:eastAsia="et-EE"/>
        </w:rPr>
        <w:t>viies selle kooskõlla EUAA loodud vormiga</w:t>
      </w:r>
      <w:r w:rsidR="002C0F6E">
        <w:rPr>
          <w:rFonts w:eastAsia="Times New Roman"/>
          <w:lang w:eastAsia="et-EE"/>
        </w:rPr>
        <w:t xml:space="preserve"> küll </w:t>
      </w:r>
      <w:r w:rsidR="00D90EE6">
        <w:rPr>
          <w:rFonts w:eastAsia="Times New Roman"/>
          <w:lang w:eastAsia="et-EE"/>
        </w:rPr>
        <w:t>suurendab PPA halduskoormust, aga ühtlustab plaani teiste EL liikmesriikidega.</w:t>
      </w:r>
      <w:r w:rsidR="005D1C9C">
        <w:rPr>
          <w:rFonts w:eastAsia="Times New Roman"/>
          <w:lang w:eastAsia="et-EE"/>
        </w:rPr>
        <w:t xml:space="preserve"> </w:t>
      </w:r>
      <w:r w:rsidR="0024201D">
        <w:rPr>
          <w:rFonts w:eastAsia="Times New Roman"/>
          <w:lang w:eastAsia="et-EE"/>
        </w:rPr>
        <w:t xml:space="preserve">Abi palumise protseduuri süstematiseerimine </w:t>
      </w:r>
      <w:r w:rsidR="00340312">
        <w:rPr>
          <w:rFonts w:eastAsia="Times New Roman"/>
          <w:lang w:eastAsia="et-EE"/>
        </w:rPr>
        <w:t>aitab planeerida oma tegevust, sh võimalikeks kriisideks ettevalmistusi teha õppuste või muude viisidena</w:t>
      </w:r>
      <w:r w:rsidR="00731BDA">
        <w:rPr>
          <w:rFonts w:eastAsia="Times New Roman"/>
          <w:lang w:eastAsia="et-EE"/>
        </w:rPr>
        <w:t>, et luua valmisolek abi pakkumiseks</w:t>
      </w:r>
      <w:r w:rsidR="00FC2DA5">
        <w:rPr>
          <w:rFonts w:eastAsia="Times New Roman"/>
          <w:lang w:eastAsia="et-EE"/>
        </w:rPr>
        <w:t xml:space="preserve">, </w:t>
      </w:r>
      <w:r w:rsidR="00731BDA">
        <w:rPr>
          <w:rFonts w:eastAsia="Times New Roman"/>
          <w:lang w:eastAsia="et-EE"/>
        </w:rPr>
        <w:t>vastuvõtmiseks</w:t>
      </w:r>
      <w:r w:rsidR="00FC2DA5">
        <w:rPr>
          <w:rFonts w:eastAsia="Times New Roman"/>
          <w:lang w:eastAsia="et-EE"/>
        </w:rPr>
        <w:t xml:space="preserve"> ja koostööks teiste liikmesriikide ning EL </w:t>
      </w:r>
      <w:commentRangeStart w:id="238"/>
      <w:r w:rsidR="00FC2DA5">
        <w:rPr>
          <w:rFonts w:eastAsia="Times New Roman"/>
          <w:lang w:eastAsia="et-EE"/>
        </w:rPr>
        <w:t>ametitega</w:t>
      </w:r>
      <w:commentRangeEnd w:id="238"/>
      <w:r w:rsidR="0042418A">
        <w:rPr>
          <w:rStyle w:val="Kommentaariviide"/>
          <w:rFonts w:eastAsia="Times New Roman"/>
          <w:kern w:val="0"/>
          <w14:ligatures w14:val="none"/>
        </w:rPr>
        <w:commentReference w:id="238"/>
      </w:r>
      <w:r w:rsidR="00475CC7">
        <w:rPr>
          <w:rFonts w:eastAsia="Times New Roman"/>
          <w:lang w:eastAsia="et-EE"/>
        </w:rPr>
        <w:t xml:space="preserve">. </w:t>
      </w:r>
    </w:p>
    <w:p w14:paraId="1BA3AE38" w14:textId="77777777" w:rsidR="00D90EE6" w:rsidRDefault="00D90EE6" w:rsidP="00E723C4">
      <w:pPr>
        <w:rPr>
          <w:rFonts w:eastAsia="Times New Roman"/>
          <w:lang w:eastAsia="et-EE"/>
        </w:rPr>
      </w:pPr>
    </w:p>
    <w:p w14:paraId="3D1F8CD0" w14:textId="52EF9E14" w:rsidR="005F0A52" w:rsidRPr="00E723C4" w:rsidRDefault="009F693B" w:rsidP="00E723C4">
      <w:pPr>
        <w:rPr>
          <w:rFonts w:eastAsia="Times New Roman"/>
          <w:lang w:eastAsia="et-EE"/>
        </w:rPr>
      </w:pPr>
      <w:r>
        <w:rPr>
          <w:rFonts w:eastAsia="Calibri"/>
          <w:kern w:val="0"/>
          <w14:ligatures w14:val="none"/>
        </w:rPr>
        <w:t xml:space="preserve">Muudatusega kaasnev </w:t>
      </w:r>
      <w:r w:rsidRPr="002236C7">
        <w:rPr>
          <w:rFonts w:eastAsia="Calibri"/>
          <w:b/>
          <w:color w:val="4472C4" w:themeColor="accent1"/>
          <w:kern w:val="0"/>
          <w14:ligatures w14:val="none"/>
        </w:rPr>
        <w:t>e</w:t>
      </w:r>
      <w:r w:rsidR="00ED0895" w:rsidRPr="002236C7">
        <w:rPr>
          <w:rFonts w:eastAsia="Calibri"/>
          <w:b/>
          <w:color w:val="4472C4" w:themeColor="accent1"/>
          <w:kern w:val="0"/>
          <w14:ligatures w14:val="none"/>
        </w:rPr>
        <w:t>basoovitav mõju</w:t>
      </w:r>
      <w:r w:rsidRPr="002236C7">
        <w:rPr>
          <w:rFonts w:eastAsia="Calibri"/>
          <w:color w:val="4472C4" w:themeColor="accent1"/>
          <w:kern w:val="0"/>
          <w14:ligatures w14:val="none"/>
        </w:rPr>
        <w:t xml:space="preserve"> </w:t>
      </w:r>
      <w:r>
        <w:rPr>
          <w:rFonts w:eastAsia="Calibri"/>
          <w:kern w:val="0"/>
          <w14:ligatures w14:val="none"/>
        </w:rPr>
        <w:t>on suurenenud halduskoormus</w:t>
      </w:r>
      <w:r w:rsidR="00E77E9D">
        <w:rPr>
          <w:rFonts w:eastAsia="Calibri"/>
          <w:kern w:val="0"/>
          <w14:ligatures w14:val="none"/>
        </w:rPr>
        <w:t xml:space="preserve">, mis suurendab PPA </w:t>
      </w:r>
      <w:r w:rsidR="00C15951">
        <w:rPr>
          <w:rFonts w:eastAsia="Calibri"/>
          <w:kern w:val="0"/>
          <w14:ligatures w14:val="none"/>
        </w:rPr>
        <w:t xml:space="preserve">ja KAPO </w:t>
      </w:r>
      <w:r w:rsidR="00E77E9D">
        <w:rPr>
          <w:rFonts w:eastAsia="Calibri"/>
          <w:kern w:val="0"/>
          <w14:ligatures w14:val="none"/>
        </w:rPr>
        <w:t>töökoormust</w:t>
      </w:r>
      <w:r w:rsidR="00E113C4">
        <w:rPr>
          <w:rFonts w:eastAsia="Calibri"/>
          <w:kern w:val="0"/>
          <w14:ligatures w14:val="none"/>
        </w:rPr>
        <w:t xml:space="preserve"> kriisideks ettevalmistumisel, aga ka neile reageerimisel</w:t>
      </w:r>
      <w:r>
        <w:rPr>
          <w:rFonts w:eastAsia="Calibri"/>
          <w:kern w:val="0"/>
          <w14:ligatures w14:val="none"/>
        </w:rPr>
        <w:t xml:space="preserve">. </w:t>
      </w:r>
    </w:p>
    <w:p w14:paraId="54DB16F3" w14:textId="77777777" w:rsidR="00ED0895" w:rsidRPr="00BA1628" w:rsidRDefault="00ED0895" w:rsidP="00ED0895">
      <w:pPr>
        <w:rPr>
          <w:rFonts w:eastAsia="Times New Roman"/>
          <w:highlight w:val="yellow"/>
          <w:u w:val="single"/>
          <w:lang w:eastAsia="et-EE"/>
        </w:rPr>
      </w:pPr>
    </w:p>
    <w:p w14:paraId="740C59B7" w14:textId="2EE0EAF8"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041772">
        <w:rPr>
          <w:rFonts w:eastAsia="Calibri"/>
          <w:kern w:val="0"/>
          <w14:ligatures w14:val="none"/>
        </w:rPr>
        <w:t xml:space="preserve">on </w:t>
      </w:r>
      <w:r w:rsidR="00041772" w:rsidRPr="0070495F">
        <w:rPr>
          <w:rFonts w:eastAsia="Calibri"/>
          <w:color w:val="000000"/>
          <w:kern w:val="0"/>
          <w14:ligatures w14:val="none"/>
        </w:rPr>
        <w:t>väike, kuna eelnõuga ei muudeta riigiasutuste põhiülesandeid ja töökorraldusmuudatused on ühekordsed</w:t>
      </w:r>
      <w:r w:rsidR="00041772">
        <w:rPr>
          <w:rFonts w:eastAsia="Calibri"/>
          <w:color w:val="000000"/>
          <w:kern w:val="0"/>
          <w14:ligatures w14:val="none"/>
        </w:rPr>
        <w:t>.</w:t>
      </w:r>
    </w:p>
    <w:p w14:paraId="18DAC1D6" w14:textId="77777777" w:rsidR="00ED0895" w:rsidRPr="00BA1628" w:rsidRDefault="00ED0895" w:rsidP="00ED0895">
      <w:pPr>
        <w:jc w:val="both"/>
        <w:rPr>
          <w:rFonts w:eastAsia="Calibri"/>
          <w:kern w:val="0"/>
          <w:highlight w:val="yellow"/>
          <w14:ligatures w14:val="none"/>
        </w:rPr>
      </w:pPr>
    </w:p>
    <w:p w14:paraId="1B4AE811" w14:textId="7A5C3535"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B12331" w:rsidRPr="001A49CC">
        <w:rPr>
          <w:rFonts w:eastAsia="Calibri"/>
          <w:kern w:val="0"/>
          <w14:ligatures w14:val="none"/>
        </w:rPr>
        <w:t xml:space="preserve">on </w:t>
      </w:r>
      <w:r w:rsidR="00E77E9D" w:rsidRPr="001A49CC">
        <w:rPr>
          <w:rFonts w:eastAsia="Calibri"/>
          <w:kern w:val="0"/>
          <w14:ligatures w14:val="none"/>
        </w:rPr>
        <w:t>madal</w:t>
      </w:r>
      <w:r w:rsidR="00715827" w:rsidRPr="001A49CC">
        <w:rPr>
          <w:rFonts w:eastAsia="Calibri"/>
          <w:kern w:val="0"/>
          <w14:ligatures w14:val="none"/>
        </w:rPr>
        <w:t xml:space="preserve">, sest lisanduv halduskoormus ei tõsta oluliselt </w:t>
      </w:r>
      <w:r w:rsidR="005B1E31" w:rsidRPr="001A49CC">
        <w:rPr>
          <w:rFonts w:eastAsia="Calibri"/>
          <w:kern w:val="0"/>
          <w14:ligatures w14:val="none"/>
        </w:rPr>
        <w:t>PPA töökoormust.</w:t>
      </w:r>
      <w:r w:rsidR="005B1E31">
        <w:rPr>
          <w:rFonts w:eastAsia="Calibri"/>
          <w:kern w:val="0"/>
          <w14:ligatures w14:val="none"/>
        </w:rPr>
        <w:t xml:space="preserve"> </w:t>
      </w:r>
    </w:p>
    <w:p w14:paraId="317D2533" w14:textId="77777777" w:rsidR="00ED0895" w:rsidRPr="00E14E25" w:rsidRDefault="00ED0895" w:rsidP="00ED0895"/>
    <w:p w14:paraId="2908E5A1" w14:textId="6AEC2CDA" w:rsidR="00ED0895" w:rsidRPr="00E14E25" w:rsidRDefault="00ED0895" w:rsidP="00ED0895">
      <w:pPr>
        <w:pStyle w:val="Pealkiri4"/>
        <w:rPr>
          <w:rFonts w:eastAsia="Calibri" w:cs="Times New Roman"/>
          <w:szCs w:val="24"/>
        </w:rPr>
      </w:pPr>
      <w:r w:rsidRPr="00E14E25">
        <w:rPr>
          <w:rFonts w:eastAsia="Calibri" w:cs="Times New Roman"/>
          <w:szCs w:val="24"/>
        </w:rPr>
        <w:t>6.1.3.3</w:t>
      </w:r>
      <w:r w:rsidR="00471784">
        <w:rPr>
          <w:rFonts w:eastAsia="Calibri" w:cs="Times New Roman"/>
          <w:szCs w:val="24"/>
        </w:rPr>
        <w:t>.</w:t>
      </w:r>
      <w:r w:rsidRPr="00E14E25">
        <w:rPr>
          <w:rFonts w:eastAsia="Calibri" w:cs="Times New Roman"/>
          <w:szCs w:val="24"/>
        </w:rPr>
        <w:t xml:space="preserve"> Muudatuse mõju välissuhetele</w:t>
      </w:r>
    </w:p>
    <w:p w14:paraId="555E0BA2" w14:textId="77777777" w:rsidR="00ED0895" w:rsidRPr="00E14E25" w:rsidRDefault="00ED0895" w:rsidP="00ED0895"/>
    <w:p w14:paraId="13F11DE5" w14:textId="76728BB8" w:rsidR="00ED0895" w:rsidRPr="00E14E25" w:rsidRDefault="00ED0895" w:rsidP="00ED0895">
      <w:pPr>
        <w:jc w:val="both"/>
        <w:rPr>
          <w:rFonts w:eastAsia="Arial Unicode MS"/>
          <w:lang w:eastAsia="et-EE"/>
        </w:rPr>
      </w:pPr>
      <w:r w:rsidRPr="002236C7">
        <w:rPr>
          <w:b/>
          <w:color w:val="4472C4" w:themeColor="accent1"/>
        </w:rPr>
        <w:t>Sihtrühm:</w:t>
      </w:r>
      <w:r w:rsidRPr="00E14E25">
        <w:t xml:space="preserve"> </w:t>
      </w:r>
      <w:r w:rsidR="00294A7D">
        <w:t>EK</w:t>
      </w:r>
      <w:r w:rsidR="006B468F">
        <w:t>, EL liikmesriigid</w:t>
      </w:r>
      <w:r w:rsidR="00E11FF7">
        <w:t xml:space="preserve">, </w:t>
      </w:r>
      <w:r w:rsidR="006B468F">
        <w:t>EUAA</w:t>
      </w:r>
      <w:r w:rsidR="00294A7D">
        <w:rPr>
          <w:rStyle w:val="Allmrkuseviide"/>
        </w:rPr>
        <w:footnoteReference w:id="130"/>
      </w:r>
    </w:p>
    <w:p w14:paraId="24149E14" w14:textId="77777777" w:rsidR="00ED0895" w:rsidRPr="00E14E25" w:rsidRDefault="00ED0895" w:rsidP="00ED0895">
      <w:pPr>
        <w:jc w:val="both"/>
        <w:rPr>
          <w:i/>
        </w:rPr>
      </w:pPr>
    </w:p>
    <w:p w14:paraId="7E44E3D0" w14:textId="6DB77E22" w:rsidR="00015D9C"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FB95545" w14:textId="77777777" w:rsidR="00281536" w:rsidRDefault="00281536" w:rsidP="00C43DDC">
      <w:pPr>
        <w:jc w:val="both"/>
        <w:rPr>
          <w:rFonts w:eastAsia="Times New Roman"/>
          <w:lang w:eastAsia="et-EE"/>
        </w:rPr>
      </w:pPr>
    </w:p>
    <w:p w14:paraId="5C54F027" w14:textId="0DB54F8C" w:rsidR="002B7F92" w:rsidRPr="003D64FC" w:rsidRDefault="00EC079D" w:rsidP="00C43DDC">
      <w:pPr>
        <w:jc w:val="both"/>
      </w:pPr>
      <w:r>
        <w:rPr>
          <w:rFonts w:eastAsia="Times New Roman"/>
          <w:lang w:eastAsia="et-EE"/>
        </w:rPr>
        <w:t>Eelnõus planeeritud muudatuse</w:t>
      </w:r>
      <w:r w:rsidR="00E819C9">
        <w:rPr>
          <w:rFonts w:eastAsia="Times New Roman"/>
          <w:lang w:eastAsia="et-EE"/>
        </w:rPr>
        <w:t xml:space="preserve">ga </w:t>
      </w:r>
      <w:proofErr w:type="spellStart"/>
      <w:r w:rsidR="000E692B">
        <w:rPr>
          <w:rFonts w:eastAsia="Times New Roman"/>
          <w:lang w:eastAsia="et-EE"/>
        </w:rPr>
        <w:t>ühtlusttakse</w:t>
      </w:r>
      <w:proofErr w:type="spellEnd"/>
      <w:r w:rsidR="00E819C9">
        <w:rPr>
          <w:rFonts w:eastAsia="Times New Roman"/>
          <w:lang w:eastAsia="et-EE"/>
        </w:rPr>
        <w:t xml:space="preserve"> </w:t>
      </w:r>
      <w:r w:rsidR="002B7F92">
        <w:rPr>
          <w:rFonts w:eastAsia="Times New Roman"/>
          <w:lang w:eastAsia="et-EE"/>
        </w:rPr>
        <w:t xml:space="preserve">ja parendatakse </w:t>
      </w:r>
      <w:r w:rsidR="00E819C9">
        <w:rPr>
          <w:rFonts w:eastAsia="Times New Roman"/>
          <w:lang w:eastAsia="et-EE"/>
        </w:rPr>
        <w:t xml:space="preserve">EL liikmesriikide kriisivalmidust. </w:t>
      </w:r>
      <w:r w:rsidR="0010326C">
        <w:rPr>
          <w:rFonts w:eastAsia="Times New Roman"/>
          <w:lang w:eastAsia="et-EE"/>
        </w:rPr>
        <w:t xml:space="preserve">Võrreldes varasema </w:t>
      </w:r>
      <w:proofErr w:type="spellStart"/>
      <w:r w:rsidR="0010326C">
        <w:rPr>
          <w:rFonts w:eastAsia="Times New Roman"/>
          <w:i/>
          <w:iCs/>
          <w:lang w:eastAsia="et-EE"/>
        </w:rPr>
        <w:t>ad</w:t>
      </w:r>
      <w:proofErr w:type="spellEnd"/>
      <w:r w:rsidR="0010326C">
        <w:rPr>
          <w:rFonts w:eastAsia="Times New Roman"/>
          <w:i/>
          <w:iCs/>
          <w:lang w:eastAsia="et-EE"/>
        </w:rPr>
        <w:t xml:space="preserve"> </w:t>
      </w:r>
      <w:proofErr w:type="spellStart"/>
      <w:r w:rsidR="0010326C">
        <w:rPr>
          <w:rFonts w:eastAsia="Times New Roman"/>
          <w:i/>
          <w:iCs/>
          <w:lang w:eastAsia="et-EE"/>
        </w:rPr>
        <w:t>hoc</w:t>
      </w:r>
      <w:proofErr w:type="spellEnd"/>
      <w:r w:rsidR="0010326C">
        <w:rPr>
          <w:rFonts w:eastAsia="Times New Roman"/>
          <w:i/>
          <w:iCs/>
          <w:lang w:eastAsia="et-EE"/>
        </w:rPr>
        <w:t xml:space="preserve"> </w:t>
      </w:r>
      <w:r w:rsidR="0010326C">
        <w:rPr>
          <w:rFonts w:eastAsia="Times New Roman"/>
          <w:lang w:eastAsia="et-EE"/>
        </w:rPr>
        <w:t>olukorraga pannakse m</w:t>
      </w:r>
      <w:r w:rsidR="002B7F92">
        <w:rPr>
          <w:rFonts w:eastAsia="Times New Roman"/>
          <w:lang w:eastAsia="et-EE"/>
        </w:rPr>
        <w:t>uudatustega paika</w:t>
      </w:r>
      <w:r w:rsidR="002B7F92" w:rsidRPr="007760B1">
        <w:t>, kuidas kriisiolukorra või vääramatu jõu olukorraga silmitsi seisev liikmesriik saab taotleda abi ametiasutustelt</w:t>
      </w:r>
      <w:r w:rsidR="0010326C">
        <w:t>, kuidas hindab EK abitaotluse põhjendatust</w:t>
      </w:r>
      <w:r w:rsidR="00DC1BD2">
        <w:t xml:space="preserve">, kaasab konsultatsioonideks EUAA ja vajadusel teisi EL asutusi. EK ettepanekul aktiveerida kriisimehhanism koordineerib EK </w:t>
      </w:r>
      <w:r w:rsidR="00DC1BD2">
        <w:lastRenderedPageBreak/>
        <w:t>liikmesriigi aitamist, sh millised liikmesriigid ja EL-i asutused ja mis tingimustel osalevad abistamises</w:t>
      </w:r>
      <w:r w:rsidR="00BD60C2">
        <w:t>.</w:t>
      </w:r>
      <w:r w:rsidR="002B7F92">
        <w:t xml:space="preserve"> Muudatus on positiivne, sest kriisivalmidus EL-is muutuvad ühtlasemaks ja abiküsimise</w:t>
      </w:r>
      <w:r w:rsidR="003D64FC">
        <w:t xml:space="preserve">, saamise ja andmise </w:t>
      </w:r>
      <w:r w:rsidR="002B7F92">
        <w:t>reeglid</w:t>
      </w:r>
      <w:r w:rsidR="000E1801">
        <w:t xml:space="preserve"> kõikidele kaasatud osapooltele</w:t>
      </w:r>
      <w:r w:rsidR="002B7F92">
        <w:t xml:space="preserve"> selgemaks</w:t>
      </w:r>
      <w:r w:rsidR="009901C9">
        <w:t>.</w:t>
      </w:r>
      <w:r w:rsidR="009B6A11">
        <w:t xml:space="preserve"> </w:t>
      </w:r>
      <w:r w:rsidR="007064A4">
        <w:t>See omakorda toetab abivajava riigile kvaliteetse toe saamist</w:t>
      </w:r>
      <w:r w:rsidR="00212606">
        <w:t xml:space="preserve">. </w:t>
      </w:r>
    </w:p>
    <w:p w14:paraId="4901DF4F" w14:textId="77777777" w:rsidR="00111154" w:rsidRPr="00E14E25" w:rsidRDefault="00111154" w:rsidP="00ED0895">
      <w:pPr>
        <w:rPr>
          <w:rFonts w:eastAsia="Times New Roman"/>
          <w:u w:val="single"/>
          <w:lang w:eastAsia="et-EE"/>
        </w:rPr>
      </w:pPr>
    </w:p>
    <w:p w14:paraId="2C390008" w14:textId="0A4E2A25" w:rsidR="00FA2DC6" w:rsidRDefault="00ED0895" w:rsidP="00ED0895">
      <w:pPr>
        <w:jc w:val="both"/>
        <w:rPr>
          <w:rFonts w:eastAsia="Calibri"/>
          <w:kern w:val="0"/>
          <w14:ligatures w14:val="none"/>
        </w:rPr>
      </w:pPr>
      <w:r w:rsidRPr="002236C7">
        <w:rPr>
          <w:rFonts w:eastAsia="Calibri"/>
          <w:b/>
          <w:color w:val="4472C4" w:themeColor="accent1"/>
          <w:kern w:val="0"/>
          <w14:ligatures w14:val="none"/>
        </w:rPr>
        <w:t>Ebasoovitav</w:t>
      </w:r>
      <w:r w:rsidR="00AD0EBA" w:rsidRPr="002236C7">
        <w:rPr>
          <w:rFonts w:eastAsia="Calibri"/>
          <w:b/>
          <w:color w:val="4472C4" w:themeColor="accent1"/>
          <w:kern w:val="0"/>
          <w14:ligatures w14:val="none"/>
        </w:rPr>
        <w:t>a</w:t>
      </w:r>
      <w:r w:rsidRPr="002236C7">
        <w:rPr>
          <w:rFonts w:eastAsia="Calibri"/>
          <w:b/>
          <w:color w:val="4472C4" w:themeColor="accent1"/>
          <w:kern w:val="0"/>
          <w14:ligatures w14:val="none"/>
        </w:rPr>
        <w:t xml:space="preserve"> mõju</w:t>
      </w:r>
      <w:r w:rsidR="00AD0EBA" w:rsidRPr="002236C7">
        <w:rPr>
          <w:rFonts w:eastAsia="Calibri"/>
          <w:b/>
          <w:color w:val="4472C4" w:themeColor="accent1"/>
          <w:kern w:val="0"/>
          <w14:ligatures w14:val="none"/>
        </w:rPr>
        <w:t>na</w:t>
      </w:r>
      <w:r w:rsidR="00AD0EBA" w:rsidRPr="002236C7">
        <w:rPr>
          <w:rFonts w:eastAsia="Calibri"/>
          <w:color w:val="4472C4" w:themeColor="accent1"/>
          <w:kern w:val="0"/>
          <w14:ligatures w14:val="none"/>
        </w:rPr>
        <w:t xml:space="preserve"> </w:t>
      </w:r>
      <w:r w:rsidR="00AD0EBA">
        <w:rPr>
          <w:rFonts w:eastAsia="Calibri"/>
          <w:kern w:val="0"/>
          <w14:ligatures w14:val="none"/>
        </w:rPr>
        <w:t>võib muudatus tuua kaasa maine</w:t>
      </w:r>
      <w:r w:rsidR="00FA2DC6">
        <w:rPr>
          <w:rFonts w:eastAsia="Calibri"/>
          <w:kern w:val="0"/>
          <w14:ligatures w14:val="none"/>
        </w:rPr>
        <w:t>kahju, trahvid või EUAA seirevisiidiga kaasneva halduskoormuse, kui Eesti ei täida sätestatud kohustusi</w:t>
      </w:r>
      <w:r w:rsidR="003333F5">
        <w:rPr>
          <w:rFonts w:eastAsia="Calibri"/>
          <w:kern w:val="0"/>
          <w14:ligatures w14:val="none"/>
        </w:rPr>
        <w:t xml:space="preserve"> abiküsija või -pakkujana.</w:t>
      </w:r>
    </w:p>
    <w:p w14:paraId="337B3459" w14:textId="77777777" w:rsidR="00ED0895" w:rsidRPr="00E14E25" w:rsidRDefault="00ED0895" w:rsidP="00ED0895">
      <w:pPr>
        <w:rPr>
          <w:rFonts w:eastAsia="Times New Roman"/>
          <w:u w:val="single"/>
          <w:lang w:eastAsia="et-EE"/>
        </w:rPr>
      </w:pPr>
    </w:p>
    <w:p w14:paraId="1894021E" w14:textId="3E722D96"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2A0B74">
        <w:rPr>
          <w:rFonts w:eastAsia="Calibri"/>
          <w:kern w:val="0"/>
          <w14:ligatures w14:val="none"/>
        </w:rPr>
        <w:t xml:space="preserve">on </w:t>
      </w:r>
      <w:r w:rsidR="008C2530">
        <w:rPr>
          <w:rFonts w:eastAsia="Calibri"/>
          <w:kern w:val="0"/>
          <w14:ligatures w14:val="none"/>
        </w:rPr>
        <w:t xml:space="preserve">väike, sest tõenäosus vajada abi välispartneritelt on väike. </w:t>
      </w:r>
    </w:p>
    <w:p w14:paraId="0121ECD4" w14:textId="77777777" w:rsidR="00ED0895" w:rsidRPr="00E14E25" w:rsidRDefault="00ED0895" w:rsidP="00ED0895">
      <w:pPr>
        <w:jc w:val="both"/>
        <w:rPr>
          <w:rFonts w:eastAsia="Calibri"/>
          <w:kern w:val="0"/>
          <w14:ligatures w14:val="none"/>
        </w:rPr>
      </w:pPr>
    </w:p>
    <w:p w14:paraId="16407F99" w14:textId="1BD091F9"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F00D68">
        <w:rPr>
          <w:rFonts w:eastAsia="Calibri"/>
          <w:kern w:val="0"/>
          <w14:ligatures w14:val="none"/>
        </w:rPr>
        <w:t xml:space="preserve">on madal. </w:t>
      </w:r>
      <w:commentRangeStart w:id="239"/>
      <w:r w:rsidR="00F00D68">
        <w:rPr>
          <w:rFonts w:eastAsia="Calibri"/>
          <w:kern w:val="0"/>
          <w14:ligatures w14:val="none"/>
        </w:rPr>
        <w:t>Riski maandamiseks</w:t>
      </w:r>
      <w:r w:rsidR="001F0C4F">
        <w:rPr>
          <w:rFonts w:eastAsia="Calibri"/>
          <w:kern w:val="0"/>
          <w14:ligatures w14:val="none"/>
        </w:rPr>
        <w:t xml:space="preserve"> on vajalik</w:t>
      </w:r>
      <w:r w:rsidR="00C70CAD">
        <w:rPr>
          <w:rFonts w:eastAsia="Calibri"/>
          <w:kern w:val="0"/>
          <w14:ligatures w14:val="none"/>
        </w:rPr>
        <w:t xml:space="preserve"> eelnõu rakendamisel vajalike muudatuste elluviimine.</w:t>
      </w:r>
      <w:r w:rsidR="00B52154">
        <w:rPr>
          <w:rFonts w:eastAsia="Calibri"/>
          <w:kern w:val="0"/>
          <w14:ligatures w14:val="none"/>
        </w:rPr>
        <w:t xml:space="preserve"> </w:t>
      </w:r>
      <w:commentRangeEnd w:id="239"/>
      <w:r w:rsidR="00813B6F">
        <w:rPr>
          <w:rStyle w:val="Kommentaariviide"/>
          <w:rFonts w:eastAsia="Times New Roman"/>
          <w:kern w:val="0"/>
          <w14:ligatures w14:val="none"/>
        </w:rPr>
        <w:commentReference w:id="239"/>
      </w:r>
    </w:p>
    <w:p w14:paraId="6C9C96E7" w14:textId="77777777" w:rsidR="00ED0895" w:rsidRPr="00E14E25" w:rsidRDefault="00ED0895" w:rsidP="00ED0895"/>
    <w:p w14:paraId="4E5615D3" w14:textId="5D637E61" w:rsidR="00ED0895" w:rsidRPr="00E14E25" w:rsidRDefault="00ED0895" w:rsidP="00ED0895">
      <w:pPr>
        <w:pStyle w:val="Pealkiri4"/>
        <w:rPr>
          <w:rFonts w:eastAsia="Calibri" w:cs="Times New Roman"/>
          <w:szCs w:val="24"/>
        </w:rPr>
      </w:pPr>
      <w:r w:rsidRPr="00E14E25">
        <w:rPr>
          <w:rFonts w:eastAsia="Calibri" w:cs="Times New Roman"/>
          <w:szCs w:val="24"/>
        </w:rPr>
        <w:t>6.1.3.4</w:t>
      </w:r>
      <w:r w:rsidR="00471784">
        <w:rPr>
          <w:rFonts w:eastAsia="Calibri" w:cs="Times New Roman"/>
          <w:szCs w:val="24"/>
        </w:rPr>
        <w:t>.</w:t>
      </w:r>
      <w:r w:rsidRPr="00E14E25">
        <w:rPr>
          <w:rFonts w:eastAsia="Calibri" w:cs="Times New Roman"/>
          <w:szCs w:val="24"/>
        </w:rPr>
        <w:t xml:space="preserve"> Muudatuse sotsiaalne, sh demograafiline mõju</w:t>
      </w:r>
    </w:p>
    <w:p w14:paraId="513CA545" w14:textId="77777777" w:rsidR="00ED0895" w:rsidRPr="00E14E25" w:rsidRDefault="00ED0895" w:rsidP="00ED0895"/>
    <w:p w14:paraId="1E9D1911" w14:textId="784674A7" w:rsidR="00ED0895" w:rsidRPr="00E21012" w:rsidRDefault="00ED0895" w:rsidP="00ED0895">
      <w:pPr>
        <w:jc w:val="both"/>
      </w:pPr>
      <w:r w:rsidRPr="002236C7">
        <w:rPr>
          <w:b/>
          <w:color w:val="4472C4" w:themeColor="accent1"/>
        </w:rPr>
        <w:t>Sihtrühm:</w:t>
      </w:r>
      <w:r w:rsidRPr="00E14E25">
        <w:t xml:space="preserve"> </w:t>
      </w:r>
      <w:r w:rsidR="00E21012">
        <w:t xml:space="preserve">rahvusvahelise kaitse taotleja, kes suunatakse varjupaiga piirimenetlusse või tagasisaatmise piirimenetlusse </w:t>
      </w:r>
      <w:r w:rsidR="001B7DAE">
        <w:t>EK</w:t>
      </w:r>
      <w:r w:rsidR="00E21012">
        <w:t xml:space="preserve"> otsusega sätestatud minimaalse suutlikkuse määrani.</w:t>
      </w:r>
    </w:p>
    <w:p w14:paraId="0BD76238" w14:textId="77777777" w:rsidR="00ED0895" w:rsidRPr="00E14E25" w:rsidRDefault="00ED0895" w:rsidP="00ED0895">
      <w:pPr>
        <w:jc w:val="both"/>
        <w:rPr>
          <w:i/>
        </w:rPr>
      </w:pPr>
    </w:p>
    <w:p w14:paraId="60DFA4EE" w14:textId="77777777" w:rsidR="00ED0895"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1E6E4169" w14:textId="77777777" w:rsidR="00F01DBE" w:rsidRDefault="00F01DBE" w:rsidP="007B443A">
      <w:pPr>
        <w:jc w:val="both"/>
        <w:rPr>
          <w:rFonts w:eastAsia="Times New Roman"/>
          <w:lang w:eastAsia="et-EE"/>
        </w:rPr>
      </w:pPr>
    </w:p>
    <w:p w14:paraId="2F0094E9" w14:textId="1DF6C19C" w:rsidR="00C960D5" w:rsidRDefault="00C960D5" w:rsidP="007B443A">
      <w:pPr>
        <w:jc w:val="both"/>
        <w:rPr>
          <w:rFonts w:eastAsia="Times New Roman"/>
          <w:lang w:eastAsia="et-EE"/>
        </w:rPr>
      </w:pPr>
      <w:r>
        <w:rPr>
          <w:rFonts w:eastAsia="Times New Roman"/>
          <w:lang w:eastAsia="et-EE"/>
        </w:rPr>
        <w:t xml:space="preserve">Eelnõus planeeritavate muutustega </w:t>
      </w:r>
      <w:r w:rsidR="00AA2C80">
        <w:rPr>
          <w:rFonts w:eastAsia="Times New Roman"/>
          <w:lang w:eastAsia="et-EE"/>
        </w:rPr>
        <w:t xml:space="preserve">võib menetlust osaliselt või täielikult läbi viia EUAA või mõne teise riigi ametnik. Muudatustega </w:t>
      </w:r>
      <w:r>
        <w:rPr>
          <w:rFonts w:eastAsia="Times New Roman"/>
          <w:lang w:eastAsia="et-EE"/>
        </w:rPr>
        <w:t>sätestatakse pikemad menetlustähtajad</w:t>
      </w:r>
      <w:r w:rsidR="009274D8">
        <w:rPr>
          <w:rFonts w:eastAsia="Times New Roman"/>
          <w:lang w:eastAsia="et-EE"/>
        </w:rPr>
        <w:t>, s.t t</w:t>
      </w:r>
      <w:r w:rsidR="0014450C">
        <w:rPr>
          <w:rFonts w:eastAsia="Times New Roman"/>
          <w:lang w:eastAsia="et-EE"/>
        </w:rPr>
        <w:t xml:space="preserve">aotleja jaoks </w:t>
      </w:r>
      <w:r w:rsidR="000E266B">
        <w:rPr>
          <w:rFonts w:eastAsia="Times New Roman"/>
          <w:lang w:eastAsia="et-EE"/>
        </w:rPr>
        <w:t xml:space="preserve">võib </w:t>
      </w:r>
      <w:r w:rsidR="0014450C">
        <w:rPr>
          <w:rFonts w:eastAsia="Times New Roman"/>
          <w:lang w:eastAsia="et-EE"/>
        </w:rPr>
        <w:t xml:space="preserve">rahvusvahelise kaitse menetlus </w:t>
      </w:r>
      <w:r w:rsidR="000E266B">
        <w:rPr>
          <w:rFonts w:eastAsia="Times New Roman"/>
          <w:lang w:eastAsia="et-EE"/>
        </w:rPr>
        <w:t xml:space="preserve">kesta </w:t>
      </w:r>
      <w:r w:rsidR="0014450C">
        <w:rPr>
          <w:rFonts w:eastAsia="Times New Roman"/>
          <w:lang w:eastAsia="et-EE"/>
        </w:rPr>
        <w:t>kauem</w:t>
      </w:r>
      <w:r w:rsidR="00641ADB">
        <w:rPr>
          <w:rFonts w:eastAsia="Times New Roman"/>
          <w:lang w:eastAsia="et-EE"/>
        </w:rPr>
        <w:t>, mis on taotleja jaoks ebasoovitav mõju</w:t>
      </w:r>
      <w:r>
        <w:rPr>
          <w:rFonts w:eastAsia="Times New Roman"/>
          <w:lang w:eastAsia="et-EE"/>
        </w:rPr>
        <w:t>.</w:t>
      </w:r>
      <w:r w:rsidR="002757B7">
        <w:rPr>
          <w:rFonts w:eastAsia="Times New Roman"/>
          <w:lang w:eastAsia="et-EE"/>
        </w:rPr>
        <w:t xml:space="preserve"> </w:t>
      </w:r>
      <w:r w:rsidR="00631031">
        <w:rPr>
          <w:rFonts w:eastAsia="Times New Roman"/>
          <w:lang w:eastAsia="et-EE"/>
        </w:rPr>
        <w:t xml:space="preserve">Kinnipidamise korral võib inimest sätestatud olukordades ilma kohtu loata pidada kinni kuni 48 tunni asemel kuni seitse päeva, mis võib mõjuda inimesele traumeerivalt, sh toetada stressitaseme tõusu ja vaimse heaolu langust. </w:t>
      </w:r>
    </w:p>
    <w:p w14:paraId="3A1E0F90" w14:textId="77777777" w:rsidR="00ED0895" w:rsidRPr="00E14E25" w:rsidRDefault="00ED0895" w:rsidP="00ED0895">
      <w:pPr>
        <w:rPr>
          <w:rFonts w:eastAsia="Times New Roman"/>
          <w:u w:val="single"/>
          <w:lang w:eastAsia="et-EE"/>
        </w:rPr>
      </w:pPr>
    </w:p>
    <w:p w14:paraId="16B2258D" w14:textId="1F88EE30"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781CE4" w:rsidRPr="00F33AD5">
        <w:rPr>
          <w:rFonts w:eastAsia="Calibri"/>
          <w:kern w:val="0"/>
          <w14:ligatures w14:val="none"/>
        </w:rPr>
        <w:t xml:space="preserve">on </w:t>
      </w:r>
      <w:r w:rsidR="00862A28" w:rsidRPr="00F33AD5">
        <w:rPr>
          <w:rFonts w:eastAsia="Calibri"/>
          <w:kern w:val="0"/>
          <w14:ligatures w14:val="none"/>
        </w:rPr>
        <w:t>väike, kuna välismaalased, kes soovivad Eestis elada või töötada, peavad viima end muudatustega kurssi ühel korral.</w:t>
      </w:r>
    </w:p>
    <w:p w14:paraId="01FE2095" w14:textId="77777777" w:rsidR="00862A28" w:rsidRPr="00E14E25" w:rsidRDefault="00862A28" w:rsidP="00ED0895">
      <w:pPr>
        <w:jc w:val="both"/>
        <w:rPr>
          <w:rFonts w:eastAsia="Calibri"/>
          <w:kern w:val="0"/>
          <w14:ligatures w14:val="none"/>
        </w:rPr>
      </w:pPr>
    </w:p>
    <w:p w14:paraId="4B574267" w14:textId="6AADA635"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Ebasoovitava mõju kaasnemise risk</w:t>
      </w:r>
      <w:r w:rsidR="00F72D47" w:rsidRPr="002236C7">
        <w:rPr>
          <w:rFonts w:eastAsia="Calibri"/>
          <w:b/>
          <w:color w:val="4472C4" w:themeColor="accent1"/>
          <w:kern w:val="0"/>
          <w14:ligatures w14:val="none"/>
        </w:rPr>
        <w:t xml:space="preserve">i </w:t>
      </w:r>
      <w:r w:rsidR="00F72D47">
        <w:rPr>
          <w:rFonts w:eastAsia="Calibri"/>
          <w:kern w:val="0"/>
          <w14:ligatures w14:val="none"/>
        </w:rPr>
        <w:t xml:space="preserve">täielikult maandada pole võimalik. </w:t>
      </w:r>
    </w:p>
    <w:p w14:paraId="6D9B3B63" w14:textId="77777777" w:rsidR="00ED0895" w:rsidRPr="00E14E25" w:rsidRDefault="00ED0895" w:rsidP="00ED0895">
      <w:pPr>
        <w:jc w:val="both"/>
        <w:rPr>
          <w:rFonts w:eastAsia="Calibri"/>
          <w:kern w:val="0"/>
          <w14:ligatures w14:val="none"/>
        </w:rPr>
      </w:pPr>
    </w:p>
    <w:p w14:paraId="73DD168B" w14:textId="590459FA" w:rsidR="00ED0895" w:rsidRPr="00537B46" w:rsidRDefault="00ED0895" w:rsidP="00471784">
      <w:pPr>
        <w:pStyle w:val="Pealkiri4"/>
        <w:rPr>
          <w:rFonts w:cs="Times New Roman"/>
        </w:rPr>
      </w:pPr>
      <w:r w:rsidRPr="00E14E25">
        <w:rPr>
          <w:rFonts w:cs="Times New Roman"/>
          <w:szCs w:val="24"/>
        </w:rPr>
        <w:t xml:space="preserve">6.1.3.5 Muudatuse mõju muudele valdkondadele </w:t>
      </w:r>
    </w:p>
    <w:p w14:paraId="13FAFA07" w14:textId="49E82487" w:rsidR="00ED0895" w:rsidRPr="00E14E25" w:rsidRDefault="00471784" w:rsidP="00ED0895">
      <w:pPr>
        <w:rPr>
          <w:rFonts w:eastAsia="Calibri"/>
        </w:rPr>
      </w:pPr>
      <w:r>
        <w:rPr>
          <w:rFonts w:eastAsia="Times New Roman"/>
          <w:noProof/>
          <w:lang w:eastAsia="et-EE" w:bidi="et-EE"/>
        </w:rPr>
        <w:t>Muudatusel puudub mõju teistele mõjuvaldkondadele.</w:t>
      </w:r>
    </w:p>
    <w:p w14:paraId="3ECB40F7" w14:textId="77777777" w:rsidR="00471784" w:rsidRPr="00E14E25" w:rsidRDefault="00471784" w:rsidP="00ED0895">
      <w:pPr>
        <w:rPr>
          <w:rFonts w:eastAsia="Calibri"/>
        </w:rPr>
      </w:pPr>
    </w:p>
    <w:p w14:paraId="1E56910C" w14:textId="77DD9103" w:rsidR="00ED0895" w:rsidRPr="00E14E25" w:rsidRDefault="00ED0895" w:rsidP="00ED0895">
      <w:pPr>
        <w:pStyle w:val="Pealkiri3"/>
        <w:rPr>
          <w:rFonts w:cs="Times New Roman"/>
        </w:rPr>
      </w:pPr>
      <w:r w:rsidRPr="00BB7CF9">
        <w:rPr>
          <w:rFonts w:eastAsia="Calibri" w:cs="Times New Roman"/>
        </w:rPr>
        <w:t xml:space="preserve">6.1.4 </w:t>
      </w:r>
      <w:proofErr w:type="spellStart"/>
      <w:r w:rsidRPr="00BB7CF9">
        <w:rPr>
          <w:rFonts w:cs="Times New Roman"/>
        </w:rPr>
        <w:t>Eurodac</w:t>
      </w:r>
      <w:proofErr w:type="spellEnd"/>
      <w:r w:rsidR="009B3685">
        <w:rPr>
          <w:rFonts w:cs="Times New Roman"/>
        </w:rPr>
        <w:t>-süsteemi rakendamine</w:t>
      </w:r>
    </w:p>
    <w:p w14:paraId="6479CD99" w14:textId="77777777" w:rsidR="0051309B" w:rsidRPr="00E14E25" w:rsidRDefault="0051309B" w:rsidP="00ED0895">
      <w:pPr>
        <w:rPr>
          <w:rFonts w:eastAsia="Calibri"/>
        </w:rPr>
      </w:pPr>
    </w:p>
    <w:p w14:paraId="5D1AE4A5" w14:textId="42F02EA1" w:rsidR="00037C82" w:rsidRPr="006D59C4" w:rsidRDefault="00037C82" w:rsidP="006644FF">
      <w:pPr>
        <w:jc w:val="both"/>
      </w:pPr>
      <w:r w:rsidRPr="00BB7CF9">
        <w:t>Järgnevalt kajastatakse mõjusid, mis tulenevad</w:t>
      </w:r>
      <w:r w:rsidR="00BB7CF9">
        <w:t xml:space="preserve"> </w:t>
      </w:r>
      <w:r w:rsidR="00D8300E">
        <w:t>muudatustest</w:t>
      </w:r>
      <w:r w:rsidR="006644FF">
        <w:t xml:space="preserve"> seoses</w:t>
      </w:r>
      <w:r w:rsidR="00D8300E">
        <w:t xml:space="preserve"> sõrmejälgede võtmise kohustuse vanuse, rohkemate andmeliikide salvestamise, andmete säilitusperioodi pikkuse ja õiguskaitseasutuste päringute</w:t>
      </w:r>
      <w:r w:rsidR="006644FF">
        <w:t>ga.</w:t>
      </w:r>
    </w:p>
    <w:p w14:paraId="459AC240" w14:textId="77777777" w:rsidR="00037C82" w:rsidRPr="00E14E25" w:rsidRDefault="00037C82" w:rsidP="00ED0895">
      <w:pPr>
        <w:rPr>
          <w:rFonts w:eastAsia="Calibri"/>
        </w:rPr>
      </w:pPr>
    </w:p>
    <w:p w14:paraId="02C2833A" w14:textId="77777777" w:rsidR="00ED0895" w:rsidRPr="00E14E25" w:rsidRDefault="00ED0895" w:rsidP="00ED0895">
      <w:pPr>
        <w:pStyle w:val="Pealkiri4"/>
        <w:rPr>
          <w:rFonts w:cs="Times New Roman"/>
          <w:szCs w:val="24"/>
        </w:rPr>
      </w:pPr>
      <w:r w:rsidRPr="00E14E25">
        <w:rPr>
          <w:rFonts w:eastAsia="Calibri" w:cs="Times New Roman"/>
          <w:szCs w:val="24"/>
        </w:rPr>
        <w:t xml:space="preserve">6.1.4.1 </w:t>
      </w:r>
      <w:r w:rsidRPr="00E14E25">
        <w:rPr>
          <w:rFonts w:cs="Times New Roman"/>
          <w:szCs w:val="24"/>
        </w:rPr>
        <w:t>Muudatuste mõju riigiasutuste ja kohaliku omavalitsuse korraldusele</w:t>
      </w:r>
    </w:p>
    <w:p w14:paraId="7B30EB0F" w14:textId="77777777" w:rsidR="00ED0895" w:rsidRPr="00E14E25" w:rsidRDefault="00ED0895" w:rsidP="00ED0895"/>
    <w:p w14:paraId="1EB697FD" w14:textId="5642D4A7" w:rsidR="00ED0895" w:rsidRDefault="00ED0895" w:rsidP="00ED0895">
      <w:pPr>
        <w:jc w:val="both"/>
      </w:pPr>
      <w:r w:rsidRPr="002236C7">
        <w:rPr>
          <w:b/>
          <w:color w:val="4472C4" w:themeColor="accent1"/>
        </w:rPr>
        <w:t>Sihtrühm:</w:t>
      </w:r>
      <w:r w:rsidRPr="00281536">
        <w:rPr>
          <w:b/>
        </w:rPr>
        <w:t xml:space="preserve"> </w:t>
      </w:r>
      <w:commentRangeStart w:id="240"/>
      <w:r w:rsidR="00BC2115">
        <w:t xml:space="preserve">PPA </w:t>
      </w:r>
      <w:r w:rsidR="002F1823">
        <w:t xml:space="preserve">ametnikud, </w:t>
      </w:r>
      <w:r w:rsidR="00BC2115">
        <w:t>ke</w:t>
      </w:r>
      <w:r w:rsidR="002F1823">
        <w:t xml:space="preserve">s kannavad </w:t>
      </w:r>
      <w:proofErr w:type="spellStart"/>
      <w:r w:rsidR="002F1823">
        <w:t>Eurodac</w:t>
      </w:r>
      <w:proofErr w:type="spellEnd"/>
      <w:r w:rsidR="002F1823">
        <w:t>-süsteemi andmeid ja pärivad sealt andmeid</w:t>
      </w:r>
      <w:r w:rsidR="00BC2115">
        <w:t>.</w:t>
      </w:r>
      <w:r w:rsidR="002F1823">
        <w:t xml:space="preserve"> PPA, </w:t>
      </w:r>
      <w:r w:rsidR="00432448">
        <w:t>VLA</w:t>
      </w:r>
      <w:r w:rsidR="00432448">
        <w:rPr>
          <w:rFonts w:eastAsia="Calibri"/>
          <w:kern w:val="0"/>
          <w14:ligatures w14:val="none"/>
        </w:rPr>
        <w:t xml:space="preserve">, RAB, MTA </w:t>
      </w:r>
      <w:r w:rsidR="0089727D">
        <w:rPr>
          <w:rFonts w:eastAsia="Calibri"/>
          <w:kern w:val="0"/>
          <w14:ligatures w14:val="none"/>
        </w:rPr>
        <w:t xml:space="preserve">ning </w:t>
      </w:r>
      <w:proofErr w:type="spellStart"/>
      <w:r w:rsidR="00432448">
        <w:rPr>
          <w:rFonts w:eastAsia="Calibri"/>
          <w:kern w:val="0"/>
          <w14:ligatures w14:val="none"/>
        </w:rPr>
        <w:t>KeA</w:t>
      </w:r>
      <w:proofErr w:type="spellEnd"/>
      <w:r w:rsidR="0089727D">
        <w:t xml:space="preserve"> </w:t>
      </w:r>
      <w:r w:rsidR="0089727D" w:rsidRPr="00E470DC">
        <w:t>ametnikud</w:t>
      </w:r>
      <w:commentRangeEnd w:id="240"/>
      <w:r w:rsidR="00652D3B">
        <w:rPr>
          <w:rStyle w:val="Kommentaariviide"/>
          <w:rFonts w:eastAsia="Times New Roman"/>
          <w:kern w:val="0"/>
          <w14:ligatures w14:val="none"/>
        </w:rPr>
        <w:commentReference w:id="240"/>
      </w:r>
      <w:r w:rsidR="002F1823">
        <w:t>, kes teevad õiguskaitseasutuste päringuid</w:t>
      </w:r>
      <w:r w:rsidR="0089727D" w:rsidRPr="00E470DC">
        <w:t xml:space="preserve">. </w:t>
      </w:r>
      <w:r w:rsidR="002F1823">
        <w:t xml:space="preserve">PPA ametnikud, kes täidavad </w:t>
      </w:r>
      <w:proofErr w:type="spellStart"/>
      <w:r w:rsidR="002F1823">
        <w:t>Eurodac</w:t>
      </w:r>
      <w:proofErr w:type="spellEnd"/>
      <w:r w:rsidR="002F1823">
        <w:t xml:space="preserve">-süsteemi kontrolliasutuse ülesandeid. </w:t>
      </w:r>
      <w:proofErr w:type="spellStart"/>
      <w:r w:rsidR="002F1823">
        <w:t>SMIT-i</w:t>
      </w:r>
      <w:proofErr w:type="spellEnd"/>
      <w:r w:rsidR="002F1823">
        <w:t xml:space="preserve"> personal, kes vastutab infosüsteemide arendamise eest. </w:t>
      </w:r>
      <w:commentRangeStart w:id="241"/>
      <w:r w:rsidR="00BC2115" w:rsidRPr="005C2B5A">
        <w:t>Sihtrühma suurus on</w:t>
      </w:r>
      <w:r w:rsidR="00422C58">
        <w:t xml:space="preserve"> osaliselt</w:t>
      </w:r>
      <w:r w:rsidR="00BC2115" w:rsidRPr="005C2B5A">
        <w:t xml:space="preserve"> juurdepääsupiiranguga teave</w:t>
      </w:r>
      <w:r w:rsidR="002F1823">
        <w:t xml:space="preserve"> ning teisalt ei ole sihtrühma suurust võimalik prognoosida, sest see sõltub tehtavate päringute mahust, kuid on eeldatavasti väike.</w:t>
      </w:r>
      <w:commentRangeEnd w:id="241"/>
      <w:r w:rsidR="00EB1A07">
        <w:rPr>
          <w:rStyle w:val="Kommentaariviide"/>
          <w:rFonts w:eastAsia="Times New Roman"/>
          <w:kern w:val="0"/>
          <w14:ligatures w14:val="none"/>
        </w:rPr>
        <w:commentReference w:id="241"/>
      </w:r>
    </w:p>
    <w:p w14:paraId="5DF180ED" w14:textId="572540FD" w:rsidR="00ED0895" w:rsidRPr="00E14E25" w:rsidRDefault="00ED0895" w:rsidP="00ED0895">
      <w:pPr>
        <w:jc w:val="both"/>
        <w:rPr>
          <w:i/>
        </w:rPr>
      </w:pPr>
    </w:p>
    <w:p w14:paraId="17CC9B44" w14:textId="196C92BE" w:rsidR="000C6D5D"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35BAF3C0" w14:textId="77777777" w:rsidR="00281536" w:rsidRDefault="00281536" w:rsidP="000D63ED">
      <w:pPr>
        <w:jc w:val="both"/>
        <w:rPr>
          <w:rFonts w:eastAsia="Times New Roman"/>
          <w:lang w:eastAsia="et-EE"/>
        </w:rPr>
      </w:pPr>
    </w:p>
    <w:p w14:paraId="3FB91B54" w14:textId="1B2E6897" w:rsidR="00371593" w:rsidRDefault="00CF28F8" w:rsidP="000D63ED">
      <w:pPr>
        <w:jc w:val="both"/>
        <w:rPr>
          <w:rFonts w:eastAsia="Calibri"/>
          <w:kern w:val="0"/>
          <w14:ligatures w14:val="none"/>
        </w:rPr>
      </w:pPr>
      <w:r>
        <w:rPr>
          <w:rFonts w:eastAsia="Times New Roman"/>
          <w:lang w:eastAsia="et-EE"/>
        </w:rPr>
        <w:t xml:space="preserve">Eelnõuga planeeritavate muudatustega on PPA kohustatud </w:t>
      </w:r>
      <w:commentRangeStart w:id="242"/>
      <w:proofErr w:type="spellStart"/>
      <w:r w:rsidR="00F96EE0" w:rsidRPr="00563A8A">
        <w:rPr>
          <w:rFonts w:eastAsia="Times New Roman"/>
          <w:lang w:eastAsia="et-EE"/>
        </w:rPr>
        <w:t>Eurodac</w:t>
      </w:r>
      <w:proofErr w:type="spellEnd"/>
      <w:r w:rsidR="00875BB8">
        <w:rPr>
          <w:rFonts w:eastAsia="Times New Roman"/>
          <w:lang w:eastAsia="et-EE"/>
        </w:rPr>
        <w:t xml:space="preserve">-süsteemi </w:t>
      </w:r>
      <w:commentRangeEnd w:id="242"/>
      <w:r w:rsidR="006725E9">
        <w:rPr>
          <w:rStyle w:val="Kommentaariviide"/>
          <w:rFonts w:eastAsia="Times New Roman"/>
          <w:kern w:val="0"/>
          <w14:ligatures w14:val="none"/>
        </w:rPr>
        <w:commentReference w:id="242"/>
      </w:r>
      <w:r w:rsidR="00875BB8">
        <w:rPr>
          <w:rFonts w:eastAsia="Times New Roman"/>
          <w:lang w:eastAsia="et-EE"/>
        </w:rPr>
        <w:t>kandma</w:t>
      </w:r>
      <w:r w:rsidR="009011A9">
        <w:rPr>
          <w:rFonts w:eastAsia="Times New Roman"/>
          <w:lang w:eastAsia="et-EE"/>
        </w:rPr>
        <w:t xml:space="preserve"> </w:t>
      </w:r>
      <w:r>
        <w:rPr>
          <w:rFonts w:eastAsia="Times New Roman"/>
          <w:lang w:eastAsia="et-EE"/>
        </w:rPr>
        <w:t xml:space="preserve">lisaks </w:t>
      </w:r>
      <w:r w:rsidR="00012A54">
        <w:rPr>
          <w:rFonts w:eastAsia="Times New Roman"/>
          <w:lang w:eastAsia="et-EE"/>
        </w:rPr>
        <w:t>sõrme</w:t>
      </w:r>
      <w:r>
        <w:rPr>
          <w:rFonts w:eastAsia="Times New Roman"/>
          <w:lang w:eastAsia="et-EE"/>
        </w:rPr>
        <w:t xml:space="preserve">jälgedele ka taotleja </w:t>
      </w:r>
      <w:r w:rsidR="00CD4662">
        <w:rPr>
          <w:rFonts w:eastAsia="Times New Roman"/>
          <w:lang w:eastAsia="et-EE"/>
        </w:rPr>
        <w:t>foto</w:t>
      </w:r>
      <w:r>
        <w:rPr>
          <w:rFonts w:eastAsia="Times New Roman"/>
          <w:lang w:eastAsia="et-EE"/>
        </w:rPr>
        <w:t xml:space="preserve">, identiteediga seotud andmeid ja (reisi)dokumentide koopiaid. </w:t>
      </w:r>
      <w:r w:rsidR="00471784">
        <w:rPr>
          <w:rFonts w:eastAsia="Times New Roman"/>
          <w:lang w:eastAsia="et-EE"/>
        </w:rPr>
        <w:t>S</w:t>
      </w:r>
      <w:r w:rsidR="00012A54">
        <w:rPr>
          <w:rFonts w:eastAsia="Times New Roman"/>
          <w:lang w:eastAsia="et-EE"/>
        </w:rPr>
        <w:t>õrme</w:t>
      </w:r>
      <w:r w:rsidR="00060483">
        <w:rPr>
          <w:rFonts w:eastAsia="Times New Roman"/>
          <w:lang w:eastAsia="et-EE"/>
        </w:rPr>
        <w:t xml:space="preserve">jälgi </w:t>
      </w:r>
      <w:commentRangeStart w:id="243"/>
      <w:r w:rsidR="00060483">
        <w:rPr>
          <w:rFonts w:eastAsia="Times New Roman"/>
          <w:lang w:eastAsia="et-EE"/>
        </w:rPr>
        <w:t>hakatakse hõivama</w:t>
      </w:r>
      <w:r w:rsidR="00CD4662">
        <w:rPr>
          <w:rFonts w:eastAsia="Times New Roman"/>
          <w:lang w:eastAsia="et-EE"/>
        </w:rPr>
        <w:t xml:space="preserve"> </w:t>
      </w:r>
      <w:commentRangeEnd w:id="243"/>
      <w:r w:rsidR="006725E9">
        <w:rPr>
          <w:rStyle w:val="Kommentaariviide"/>
          <w:rFonts w:eastAsia="Times New Roman"/>
          <w:kern w:val="0"/>
          <w14:ligatures w14:val="none"/>
        </w:rPr>
        <w:commentReference w:id="243"/>
      </w:r>
      <w:r w:rsidR="00CD4662">
        <w:rPr>
          <w:rFonts w:eastAsia="Times New Roman"/>
          <w:lang w:eastAsia="et-EE"/>
        </w:rPr>
        <w:t>alates</w:t>
      </w:r>
      <w:r w:rsidR="00060483">
        <w:rPr>
          <w:rFonts w:eastAsia="Times New Roman"/>
          <w:lang w:eastAsia="et-EE"/>
        </w:rPr>
        <w:t xml:space="preserve"> </w:t>
      </w:r>
      <w:r w:rsidR="00471784">
        <w:rPr>
          <w:rFonts w:eastAsia="Times New Roman"/>
          <w:lang w:eastAsia="et-EE"/>
        </w:rPr>
        <w:t>kuue</w:t>
      </w:r>
      <w:r w:rsidR="00CD4662">
        <w:rPr>
          <w:rFonts w:eastAsia="Times New Roman"/>
          <w:lang w:eastAsia="et-EE"/>
        </w:rPr>
        <w:t xml:space="preserve"> aasta vanustelt välismaalastelt</w:t>
      </w:r>
      <w:r w:rsidR="00060483">
        <w:rPr>
          <w:rFonts w:eastAsia="Times New Roman"/>
          <w:lang w:eastAsia="et-EE"/>
        </w:rPr>
        <w:t xml:space="preserve"> varasema 14-aastaste asemel.</w:t>
      </w:r>
      <w:r w:rsidR="002C0ED0">
        <w:rPr>
          <w:rFonts w:eastAsia="Times New Roman"/>
          <w:lang w:eastAsia="et-EE"/>
        </w:rPr>
        <w:t xml:space="preserve"> Uute nõudmiste täitmisega kaasneb </w:t>
      </w:r>
      <w:r w:rsidR="00875BB8">
        <w:rPr>
          <w:rFonts w:eastAsia="Times New Roman"/>
          <w:lang w:eastAsia="et-EE"/>
        </w:rPr>
        <w:t>töö</w:t>
      </w:r>
      <w:r w:rsidR="0033045A">
        <w:rPr>
          <w:rFonts w:eastAsia="Times New Roman"/>
          <w:lang w:eastAsia="et-EE"/>
        </w:rPr>
        <w:t xml:space="preserve">koormus </w:t>
      </w:r>
      <w:proofErr w:type="spellStart"/>
      <w:r w:rsidR="002C0ED0">
        <w:rPr>
          <w:rFonts w:eastAsia="Times New Roman"/>
          <w:lang w:eastAsia="et-EE"/>
        </w:rPr>
        <w:t>SMIT-ile</w:t>
      </w:r>
      <w:proofErr w:type="spellEnd"/>
      <w:r w:rsidR="0033045A">
        <w:rPr>
          <w:rFonts w:eastAsia="Times New Roman"/>
          <w:lang w:eastAsia="et-EE"/>
        </w:rPr>
        <w:t>, et vajalike IT-arendusi ellu viia</w:t>
      </w:r>
      <w:r w:rsidR="00905135">
        <w:rPr>
          <w:rFonts w:eastAsia="Times New Roman"/>
          <w:lang w:eastAsia="et-EE"/>
        </w:rPr>
        <w:t xml:space="preserve">, mis võtavad arvesse muutusi </w:t>
      </w:r>
      <w:r w:rsidR="00C81FB8">
        <w:rPr>
          <w:rFonts w:eastAsia="Times New Roman"/>
          <w:lang w:eastAsia="et-EE"/>
        </w:rPr>
        <w:t xml:space="preserve">andmete </w:t>
      </w:r>
      <w:r w:rsidR="00905135" w:rsidRPr="00CE7AEC">
        <w:rPr>
          <w:rFonts w:eastAsia="Times New Roman"/>
          <w:lang w:eastAsia="et-EE"/>
        </w:rPr>
        <w:t>säilitusperioodi pikkuses</w:t>
      </w:r>
      <w:r w:rsidR="00C81FB8">
        <w:rPr>
          <w:rFonts w:eastAsia="Times New Roman"/>
          <w:lang w:eastAsia="et-EE"/>
        </w:rPr>
        <w:t xml:space="preserve"> erinevate andmekategooriate lõikes</w:t>
      </w:r>
      <w:r w:rsidR="00905135">
        <w:rPr>
          <w:rFonts w:eastAsia="Times New Roman"/>
          <w:lang w:eastAsia="et-EE"/>
        </w:rPr>
        <w:t>.</w:t>
      </w:r>
      <w:r w:rsidR="00C81FB8">
        <w:rPr>
          <w:rFonts w:eastAsia="Times New Roman"/>
          <w:lang w:eastAsia="et-EE"/>
        </w:rPr>
        <w:t xml:space="preserve"> Näiteks kehtestatakse erinevad andmete säilitamise tähtajad ümberasustamise raames vastu võetud välismaalastele ja neile, keda selle mehhanismi raames vastu ei võeta.</w:t>
      </w:r>
      <w:r w:rsidR="00905135">
        <w:rPr>
          <w:rFonts w:eastAsia="Times New Roman"/>
          <w:lang w:eastAsia="et-EE"/>
        </w:rPr>
        <w:t xml:space="preserve"> Muudatustega kaasneb</w:t>
      </w:r>
      <w:r w:rsidR="00547553">
        <w:rPr>
          <w:rFonts w:eastAsia="Times New Roman"/>
          <w:lang w:eastAsia="et-EE"/>
        </w:rPr>
        <w:t xml:space="preserve"> </w:t>
      </w:r>
      <w:proofErr w:type="spellStart"/>
      <w:r w:rsidR="002C0ED0">
        <w:rPr>
          <w:rFonts w:eastAsia="Times New Roman"/>
          <w:lang w:eastAsia="et-EE"/>
        </w:rPr>
        <w:t>PPA-le</w:t>
      </w:r>
      <w:proofErr w:type="spellEnd"/>
      <w:r w:rsidR="0033045A">
        <w:rPr>
          <w:rFonts w:eastAsia="Times New Roman"/>
          <w:lang w:eastAsia="et-EE"/>
        </w:rPr>
        <w:t xml:space="preserve"> </w:t>
      </w:r>
      <w:r w:rsidR="00547553">
        <w:rPr>
          <w:rFonts w:eastAsia="Times New Roman"/>
          <w:lang w:eastAsia="et-EE"/>
        </w:rPr>
        <w:t xml:space="preserve">kohustus tõsta töötajate teadlikkust ja toetada vajalike pädevuste omandamist. </w:t>
      </w:r>
      <w:r w:rsidR="00ED0895" w:rsidRPr="00E14E25">
        <w:rPr>
          <w:rFonts w:eastAsia="Calibri"/>
          <w:kern w:val="0"/>
          <w14:ligatures w14:val="none"/>
        </w:rPr>
        <w:t>Ebasoovitav mõju</w:t>
      </w:r>
      <w:r w:rsidR="000D63ED">
        <w:rPr>
          <w:rFonts w:eastAsia="Calibri"/>
          <w:kern w:val="0"/>
          <w14:ligatures w14:val="none"/>
        </w:rPr>
        <w:t xml:space="preserve"> on </w:t>
      </w:r>
      <w:r w:rsidR="00C81FB8">
        <w:rPr>
          <w:rFonts w:eastAsia="Calibri"/>
          <w:kern w:val="0"/>
          <w14:ligatures w14:val="none"/>
        </w:rPr>
        <w:t>EL ja Eesti</w:t>
      </w:r>
      <w:r w:rsidR="000D63ED">
        <w:rPr>
          <w:rFonts w:eastAsia="Calibri"/>
          <w:kern w:val="0"/>
          <w14:ligatures w14:val="none"/>
        </w:rPr>
        <w:t xml:space="preserve"> IT-arenduste valmimise hilinemine, mille tõttu ei saa täita eelnõus sätestatud kohustusi. </w:t>
      </w:r>
    </w:p>
    <w:p w14:paraId="49CF95D1" w14:textId="77777777" w:rsidR="00471784" w:rsidRDefault="00471784" w:rsidP="000D63ED">
      <w:pPr>
        <w:jc w:val="both"/>
        <w:rPr>
          <w:rFonts w:eastAsia="Calibri"/>
          <w:kern w:val="0"/>
          <w14:ligatures w14:val="none"/>
        </w:rPr>
      </w:pPr>
    </w:p>
    <w:p w14:paraId="745CB085" w14:textId="48CC8115" w:rsidR="00471784" w:rsidRDefault="007022F4" w:rsidP="000D63ED">
      <w:pPr>
        <w:jc w:val="both"/>
      </w:pPr>
      <w:r>
        <w:t>M</w:t>
      </w:r>
      <w:r w:rsidR="00471784" w:rsidRPr="00537B46">
        <w:t>äärusega</w:t>
      </w:r>
      <w:r w:rsidR="00471784" w:rsidRPr="00F8236C">
        <w:t xml:space="preserve"> 2024/1358</w:t>
      </w:r>
      <w:r w:rsidR="00254B9A">
        <w:t>/EL</w:t>
      </w:r>
      <w:r w:rsidR="00471784" w:rsidRPr="00F8236C">
        <w:t xml:space="preserve"> (</w:t>
      </w:r>
      <w:proofErr w:type="spellStart"/>
      <w:r w:rsidR="00471784" w:rsidRPr="00F8236C">
        <w:t>Eurodac</w:t>
      </w:r>
      <w:proofErr w:type="spellEnd"/>
      <w:r w:rsidR="00471784" w:rsidRPr="00F8236C">
        <w:t>-süsteemi kohta)</w:t>
      </w:r>
      <w:r w:rsidR="00471784">
        <w:t xml:space="preserve"> antakse õiguskaitseasutuste juurdepääs </w:t>
      </w:r>
      <w:proofErr w:type="spellStart"/>
      <w:r w:rsidR="00471784">
        <w:t>Eurodac</w:t>
      </w:r>
      <w:proofErr w:type="spellEnd"/>
      <w:r w:rsidR="00471784">
        <w:t xml:space="preserve">-süsteemi andmetele terroriaktide ja muude raskete kuritegude </w:t>
      </w:r>
      <w:r w:rsidR="00471784" w:rsidRPr="001912ED">
        <w:t>ennetamiseks, avastamiseks või uurimiseks</w:t>
      </w:r>
      <w:r w:rsidR="00DD7599">
        <w:t>. E</w:t>
      </w:r>
      <w:r w:rsidR="00471784">
        <w:t>elnõuga määratakse Eesti pädevad asutused ja kuritegude loetelu, mi</w:t>
      </w:r>
      <w:r w:rsidR="00DD7599">
        <w:t xml:space="preserve">llist korral saab teha päringuid </w:t>
      </w:r>
      <w:proofErr w:type="spellStart"/>
      <w:r w:rsidR="00DD7599">
        <w:t>Eurodac</w:t>
      </w:r>
      <w:proofErr w:type="spellEnd"/>
      <w:r w:rsidR="00DD7599">
        <w:t xml:space="preserve"> süsteemi. </w:t>
      </w:r>
      <w:commentRangeStart w:id="244"/>
      <w:r w:rsidR="00DD7599">
        <w:t>See avaldab otsest positiivset mõju</w:t>
      </w:r>
      <w:r w:rsidR="00875BB8">
        <w:t>,</w:t>
      </w:r>
      <w:r w:rsidR="00DD7599">
        <w:t xml:space="preserve"> sest kuritegude ennetamise ja kurjategijate tabamise võimalused avarduvad</w:t>
      </w:r>
      <w:commentRangeEnd w:id="244"/>
      <w:r w:rsidR="001F0B40">
        <w:rPr>
          <w:rStyle w:val="Kommentaariviide"/>
          <w:rFonts w:eastAsia="Times New Roman"/>
          <w:kern w:val="0"/>
          <w14:ligatures w14:val="none"/>
        </w:rPr>
        <w:commentReference w:id="244"/>
      </w:r>
      <w:r w:rsidR="00DD7599">
        <w:t xml:space="preserve">. </w:t>
      </w:r>
    </w:p>
    <w:p w14:paraId="23FD14FC" w14:textId="77777777" w:rsidR="00DD7599" w:rsidRPr="00DD7599" w:rsidRDefault="00DD7599" w:rsidP="000D63ED">
      <w:pPr>
        <w:jc w:val="both"/>
        <w:rPr>
          <w:rFonts w:eastAsia="Times New Roman"/>
          <w:noProof/>
          <w:lang w:eastAsia="et-EE" w:bidi="et-EE"/>
        </w:rPr>
      </w:pPr>
    </w:p>
    <w:p w14:paraId="0B69F33F" w14:textId="77777777" w:rsidR="00471784" w:rsidRDefault="00471784" w:rsidP="00471784">
      <w:pPr>
        <w:jc w:val="both"/>
        <w:rPr>
          <w:rFonts w:eastAsia="Times New Roman"/>
          <w:bCs/>
        </w:rPr>
      </w:pPr>
      <w:r>
        <w:rPr>
          <w:rFonts w:eastAsia="Calibri"/>
        </w:rPr>
        <w:t xml:space="preserve">Õiguskaitseasutused võivad teha päringuid </w:t>
      </w:r>
      <w:proofErr w:type="spellStart"/>
      <w:r>
        <w:rPr>
          <w:rFonts w:eastAsia="Calibri"/>
        </w:rPr>
        <w:t>Eurodac</w:t>
      </w:r>
      <w:proofErr w:type="spellEnd"/>
      <w:r>
        <w:rPr>
          <w:rFonts w:eastAsia="Calibri"/>
        </w:rPr>
        <w:t xml:space="preserve">-süsteemi ainult </w:t>
      </w:r>
      <w:commentRangeStart w:id="245"/>
      <w:r>
        <w:rPr>
          <w:rFonts w:eastAsia="Calibri"/>
        </w:rPr>
        <w:t>kontrolliasutuse ametniku kaudu,</w:t>
      </w:r>
      <w:commentRangeEnd w:id="245"/>
      <w:r w:rsidR="009C6F1E">
        <w:rPr>
          <w:rStyle w:val="Kommentaariviide"/>
          <w:rFonts w:eastAsia="Times New Roman"/>
          <w:kern w:val="0"/>
          <w14:ligatures w14:val="none"/>
        </w:rPr>
        <w:commentReference w:id="245"/>
      </w:r>
      <w:r>
        <w:rPr>
          <w:rFonts w:eastAsia="Calibri"/>
        </w:rPr>
        <w:t xml:space="preserve"> seoses teiste EL infosüsteemide analoogsete päringute korraldusega on PPA loonud valmiduse keskse juurdepääsupunkti käivitamiseks, mis asub täitma ka </w:t>
      </w:r>
      <w:proofErr w:type="spellStart"/>
      <w:r>
        <w:rPr>
          <w:rFonts w:eastAsia="Calibri"/>
        </w:rPr>
        <w:t>Eurodac</w:t>
      </w:r>
      <w:proofErr w:type="spellEnd"/>
      <w:r>
        <w:rPr>
          <w:rFonts w:eastAsia="Calibri"/>
        </w:rPr>
        <w:t xml:space="preserve">-süsteemi kontrolliasutuse ülesandeid, et tagada päringute tegemise võimalus. Kontrolliasutuse ametniku ülesanded on kontrollida õiguskaitseasutuse päringu õiguspärasust, teha päring </w:t>
      </w:r>
      <w:proofErr w:type="spellStart"/>
      <w:r>
        <w:rPr>
          <w:rFonts w:eastAsia="Calibri"/>
        </w:rPr>
        <w:t>Eurodac</w:t>
      </w:r>
      <w:proofErr w:type="spellEnd"/>
      <w:r>
        <w:rPr>
          <w:rFonts w:eastAsia="Calibri"/>
        </w:rPr>
        <w:t xml:space="preserve">-süsteemi ning tagada, et päringule vastatakse. </w:t>
      </w:r>
      <w:r>
        <w:rPr>
          <w:rFonts w:eastAsia="Times New Roman"/>
          <w:bCs/>
        </w:rPr>
        <w:t xml:space="preserve">Õiguskaitseasutuste päringute hulka ei ole praegu võimalik prognoosida. See selgub kõikide asjaomaste EL infosüsteemide käivitumisel, mistõttu ei ole võimalik hinnata, kui palju inimesi on keskse juurdepääsupunkti või </w:t>
      </w:r>
      <w:proofErr w:type="spellStart"/>
      <w:r>
        <w:rPr>
          <w:rFonts w:eastAsia="Times New Roman"/>
          <w:bCs/>
        </w:rPr>
        <w:t>Eurodac</w:t>
      </w:r>
      <w:proofErr w:type="spellEnd"/>
      <w:r>
        <w:rPr>
          <w:rFonts w:eastAsia="Times New Roman"/>
          <w:bCs/>
        </w:rPr>
        <w:t>-süsteemi tähenduses kontrolliasutuse funktsioonide täitmiseks vaja.</w:t>
      </w:r>
    </w:p>
    <w:p w14:paraId="2786A4A7" w14:textId="77777777" w:rsidR="00ED0895" w:rsidRPr="00E14E25" w:rsidRDefault="00ED0895" w:rsidP="00ED0895">
      <w:pPr>
        <w:rPr>
          <w:rFonts w:eastAsia="Times New Roman"/>
          <w:u w:val="single"/>
          <w:lang w:eastAsia="et-EE"/>
        </w:rPr>
      </w:pPr>
    </w:p>
    <w:p w14:paraId="73675496" w14:textId="506F568F"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3D440A">
        <w:rPr>
          <w:rFonts w:eastAsia="Calibri"/>
          <w:kern w:val="0"/>
          <w14:ligatures w14:val="none"/>
        </w:rPr>
        <w:t xml:space="preserve">on </w:t>
      </w:r>
      <w:r w:rsidR="00471784">
        <w:rPr>
          <w:rFonts w:eastAsia="Calibri"/>
          <w:kern w:val="0"/>
          <w14:ligatures w14:val="none"/>
        </w:rPr>
        <w:t>keskmine</w:t>
      </w:r>
      <w:r w:rsidR="003D440A">
        <w:rPr>
          <w:rFonts w:eastAsia="Calibri"/>
          <w:kern w:val="0"/>
          <w14:ligatures w14:val="none"/>
        </w:rPr>
        <w:t xml:space="preserve">. Muudatus hõlmab uue süsteemi rakendamist, mida hakatakse kasutama </w:t>
      </w:r>
      <w:commentRangeStart w:id="246"/>
      <w:r w:rsidR="003D440A">
        <w:rPr>
          <w:rFonts w:eastAsia="Calibri"/>
          <w:kern w:val="0"/>
          <w14:ligatures w14:val="none"/>
        </w:rPr>
        <w:t>reeglipäraselt</w:t>
      </w:r>
      <w:commentRangeEnd w:id="246"/>
      <w:r w:rsidR="005A48E7">
        <w:rPr>
          <w:rStyle w:val="Kommentaariviide"/>
          <w:rFonts w:eastAsia="Times New Roman"/>
          <w:kern w:val="0"/>
          <w14:ligatures w14:val="none"/>
        </w:rPr>
        <w:commentReference w:id="246"/>
      </w:r>
      <w:r w:rsidR="00471784">
        <w:rPr>
          <w:rFonts w:eastAsia="Calibri"/>
          <w:kern w:val="0"/>
          <w14:ligatures w14:val="none"/>
        </w:rPr>
        <w:t>.</w:t>
      </w:r>
      <w:r w:rsidR="006F4B7D">
        <w:rPr>
          <w:rFonts w:eastAsia="Calibri"/>
          <w:kern w:val="0"/>
          <w14:ligatures w14:val="none"/>
        </w:rPr>
        <w:t xml:space="preserve"> </w:t>
      </w:r>
      <w:proofErr w:type="spellStart"/>
      <w:r w:rsidR="006F4B7D">
        <w:rPr>
          <w:rFonts w:eastAsia="Calibri"/>
          <w:kern w:val="0"/>
          <w14:ligatures w14:val="none"/>
        </w:rPr>
        <w:t>Eurodac</w:t>
      </w:r>
      <w:proofErr w:type="spellEnd"/>
      <w:r w:rsidR="006F4B7D">
        <w:rPr>
          <w:rFonts w:eastAsia="Calibri"/>
          <w:kern w:val="0"/>
          <w14:ligatures w14:val="none"/>
        </w:rPr>
        <w:t xml:space="preserve"> süsteemi arendab EL agentuur </w:t>
      </w:r>
      <w:proofErr w:type="spellStart"/>
      <w:r w:rsidR="006F4B7D">
        <w:rPr>
          <w:rFonts w:eastAsia="Calibri"/>
          <w:kern w:val="0"/>
          <w14:ligatures w14:val="none"/>
        </w:rPr>
        <w:t>Eu</w:t>
      </w:r>
      <w:r w:rsidR="00787D1F">
        <w:rPr>
          <w:rFonts w:eastAsia="Calibri"/>
          <w:kern w:val="0"/>
          <w14:ligatures w14:val="none"/>
        </w:rPr>
        <w:t>-</w:t>
      </w:r>
      <w:r w:rsidR="006F4B7D">
        <w:rPr>
          <w:rFonts w:eastAsia="Calibri"/>
          <w:kern w:val="0"/>
          <w14:ligatures w14:val="none"/>
        </w:rPr>
        <w:t>LISA</w:t>
      </w:r>
      <w:proofErr w:type="spellEnd"/>
      <w:r w:rsidR="006F4B7D">
        <w:rPr>
          <w:rFonts w:eastAsia="Calibri"/>
          <w:kern w:val="0"/>
          <w14:ligatures w14:val="none"/>
        </w:rPr>
        <w:t xml:space="preserve"> ja Eesti vastutab ainult vastava Eesti liidese arendamise eest, mille kaudu andmeid </w:t>
      </w:r>
      <w:proofErr w:type="spellStart"/>
      <w:r w:rsidR="006F4B7D">
        <w:rPr>
          <w:rFonts w:eastAsia="Calibri"/>
          <w:kern w:val="0"/>
          <w14:ligatures w14:val="none"/>
        </w:rPr>
        <w:t>Eurodac</w:t>
      </w:r>
      <w:proofErr w:type="spellEnd"/>
      <w:r w:rsidR="006F4B7D">
        <w:rPr>
          <w:rFonts w:eastAsia="Calibri"/>
          <w:kern w:val="0"/>
          <w14:ligatures w14:val="none"/>
        </w:rPr>
        <w:t xml:space="preserve"> süsteemi edastatakse.</w:t>
      </w:r>
      <w:r w:rsidR="00D1701A">
        <w:rPr>
          <w:rFonts w:eastAsia="Calibri"/>
          <w:kern w:val="0"/>
          <w14:ligatures w14:val="none"/>
        </w:rPr>
        <w:t xml:space="preserve"> Ettevalmistused Eesti liidese loomiseks on tehtud ja arendustega liigutakse PPA ning SMIT koostöös edasi plaanipäraselt. Muudatusi rahastatakse EL AMIF rahastu toel.</w:t>
      </w:r>
    </w:p>
    <w:p w14:paraId="5E24E7FD" w14:textId="77777777" w:rsidR="00ED0895" w:rsidRPr="00E14E25" w:rsidRDefault="00ED0895" w:rsidP="00ED0895">
      <w:pPr>
        <w:jc w:val="both"/>
        <w:rPr>
          <w:rFonts w:eastAsia="Calibri"/>
          <w:kern w:val="0"/>
          <w14:ligatures w14:val="none"/>
        </w:rPr>
      </w:pPr>
    </w:p>
    <w:p w14:paraId="48E4CB85" w14:textId="5C8DAAD2"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ED255B">
        <w:rPr>
          <w:rFonts w:eastAsia="Calibri"/>
          <w:kern w:val="0"/>
          <w14:ligatures w14:val="none"/>
        </w:rPr>
        <w:t>on keskmine.</w:t>
      </w:r>
      <w:r w:rsidR="00EB2ABC">
        <w:rPr>
          <w:rFonts w:eastAsia="Calibri"/>
          <w:kern w:val="0"/>
          <w14:ligatures w14:val="none"/>
        </w:rPr>
        <w:t xml:space="preserve"> Arendustega hilinemise ennetamiseks on </w:t>
      </w:r>
      <w:proofErr w:type="spellStart"/>
      <w:r w:rsidR="00EB2ABC">
        <w:rPr>
          <w:rFonts w:eastAsia="Calibri"/>
          <w:kern w:val="0"/>
          <w14:ligatures w14:val="none"/>
        </w:rPr>
        <w:t>E</w:t>
      </w:r>
      <w:r w:rsidR="00787D1F">
        <w:rPr>
          <w:rFonts w:eastAsia="Calibri"/>
          <w:kern w:val="0"/>
          <w14:ligatures w14:val="none"/>
        </w:rPr>
        <w:t>u</w:t>
      </w:r>
      <w:r w:rsidR="00EB2ABC">
        <w:rPr>
          <w:rFonts w:eastAsia="Calibri"/>
          <w:kern w:val="0"/>
          <w14:ligatures w14:val="none"/>
        </w:rPr>
        <w:t>-LISA</w:t>
      </w:r>
      <w:proofErr w:type="spellEnd"/>
      <w:r w:rsidR="00EB2ABC">
        <w:rPr>
          <w:rFonts w:eastAsia="Calibri"/>
          <w:kern w:val="0"/>
          <w14:ligatures w14:val="none"/>
        </w:rPr>
        <w:t xml:space="preserve"> </w:t>
      </w:r>
      <w:r w:rsidR="00D9616A">
        <w:rPr>
          <w:rFonts w:eastAsia="Calibri"/>
          <w:kern w:val="0"/>
          <w14:ligatures w14:val="none"/>
        </w:rPr>
        <w:t xml:space="preserve">loonud </w:t>
      </w:r>
      <w:r w:rsidR="00EB2ABC">
        <w:rPr>
          <w:rFonts w:eastAsia="Calibri"/>
          <w:kern w:val="0"/>
          <w14:ligatures w14:val="none"/>
        </w:rPr>
        <w:t xml:space="preserve">liikmesriikidele projekti haldamise foorumi, kus liikmesriigid annavad regulaarselt </w:t>
      </w:r>
      <w:r w:rsidR="00D9616A">
        <w:rPr>
          <w:rFonts w:eastAsia="Calibri"/>
          <w:kern w:val="0"/>
          <w14:ligatures w14:val="none"/>
        </w:rPr>
        <w:t>ülevaadet ülesannete täitmisest</w:t>
      </w:r>
      <w:r w:rsidR="00C02F96">
        <w:rPr>
          <w:rFonts w:eastAsia="Calibri"/>
          <w:kern w:val="0"/>
          <w14:ligatures w14:val="none"/>
        </w:rPr>
        <w:t xml:space="preserve"> ning testimisi korraldatakse jooksvalt valmivate elementide kaupa.</w:t>
      </w:r>
    </w:p>
    <w:p w14:paraId="4E994724" w14:textId="77777777" w:rsidR="00ED0895" w:rsidRPr="00E14E25" w:rsidRDefault="00ED0895" w:rsidP="00ED0895"/>
    <w:p w14:paraId="694B18D3" w14:textId="1D84E355" w:rsidR="00ED0895" w:rsidRPr="00E14E25" w:rsidRDefault="00ED0895" w:rsidP="00ED0895">
      <w:pPr>
        <w:pStyle w:val="Pealkiri4"/>
        <w:rPr>
          <w:rFonts w:eastAsia="Calibri" w:cs="Times New Roman"/>
          <w:szCs w:val="24"/>
        </w:rPr>
      </w:pPr>
      <w:r w:rsidRPr="00E14E25">
        <w:rPr>
          <w:rFonts w:cs="Times New Roman"/>
          <w:szCs w:val="24"/>
        </w:rPr>
        <w:t xml:space="preserve">6.1.4.2 Muudatuste mõju </w:t>
      </w:r>
      <w:r w:rsidRPr="00E14E25">
        <w:rPr>
          <w:rFonts w:eastAsia="Calibri" w:cs="Times New Roman"/>
          <w:szCs w:val="24"/>
        </w:rPr>
        <w:t>riigi julgeolekule ja siseturvalisusele</w:t>
      </w:r>
    </w:p>
    <w:p w14:paraId="01045450" w14:textId="77777777" w:rsidR="00ED0895" w:rsidRPr="00E14E25" w:rsidRDefault="00ED0895" w:rsidP="00ED0895"/>
    <w:p w14:paraId="3DA074E7" w14:textId="3A9EF5E3" w:rsidR="003B4D59" w:rsidRPr="00C45672" w:rsidRDefault="00ED0895" w:rsidP="00ED0895">
      <w:pPr>
        <w:jc w:val="both"/>
      </w:pPr>
      <w:r w:rsidRPr="002236C7">
        <w:rPr>
          <w:b/>
          <w:color w:val="4472C4" w:themeColor="accent1"/>
        </w:rPr>
        <w:t>Sihtrühm:</w:t>
      </w:r>
      <w:r w:rsidRPr="00E14E25">
        <w:t xml:space="preserve"> </w:t>
      </w:r>
      <w:r w:rsidR="004D71E4">
        <w:t>PPA, KAPO</w:t>
      </w:r>
      <w:r w:rsidR="00B73A1D">
        <w:t xml:space="preserve">, </w:t>
      </w:r>
      <w:r w:rsidR="00C45672">
        <w:t>VLA</w:t>
      </w:r>
      <w:r w:rsidR="0089727D">
        <w:t>,</w:t>
      </w:r>
      <w:r w:rsidR="00422C58">
        <w:t xml:space="preserve"> RAB,</w:t>
      </w:r>
      <w:r w:rsidR="00C45672">
        <w:t xml:space="preserve"> MTA</w:t>
      </w:r>
      <w:r w:rsidR="0089727D">
        <w:t>,</w:t>
      </w:r>
      <w:r w:rsidR="00C45672">
        <w:t xml:space="preserve"> </w:t>
      </w:r>
      <w:proofErr w:type="spellStart"/>
      <w:r w:rsidR="00C45672">
        <w:t>KeA</w:t>
      </w:r>
      <w:proofErr w:type="spellEnd"/>
      <w:r w:rsidR="00C45672">
        <w:t xml:space="preserve"> </w:t>
      </w:r>
      <w:r w:rsidR="003B4D59" w:rsidRPr="00E470DC">
        <w:t>vastavas valdkonnas tegelevad ametnikud. Sihtrühma suurus on</w:t>
      </w:r>
      <w:r w:rsidR="00422C58">
        <w:t xml:space="preserve"> osaliselt</w:t>
      </w:r>
      <w:r w:rsidR="003B4D59" w:rsidRPr="00E470DC">
        <w:t xml:space="preserve"> juurdepääsupiiranguga teave.</w:t>
      </w:r>
    </w:p>
    <w:p w14:paraId="45675D8B" w14:textId="77777777" w:rsidR="00ED0895" w:rsidRPr="00E14E25" w:rsidRDefault="00ED0895" w:rsidP="00ED0895">
      <w:pPr>
        <w:jc w:val="both"/>
        <w:rPr>
          <w:i/>
        </w:rPr>
      </w:pPr>
    </w:p>
    <w:p w14:paraId="388C59B3" w14:textId="5D39B84F" w:rsidR="00266873"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2F276A8F" w14:textId="77777777" w:rsidR="00281536" w:rsidRDefault="00281536" w:rsidP="00ED0895">
      <w:pPr>
        <w:jc w:val="both"/>
        <w:rPr>
          <w:rFonts w:eastAsia="Times New Roman"/>
          <w:lang w:eastAsia="et-EE"/>
        </w:rPr>
      </w:pPr>
    </w:p>
    <w:p w14:paraId="250DF60F" w14:textId="5E6F167C" w:rsidR="00ED0895" w:rsidRDefault="00944096" w:rsidP="00ED0895">
      <w:pPr>
        <w:jc w:val="both"/>
        <w:rPr>
          <w:rFonts w:eastAsia="Calibri"/>
          <w:kern w:val="0"/>
          <w14:ligatures w14:val="none"/>
        </w:rPr>
      </w:pPr>
      <w:r>
        <w:rPr>
          <w:rFonts w:eastAsia="Times New Roman"/>
          <w:lang w:eastAsia="et-EE"/>
        </w:rPr>
        <w:t xml:space="preserve">Planeeritava muudatusega paranevad </w:t>
      </w:r>
      <w:r w:rsidR="00D7734E">
        <w:rPr>
          <w:rFonts w:eastAsia="Times New Roman"/>
          <w:lang w:eastAsia="et-EE"/>
        </w:rPr>
        <w:t xml:space="preserve">nende </w:t>
      </w:r>
      <w:r>
        <w:rPr>
          <w:rFonts w:eastAsia="Times New Roman"/>
          <w:lang w:eastAsia="et-EE"/>
        </w:rPr>
        <w:t xml:space="preserve">varjupaigataotlejate </w:t>
      </w:r>
      <w:r w:rsidR="00876D5F">
        <w:rPr>
          <w:rFonts w:eastAsia="Times New Roman"/>
          <w:lang w:eastAsia="et-EE"/>
        </w:rPr>
        <w:t>tuvastamine</w:t>
      </w:r>
      <w:r w:rsidR="007F74AD">
        <w:rPr>
          <w:rFonts w:eastAsia="Times New Roman"/>
          <w:lang w:eastAsia="et-EE"/>
        </w:rPr>
        <w:t xml:space="preserve"> ja teisese rände ennetamine</w:t>
      </w:r>
      <w:r w:rsidR="00D7734E">
        <w:rPr>
          <w:rFonts w:eastAsia="Times New Roman"/>
          <w:lang w:eastAsia="et-EE"/>
        </w:rPr>
        <w:t>, kes üritavad varjupaigataotl</w:t>
      </w:r>
      <w:r w:rsidR="00BE59DF">
        <w:rPr>
          <w:rFonts w:eastAsia="Times New Roman"/>
          <w:lang w:eastAsia="et-EE"/>
        </w:rPr>
        <w:t>u</w:t>
      </w:r>
      <w:r w:rsidR="00D7734E">
        <w:rPr>
          <w:rFonts w:eastAsia="Times New Roman"/>
          <w:lang w:eastAsia="et-EE"/>
        </w:rPr>
        <w:t>st teha erinevates riikides või ebaseaduslikult ühest liikmesriigist teise liikuda.</w:t>
      </w:r>
      <w:r w:rsidR="00223A51">
        <w:rPr>
          <w:rFonts w:eastAsia="Times New Roman"/>
          <w:lang w:eastAsia="et-EE"/>
        </w:rPr>
        <w:t xml:space="preserve"> </w:t>
      </w:r>
      <w:r w:rsidR="00F2528B">
        <w:rPr>
          <w:rFonts w:eastAsia="Times New Roman"/>
          <w:lang w:eastAsia="et-EE"/>
        </w:rPr>
        <w:t>Andmevahetuse suurenemisega on võimalik siseturvalisuse ja julgeolekuga tegelevatel asutustel paremini mõista rändetrende</w:t>
      </w:r>
      <w:r w:rsidR="005F0498">
        <w:rPr>
          <w:rFonts w:eastAsia="Times New Roman"/>
          <w:lang w:eastAsia="et-EE"/>
        </w:rPr>
        <w:t xml:space="preserve"> ning seekaudu</w:t>
      </w:r>
      <w:r w:rsidR="00F2528B">
        <w:rPr>
          <w:rFonts w:eastAsia="Times New Roman"/>
          <w:lang w:eastAsia="et-EE"/>
        </w:rPr>
        <w:t xml:space="preserve"> võimalikke ohte</w:t>
      </w:r>
      <w:r w:rsidR="00B737A0">
        <w:rPr>
          <w:rFonts w:eastAsia="Times New Roman"/>
          <w:lang w:eastAsia="et-EE"/>
        </w:rPr>
        <w:t xml:space="preserve"> ennetada ja </w:t>
      </w:r>
      <w:r w:rsidR="00B737A0" w:rsidRPr="00EF1009">
        <w:rPr>
          <w:rFonts w:eastAsia="Times New Roman"/>
          <w:lang w:eastAsia="et-EE"/>
        </w:rPr>
        <w:t>tõkestada</w:t>
      </w:r>
      <w:r w:rsidR="00F2528B" w:rsidRPr="00EF1009">
        <w:rPr>
          <w:rFonts w:eastAsia="Times New Roman"/>
          <w:lang w:eastAsia="et-EE"/>
        </w:rPr>
        <w:t>.</w:t>
      </w:r>
      <w:r w:rsidR="00EF1009" w:rsidRPr="00EF1009">
        <w:rPr>
          <w:rFonts w:eastAsia="Times New Roman"/>
          <w:lang w:eastAsia="et-EE"/>
        </w:rPr>
        <w:t xml:space="preserve"> </w:t>
      </w:r>
      <w:r w:rsidR="00EF1009" w:rsidRPr="00EF1009">
        <w:t>Samuti paraneb võimalus leida saatjata laste vanemaid ja ühendada perekondi.</w:t>
      </w:r>
      <w:r w:rsidR="00F2528B">
        <w:rPr>
          <w:rFonts w:eastAsia="Times New Roman"/>
          <w:lang w:eastAsia="et-EE"/>
        </w:rPr>
        <w:t xml:space="preserve"> </w:t>
      </w:r>
    </w:p>
    <w:p w14:paraId="298B5B8A" w14:textId="77777777" w:rsidR="00471784" w:rsidRDefault="00471784" w:rsidP="00471784">
      <w:pPr>
        <w:jc w:val="both"/>
        <w:rPr>
          <w:rFonts w:eastAsia="Times New Roman"/>
          <w:noProof/>
          <w:lang w:eastAsia="et-EE" w:bidi="et-EE"/>
        </w:rPr>
      </w:pPr>
    </w:p>
    <w:p w14:paraId="4AC6AB14" w14:textId="3E1A7DD2" w:rsidR="00471784" w:rsidRDefault="00471784" w:rsidP="00471784">
      <w:pPr>
        <w:jc w:val="both"/>
        <w:rPr>
          <w:rFonts w:eastAsia="Times New Roman"/>
          <w:noProof/>
          <w:lang w:eastAsia="et-EE" w:bidi="et-EE"/>
        </w:rPr>
      </w:pPr>
      <w:r>
        <w:rPr>
          <w:rFonts w:eastAsia="Times New Roman"/>
          <w:noProof/>
          <w:lang w:eastAsia="et-EE" w:bidi="et-EE"/>
        </w:rPr>
        <w:t>Eurodac-süsteemi andmete kasutamine</w:t>
      </w:r>
      <w:r w:rsidR="00A5042A">
        <w:rPr>
          <w:rFonts w:eastAsia="Times New Roman"/>
          <w:noProof/>
          <w:lang w:eastAsia="et-EE" w:bidi="et-EE"/>
        </w:rPr>
        <w:t xml:space="preserve"> õiguskaitse eesmärkidel</w:t>
      </w:r>
      <w:r w:rsidRPr="00081CB6">
        <w:rPr>
          <w:rFonts w:eastAsia="Times New Roman"/>
          <w:noProof/>
          <w:lang w:eastAsia="et-EE" w:bidi="et-EE"/>
        </w:rPr>
        <w:t xml:space="preserve"> võimaldab või</w:t>
      </w:r>
      <w:r>
        <w:rPr>
          <w:rFonts w:eastAsia="Times New Roman"/>
          <w:noProof/>
          <w:lang w:eastAsia="et-EE" w:bidi="et-EE"/>
        </w:rPr>
        <w:t>delda</w:t>
      </w:r>
      <w:r w:rsidRPr="00081CB6">
        <w:rPr>
          <w:rFonts w:eastAsia="Times New Roman"/>
          <w:noProof/>
          <w:lang w:eastAsia="et-EE" w:bidi="et-EE"/>
        </w:rPr>
        <w:t xml:space="preserve"> tõhusama</w:t>
      </w:r>
      <w:r>
        <w:rPr>
          <w:rFonts w:eastAsia="Times New Roman"/>
          <w:noProof/>
          <w:lang w:eastAsia="et-EE" w:bidi="et-EE"/>
        </w:rPr>
        <w:t>l</w:t>
      </w:r>
      <w:r w:rsidRPr="00081CB6">
        <w:rPr>
          <w:rFonts w:eastAsia="Times New Roman"/>
          <w:noProof/>
          <w:lang w:eastAsia="et-EE" w:bidi="et-EE"/>
        </w:rPr>
        <w:t xml:space="preserve">t terrorismi ja raskete kuritegude vastu. </w:t>
      </w:r>
      <w:r>
        <w:rPr>
          <w:rFonts w:eastAsia="Times New Roman"/>
          <w:noProof/>
          <w:lang w:eastAsia="et-EE" w:bidi="et-EE"/>
        </w:rPr>
        <w:t>Sellise</w:t>
      </w:r>
      <w:r w:rsidRPr="00081CB6">
        <w:rPr>
          <w:rFonts w:eastAsia="Times New Roman"/>
          <w:noProof/>
          <w:lang w:eastAsia="et-EE" w:bidi="et-EE"/>
        </w:rPr>
        <w:t xml:space="preserve"> kuritegevusega nagu inimkaubandus </w:t>
      </w:r>
      <w:r>
        <w:rPr>
          <w:rFonts w:eastAsia="Times New Roman"/>
          <w:noProof/>
          <w:lang w:eastAsia="et-EE" w:bidi="et-EE"/>
        </w:rPr>
        <w:t>ja</w:t>
      </w:r>
      <w:r w:rsidRPr="00081CB6">
        <w:rPr>
          <w:rFonts w:eastAsia="Times New Roman"/>
          <w:noProof/>
          <w:lang w:eastAsia="et-EE" w:bidi="et-EE"/>
        </w:rPr>
        <w:t xml:space="preserve"> inimeste või kaupade ebaseaduslik üle piiri toimetamine </w:t>
      </w:r>
      <w:r>
        <w:rPr>
          <w:rFonts w:eastAsia="Times New Roman"/>
          <w:noProof/>
          <w:lang w:eastAsia="et-EE" w:bidi="et-EE"/>
        </w:rPr>
        <w:t>suureneb võimalus, et nende toimepidajate andmed on kantud Eurodac-süsteemi.</w:t>
      </w:r>
      <w:r w:rsidRPr="00081CB6">
        <w:rPr>
          <w:rFonts w:eastAsia="Times New Roman"/>
          <w:noProof/>
          <w:lang w:eastAsia="et-EE" w:bidi="et-EE"/>
        </w:rPr>
        <w:t xml:space="preserve"> </w:t>
      </w:r>
      <w:r>
        <w:rPr>
          <w:rFonts w:eastAsia="Times New Roman"/>
          <w:noProof/>
          <w:lang w:eastAsia="et-EE" w:bidi="et-EE"/>
        </w:rPr>
        <w:t>Eurodac-süsteemis võib olla andmeid ka</w:t>
      </w:r>
      <w:r w:rsidRPr="00081CB6">
        <w:rPr>
          <w:rFonts w:eastAsia="Times New Roman"/>
          <w:noProof/>
          <w:lang w:eastAsia="et-EE" w:bidi="et-EE"/>
        </w:rPr>
        <w:t xml:space="preserve"> terroris</w:t>
      </w:r>
      <w:r>
        <w:rPr>
          <w:rFonts w:eastAsia="Times New Roman"/>
          <w:noProof/>
          <w:lang w:eastAsia="et-EE" w:bidi="et-EE"/>
        </w:rPr>
        <w:t>mi</w:t>
      </w:r>
      <w:r w:rsidRPr="00081CB6">
        <w:rPr>
          <w:rFonts w:eastAsia="Times New Roman"/>
          <w:noProof/>
          <w:lang w:eastAsia="et-EE" w:bidi="et-EE"/>
        </w:rPr>
        <w:t>rühmitus</w:t>
      </w:r>
      <w:r>
        <w:rPr>
          <w:rFonts w:eastAsia="Times New Roman"/>
          <w:noProof/>
          <w:lang w:eastAsia="et-EE" w:bidi="et-EE"/>
        </w:rPr>
        <w:t>te liikmete</w:t>
      </w:r>
      <w:r w:rsidRPr="00081CB6">
        <w:rPr>
          <w:rFonts w:eastAsia="Times New Roman"/>
          <w:noProof/>
          <w:lang w:eastAsia="et-EE" w:bidi="et-EE"/>
        </w:rPr>
        <w:t xml:space="preserve"> ja radikaliseerunud isiku</w:t>
      </w:r>
      <w:r>
        <w:rPr>
          <w:rFonts w:eastAsia="Times New Roman"/>
          <w:noProof/>
          <w:lang w:eastAsia="et-EE" w:bidi="et-EE"/>
        </w:rPr>
        <w:t>te kohta, kes on Schengeni välispiiri ebaseaduslikult ületanud või taotlenud mõnes liikmesriigis rahvusvahelist kaitset</w:t>
      </w:r>
      <w:r w:rsidRPr="00081CB6">
        <w:rPr>
          <w:rFonts w:eastAsia="Times New Roman"/>
          <w:noProof/>
          <w:lang w:eastAsia="et-EE" w:bidi="et-EE"/>
        </w:rPr>
        <w:t xml:space="preserve">. </w:t>
      </w:r>
      <w:r>
        <w:rPr>
          <w:rFonts w:eastAsia="Times New Roman"/>
          <w:noProof/>
          <w:lang w:eastAsia="et-EE" w:bidi="et-EE"/>
        </w:rPr>
        <w:t>Eurodac-süsteemi andmete kasutamise Eesti pädevate asutuste poolt</w:t>
      </w:r>
      <w:r w:rsidRPr="00081CB6">
        <w:rPr>
          <w:rFonts w:eastAsia="Times New Roman"/>
          <w:noProof/>
          <w:lang w:eastAsia="et-EE" w:bidi="et-EE"/>
        </w:rPr>
        <w:t xml:space="preserve"> </w:t>
      </w:r>
      <w:r>
        <w:rPr>
          <w:rFonts w:eastAsia="Times New Roman"/>
          <w:noProof/>
          <w:lang w:eastAsia="et-EE" w:bidi="et-EE"/>
        </w:rPr>
        <w:t xml:space="preserve">suurendab </w:t>
      </w:r>
      <w:r w:rsidRPr="00081CB6">
        <w:rPr>
          <w:rFonts w:eastAsia="Times New Roman"/>
          <w:noProof/>
          <w:lang w:eastAsia="et-EE" w:bidi="et-EE"/>
        </w:rPr>
        <w:t>terroristide, kurjategijate</w:t>
      </w:r>
      <w:r>
        <w:rPr>
          <w:rFonts w:eastAsia="Times New Roman"/>
          <w:noProof/>
          <w:lang w:eastAsia="et-EE" w:bidi="et-EE"/>
        </w:rPr>
        <w:t>,</w:t>
      </w:r>
      <w:r w:rsidRPr="00081CB6">
        <w:rPr>
          <w:rFonts w:eastAsia="Times New Roman"/>
          <w:noProof/>
          <w:lang w:eastAsia="et-EE" w:bidi="et-EE"/>
        </w:rPr>
        <w:t xml:space="preserve"> kahtlus</w:t>
      </w:r>
      <w:r>
        <w:rPr>
          <w:rFonts w:eastAsia="Times New Roman"/>
          <w:noProof/>
          <w:lang w:eastAsia="et-EE" w:bidi="et-EE"/>
        </w:rPr>
        <w:t>tatavate</w:t>
      </w:r>
      <w:r w:rsidRPr="00081CB6">
        <w:rPr>
          <w:rFonts w:eastAsia="Times New Roman"/>
          <w:noProof/>
          <w:lang w:eastAsia="et-EE" w:bidi="et-EE"/>
        </w:rPr>
        <w:t xml:space="preserve"> ja ohvrite usaldusväärse tuvastamis</w:t>
      </w:r>
      <w:r>
        <w:rPr>
          <w:rFonts w:eastAsia="Times New Roman"/>
          <w:noProof/>
          <w:lang w:eastAsia="et-EE" w:bidi="et-EE"/>
        </w:rPr>
        <w:t>e tõenäosust</w:t>
      </w:r>
      <w:r w:rsidRPr="00081CB6">
        <w:rPr>
          <w:rFonts w:eastAsia="Times New Roman"/>
          <w:noProof/>
          <w:lang w:eastAsia="et-EE" w:bidi="et-EE"/>
        </w:rPr>
        <w:t xml:space="preserve"> ning anda teavet kolmanda rii</w:t>
      </w:r>
      <w:r>
        <w:rPr>
          <w:rFonts w:eastAsia="Times New Roman"/>
          <w:noProof/>
          <w:lang w:eastAsia="et-EE" w:bidi="et-EE"/>
        </w:rPr>
        <w:t>gi</w:t>
      </w:r>
      <w:r w:rsidRPr="00081CB6">
        <w:rPr>
          <w:rFonts w:eastAsia="Times New Roman"/>
          <w:noProof/>
          <w:lang w:eastAsia="et-EE" w:bidi="et-EE"/>
        </w:rPr>
        <w:t xml:space="preserve"> kodanike, sealhulgas kuriteos kahtlustatavate varasemate </w:t>
      </w:r>
      <w:r>
        <w:rPr>
          <w:rFonts w:eastAsia="Times New Roman"/>
          <w:noProof/>
          <w:lang w:eastAsia="et-EE" w:bidi="et-EE"/>
        </w:rPr>
        <w:t>liikumise kohta Schengeni territooriumil</w:t>
      </w:r>
      <w:r w:rsidRPr="00081CB6">
        <w:rPr>
          <w:rFonts w:eastAsia="Times New Roman"/>
          <w:noProof/>
          <w:lang w:eastAsia="et-EE" w:bidi="et-EE"/>
        </w:rPr>
        <w:t xml:space="preserve">. </w:t>
      </w:r>
      <w:r>
        <w:rPr>
          <w:rFonts w:eastAsia="Times New Roman"/>
          <w:noProof/>
          <w:lang w:eastAsia="et-EE" w:bidi="et-EE"/>
        </w:rPr>
        <w:t>Nii</w:t>
      </w:r>
      <w:r w:rsidRPr="00081CB6">
        <w:rPr>
          <w:rFonts w:eastAsia="Times New Roman"/>
          <w:noProof/>
          <w:lang w:eastAsia="et-EE" w:bidi="et-EE"/>
        </w:rPr>
        <w:t xml:space="preserve"> täiend</w:t>
      </w:r>
      <w:r>
        <w:rPr>
          <w:rFonts w:eastAsia="Times New Roman"/>
          <w:noProof/>
          <w:lang w:eastAsia="et-EE" w:bidi="et-EE"/>
        </w:rPr>
        <w:t>ab</w:t>
      </w:r>
      <w:r w:rsidRPr="00081CB6">
        <w:rPr>
          <w:rFonts w:eastAsia="Times New Roman"/>
          <w:noProof/>
          <w:lang w:eastAsia="et-EE" w:bidi="et-EE"/>
        </w:rPr>
        <w:t xml:space="preserve"> see Schengeni infosüsteemi</w:t>
      </w:r>
      <w:r>
        <w:rPr>
          <w:rFonts w:eastAsia="Times New Roman"/>
          <w:noProof/>
          <w:lang w:eastAsia="et-EE" w:bidi="et-EE"/>
        </w:rPr>
        <w:t xml:space="preserve"> ja muude EL infosüsteemide</w:t>
      </w:r>
      <w:r w:rsidRPr="00081CB6">
        <w:rPr>
          <w:rFonts w:eastAsia="Times New Roman"/>
          <w:noProof/>
          <w:lang w:eastAsia="et-EE" w:bidi="et-EE"/>
        </w:rPr>
        <w:t xml:space="preserve"> teavet. </w:t>
      </w:r>
      <w:r>
        <w:rPr>
          <w:rFonts w:eastAsia="Times New Roman"/>
          <w:noProof/>
          <w:lang w:eastAsia="et-EE" w:bidi="et-EE"/>
        </w:rPr>
        <w:t xml:space="preserve">Seega </w:t>
      </w:r>
      <w:r w:rsidRPr="003748A8">
        <w:rPr>
          <w:rFonts w:eastAsia="Times New Roman"/>
          <w:noProof/>
          <w:lang w:eastAsia="et-EE" w:bidi="et-EE"/>
        </w:rPr>
        <w:t xml:space="preserve">kaasneb </w:t>
      </w:r>
      <w:r>
        <w:rPr>
          <w:rFonts w:eastAsia="Times New Roman"/>
          <w:noProof/>
          <w:lang w:eastAsia="et-EE" w:bidi="et-EE"/>
        </w:rPr>
        <w:t xml:space="preserve">eelnõuga </w:t>
      </w:r>
      <w:r w:rsidRPr="003748A8">
        <w:rPr>
          <w:rFonts w:eastAsia="Times New Roman"/>
          <w:noProof/>
          <w:lang w:eastAsia="et-EE" w:bidi="et-EE"/>
        </w:rPr>
        <w:t xml:space="preserve">oluline mõju riigi siseturvalisusele, kuna </w:t>
      </w:r>
      <w:r>
        <w:rPr>
          <w:rFonts w:eastAsia="Times New Roman"/>
          <w:noProof/>
          <w:lang w:eastAsia="et-EE" w:bidi="et-EE"/>
        </w:rPr>
        <w:t>Eurodac--süsteemi</w:t>
      </w:r>
      <w:r w:rsidRPr="003748A8">
        <w:rPr>
          <w:rFonts w:eastAsia="Times New Roman"/>
          <w:noProof/>
          <w:lang w:eastAsia="et-EE" w:bidi="et-EE"/>
        </w:rPr>
        <w:t xml:space="preserve"> andmetele juurdepääsu tagamisel antakse õiguskaitseasutustele oluline vahend võitluses terrorismi ja muu raske kuritegevuse</w:t>
      </w:r>
      <w:r>
        <w:rPr>
          <w:rFonts w:eastAsia="Times New Roman"/>
          <w:noProof/>
          <w:lang w:eastAsia="et-EE" w:bidi="et-EE"/>
        </w:rPr>
        <w:t xml:space="preserve"> vastu</w:t>
      </w:r>
      <w:r w:rsidRPr="003748A8">
        <w:rPr>
          <w:rFonts w:eastAsia="Times New Roman"/>
          <w:noProof/>
          <w:lang w:eastAsia="et-EE" w:bidi="et-EE"/>
        </w:rPr>
        <w:t xml:space="preserve">. Sellega aidatakse </w:t>
      </w:r>
      <w:r>
        <w:rPr>
          <w:rFonts w:eastAsia="Times New Roman"/>
          <w:noProof/>
          <w:lang w:eastAsia="et-EE" w:bidi="et-EE"/>
        </w:rPr>
        <w:t>parandada</w:t>
      </w:r>
      <w:r w:rsidRPr="003748A8">
        <w:rPr>
          <w:rFonts w:eastAsia="Times New Roman"/>
          <w:noProof/>
          <w:lang w:eastAsia="et-EE" w:bidi="et-EE"/>
        </w:rPr>
        <w:t xml:space="preserve"> nii Eesti kui ka kogu Schengeni ala sisejulgeoleku</w:t>
      </w:r>
      <w:r>
        <w:rPr>
          <w:rFonts w:eastAsia="Times New Roman"/>
          <w:noProof/>
          <w:lang w:eastAsia="et-EE" w:bidi="et-EE"/>
        </w:rPr>
        <w:t>t</w:t>
      </w:r>
      <w:r w:rsidRPr="003748A8">
        <w:rPr>
          <w:rFonts w:eastAsia="Times New Roman"/>
          <w:noProof/>
          <w:lang w:eastAsia="et-EE" w:bidi="et-EE"/>
        </w:rPr>
        <w:t>.</w:t>
      </w:r>
      <w:r>
        <w:rPr>
          <w:rFonts w:eastAsia="Times New Roman"/>
          <w:noProof/>
          <w:lang w:eastAsia="et-EE" w:bidi="et-EE"/>
        </w:rPr>
        <w:t xml:space="preserve"> </w:t>
      </w:r>
    </w:p>
    <w:p w14:paraId="23A55D37" w14:textId="77777777" w:rsidR="00ED0895" w:rsidRPr="00BB0D67" w:rsidRDefault="00ED0895" w:rsidP="00ED0895">
      <w:pPr>
        <w:rPr>
          <w:rFonts w:eastAsia="Times New Roman"/>
          <w:highlight w:val="yellow"/>
          <w:u w:val="single"/>
          <w:lang w:eastAsia="et-EE"/>
        </w:rPr>
      </w:pPr>
    </w:p>
    <w:p w14:paraId="2C3C966C" w14:textId="085FA389" w:rsidR="002F1823" w:rsidRDefault="00ED0895" w:rsidP="002F1823">
      <w:pPr>
        <w:jc w:val="both"/>
        <w:rPr>
          <w:rFonts w:eastAsia="Times New Roman"/>
          <w:bCs/>
        </w:rPr>
      </w:pPr>
      <w:r w:rsidRPr="002236C7">
        <w:rPr>
          <w:rFonts w:eastAsia="Calibri"/>
          <w:b/>
          <w:color w:val="4472C4" w:themeColor="accent1"/>
          <w:kern w:val="0"/>
          <w14:ligatures w14:val="none"/>
        </w:rPr>
        <w:t xml:space="preserve">Mõju avaldumise sagedus </w:t>
      </w:r>
      <w:r w:rsidR="00CD41ED" w:rsidRPr="00CD41ED">
        <w:rPr>
          <w:rFonts w:eastAsia="Calibri"/>
          <w:kern w:val="0"/>
          <w14:ligatures w14:val="none"/>
        </w:rPr>
        <w:t xml:space="preserve">on </w:t>
      </w:r>
      <w:r w:rsidR="002F1823">
        <w:rPr>
          <w:rFonts w:eastAsia="Calibri"/>
          <w:kern w:val="0"/>
          <w14:ligatures w14:val="none"/>
        </w:rPr>
        <w:t xml:space="preserve">vähemalt </w:t>
      </w:r>
      <w:r w:rsidR="002F1823" w:rsidRPr="004C4ADA">
        <w:rPr>
          <w:rFonts w:eastAsia="Calibri"/>
          <w:kern w:val="0"/>
          <w14:ligatures w14:val="none"/>
        </w:rPr>
        <w:t>keskmine.</w:t>
      </w:r>
      <w:r w:rsidR="00CD41ED" w:rsidRPr="004C4ADA">
        <w:rPr>
          <w:rFonts w:eastAsia="Calibri"/>
          <w:kern w:val="0"/>
          <w14:ligatures w14:val="none"/>
        </w:rPr>
        <w:t xml:space="preserve"> Muudatus hõlmab uue süsteemi rakendamist, mida hakatakse kasutama reeglipäraselt</w:t>
      </w:r>
      <w:r w:rsidR="002F1823" w:rsidRPr="004C4ADA">
        <w:rPr>
          <w:rFonts w:eastAsia="Calibri"/>
          <w:kern w:val="0"/>
          <w14:ligatures w14:val="none"/>
        </w:rPr>
        <w:t>,</w:t>
      </w:r>
      <w:r w:rsidR="002F1823">
        <w:rPr>
          <w:rFonts w:eastAsia="Calibri"/>
          <w:kern w:val="0"/>
          <w14:ligatures w14:val="none"/>
        </w:rPr>
        <w:t xml:space="preserve"> kuid põhimõtteliselt ei ole </w:t>
      </w:r>
      <w:proofErr w:type="spellStart"/>
      <w:r w:rsidR="002F1823">
        <w:rPr>
          <w:rFonts w:eastAsia="Calibri"/>
          <w:kern w:val="0"/>
          <w14:ligatures w14:val="none"/>
        </w:rPr>
        <w:t>Eurodac</w:t>
      </w:r>
      <w:proofErr w:type="spellEnd"/>
      <w:r w:rsidR="002F1823">
        <w:rPr>
          <w:rFonts w:eastAsia="Calibri"/>
          <w:kern w:val="0"/>
          <w14:ligatures w14:val="none"/>
        </w:rPr>
        <w:t xml:space="preserve">-süsteem selle peamisele kasutajale (PPA) uus ja selle kasutamine ei põhjusta kohanemisraskusi. </w:t>
      </w:r>
      <w:r w:rsidR="002F1823">
        <w:rPr>
          <w:rFonts w:eastAsia="Times New Roman"/>
          <w:bCs/>
        </w:rPr>
        <w:t xml:space="preserve">Õiguskaitseasutuste päringute hulka ei ole praegu võimalik prognoosida. See selgub kõikide asjaomaste EL infosüsteemide käivitumisel, mistõttu ei ole võimalik hinnata, kui palju inimesi on keskse juurdepääsupunkti või </w:t>
      </w:r>
      <w:proofErr w:type="spellStart"/>
      <w:r w:rsidR="002F1823">
        <w:rPr>
          <w:rFonts w:eastAsia="Times New Roman"/>
          <w:bCs/>
        </w:rPr>
        <w:t>Eurodac</w:t>
      </w:r>
      <w:proofErr w:type="spellEnd"/>
      <w:r w:rsidR="002F1823">
        <w:rPr>
          <w:rFonts w:eastAsia="Times New Roman"/>
          <w:bCs/>
        </w:rPr>
        <w:t>-süsteemi tähenduses kontrolliasutuse funktsioonide täitmiseks vaja ning sellega seonduvalt selgub ka mõju avaldumise sagedus.</w:t>
      </w:r>
    </w:p>
    <w:p w14:paraId="064EE607" w14:textId="77777777" w:rsidR="00ED0895" w:rsidRPr="00BB0D67" w:rsidRDefault="00ED0895" w:rsidP="00ED0895">
      <w:pPr>
        <w:jc w:val="both"/>
        <w:rPr>
          <w:rFonts w:eastAsia="Calibri"/>
          <w:kern w:val="0"/>
          <w:highlight w:val="yellow"/>
          <w14:ligatures w14:val="none"/>
        </w:rPr>
      </w:pPr>
    </w:p>
    <w:p w14:paraId="1BDB597C" w14:textId="057E9EA4" w:rsidR="00ED0895" w:rsidRPr="00E14E25" w:rsidRDefault="00EF1009" w:rsidP="00ED0895">
      <w:pPr>
        <w:jc w:val="both"/>
        <w:rPr>
          <w:rFonts w:eastAsia="Calibri"/>
          <w:kern w:val="0"/>
          <w14:ligatures w14:val="none"/>
        </w:rPr>
      </w:pPr>
      <w:proofErr w:type="spellStart"/>
      <w:r>
        <w:rPr>
          <w:rFonts w:eastAsia="Calibri"/>
          <w:kern w:val="0"/>
          <w14:ligatures w14:val="none"/>
        </w:rPr>
        <w:t>Eurodac</w:t>
      </w:r>
      <w:proofErr w:type="spellEnd"/>
      <w:r>
        <w:rPr>
          <w:rFonts w:eastAsia="Calibri"/>
          <w:kern w:val="0"/>
          <w14:ligatures w14:val="none"/>
        </w:rPr>
        <w:t xml:space="preserve">-süsteemi kasutamisel puudub </w:t>
      </w:r>
      <w:r>
        <w:rPr>
          <w:rFonts w:eastAsia="Calibri"/>
          <w:b/>
          <w:color w:val="4472C4" w:themeColor="accent1"/>
          <w:kern w:val="0"/>
          <w14:ligatures w14:val="none"/>
        </w:rPr>
        <w:t>e</w:t>
      </w:r>
      <w:r w:rsidRPr="002236C7">
        <w:rPr>
          <w:rFonts w:eastAsia="Calibri"/>
          <w:b/>
          <w:color w:val="4472C4" w:themeColor="accent1"/>
          <w:kern w:val="0"/>
          <w14:ligatures w14:val="none"/>
        </w:rPr>
        <w:t>basoovitava mõju kaasnemise risk</w:t>
      </w:r>
      <w:r>
        <w:rPr>
          <w:rFonts w:eastAsia="Calibri"/>
          <w:kern w:val="0"/>
          <w14:ligatures w14:val="none"/>
        </w:rPr>
        <w:t xml:space="preserve"> riigi julgeolekule ja siseturvalisusele</w:t>
      </w:r>
      <w:r w:rsidR="00FA2ABD">
        <w:rPr>
          <w:rFonts w:eastAsia="Calibri"/>
          <w:kern w:val="0"/>
          <w14:ligatures w14:val="none"/>
        </w:rPr>
        <w:t xml:space="preserve"> ehk see risk on väike.</w:t>
      </w:r>
      <w:r>
        <w:rPr>
          <w:rFonts w:eastAsia="Calibri"/>
          <w:kern w:val="0"/>
          <w14:ligatures w14:val="none"/>
        </w:rPr>
        <w:t xml:space="preserve"> </w:t>
      </w:r>
      <w:proofErr w:type="spellStart"/>
      <w:r>
        <w:rPr>
          <w:rFonts w:eastAsia="Calibri"/>
          <w:kern w:val="0"/>
          <w14:ligatures w14:val="none"/>
        </w:rPr>
        <w:t>Eurodac</w:t>
      </w:r>
      <w:proofErr w:type="spellEnd"/>
      <w:r>
        <w:rPr>
          <w:rFonts w:eastAsia="Calibri"/>
          <w:kern w:val="0"/>
          <w14:ligatures w14:val="none"/>
        </w:rPr>
        <w:t xml:space="preserve">-süsteemi kantavate andmete suurenemine parandab </w:t>
      </w:r>
      <w:r w:rsidR="00C3529A">
        <w:rPr>
          <w:rFonts w:eastAsia="Calibri"/>
          <w:kern w:val="0"/>
          <w14:ligatures w14:val="none"/>
        </w:rPr>
        <w:t xml:space="preserve">pädevate asutuste </w:t>
      </w:r>
      <w:r>
        <w:rPr>
          <w:rFonts w:eastAsia="Calibri"/>
          <w:kern w:val="0"/>
          <w14:ligatures w14:val="none"/>
        </w:rPr>
        <w:t>võimalusi riigi julgeoleku ja siseturvalisuse tagamiseks</w:t>
      </w:r>
      <w:r w:rsidR="00FA2ABD">
        <w:rPr>
          <w:rFonts w:eastAsia="Calibri"/>
          <w:kern w:val="0"/>
          <w14:ligatures w14:val="none"/>
        </w:rPr>
        <w:t xml:space="preserve"> ning ei oma pädevatele asutustele negatiivseid mõjusid.</w:t>
      </w:r>
    </w:p>
    <w:p w14:paraId="392498B9" w14:textId="77777777" w:rsidR="00ED0895" w:rsidRPr="00E14E25" w:rsidRDefault="00ED0895" w:rsidP="00ED0895"/>
    <w:p w14:paraId="27A18E5E" w14:textId="5D44F38F" w:rsidR="00ED0895" w:rsidRPr="00E14E25" w:rsidRDefault="00ED0895" w:rsidP="00ED0895">
      <w:pPr>
        <w:pStyle w:val="Pealkiri4"/>
        <w:rPr>
          <w:rFonts w:eastAsia="Calibri" w:cs="Times New Roman"/>
          <w:szCs w:val="24"/>
        </w:rPr>
      </w:pPr>
      <w:r w:rsidRPr="00E14E25">
        <w:rPr>
          <w:rFonts w:eastAsia="Calibri" w:cs="Times New Roman"/>
          <w:szCs w:val="24"/>
        </w:rPr>
        <w:t>6.1.4.3</w:t>
      </w:r>
      <w:r w:rsidR="00471784">
        <w:rPr>
          <w:rFonts w:eastAsia="Calibri" w:cs="Times New Roman"/>
          <w:szCs w:val="24"/>
        </w:rPr>
        <w:t>.</w:t>
      </w:r>
      <w:r w:rsidRPr="00E14E25">
        <w:rPr>
          <w:rFonts w:eastAsia="Calibri" w:cs="Times New Roman"/>
          <w:szCs w:val="24"/>
        </w:rPr>
        <w:t xml:space="preserve"> Muudatuse mõju välissuhetele</w:t>
      </w:r>
    </w:p>
    <w:p w14:paraId="7BDF780C" w14:textId="77777777" w:rsidR="00ED0895" w:rsidRPr="00E14E25" w:rsidRDefault="00ED0895" w:rsidP="00ED0895"/>
    <w:p w14:paraId="470D64A3" w14:textId="7B686725" w:rsidR="00ED0895" w:rsidRPr="00E14E25" w:rsidRDefault="00ED0895" w:rsidP="00ED0895">
      <w:pPr>
        <w:jc w:val="both"/>
        <w:rPr>
          <w:rFonts w:eastAsia="Arial Unicode MS"/>
          <w:kern w:val="0"/>
          <w:u w:color="000000"/>
          <w:lang w:eastAsia="et-EE"/>
          <w14:ligatures w14:val="none"/>
        </w:rPr>
      </w:pPr>
      <w:r w:rsidRPr="002236C7">
        <w:rPr>
          <w:b/>
          <w:color w:val="4472C4" w:themeColor="accent1"/>
        </w:rPr>
        <w:t>Sihtrühm:</w:t>
      </w:r>
      <w:r w:rsidRPr="00E14E25">
        <w:t xml:space="preserve"> </w:t>
      </w:r>
      <w:r w:rsidR="00BB0D67">
        <w:t>EL liikmesriigid, EU-LISA</w:t>
      </w:r>
      <w:r w:rsidR="001A7061">
        <w:t>, kolmandate riikide õiguskaitseasutused</w:t>
      </w:r>
      <w:r w:rsidR="00C3529A">
        <w:t>.</w:t>
      </w:r>
    </w:p>
    <w:p w14:paraId="67DA99DA" w14:textId="77777777" w:rsidR="00ED0895" w:rsidRPr="00E14E25" w:rsidRDefault="00ED0895" w:rsidP="00ED0895">
      <w:pPr>
        <w:jc w:val="both"/>
        <w:rPr>
          <w:i/>
        </w:rPr>
      </w:pPr>
    </w:p>
    <w:p w14:paraId="2449174A" w14:textId="562E6CF7" w:rsidR="00111154"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28D577E4" w14:textId="77777777" w:rsidR="00281536" w:rsidRPr="00281536" w:rsidRDefault="00281536" w:rsidP="00EB452D">
      <w:pPr>
        <w:jc w:val="both"/>
        <w:rPr>
          <w:rFonts w:eastAsia="Times New Roman"/>
          <w:b/>
          <w:bCs/>
          <w:lang w:eastAsia="et-EE"/>
        </w:rPr>
      </w:pPr>
    </w:p>
    <w:p w14:paraId="6DDB2ADC" w14:textId="5F1A70CD" w:rsidR="005F1BCA" w:rsidRDefault="001D5216" w:rsidP="00EB452D">
      <w:pPr>
        <w:jc w:val="both"/>
        <w:rPr>
          <w:rFonts w:eastAsia="Times New Roman"/>
          <w:lang w:eastAsia="et-EE"/>
        </w:rPr>
      </w:pPr>
      <w:r>
        <w:rPr>
          <w:rFonts w:eastAsia="Times New Roman"/>
          <w:lang w:eastAsia="et-EE"/>
        </w:rPr>
        <w:t xml:space="preserve">Eelnõus planeeritavad </w:t>
      </w:r>
      <w:proofErr w:type="spellStart"/>
      <w:r w:rsidR="005A3AFE">
        <w:rPr>
          <w:rFonts w:eastAsia="Times New Roman"/>
          <w:lang w:eastAsia="et-EE"/>
        </w:rPr>
        <w:t>Eurodac</w:t>
      </w:r>
      <w:proofErr w:type="spellEnd"/>
      <w:r w:rsidR="00C3529A">
        <w:rPr>
          <w:rFonts w:eastAsia="Times New Roman"/>
          <w:lang w:eastAsia="et-EE"/>
        </w:rPr>
        <w:t>-</w:t>
      </w:r>
      <w:r w:rsidR="005A3AFE">
        <w:rPr>
          <w:rFonts w:eastAsia="Times New Roman"/>
          <w:lang w:eastAsia="et-EE"/>
        </w:rPr>
        <w:t xml:space="preserve">süsteemi </w:t>
      </w:r>
      <w:r>
        <w:rPr>
          <w:rFonts w:eastAsia="Times New Roman"/>
          <w:lang w:eastAsia="et-EE"/>
        </w:rPr>
        <w:t xml:space="preserve">muudatused </w:t>
      </w:r>
      <w:r w:rsidR="00EB452D">
        <w:rPr>
          <w:rFonts w:eastAsia="Times New Roman"/>
          <w:lang w:eastAsia="et-EE"/>
        </w:rPr>
        <w:t>tugevdavad</w:t>
      </w:r>
      <w:r>
        <w:rPr>
          <w:rFonts w:eastAsia="Times New Roman"/>
          <w:lang w:eastAsia="et-EE"/>
        </w:rPr>
        <w:t xml:space="preserve"> koostöös EL liikmesriikide vahel</w:t>
      </w:r>
      <w:r w:rsidR="005F1BCA">
        <w:rPr>
          <w:rFonts w:eastAsia="Times New Roman"/>
          <w:lang w:eastAsia="et-EE"/>
        </w:rPr>
        <w:t xml:space="preserve">. </w:t>
      </w:r>
      <w:r w:rsidR="001A7061">
        <w:rPr>
          <w:rFonts w:eastAsia="Times New Roman"/>
          <w:lang w:eastAsia="et-EE"/>
        </w:rPr>
        <w:t xml:space="preserve">Põhjalikum ja kiirem andmevahetus aitab tõsta EL-i üleselt menetluste kvaliteeti. </w:t>
      </w:r>
      <w:r w:rsidR="005F1BCA">
        <w:rPr>
          <w:rFonts w:eastAsia="Times New Roman"/>
          <w:lang w:eastAsia="et-EE"/>
        </w:rPr>
        <w:t>Infovahetuse tõhustamine</w:t>
      </w:r>
      <w:r w:rsidR="004728B2">
        <w:rPr>
          <w:rFonts w:eastAsia="Times New Roman"/>
          <w:lang w:eastAsia="et-EE"/>
        </w:rPr>
        <w:t xml:space="preserve"> ja sellele </w:t>
      </w:r>
      <w:r w:rsidR="002D525D">
        <w:rPr>
          <w:rFonts w:eastAsia="Times New Roman"/>
          <w:lang w:eastAsia="et-EE"/>
        </w:rPr>
        <w:t>ligipääsu</w:t>
      </w:r>
      <w:r w:rsidR="00622751">
        <w:rPr>
          <w:rFonts w:eastAsia="Times New Roman"/>
          <w:lang w:eastAsia="et-EE"/>
        </w:rPr>
        <w:t xml:space="preserve"> </w:t>
      </w:r>
      <w:r w:rsidR="00C3529A">
        <w:rPr>
          <w:rFonts w:eastAsia="Times New Roman"/>
          <w:lang w:eastAsia="et-EE"/>
        </w:rPr>
        <w:t>andmine pädevatele asutustele annab parema võimaluse</w:t>
      </w:r>
      <w:r w:rsidR="005F1BCA">
        <w:rPr>
          <w:rFonts w:eastAsia="Times New Roman"/>
          <w:lang w:eastAsia="et-EE"/>
        </w:rPr>
        <w:t xml:space="preserve"> </w:t>
      </w:r>
      <w:r w:rsidR="00C3529A">
        <w:rPr>
          <w:rFonts w:eastAsia="Times New Roman"/>
          <w:lang w:eastAsia="et-EE"/>
        </w:rPr>
        <w:t>tuvastada välismaalaste isikut ja reisiteekonda ning tõhustab</w:t>
      </w:r>
      <w:r w:rsidR="001054DC">
        <w:rPr>
          <w:rFonts w:eastAsia="Times New Roman"/>
          <w:lang w:eastAsia="et-EE"/>
        </w:rPr>
        <w:t xml:space="preserve"> saatjata alaealiste </w:t>
      </w:r>
      <w:r w:rsidR="00C3529A">
        <w:rPr>
          <w:rFonts w:eastAsia="Times New Roman"/>
          <w:lang w:eastAsia="et-EE"/>
        </w:rPr>
        <w:t>perekonnaliikmete</w:t>
      </w:r>
      <w:r w:rsidR="001054DC">
        <w:rPr>
          <w:rFonts w:eastAsia="Times New Roman"/>
          <w:lang w:eastAsia="et-EE"/>
        </w:rPr>
        <w:t xml:space="preserve"> kiirema</w:t>
      </w:r>
      <w:r w:rsidR="00C3529A">
        <w:rPr>
          <w:rFonts w:eastAsia="Times New Roman"/>
          <w:lang w:eastAsia="et-EE"/>
        </w:rPr>
        <w:t>t</w:t>
      </w:r>
      <w:r w:rsidR="001054DC">
        <w:rPr>
          <w:rFonts w:eastAsia="Times New Roman"/>
          <w:lang w:eastAsia="et-EE"/>
        </w:rPr>
        <w:t xml:space="preserve"> </w:t>
      </w:r>
      <w:r w:rsidR="00C3529A">
        <w:rPr>
          <w:rFonts w:eastAsia="Times New Roman"/>
          <w:lang w:eastAsia="et-EE"/>
        </w:rPr>
        <w:t>leidmist EL liikmesriikide territooriumilt</w:t>
      </w:r>
      <w:r w:rsidR="005F1BCA">
        <w:rPr>
          <w:rFonts w:eastAsia="Times New Roman"/>
          <w:lang w:eastAsia="et-EE"/>
        </w:rPr>
        <w:t xml:space="preserve">. </w:t>
      </w:r>
      <w:proofErr w:type="spellStart"/>
      <w:r w:rsidR="00C3529A">
        <w:rPr>
          <w:rFonts w:eastAsia="Times New Roman"/>
          <w:lang w:eastAsia="et-EE"/>
        </w:rPr>
        <w:t>Eurodac</w:t>
      </w:r>
      <w:proofErr w:type="spellEnd"/>
      <w:r w:rsidR="00C3529A">
        <w:rPr>
          <w:rFonts w:eastAsia="Times New Roman"/>
          <w:lang w:eastAsia="et-EE"/>
        </w:rPr>
        <w:t xml:space="preserve">-süsteemi täiendavate andmete kandmisel, on </w:t>
      </w:r>
      <w:r w:rsidR="005F1BCA">
        <w:rPr>
          <w:rFonts w:eastAsia="Times New Roman"/>
          <w:lang w:eastAsia="et-EE"/>
        </w:rPr>
        <w:t>EL liikmesriikide</w:t>
      </w:r>
      <w:r w:rsidR="00C3529A">
        <w:rPr>
          <w:rFonts w:eastAsia="Times New Roman"/>
          <w:lang w:eastAsia="et-EE"/>
        </w:rPr>
        <w:t xml:space="preserve">l paremad võimalused </w:t>
      </w:r>
      <w:r>
        <w:rPr>
          <w:rFonts w:eastAsia="Times New Roman"/>
          <w:lang w:eastAsia="et-EE"/>
        </w:rPr>
        <w:t xml:space="preserve">ebaseadusliku rände </w:t>
      </w:r>
      <w:r w:rsidR="00C3529A">
        <w:rPr>
          <w:rFonts w:eastAsia="Times New Roman"/>
          <w:lang w:eastAsia="et-EE"/>
        </w:rPr>
        <w:t>tõkestamiseks</w:t>
      </w:r>
      <w:r w:rsidR="005F1BCA">
        <w:rPr>
          <w:rFonts w:eastAsia="Times New Roman"/>
          <w:lang w:eastAsia="et-EE"/>
        </w:rPr>
        <w:t xml:space="preserve">, sest </w:t>
      </w:r>
      <w:r w:rsidR="00C3529A">
        <w:rPr>
          <w:rFonts w:eastAsia="Times New Roman"/>
          <w:lang w:eastAsia="et-EE"/>
        </w:rPr>
        <w:t xml:space="preserve">edaspidi on </w:t>
      </w:r>
      <w:proofErr w:type="spellStart"/>
      <w:r w:rsidR="00C3529A">
        <w:rPr>
          <w:rFonts w:eastAsia="Times New Roman"/>
          <w:lang w:eastAsia="et-EE"/>
        </w:rPr>
        <w:t>Eurodac</w:t>
      </w:r>
      <w:proofErr w:type="spellEnd"/>
      <w:r w:rsidR="00C3529A">
        <w:rPr>
          <w:rFonts w:eastAsia="Times New Roman"/>
          <w:lang w:eastAsia="et-EE"/>
        </w:rPr>
        <w:t>-süsteemis rohkemate välismaalaste kohta andmeid nende reisiteekonnast ja kasutatud dokumentide kohta.</w:t>
      </w:r>
      <w:r w:rsidR="002B4776">
        <w:rPr>
          <w:rFonts w:eastAsia="Times New Roman"/>
          <w:lang w:eastAsia="et-EE"/>
        </w:rPr>
        <w:t xml:space="preserve"> </w:t>
      </w:r>
      <w:proofErr w:type="spellStart"/>
      <w:r w:rsidR="00C3529A">
        <w:rPr>
          <w:rFonts w:eastAsia="Times New Roman"/>
          <w:lang w:eastAsia="et-EE"/>
        </w:rPr>
        <w:t>Eurodac</w:t>
      </w:r>
      <w:proofErr w:type="spellEnd"/>
      <w:r w:rsidR="00C3529A">
        <w:rPr>
          <w:rFonts w:eastAsia="Times New Roman"/>
          <w:lang w:eastAsia="et-EE"/>
        </w:rPr>
        <w:t>-s</w:t>
      </w:r>
      <w:r w:rsidR="001A7061">
        <w:rPr>
          <w:rFonts w:eastAsia="Times New Roman"/>
          <w:lang w:eastAsia="et-EE"/>
        </w:rPr>
        <w:t>üsteemiga seotud muudatused loovad aluse paremaks teabevahetuseks kolmandate riikide õiguskaitseasutustega võrreldes praegusega</w:t>
      </w:r>
      <w:r w:rsidR="00C3529A">
        <w:rPr>
          <w:rFonts w:eastAsia="Times New Roman"/>
          <w:lang w:eastAsia="et-EE"/>
        </w:rPr>
        <w:t>, kuid jätkuvalt ei tohi edastada andmeid kolmandatele riikidele juhul kui sellega pannakse ohtu välismaalase elu või turvalisus.</w:t>
      </w:r>
    </w:p>
    <w:p w14:paraId="7CC7D971" w14:textId="77777777" w:rsidR="00BC7F36" w:rsidRPr="00E14E25" w:rsidRDefault="00BC7F36" w:rsidP="00ED0895">
      <w:pPr>
        <w:rPr>
          <w:rFonts w:eastAsia="Times New Roman"/>
          <w:u w:val="single"/>
          <w:lang w:eastAsia="et-EE"/>
        </w:rPr>
      </w:pPr>
    </w:p>
    <w:p w14:paraId="665A2FA1" w14:textId="77777777" w:rsidR="00ED0895" w:rsidRPr="00E14E25" w:rsidRDefault="00ED0895" w:rsidP="00ED0895">
      <w:pPr>
        <w:rPr>
          <w:rFonts w:eastAsia="Times New Roman"/>
          <w:u w:val="single"/>
          <w:lang w:eastAsia="et-EE"/>
        </w:rPr>
      </w:pPr>
    </w:p>
    <w:p w14:paraId="2CE2113A" w14:textId="50022742"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CA6FE3">
        <w:rPr>
          <w:rFonts w:eastAsia="Calibri"/>
          <w:kern w:val="0"/>
          <w14:ligatures w14:val="none"/>
        </w:rPr>
        <w:t xml:space="preserve">on </w:t>
      </w:r>
      <w:r w:rsidR="00D5373F">
        <w:rPr>
          <w:rFonts w:eastAsia="Calibri"/>
          <w:kern w:val="0"/>
          <w14:ligatures w14:val="none"/>
        </w:rPr>
        <w:t>keskmine</w:t>
      </w:r>
      <w:r w:rsidR="00CA6FE3">
        <w:rPr>
          <w:rFonts w:eastAsia="Calibri"/>
          <w:kern w:val="0"/>
          <w14:ligatures w14:val="none"/>
        </w:rPr>
        <w:t xml:space="preserve">. </w:t>
      </w:r>
      <w:r w:rsidR="00401AFF">
        <w:rPr>
          <w:rFonts w:eastAsia="Calibri"/>
          <w:kern w:val="0"/>
          <w14:ligatures w14:val="none"/>
        </w:rPr>
        <w:t>Süsteemi</w:t>
      </w:r>
      <w:r w:rsidR="00CA6FE3">
        <w:rPr>
          <w:rFonts w:eastAsia="Calibri"/>
          <w:kern w:val="0"/>
          <w14:ligatures w14:val="none"/>
        </w:rPr>
        <w:t xml:space="preserve"> kasutamine on reeglipärane igapäevatöö osa</w:t>
      </w:r>
      <w:r w:rsidR="00D5373F">
        <w:rPr>
          <w:rFonts w:eastAsia="Calibri"/>
          <w:kern w:val="0"/>
          <w14:ligatures w14:val="none"/>
        </w:rPr>
        <w:t xml:space="preserve"> ja selle arendamisse on seotud nii EL liikmesriigid kui </w:t>
      </w:r>
      <w:proofErr w:type="spellStart"/>
      <w:r w:rsidR="00D5373F">
        <w:rPr>
          <w:rFonts w:eastAsia="Calibri"/>
          <w:kern w:val="0"/>
          <w14:ligatures w14:val="none"/>
        </w:rPr>
        <w:t>E</w:t>
      </w:r>
      <w:r w:rsidR="000553AF">
        <w:rPr>
          <w:rFonts w:eastAsia="Calibri"/>
          <w:kern w:val="0"/>
          <w14:ligatures w14:val="none"/>
        </w:rPr>
        <w:t>u</w:t>
      </w:r>
      <w:r w:rsidR="00D5373F">
        <w:rPr>
          <w:rFonts w:eastAsia="Calibri"/>
          <w:kern w:val="0"/>
          <w14:ligatures w14:val="none"/>
        </w:rPr>
        <w:t>-LISA</w:t>
      </w:r>
      <w:proofErr w:type="spellEnd"/>
      <w:r w:rsidR="00CA6FE3">
        <w:rPr>
          <w:rFonts w:eastAsia="Calibri"/>
          <w:kern w:val="0"/>
          <w14:ligatures w14:val="none"/>
        </w:rPr>
        <w:t xml:space="preserve">. </w:t>
      </w:r>
    </w:p>
    <w:p w14:paraId="77BB9A76" w14:textId="77777777" w:rsidR="00ED0895" w:rsidRPr="00E14E25" w:rsidRDefault="00ED0895" w:rsidP="00ED0895">
      <w:pPr>
        <w:jc w:val="both"/>
        <w:rPr>
          <w:rFonts w:eastAsia="Calibri"/>
          <w:kern w:val="0"/>
          <w14:ligatures w14:val="none"/>
        </w:rPr>
      </w:pPr>
    </w:p>
    <w:p w14:paraId="57E889D3" w14:textId="48E78CD5" w:rsidR="00CA6FE3" w:rsidRPr="00014FAB" w:rsidRDefault="00ED0895" w:rsidP="00CA6FE3">
      <w:pPr>
        <w:jc w:val="both"/>
        <w:rPr>
          <w:rFonts w:eastAsia="Calibri"/>
        </w:rPr>
      </w:pPr>
      <w:r w:rsidRPr="002236C7">
        <w:rPr>
          <w:rFonts w:eastAsia="Calibri"/>
          <w:b/>
          <w:color w:val="4472C4" w:themeColor="accent1"/>
          <w:kern w:val="0"/>
          <w14:ligatures w14:val="none"/>
        </w:rPr>
        <w:lastRenderedPageBreak/>
        <w:t xml:space="preserve">Ebasoovitava mõju kaasnemise risk </w:t>
      </w:r>
      <w:r w:rsidR="00CA6FE3">
        <w:rPr>
          <w:rFonts w:eastAsia="Calibri"/>
          <w:kern w:val="0"/>
          <w14:ligatures w14:val="none"/>
        </w:rPr>
        <w:t>on keskmine.</w:t>
      </w:r>
      <w:r w:rsidR="00014FAB">
        <w:rPr>
          <w:rFonts w:eastAsia="Calibri"/>
          <w:kern w:val="0"/>
          <w14:ligatures w14:val="none"/>
        </w:rPr>
        <w:t xml:space="preserve"> </w:t>
      </w:r>
      <w:proofErr w:type="spellStart"/>
      <w:r w:rsidR="00014FAB">
        <w:rPr>
          <w:rFonts w:eastAsia="Calibri"/>
          <w:kern w:val="0"/>
          <w14:ligatures w14:val="none"/>
        </w:rPr>
        <w:t>Eurodac</w:t>
      </w:r>
      <w:proofErr w:type="spellEnd"/>
      <w:r w:rsidR="00014FAB">
        <w:rPr>
          <w:rFonts w:eastAsia="Calibri"/>
          <w:kern w:val="0"/>
          <w14:ligatures w14:val="none"/>
        </w:rPr>
        <w:t>-süsteemi rakendamine eeldab infotehnoloogilisi arendustöid nii EL-i tasandil (</w:t>
      </w:r>
      <w:proofErr w:type="spellStart"/>
      <w:r w:rsidR="00014FAB">
        <w:rPr>
          <w:rFonts w:eastAsia="Calibri"/>
          <w:kern w:val="0"/>
          <w14:ligatures w14:val="none"/>
        </w:rPr>
        <w:t>kesksüsteem</w:t>
      </w:r>
      <w:proofErr w:type="spellEnd"/>
      <w:r w:rsidR="00014FAB">
        <w:rPr>
          <w:rFonts w:eastAsia="Calibri"/>
          <w:kern w:val="0"/>
          <w14:ligatures w14:val="none"/>
        </w:rPr>
        <w:t>) kui liikmesriikides. Juhul kui Eesti ei teosta arendustöid õigeaegselt, võib see tuua Eestile mainekahju kui nõrgale liikmesriigile selles valdkonnas.</w:t>
      </w:r>
      <w:r w:rsidR="00014FAB">
        <w:rPr>
          <w:rFonts w:eastAsia="Calibri"/>
        </w:rPr>
        <w:t xml:space="preserve"> </w:t>
      </w:r>
      <w:r w:rsidR="00CA6FE3">
        <w:rPr>
          <w:rFonts w:eastAsia="Calibri"/>
          <w:kern w:val="0"/>
          <w14:ligatures w14:val="none"/>
        </w:rPr>
        <w:t xml:space="preserve">Arendustega hilinemise ennetamiseks on </w:t>
      </w:r>
      <w:proofErr w:type="spellStart"/>
      <w:r w:rsidR="00471784">
        <w:rPr>
          <w:rFonts w:eastAsia="Calibri"/>
          <w:kern w:val="0"/>
          <w14:ligatures w14:val="none"/>
        </w:rPr>
        <w:t>eu</w:t>
      </w:r>
      <w:proofErr w:type="spellEnd"/>
      <w:r w:rsidR="00CA6FE3">
        <w:rPr>
          <w:rFonts w:eastAsia="Calibri"/>
          <w:kern w:val="0"/>
          <w14:ligatures w14:val="none"/>
        </w:rPr>
        <w:t>-LISA loonud liikmesriikidele projekti haldamise foorumi, kus liikmesriigid annavad regulaarselt ülevaadet ülesannete täitmisest.</w:t>
      </w:r>
      <w:r w:rsidR="00FA2ABD">
        <w:rPr>
          <w:rFonts w:eastAsia="Calibri"/>
          <w:kern w:val="0"/>
          <w14:ligatures w14:val="none"/>
        </w:rPr>
        <w:t xml:space="preserve"> Eesti infotehnoloogilised arendustööd kulgevad planeeritult.</w:t>
      </w:r>
    </w:p>
    <w:p w14:paraId="31B478F2" w14:textId="77777777" w:rsidR="00ED0895" w:rsidRPr="00E14E25" w:rsidRDefault="00ED0895" w:rsidP="00ED0895"/>
    <w:p w14:paraId="7390ADE2" w14:textId="3F5E1A33" w:rsidR="00ED0895" w:rsidRPr="00E14E25" w:rsidRDefault="00ED0895" w:rsidP="00ED0895">
      <w:pPr>
        <w:pStyle w:val="Pealkiri4"/>
        <w:rPr>
          <w:rFonts w:eastAsia="Calibri" w:cs="Times New Roman"/>
          <w:szCs w:val="24"/>
        </w:rPr>
      </w:pPr>
      <w:r w:rsidRPr="00E14E25">
        <w:rPr>
          <w:rFonts w:eastAsia="Calibri" w:cs="Times New Roman"/>
          <w:szCs w:val="24"/>
        </w:rPr>
        <w:t>6.1.4.4</w:t>
      </w:r>
      <w:r w:rsidR="00471784">
        <w:rPr>
          <w:rFonts w:eastAsia="Calibri" w:cs="Times New Roman"/>
          <w:szCs w:val="24"/>
        </w:rPr>
        <w:t>.</w:t>
      </w:r>
      <w:r w:rsidRPr="00E14E25">
        <w:rPr>
          <w:rFonts w:eastAsia="Calibri" w:cs="Times New Roman"/>
          <w:szCs w:val="24"/>
        </w:rPr>
        <w:t xml:space="preserve"> Muudatuse sotsiaalne, sh demograafiline mõju</w:t>
      </w:r>
    </w:p>
    <w:p w14:paraId="0DC04FF8" w14:textId="77777777" w:rsidR="00ED0895" w:rsidRPr="00E14E25" w:rsidRDefault="00ED0895" w:rsidP="00ED0895"/>
    <w:p w14:paraId="25C88AF4" w14:textId="372E0451" w:rsidR="00ED0895" w:rsidRPr="00E21012" w:rsidRDefault="00ED0895" w:rsidP="00ED0895">
      <w:pPr>
        <w:jc w:val="both"/>
      </w:pPr>
      <w:r w:rsidRPr="002236C7">
        <w:rPr>
          <w:b/>
          <w:color w:val="4472C4" w:themeColor="accent1"/>
        </w:rPr>
        <w:t>Sihtrühm:</w:t>
      </w:r>
      <w:r w:rsidRPr="00E14E25">
        <w:t xml:space="preserve"> </w:t>
      </w:r>
      <w:r w:rsidR="00E21012">
        <w:t>rahvusvahelise kaitse taotleja</w:t>
      </w:r>
      <w:r w:rsidR="00EE4ED9">
        <w:t xml:space="preserve">, ebaseaduslikult piiri ületanud või ebaseaduslikult viibivad </w:t>
      </w:r>
      <w:commentRangeStart w:id="247"/>
      <w:r w:rsidR="00EE4ED9">
        <w:t>välismaalased</w:t>
      </w:r>
      <w:commentRangeEnd w:id="247"/>
      <w:r w:rsidR="000E4BEE">
        <w:rPr>
          <w:rStyle w:val="Kommentaariviide"/>
          <w:rFonts w:eastAsia="Times New Roman"/>
          <w:kern w:val="0"/>
          <w14:ligatures w14:val="none"/>
        </w:rPr>
        <w:commentReference w:id="247"/>
      </w:r>
      <w:r w:rsidR="00C3529A">
        <w:t>.</w:t>
      </w:r>
    </w:p>
    <w:p w14:paraId="19876C6A" w14:textId="77777777" w:rsidR="00ED0895" w:rsidRPr="00E14E25" w:rsidRDefault="00ED0895" w:rsidP="00ED0895">
      <w:pPr>
        <w:jc w:val="both"/>
        <w:rPr>
          <w:i/>
        </w:rPr>
      </w:pPr>
    </w:p>
    <w:p w14:paraId="1C9F4C78" w14:textId="5177DA76" w:rsidR="00111154" w:rsidRPr="002236C7" w:rsidRDefault="00ED0895" w:rsidP="00ED08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054E480A" w14:textId="77777777" w:rsidR="00281536" w:rsidRDefault="00281536" w:rsidP="00D5045B">
      <w:pPr>
        <w:jc w:val="both"/>
        <w:rPr>
          <w:rFonts w:eastAsia="Times New Roman"/>
          <w:lang w:eastAsia="et-EE"/>
        </w:rPr>
      </w:pPr>
    </w:p>
    <w:p w14:paraId="7777F70F" w14:textId="353BDEDD" w:rsidR="00687B8F" w:rsidRPr="00C06ED8" w:rsidRDefault="00687B8F" w:rsidP="00D5045B">
      <w:pPr>
        <w:jc w:val="both"/>
      </w:pPr>
      <w:r>
        <w:rPr>
          <w:rFonts w:eastAsia="Times New Roman"/>
          <w:lang w:eastAsia="et-EE"/>
        </w:rPr>
        <w:t xml:space="preserve">Eelnõuga planeeritavad muudatused </w:t>
      </w:r>
      <w:r w:rsidR="00CF221D">
        <w:rPr>
          <w:rFonts w:eastAsia="Times New Roman"/>
          <w:lang w:eastAsia="et-EE"/>
        </w:rPr>
        <w:t xml:space="preserve">aitavad selgemalt eristada </w:t>
      </w:r>
      <w:r w:rsidR="00C06ED8">
        <w:rPr>
          <w:rFonts w:eastAsia="Times New Roman"/>
          <w:lang w:eastAsia="et-EE"/>
        </w:rPr>
        <w:t>selgelt põhjendatud rahvusvahelise kaitse taotluse esitanud välismaalasi nendest taotlejatest, kelle eesmärk on EL</w:t>
      </w:r>
      <w:r w:rsidR="00CF221D">
        <w:rPr>
          <w:rFonts w:eastAsia="Times New Roman"/>
          <w:lang w:eastAsia="et-EE"/>
        </w:rPr>
        <w:t xml:space="preserve"> </w:t>
      </w:r>
      <w:r w:rsidR="00C06ED8">
        <w:rPr>
          <w:rFonts w:eastAsia="Times New Roman"/>
          <w:lang w:eastAsia="et-EE"/>
        </w:rPr>
        <w:t>varjupaigasüsteemi kuritarvitamine. E</w:t>
      </w:r>
      <w:r w:rsidR="00C06ED8">
        <w:t xml:space="preserve">baseaduslikult liikmesriikide territooriumil viibivat välismaalaste andmete kandmine </w:t>
      </w:r>
      <w:proofErr w:type="spellStart"/>
      <w:r w:rsidR="00C06ED8">
        <w:t>Eurodac</w:t>
      </w:r>
      <w:proofErr w:type="spellEnd"/>
      <w:r w:rsidR="00C06ED8">
        <w:t>-süsteemi aitab</w:t>
      </w:r>
      <w:r w:rsidR="00D62256">
        <w:rPr>
          <w:rFonts w:eastAsia="Times New Roman"/>
          <w:lang w:eastAsia="et-EE"/>
        </w:rPr>
        <w:t xml:space="preserve"> tõhustada ja kiirendada </w:t>
      </w:r>
      <w:proofErr w:type="spellStart"/>
      <w:r w:rsidR="0088578A">
        <w:rPr>
          <w:rFonts w:eastAsia="Times New Roman"/>
          <w:lang w:eastAsia="et-EE"/>
        </w:rPr>
        <w:t>tagasisaatmismenetlusi</w:t>
      </w:r>
      <w:proofErr w:type="spellEnd"/>
      <w:r w:rsidR="00D62256">
        <w:rPr>
          <w:rFonts w:eastAsia="Times New Roman"/>
          <w:lang w:eastAsia="et-EE"/>
        </w:rPr>
        <w:t xml:space="preserve">. </w:t>
      </w:r>
      <w:r w:rsidR="00B27B83" w:rsidRPr="005D3DAE">
        <w:rPr>
          <w:rFonts w:eastAsia="Times New Roman"/>
          <w:lang w:eastAsia="et-EE"/>
        </w:rPr>
        <w:t>Sõrme</w:t>
      </w:r>
      <w:r w:rsidR="00DF6EBC" w:rsidRPr="005D3DAE">
        <w:rPr>
          <w:rFonts w:eastAsia="Times New Roman"/>
          <w:lang w:eastAsia="et-EE"/>
        </w:rPr>
        <w:t>jälgede hõivamine</w:t>
      </w:r>
      <w:r w:rsidR="00DF6EBC">
        <w:rPr>
          <w:rFonts w:eastAsia="Times New Roman"/>
          <w:lang w:eastAsia="et-EE"/>
        </w:rPr>
        <w:t xml:space="preserve"> </w:t>
      </w:r>
      <w:r w:rsidR="0088578A">
        <w:rPr>
          <w:rFonts w:eastAsia="Times New Roman"/>
          <w:lang w:eastAsia="et-EE"/>
        </w:rPr>
        <w:t>juba vähemalt</w:t>
      </w:r>
      <w:r w:rsidR="00DF6EBC">
        <w:rPr>
          <w:rFonts w:eastAsia="Times New Roman"/>
          <w:lang w:eastAsia="et-EE"/>
        </w:rPr>
        <w:t xml:space="preserve"> </w:t>
      </w:r>
      <w:r w:rsidR="00471784">
        <w:rPr>
          <w:rFonts w:eastAsia="Times New Roman"/>
          <w:lang w:eastAsia="et-EE"/>
        </w:rPr>
        <w:t>kuue</w:t>
      </w:r>
      <w:r w:rsidR="00DF6EBC">
        <w:rPr>
          <w:rFonts w:eastAsia="Times New Roman"/>
          <w:lang w:eastAsia="et-EE"/>
        </w:rPr>
        <w:t>-aasta</w:t>
      </w:r>
      <w:r w:rsidR="0088578A">
        <w:rPr>
          <w:rFonts w:eastAsia="Times New Roman"/>
          <w:lang w:eastAsia="et-EE"/>
        </w:rPr>
        <w:t xml:space="preserve"> vanustelt välismaalastelt aitab paremini leida Eestisse saabunud laste</w:t>
      </w:r>
      <w:r w:rsidR="00DF6EBC">
        <w:rPr>
          <w:rFonts w:eastAsia="Times New Roman"/>
          <w:lang w:eastAsia="et-EE"/>
        </w:rPr>
        <w:t xml:space="preserve"> </w:t>
      </w:r>
      <w:r w:rsidR="0088578A">
        <w:rPr>
          <w:rFonts w:eastAsia="Times New Roman"/>
          <w:lang w:eastAsia="et-EE"/>
        </w:rPr>
        <w:t>teistes liikmesriikides viibivaid perekonnaliikmeid.</w:t>
      </w:r>
      <w:r w:rsidR="00C65839">
        <w:rPr>
          <w:rFonts w:eastAsia="Times New Roman"/>
          <w:lang w:eastAsia="et-EE"/>
        </w:rPr>
        <w:t xml:space="preserve"> </w:t>
      </w:r>
    </w:p>
    <w:p w14:paraId="7E6D5CFC" w14:textId="77777777" w:rsidR="00462EC9" w:rsidRDefault="00462EC9" w:rsidP="00ED0895">
      <w:pPr>
        <w:jc w:val="both"/>
        <w:rPr>
          <w:rFonts w:eastAsia="Calibri"/>
          <w:kern w:val="0"/>
          <w14:ligatures w14:val="none"/>
        </w:rPr>
      </w:pPr>
    </w:p>
    <w:p w14:paraId="5ABB1081" w14:textId="66BE84A3" w:rsidR="00462EC9" w:rsidRDefault="0088578A" w:rsidP="00ED0895">
      <w:pPr>
        <w:jc w:val="both"/>
        <w:rPr>
          <w:rFonts w:eastAsia="Calibri"/>
          <w:kern w:val="0"/>
          <w14:ligatures w14:val="none"/>
        </w:rPr>
      </w:pPr>
      <w:r>
        <w:rPr>
          <w:rFonts w:eastAsia="Calibri"/>
          <w:kern w:val="0"/>
          <w14:ligatures w14:val="none"/>
        </w:rPr>
        <w:t>Välismaalastele</w:t>
      </w:r>
      <w:r w:rsidR="00EB2F94">
        <w:rPr>
          <w:rFonts w:eastAsia="Calibri"/>
          <w:kern w:val="0"/>
          <w14:ligatures w14:val="none"/>
        </w:rPr>
        <w:t xml:space="preserve"> </w:t>
      </w:r>
      <w:r w:rsidR="0068376D">
        <w:rPr>
          <w:rFonts w:eastAsia="Calibri"/>
          <w:kern w:val="0"/>
          <w14:ligatures w14:val="none"/>
        </w:rPr>
        <w:t xml:space="preserve">võivad planeeritud muudatused kaasa tuua isikuandmete laialdasema töötlemise pärast ohu isikuandmete väärkasutuseks või lekkimiseks, mis vähendab taotlejate turvatunnet. Andmevahetuse paranemine seob taotleja täpsemini vastutava liikmesriigiga ja võtab ära võimaluse </w:t>
      </w:r>
      <w:r w:rsidR="0073784B">
        <w:rPr>
          <w:rFonts w:eastAsia="Calibri"/>
          <w:kern w:val="0"/>
          <w14:ligatures w14:val="none"/>
        </w:rPr>
        <w:t xml:space="preserve">saada sisulist rahvusvahelise kaitse taotlemise võimalust ja vastuvõttu </w:t>
      </w:r>
      <w:r w:rsidR="0068376D">
        <w:rPr>
          <w:rFonts w:eastAsia="Calibri"/>
          <w:kern w:val="0"/>
          <w14:ligatures w14:val="none"/>
        </w:rPr>
        <w:t xml:space="preserve">mitmes liikmesriigis. </w:t>
      </w:r>
    </w:p>
    <w:p w14:paraId="455DFB4B" w14:textId="77777777" w:rsidR="00ED0895" w:rsidRPr="00E14E25" w:rsidRDefault="00ED0895" w:rsidP="00ED0895">
      <w:pPr>
        <w:rPr>
          <w:rFonts w:eastAsia="Times New Roman"/>
          <w:u w:val="single"/>
          <w:lang w:eastAsia="et-EE"/>
        </w:rPr>
      </w:pPr>
    </w:p>
    <w:p w14:paraId="417E4A0E" w14:textId="30886467" w:rsidR="00ED0895" w:rsidRPr="00E14E25"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83534E">
        <w:rPr>
          <w:rFonts w:eastAsia="Calibri"/>
          <w:kern w:val="0"/>
          <w14:ligatures w14:val="none"/>
        </w:rPr>
        <w:t xml:space="preserve">on </w:t>
      </w:r>
      <w:r w:rsidR="0041385D">
        <w:rPr>
          <w:rFonts w:eastAsia="Calibri"/>
          <w:kern w:val="0"/>
          <w14:ligatures w14:val="none"/>
        </w:rPr>
        <w:t>keskmine, sest on reeglipärane osa r</w:t>
      </w:r>
      <w:r w:rsidR="0083534E">
        <w:rPr>
          <w:rFonts w:eastAsia="Calibri"/>
          <w:kern w:val="0"/>
          <w14:ligatures w14:val="none"/>
        </w:rPr>
        <w:t>ahvusvahelis</w:t>
      </w:r>
      <w:r w:rsidR="0041385D">
        <w:rPr>
          <w:rFonts w:eastAsia="Calibri"/>
          <w:kern w:val="0"/>
          <w14:ligatures w14:val="none"/>
        </w:rPr>
        <w:t xml:space="preserve">e kaitse </w:t>
      </w:r>
      <w:r w:rsidR="0088578A">
        <w:rPr>
          <w:rFonts w:eastAsia="Calibri"/>
          <w:kern w:val="0"/>
          <w14:ligatures w14:val="none"/>
        </w:rPr>
        <w:t xml:space="preserve">või ebaseaduslikult Eestis viibiva välismaalase tagasisaatmise </w:t>
      </w:r>
      <w:r w:rsidR="0041385D">
        <w:rPr>
          <w:rFonts w:eastAsia="Calibri"/>
          <w:kern w:val="0"/>
          <w14:ligatures w14:val="none"/>
        </w:rPr>
        <w:t>menetlusest.</w:t>
      </w:r>
    </w:p>
    <w:p w14:paraId="24EBE4D0" w14:textId="77777777" w:rsidR="00ED0895" w:rsidRPr="00E14E25" w:rsidRDefault="00ED0895" w:rsidP="00ED0895">
      <w:pPr>
        <w:jc w:val="both"/>
        <w:rPr>
          <w:rFonts w:eastAsia="Calibri"/>
          <w:kern w:val="0"/>
          <w14:ligatures w14:val="none"/>
        </w:rPr>
      </w:pPr>
    </w:p>
    <w:p w14:paraId="08B5BE5B" w14:textId="353A3ECD" w:rsidR="00ED0895" w:rsidRPr="00774E80" w:rsidRDefault="00ED0895" w:rsidP="00ED0895">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774E80">
        <w:rPr>
          <w:rFonts w:eastAsia="Calibri"/>
          <w:kern w:val="0"/>
          <w14:ligatures w14:val="none"/>
        </w:rPr>
        <w:t xml:space="preserve">on </w:t>
      </w:r>
      <w:r w:rsidR="0088578A">
        <w:rPr>
          <w:rFonts w:eastAsia="Calibri"/>
          <w:kern w:val="0"/>
          <w14:ligatures w14:val="none"/>
        </w:rPr>
        <w:t xml:space="preserve">keskmine. Isikuandmete väärkasutamise oht on välismaalastele selgelt negatiivse iseloomiga. Riski maandamiseks on </w:t>
      </w:r>
      <w:proofErr w:type="spellStart"/>
      <w:r w:rsidR="0088578A">
        <w:rPr>
          <w:rFonts w:eastAsia="Calibri"/>
          <w:kern w:val="0"/>
          <w14:ligatures w14:val="none"/>
        </w:rPr>
        <w:t>Eurodac</w:t>
      </w:r>
      <w:proofErr w:type="spellEnd"/>
      <w:r w:rsidR="0088578A">
        <w:rPr>
          <w:rFonts w:eastAsia="Calibri"/>
          <w:kern w:val="0"/>
          <w14:ligatures w14:val="none"/>
        </w:rPr>
        <w:t>-süsteemi andmete kasutamiseks ette nähtud selged reeglid ja järelevalvemehhanismid.</w:t>
      </w:r>
      <w:r w:rsidR="00774E80">
        <w:rPr>
          <w:rFonts w:eastAsia="Calibri"/>
          <w:kern w:val="0"/>
          <w14:ligatures w14:val="none"/>
        </w:rPr>
        <w:t xml:space="preserve"> </w:t>
      </w:r>
    </w:p>
    <w:p w14:paraId="3F5464C7" w14:textId="77777777" w:rsidR="00ED0895" w:rsidRPr="00E14E25" w:rsidRDefault="00ED0895" w:rsidP="00ED0895">
      <w:pPr>
        <w:jc w:val="both"/>
        <w:rPr>
          <w:rFonts w:eastAsia="Calibri"/>
          <w:kern w:val="0"/>
          <w14:ligatures w14:val="none"/>
        </w:rPr>
      </w:pPr>
    </w:p>
    <w:p w14:paraId="70DAD969" w14:textId="77777777" w:rsidR="00ED0895" w:rsidRPr="00E14E25" w:rsidRDefault="00ED0895" w:rsidP="00ED0895">
      <w:pPr>
        <w:pStyle w:val="Pealkiri4"/>
        <w:rPr>
          <w:rFonts w:cs="Times New Roman"/>
          <w:szCs w:val="24"/>
        </w:rPr>
      </w:pPr>
      <w:r w:rsidRPr="00E14E25">
        <w:rPr>
          <w:rFonts w:cs="Times New Roman"/>
          <w:szCs w:val="24"/>
        </w:rPr>
        <w:t xml:space="preserve">6.1.4.5 Muudatuse mõju muudele valdkondadele </w:t>
      </w:r>
    </w:p>
    <w:p w14:paraId="16D38895" w14:textId="77777777" w:rsidR="00ED0895" w:rsidRPr="00E14E25" w:rsidRDefault="00ED0895" w:rsidP="00ED0895"/>
    <w:p w14:paraId="46BFD8C3" w14:textId="4C2B8449" w:rsidR="00ED0895" w:rsidRDefault="00ED0895" w:rsidP="00ED0895">
      <w:pPr>
        <w:autoSpaceDE w:val="0"/>
        <w:autoSpaceDN w:val="0"/>
        <w:adjustRightInd w:val="0"/>
        <w:rPr>
          <w:rFonts w:eastAsia="Calibri"/>
          <w:color w:val="000000" w:themeColor="text1"/>
          <w:lang w:eastAsia="et-EE"/>
        </w:rPr>
      </w:pPr>
      <w:r w:rsidRPr="00E14E25">
        <w:t>Muudatused ei avalda mõju</w:t>
      </w:r>
      <w:r w:rsidRPr="00E14E25">
        <w:rPr>
          <w:rFonts w:eastAsia="Calibri"/>
        </w:rPr>
        <w:t xml:space="preserve"> </w:t>
      </w:r>
      <w:r w:rsidRPr="00E14E25">
        <w:t xml:space="preserve">majandusele, </w:t>
      </w:r>
      <w:r w:rsidRPr="00E14E25">
        <w:rPr>
          <w:rFonts w:eastAsia="Calibri"/>
        </w:rPr>
        <w:t xml:space="preserve">regionaalarengule ja elu- ning </w:t>
      </w:r>
      <w:commentRangeStart w:id="248"/>
      <w:r w:rsidRPr="00E14E25">
        <w:rPr>
          <w:rFonts w:eastAsia="Calibri"/>
        </w:rPr>
        <w:t>looduskeskkonnale</w:t>
      </w:r>
      <w:commentRangeEnd w:id="248"/>
      <w:r w:rsidR="001E5FF0">
        <w:rPr>
          <w:rStyle w:val="Kommentaariviide"/>
          <w:rFonts w:eastAsia="Times New Roman"/>
          <w:kern w:val="0"/>
          <w14:ligatures w14:val="none"/>
        </w:rPr>
        <w:commentReference w:id="248"/>
      </w:r>
      <w:r w:rsidRPr="00E14E25">
        <w:rPr>
          <w:rFonts w:eastAsia="Calibri"/>
        </w:rPr>
        <w:t>.</w:t>
      </w:r>
    </w:p>
    <w:p w14:paraId="43083E5F" w14:textId="77777777" w:rsidR="00B64402" w:rsidRDefault="00B64402" w:rsidP="007572F8"/>
    <w:p w14:paraId="16EA1B8D" w14:textId="1C4CFCB7" w:rsidR="00AC1E2E" w:rsidRPr="00537B46" w:rsidRDefault="00AC1E2E" w:rsidP="00554A3F">
      <w:pPr>
        <w:pStyle w:val="Pealkiri3"/>
        <w:rPr>
          <w:rFonts w:cs="Times New Roman"/>
        </w:rPr>
      </w:pPr>
      <w:r w:rsidRPr="00537B46">
        <w:rPr>
          <w:rFonts w:cs="Times New Roman"/>
        </w:rPr>
        <w:t>6.</w:t>
      </w:r>
      <w:r w:rsidR="00AE236D" w:rsidRPr="00537B46">
        <w:rPr>
          <w:rFonts w:cs="Times New Roman"/>
        </w:rPr>
        <w:t>1</w:t>
      </w:r>
      <w:r w:rsidRPr="00537B46">
        <w:rPr>
          <w:rFonts w:cs="Times New Roman"/>
        </w:rPr>
        <w:t>.5 Põhiõiguste seire</w:t>
      </w:r>
    </w:p>
    <w:p w14:paraId="2E2FAE44" w14:textId="77777777" w:rsidR="00AC1E2E" w:rsidRPr="00C11A58" w:rsidRDefault="00AC1E2E" w:rsidP="00AC1E2E"/>
    <w:p w14:paraId="7E774DFD" w14:textId="75A789B6" w:rsidR="0027092A" w:rsidRPr="005A630B" w:rsidRDefault="005A630B" w:rsidP="005A630B">
      <w:pPr>
        <w:jc w:val="both"/>
      </w:pPr>
      <w:r w:rsidRPr="00BB7CF9">
        <w:t>Järgnevalt kajastatakse mõjusid, mis tulenevad</w:t>
      </w:r>
      <w:r>
        <w:t xml:space="preserve"> muudatustest seoses põhiõiguste seire</w:t>
      </w:r>
      <w:r w:rsidR="002D532C">
        <w:t>ga</w:t>
      </w:r>
      <w:r>
        <w:t xml:space="preserve"> taustakontrolli</w:t>
      </w:r>
      <w:r w:rsidR="002D532C">
        <w:t xml:space="preserve"> ja piiri</w:t>
      </w:r>
      <w:r>
        <w:t xml:space="preserve">menetluse ajal. </w:t>
      </w:r>
    </w:p>
    <w:p w14:paraId="5AB1853C" w14:textId="77777777" w:rsidR="0027092A" w:rsidRPr="00C11A58" w:rsidRDefault="0027092A" w:rsidP="00AC1E2E"/>
    <w:p w14:paraId="763D2976" w14:textId="213FA5DB" w:rsidR="00AC1E2E" w:rsidRPr="00CE4688" w:rsidRDefault="00AC1E2E" w:rsidP="00AC1E2E">
      <w:pPr>
        <w:pStyle w:val="Pealkiri4"/>
        <w:rPr>
          <w:rFonts w:cs="Times New Roman"/>
          <w:szCs w:val="24"/>
        </w:rPr>
      </w:pPr>
      <w:r w:rsidRPr="00CE4688">
        <w:rPr>
          <w:rFonts w:eastAsia="Calibri" w:cs="Times New Roman"/>
          <w:szCs w:val="24"/>
        </w:rPr>
        <w:t>6.</w:t>
      </w:r>
      <w:r w:rsidR="00AE236D">
        <w:rPr>
          <w:rFonts w:eastAsia="Calibri" w:cs="Times New Roman"/>
          <w:szCs w:val="24"/>
        </w:rPr>
        <w:t>1</w:t>
      </w:r>
      <w:r w:rsidRPr="00CE4688">
        <w:rPr>
          <w:rFonts w:eastAsia="Calibri" w:cs="Times New Roman"/>
          <w:szCs w:val="24"/>
        </w:rPr>
        <w:t>.</w:t>
      </w:r>
      <w:r>
        <w:rPr>
          <w:rFonts w:eastAsia="Calibri" w:cs="Times New Roman"/>
          <w:szCs w:val="24"/>
        </w:rPr>
        <w:t>5</w:t>
      </w:r>
      <w:r w:rsidRPr="00CE4688">
        <w:rPr>
          <w:rFonts w:eastAsia="Calibri" w:cs="Times New Roman"/>
          <w:szCs w:val="24"/>
        </w:rPr>
        <w:t xml:space="preserve">.1 </w:t>
      </w:r>
      <w:r w:rsidRPr="00CE4688">
        <w:rPr>
          <w:rFonts w:cs="Times New Roman"/>
          <w:szCs w:val="24"/>
        </w:rPr>
        <w:t>Muudatuste mõju riigiasutuste ja kohaliku omavalitsuse korraldusele</w:t>
      </w:r>
    </w:p>
    <w:p w14:paraId="236C8E01" w14:textId="77777777" w:rsidR="00AC1E2E" w:rsidRPr="00CE4688" w:rsidRDefault="00AC1E2E" w:rsidP="00AC1E2E"/>
    <w:p w14:paraId="169072D7" w14:textId="66478639" w:rsidR="00AC1E2E" w:rsidRDefault="00AC1E2E" w:rsidP="00AC1E2E">
      <w:pPr>
        <w:jc w:val="both"/>
      </w:pPr>
      <w:r w:rsidRPr="002236C7">
        <w:rPr>
          <w:b/>
          <w:color w:val="4472C4" w:themeColor="accent1"/>
        </w:rPr>
        <w:t>Sihtrühm:</w:t>
      </w:r>
      <w:r w:rsidRPr="00281536">
        <w:rPr>
          <w:b/>
        </w:rPr>
        <w:t xml:space="preserve"> </w:t>
      </w:r>
      <w:r>
        <w:t>ÕK</w:t>
      </w:r>
      <w:r w:rsidR="00667B63">
        <w:t xml:space="preserve"> </w:t>
      </w:r>
      <w:r w:rsidR="00CC287A" w:rsidRPr="005519B6">
        <w:t xml:space="preserve">vastavas valdkonnas töötavad </w:t>
      </w:r>
      <w:r w:rsidR="00471784">
        <w:t>ametnikud</w:t>
      </w:r>
      <w:r w:rsidR="00CC287A" w:rsidRPr="005519B6">
        <w:t>.</w:t>
      </w:r>
      <w:r w:rsidR="005519B6" w:rsidRPr="005519B6">
        <w:t xml:space="preserve"> Sihtrühma suurus on </w:t>
      </w:r>
      <w:commentRangeStart w:id="249"/>
      <w:r w:rsidR="005519B6" w:rsidRPr="005519B6">
        <w:t>väike</w:t>
      </w:r>
      <w:commentRangeEnd w:id="249"/>
      <w:r w:rsidR="00835C33">
        <w:rPr>
          <w:rStyle w:val="Kommentaariviide"/>
          <w:rFonts w:eastAsia="Times New Roman"/>
          <w:kern w:val="0"/>
          <w14:ligatures w14:val="none"/>
        </w:rPr>
        <w:commentReference w:id="249"/>
      </w:r>
      <w:r w:rsidR="005519B6" w:rsidRPr="005519B6">
        <w:t>.</w:t>
      </w:r>
    </w:p>
    <w:p w14:paraId="3E92579B" w14:textId="77777777" w:rsidR="00AC1E2E" w:rsidRPr="00E465D2" w:rsidRDefault="00AC1E2E" w:rsidP="00AC1E2E">
      <w:pPr>
        <w:jc w:val="both"/>
        <w:rPr>
          <w:rFonts w:eastAsia="Arial Unicode MS"/>
          <w:kern w:val="0"/>
          <w:u w:color="000000"/>
          <w:lang w:eastAsia="et-EE"/>
          <w14:ligatures w14:val="none"/>
        </w:rPr>
      </w:pPr>
    </w:p>
    <w:p w14:paraId="6480EAE8" w14:textId="15EF10A0" w:rsidR="00AC1E2E" w:rsidRPr="002236C7" w:rsidRDefault="00AC1E2E" w:rsidP="00AC1E2E">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1D2B0CA1" w14:textId="77777777" w:rsidR="00281536" w:rsidRDefault="00281536" w:rsidP="00AC1E2E">
      <w:pPr>
        <w:jc w:val="both"/>
        <w:rPr>
          <w:rFonts w:eastAsia="Times New Roman"/>
          <w:lang w:eastAsia="et-EE"/>
        </w:rPr>
      </w:pPr>
    </w:p>
    <w:p w14:paraId="40C0C4FC" w14:textId="5C17EEA5" w:rsidR="00AC1E2E" w:rsidRDefault="00AC1E2E" w:rsidP="00AC1E2E">
      <w:pPr>
        <w:jc w:val="both"/>
        <w:rPr>
          <w:rFonts w:eastAsia="Times New Roman"/>
          <w:lang w:eastAsia="et-EE"/>
        </w:rPr>
      </w:pPr>
      <w:r>
        <w:rPr>
          <w:rFonts w:eastAsia="Times New Roman"/>
          <w:lang w:eastAsia="et-EE"/>
        </w:rPr>
        <w:lastRenderedPageBreak/>
        <w:t xml:space="preserve">Eelnõus planeeritava muudatusena hakkab ÕK ellu viima põhiõiguste järgimise </w:t>
      </w:r>
      <w:proofErr w:type="spellStart"/>
      <w:r>
        <w:rPr>
          <w:rFonts w:eastAsia="Times New Roman"/>
          <w:lang w:eastAsia="et-EE"/>
        </w:rPr>
        <w:t>järelvalvet</w:t>
      </w:r>
      <w:proofErr w:type="spellEnd"/>
      <w:r>
        <w:rPr>
          <w:rFonts w:eastAsia="Times New Roman"/>
          <w:lang w:eastAsia="et-EE"/>
        </w:rPr>
        <w:t xml:space="preserve"> taustakontrolli ja piirimenetluse ajal. Piirimenetluses sätestatud piirmäärade jaoks </w:t>
      </w:r>
      <w:r w:rsidR="00A90D32">
        <w:rPr>
          <w:rFonts w:eastAsia="Times New Roman"/>
          <w:lang w:eastAsia="et-EE"/>
        </w:rPr>
        <w:t xml:space="preserve">(EL ja liikmesriigi piisav suutlikkus) </w:t>
      </w:r>
      <w:r>
        <w:rPr>
          <w:rFonts w:eastAsia="Times New Roman"/>
          <w:lang w:eastAsia="et-EE"/>
        </w:rPr>
        <w:t xml:space="preserve">vajaliku võimekuse loomiseks suureneb ÕK senine töökoormus ja koolitusvajadus, tekitades vajaduse lisapersonali ja -eelarve </w:t>
      </w:r>
      <w:commentRangeStart w:id="250"/>
      <w:r>
        <w:rPr>
          <w:rFonts w:eastAsia="Times New Roman"/>
          <w:lang w:eastAsia="et-EE"/>
        </w:rPr>
        <w:t>järgi</w:t>
      </w:r>
      <w:commentRangeEnd w:id="250"/>
      <w:r w:rsidR="00A96DFE">
        <w:rPr>
          <w:rStyle w:val="Kommentaariviide"/>
          <w:rFonts w:eastAsia="Times New Roman"/>
          <w:kern w:val="0"/>
          <w14:ligatures w14:val="none"/>
        </w:rPr>
        <w:commentReference w:id="250"/>
      </w:r>
      <w:r>
        <w:rPr>
          <w:rFonts w:eastAsia="Times New Roman"/>
          <w:lang w:eastAsia="et-EE"/>
        </w:rPr>
        <w:t xml:space="preserve">. </w:t>
      </w:r>
    </w:p>
    <w:p w14:paraId="3E51D74E" w14:textId="77777777" w:rsidR="00AC1E2E" w:rsidRDefault="00AC1E2E" w:rsidP="00AC1E2E">
      <w:pPr>
        <w:jc w:val="both"/>
        <w:rPr>
          <w:rFonts w:eastAsia="Times New Roman"/>
          <w:lang w:eastAsia="et-EE"/>
        </w:rPr>
      </w:pPr>
    </w:p>
    <w:p w14:paraId="64BDAA6B" w14:textId="77777777" w:rsidR="00AC1E2E" w:rsidRDefault="00AC1E2E" w:rsidP="00AC1E2E">
      <w:pPr>
        <w:jc w:val="both"/>
        <w:rPr>
          <w:rFonts w:eastAsia="Times New Roman"/>
          <w:lang w:eastAsia="et-EE"/>
        </w:rPr>
      </w:pPr>
      <w:r w:rsidRPr="002236C7">
        <w:rPr>
          <w:rFonts w:eastAsia="Times New Roman"/>
          <w:b/>
          <w:color w:val="4472C4" w:themeColor="accent1"/>
          <w:lang w:eastAsia="et-EE"/>
        </w:rPr>
        <w:t>Ebasoovitav mõju</w:t>
      </w:r>
      <w:r w:rsidRPr="002236C7">
        <w:rPr>
          <w:rFonts w:eastAsia="Times New Roman"/>
          <w:color w:val="4472C4" w:themeColor="accent1"/>
          <w:lang w:eastAsia="et-EE"/>
        </w:rPr>
        <w:t xml:space="preserve"> </w:t>
      </w:r>
      <w:r w:rsidRPr="007B5686">
        <w:rPr>
          <w:rFonts w:eastAsia="Times New Roman"/>
          <w:lang w:eastAsia="et-EE"/>
        </w:rPr>
        <w:t xml:space="preserve">on riigieelarvest vajalike vahendite mittesaamise tagajärjel põhiõiguste </w:t>
      </w:r>
      <w:r>
        <w:rPr>
          <w:rFonts w:eastAsia="Times New Roman"/>
          <w:lang w:eastAsia="et-EE"/>
        </w:rPr>
        <w:t xml:space="preserve">järgimise </w:t>
      </w:r>
      <w:r w:rsidRPr="007B5686">
        <w:rPr>
          <w:rFonts w:eastAsia="Times New Roman"/>
          <w:lang w:eastAsia="et-EE"/>
        </w:rPr>
        <w:t xml:space="preserve">seire ärajäämine. </w:t>
      </w:r>
      <w:r>
        <w:rPr>
          <w:rFonts w:eastAsia="Times New Roman"/>
          <w:lang w:eastAsia="et-EE"/>
        </w:rPr>
        <w:t xml:space="preserve">Püsiva </w:t>
      </w:r>
      <w:proofErr w:type="spellStart"/>
      <w:r>
        <w:rPr>
          <w:rFonts w:eastAsia="Times New Roman"/>
          <w:lang w:eastAsia="et-EE"/>
        </w:rPr>
        <w:t>järelvalve</w:t>
      </w:r>
      <w:proofErr w:type="spellEnd"/>
      <w:r>
        <w:rPr>
          <w:rFonts w:eastAsia="Times New Roman"/>
          <w:lang w:eastAsia="et-EE"/>
        </w:rPr>
        <w:t xml:space="preserve"> võimeta suureneb oht, et põhiõiguste järgimine nendes menetlustes väheneb. </w:t>
      </w:r>
    </w:p>
    <w:p w14:paraId="5B3FB7F7" w14:textId="77777777" w:rsidR="00AC1E2E" w:rsidRPr="007B5686" w:rsidRDefault="00AC1E2E" w:rsidP="00AC1E2E">
      <w:pPr>
        <w:jc w:val="both"/>
        <w:rPr>
          <w:rFonts w:eastAsia="Times New Roman"/>
          <w:lang w:eastAsia="et-EE"/>
        </w:rPr>
      </w:pPr>
    </w:p>
    <w:p w14:paraId="36816A8E" w14:textId="77777777" w:rsidR="00AC1E2E" w:rsidRDefault="00AC1E2E" w:rsidP="00AC1E2E">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Pr>
          <w:rFonts w:eastAsia="Calibri"/>
          <w:kern w:val="0"/>
          <w14:ligatures w14:val="none"/>
        </w:rPr>
        <w:t>on väike</w:t>
      </w:r>
    </w:p>
    <w:p w14:paraId="1DE18BAD" w14:textId="77777777" w:rsidR="00AC1E2E" w:rsidRPr="00CE4688" w:rsidRDefault="00AC1E2E" w:rsidP="00AC1E2E">
      <w:pPr>
        <w:jc w:val="both"/>
        <w:rPr>
          <w:rFonts w:eastAsia="Calibri"/>
          <w:kern w:val="0"/>
          <w14:ligatures w14:val="none"/>
        </w:rPr>
      </w:pPr>
    </w:p>
    <w:p w14:paraId="70B82743" w14:textId="4D8B9C94" w:rsidR="00AC1E2E" w:rsidRPr="00CE4688" w:rsidRDefault="00AC1E2E" w:rsidP="00AC1E2E">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Pr>
          <w:rFonts w:eastAsia="Calibri"/>
          <w:kern w:val="0"/>
          <w14:ligatures w14:val="none"/>
        </w:rPr>
        <w:t xml:space="preserve">on </w:t>
      </w:r>
      <w:r w:rsidR="000A072B" w:rsidRPr="0070495F">
        <w:rPr>
          <w:rFonts w:eastAsia="Calibri"/>
          <w:color w:val="000000"/>
          <w:kern w:val="0"/>
          <w14:ligatures w14:val="none"/>
        </w:rPr>
        <w:t>väike, kuna eelnõuga ei muudeta riigiasutuste põhiülesandeid ja töökorraldusmuudatused on ühekordsed.</w:t>
      </w:r>
    </w:p>
    <w:p w14:paraId="6C9A4473" w14:textId="77777777" w:rsidR="00AC1E2E" w:rsidRPr="00CE4688" w:rsidRDefault="00AC1E2E" w:rsidP="00AC1E2E"/>
    <w:p w14:paraId="7540E5B6" w14:textId="71DC6962" w:rsidR="00AC1E2E" w:rsidRPr="00CE4688" w:rsidRDefault="00AC1E2E" w:rsidP="00AC1E2E">
      <w:pPr>
        <w:pStyle w:val="Pealkiri4"/>
        <w:rPr>
          <w:rFonts w:eastAsia="Calibri" w:cs="Times New Roman"/>
          <w:szCs w:val="24"/>
        </w:rPr>
      </w:pPr>
      <w:r w:rsidRPr="00CE4688">
        <w:rPr>
          <w:rFonts w:eastAsia="Calibri" w:cs="Times New Roman"/>
          <w:szCs w:val="24"/>
        </w:rPr>
        <w:t>6.</w:t>
      </w:r>
      <w:r w:rsidR="00AE236D">
        <w:rPr>
          <w:rFonts w:eastAsia="Calibri" w:cs="Times New Roman"/>
          <w:szCs w:val="24"/>
        </w:rPr>
        <w:t>1</w:t>
      </w:r>
      <w:r w:rsidRPr="00CE4688">
        <w:rPr>
          <w:rFonts w:eastAsia="Calibri" w:cs="Times New Roman"/>
          <w:szCs w:val="24"/>
        </w:rPr>
        <w:t>.</w:t>
      </w:r>
      <w:r>
        <w:rPr>
          <w:rFonts w:eastAsia="Calibri" w:cs="Times New Roman"/>
          <w:szCs w:val="24"/>
        </w:rPr>
        <w:t>5</w:t>
      </w:r>
      <w:r w:rsidRPr="00CE4688">
        <w:rPr>
          <w:rFonts w:eastAsia="Calibri" w:cs="Times New Roman"/>
          <w:szCs w:val="24"/>
        </w:rPr>
        <w:t>.</w:t>
      </w:r>
      <w:r>
        <w:rPr>
          <w:rFonts w:eastAsia="Calibri" w:cs="Times New Roman"/>
          <w:szCs w:val="24"/>
        </w:rPr>
        <w:t>2</w:t>
      </w:r>
      <w:r w:rsidRPr="00CE4688">
        <w:rPr>
          <w:rFonts w:eastAsia="Calibri" w:cs="Times New Roman"/>
          <w:szCs w:val="24"/>
        </w:rPr>
        <w:t xml:space="preserve"> Muudatuse sotsiaalne, sh demograafiline mõju</w:t>
      </w:r>
    </w:p>
    <w:p w14:paraId="46995CBE" w14:textId="77777777" w:rsidR="00AC1E2E" w:rsidRPr="00CE4688" w:rsidRDefault="00AC1E2E" w:rsidP="00AC1E2E">
      <w:pPr>
        <w:jc w:val="both"/>
        <w:rPr>
          <w:rFonts w:eastAsia="Calibri"/>
          <w:b/>
          <w:kern w:val="0"/>
          <w14:ligatures w14:val="none"/>
        </w:rPr>
      </w:pPr>
    </w:p>
    <w:p w14:paraId="0487CB61" w14:textId="407A1C58" w:rsidR="00AC1E2E" w:rsidRPr="00831C7C" w:rsidRDefault="00AC1E2E" w:rsidP="00AC1E2E">
      <w:pPr>
        <w:jc w:val="both"/>
        <w:rPr>
          <w:rFonts w:eastAsia="Arial Unicode MS"/>
          <w:kern w:val="0"/>
          <w:u w:color="000000"/>
          <w:lang w:eastAsia="et-EE"/>
          <w14:ligatures w14:val="none"/>
        </w:rPr>
      </w:pPr>
      <w:r w:rsidRPr="002236C7">
        <w:rPr>
          <w:b/>
          <w:color w:val="4472C4" w:themeColor="accent1"/>
        </w:rPr>
        <w:t>Sihtrühm:</w:t>
      </w:r>
      <w:r w:rsidRPr="00831C7C">
        <w:t xml:space="preserve"> rahvusvahelise kaitse taotleja</w:t>
      </w:r>
    </w:p>
    <w:p w14:paraId="6892005C" w14:textId="77777777" w:rsidR="00AC1E2E" w:rsidRPr="00FE789F" w:rsidRDefault="00AC1E2E" w:rsidP="00AC1E2E">
      <w:pPr>
        <w:jc w:val="both"/>
        <w:rPr>
          <w:highlight w:val="yellow"/>
        </w:rPr>
      </w:pPr>
    </w:p>
    <w:p w14:paraId="31F277C7" w14:textId="48CA2484" w:rsidR="00903990" w:rsidRPr="002236C7" w:rsidRDefault="00AC1E2E" w:rsidP="00AC1E2E">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10C49018" w14:textId="77777777" w:rsidR="00281536" w:rsidRDefault="00281536" w:rsidP="00B94997">
      <w:pPr>
        <w:jc w:val="both"/>
        <w:rPr>
          <w:rFonts w:eastAsia="Times New Roman"/>
          <w:lang w:eastAsia="et-EE"/>
        </w:rPr>
      </w:pPr>
    </w:p>
    <w:p w14:paraId="4FDB06F9" w14:textId="74483274" w:rsidR="00831C7C" w:rsidRDefault="00903990" w:rsidP="00B94997">
      <w:pPr>
        <w:jc w:val="both"/>
        <w:rPr>
          <w:rFonts w:eastAsia="Times New Roman"/>
          <w:lang w:eastAsia="et-EE"/>
        </w:rPr>
      </w:pPr>
      <w:r>
        <w:rPr>
          <w:rFonts w:eastAsia="Times New Roman"/>
          <w:lang w:eastAsia="et-EE"/>
        </w:rPr>
        <w:t xml:space="preserve">Eelnõus planeeritud põhiõiguste järgimise </w:t>
      </w:r>
      <w:commentRangeStart w:id="251"/>
      <w:proofErr w:type="spellStart"/>
      <w:r>
        <w:rPr>
          <w:rFonts w:eastAsia="Times New Roman"/>
          <w:lang w:eastAsia="et-EE"/>
        </w:rPr>
        <w:t>järelvalve</w:t>
      </w:r>
      <w:commentRangeEnd w:id="251"/>
      <w:proofErr w:type="spellEnd"/>
      <w:r w:rsidR="001B7B92">
        <w:rPr>
          <w:rStyle w:val="Kommentaariviide"/>
          <w:rFonts w:eastAsia="Times New Roman"/>
          <w:kern w:val="0"/>
          <w14:ligatures w14:val="none"/>
        </w:rPr>
        <w:commentReference w:id="251"/>
      </w:r>
      <w:r>
        <w:rPr>
          <w:rFonts w:eastAsia="Times New Roman"/>
          <w:lang w:eastAsia="et-EE"/>
        </w:rPr>
        <w:t xml:space="preserve"> laiendamine taustakontrolli</w:t>
      </w:r>
      <w:r w:rsidR="00C87A3C">
        <w:rPr>
          <w:rFonts w:eastAsia="Times New Roman"/>
          <w:lang w:eastAsia="et-EE"/>
        </w:rPr>
        <w:t>le</w:t>
      </w:r>
      <w:r>
        <w:rPr>
          <w:rFonts w:eastAsia="Times New Roman"/>
          <w:lang w:eastAsia="et-EE"/>
        </w:rPr>
        <w:t xml:space="preserve"> ja piirimenetlusele tugevdab taotlejate põhiõiguste kaitset, aitab varajaselt tuvastada ja ennetada võimalikke õigusrikkumisi või </w:t>
      </w:r>
      <w:r w:rsidR="00261D9E">
        <w:rPr>
          <w:rFonts w:eastAsia="Times New Roman"/>
          <w:lang w:eastAsia="et-EE"/>
        </w:rPr>
        <w:t>ebaõigeid</w:t>
      </w:r>
      <w:r>
        <w:rPr>
          <w:rFonts w:eastAsia="Times New Roman"/>
          <w:lang w:eastAsia="et-EE"/>
        </w:rPr>
        <w:t xml:space="preserve"> menetluspraktikaid (nt piira</w:t>
      </w:r>
      <w:r w:rsidR="00C87A3C">
        <w:rPr>
          <w:rFonts w:eastAsia="Times New Roman"/>
          <w:lang w:eastAsia="et-EE"/>
        </w:rPr>
        <w:t>tud</w:t>
      </w:r>
      <w:r>
        <w:rPr>
          <w:rFonts w:eastAsia="Times New Roman"/>
          <w:lang w:eastAsia="et-EE"/>
        </w:rPr>
        <w:t xml:space="preserve"> ligipääs õigusabile, ebapiisavad menetluslikud eritagatised või vastuvõtu erivajadused).</w:t>
      </w:r>
      <w:r w:rsidR="00050532">
        <w:rPr>
          <w:rFonts w:eastAsia="Times New Roman"/>
          <w:lang w:eastAsia="et-EE"/>
        </w:rPr>
        <w:t xml:space="preserve"> Järel</w:t>
      </w:r>
      <w:r w:rsidR="000A4644">
        <w:rPr>
          <w:rFonts w:eastAsia="Times New Roman"/>
          <w:lang w:eastAsia="et-EE"/>
        </w:rPr>
        <w:t>e</w:t>
      </w:r>
      <w:r w:rsidR="00050532">
        <w:rPr>
          <w:rFonts w:eastAsia="Times New Roman"/>
          <w:lang w:eastAsia="et-EE"/>
        </w:rPr>
        <w:t xml:space="preserve">valve käigus antav tagasiside toetab menetlusstandardite tugevdamist, mis omakorda muudab menetlusprotsesse taotlejate jaoks paremaks. </w:t>
      </w:r>
    </w:p>
    <w:p w14:paraId="45FE8ABF" w14:textId="77777777" w:rsidR="00AC1E2E" w:rsidRDefault="00AC1E2E" w:rsidP="00B94997">
      <w:pPr>
        <w:jc w:val="both"/>
        <w:rPr>
          <w:rFonts w:eastAsia="Times New Roman"/>
          <w:lang w:eastAsia="et-EE"/>
        </w:rPr>
      </w:pPr>
    </w:p>
    <w:p w14:paraId="10D36BFD" w14:textId="57E71EF6" w:rsidR="00B94997" w:rsidRPr="00B94997" w:rsidRDefault="00B94997" w:rsidP="00B94997">
      <w:pPr>
        <w:jc w:val="both"/>
        <w:rPr>
          <w:rFonts w:eastAsia="Times New Roman"/>
          <w:lang w:eastAsia="et-EE"/>
        </w:rPr>
      </w:pPr>
      <w:r>
        <w:rPr>
          <w:rFonts w:eastAsia="Times New Roman"/>
          <w:lang w:eastAsia="et-EE"/>
        </w:rPr>
        <w:t>Planeeritud muudatus võib olla taotlejale ebasoovitava mõjuga, sest vähendab taotleja privaatsust</w:t>
      </w:r>
      <w:r w:rsidR="004F1E45">
        <w:rPr>
          <w:rFonts w:eastAsia="Times New Roman"/>
          <w:lang w:eastAsia="et-EE"/>
        </w:rPr>
        <w:t>,</w:t>
      </w:r>
      <w:r>
        <w:rPr>
          <w:rFonts w:eastAsia="Times New Roman"/>
          <w:lang w:eastAsia="et-EE"/>
        </w:rPr>
        <w:t xml:space="preserve"> kui </w:t>
      </w:r>
      <w:proofErr w:type="spellStart"/>
      <w:r w:rsidR="004F1E45">
        <w:rPr>
          <w:rFonts w:eastAsia="Times New Roman"/>
          <w:lang w:eastAsia="et-EE"/>
        </w:rPr>
        <w:t>seiraja</w:t>
      </w:r>
      <w:proofErr w:type="spellEnd"/>
      <w:r w:rsidR="004F1E45">
        <w:rPr>
          <w:rFonts w:eastAsia="Times New Roman"/>
          <w:lang w:eastAsia="et-EE"/>
        </w:rPr>
        <w:t xml:space="preserve"> viibib menetluste </w:t>
      </w:r>
      <w:commentRangeStart w:id="252"/>
      <w:commentRangeStart w:id="253"/>
      <w:r w:rsidR="004F1E45">
        <w:rPr>
          <w:rFonts w:eastAsia="Times New Roman"/>
          <w:lang w:eastAsia="et-EE"/>
        </w:rPr>
        <w:t>juures</w:t>
      </w:r>
      <w:commentRangeEnd w:id="252"/>
      <w:r w:rsidR="006E2448">
        <w:rPr>
          <w:rStyle w:val="Kommentaariviide"/>
          <w:rFonts w:eastAsia="Times New Roman"/>
          <w:kern w:val="0"/>
          <w14:ligatures w14:val="none"/>
        </w:rPr>
        <w:commentReference w:id="252"/>
      </w:r>
      <w:commentRangeEnd w:id="253"/>
      <w:r w:rsidR="0053544C">
        <w:rPr>
          <w:rStyle w:val="Kommentaariviide"/>
          <w:rFonts w:eastAsia="Times New Roman"/>
          <w:kern w:val="0"/>
          <w14:ligatures w14:val="none"/>
        </w:rPr>
        <w:commentReference w:id="253"/>
      </w:r>
      <w:r>
        <w:rPr>
          <w:rFonts w:eastAsia="Times New Roman"/>
          <w:lang w:eastAsia="et-EE"/>
        </w:rPr>
        <w:t xml:space="preserve">. </w:t>
      </w:r>
    </w:p>
    <w:p w14:paraId="67B2D6B1" w14:textId="77777777" w:rsidR="00AC1E2E" w:rsidRPr="00CF3233" w:rsidRDefault="00AC1E2E" w:rsidP="00AC1E2E">
      <w:pPr>
        <w:rPr>
          <w:rFonts w:eastAsia="Times New Roman"/>
          <w:highlight w:val="yellow"/>
          <w:u w:val="single"/>
          <w:lang w:eastAsia="et-EE"/>
        </w:rPr>
      </w:pPr>
    </w:p>
    <w:p w14:paraId="52E32DB9" w14:textId="579B500F" w:rsidR="00AC1E2E" w:rsidRPr="009F7DD1" w:rsidRDefault="00AC1E2E" w:rsidP="00AC1E2E">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Pr="00B94997">
        <w:rPr>
          <w:rFonts w:eastAsia="Calibri"/>
          <w:kern w:val="0"/>
          <w14:ligatures w14:val="none"/>
        </w:rPr>
        <w:t xml:space="preserve">on </w:t>
      </w:r>
      <w:r w:rsidR="00B94997" w:rsidRPr="00B94997">
        <w:rPr>
          <w:rFonts w:eastAsia="Calibri"/>
          <w:kern w:val="0"/>
          <w14:ligatures w14:val="none"/>
        </w:rPr>
        <w:t>väike, sest taotleja</w:t>
      </w:r>
      <w:r w:rsidR="00B94997">
        <w:rPr>
          <w:rFonts w:eastAsia="Calibri"/>
          <w:kern w:val="0"/>
          <w14:ligatures w14:val="none"/>
        </w:rPr>
        <w:t>te</w:t>
      </w:r>
      <w:r w:rsidR="00B94997" w:rsidRPr="00B94997">
        <w:rPr>
          <w:rFonts w:eastAsia="Calibri"/>
          <w:kern w:val="0"/>
          <w14:ligatures w14:val="none"/>
        </w:rPr>
        <w:t xml:space="preserve"> kokkupuude </w:t>
      </w:r>
      <w:proofErr w:type="spellStart"/>
      <w:r w:rsidR="00B94997" w:rsidRPr="00B94997">
        <w:rPr>
          <w:rFonts w:eastAsia="Calibri"/>
          <w:kern w:val="0"/>
          <w14:ligatures w14:val="none"/>
        </w:rPr>
        <w:t>ÕK-ga</w:t>
      </w:r>
      <w:proofErr w:type="spellEnd"/>
      <w:r w:rsidR="00B94997" w:rsidRPr="00B94997">
        <w:rPr>
          <w:rFonts w:eastAsia="Calibri"/>
          <w:kern w:val="0"/>
          <w14:ligatures w14:val="none"/>
        </w:rPr>
        <w:t xml:space="preserve"> on ebaregulaarne.</w:t>
      </w:r>
      <w:r w:rsidR="00B94997">
        <w:rPr>
          <w:rFonts w:eastAsia="Calibri"/>
          <w:kern w:val="0"/>
          <w14:ligatures w14:val="none"/>
        </w:rPr>
        <w:t xml:space="preserve"> </w:t>
      </w:r>
    </w:p>
    <w:p w14:paraId="705E01D9" w14:textId="77777777" w:rsidR="00AC1E2E" w:rsidRPr="00CE4688" w:rsidRDefault="00AC1E2E" w:rsidP="00AC1E2E">
      <w:pPr>
        <w:jc w:val="both"/>
        <w:rPr>
          <w:rFonts w:eastAsia="Calibri"/>
          <w:kern w:val="0"/>
          <w14:ligatures w14:val="none"/>
        </w:rPr>
      </w:pPr>
    </w:p>
    <w:p w14:paraId="6179D465" w14:textId="510DC66D" w:rsidR="00AC1E2E" w:rsidRPr="006B6C26" w:rsidRDefault="00AC1E2E" w:rsidP="00AC1E2E">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Pr="006B6C26">
        <w:rPr>
          <w:rFonts w:eastAsia="Calibri"/>
          <w:kern w:val="0"/>
          <w14:ligatures w14:val="none"/>
        </w:rPr>
        <w:t>on väike</w:t>
      </w:r>
      <w:r w:rsidR="006B6C26" w:rsidRPr="006B6C26">
        <w:rPr>
          <w:rFonts w:eastAsia="Calibri"/>
          <w:kern w:val="0"/>
          <w14:ligatures w14:val="none"/>
        </w:rPr>
        <w:t xml:space="preserve">. Täielikult ei saa privaatsusriivet välistada, aga ÕK on ÜRO kõrgeima taseme inimõiguste kaitsja tunnustusega, mistõttu on riive võimalus viidud miinimumini. </w:t>
      </w:r>
    </w:p>
    <w:p w14:paraId="670FB316" w14:textId="77777777" w:rsidR="00554A3F" w:rsidRPr="00CE4688" w:rsidRDefault="00554A3F" w:rsidP="00554A3F">
      <w:pPr>
        <w:contextualSpacing/>
        <w:jc w:val="both"/>
        <w:rPr>
          <w:rFonts w:eastAsia="Calibri"/>
          <w:b/>
          <w:bCs/>
          <w:kern w:val="0"/>
          <w14:ligatures w14:val="none"/>
        </w:rPr>
      </w:pPr>
    </w:p>
    <w:p w14:paraId="6880B0D4" w14:textId="6F5D2936" w:rsidR="00554A3F" w:rsidRPr="00537B46" w:rsidRDefault="00554A3F" w:rsidP="00471784">
      <w:pPr>
        <w:pStyle w:val="Pealkiri4"/>
        <w:rPr>
          <w:rFonts w:cs="Times New Roman"/>
        </w:rPr>
      </w:pPr>
      <w:r w:rsidRPr="00CE4688">
        <w:rPr>
          <w:rFonts w:cs="Times New Roman"/>
          <w:szCs w:val="24"/>
        </w:rPr>
        <w:t>6.</w:t>
      </w:r>
      <w:r>
        <w:rPr>
          <w:rFonts w:cs="Times New Roman"/>
          <w:szCs w:val="24"/>
        </w:rPr>
        <w:t>1</w:t>
      </w:r>
      <w:r w:rsidRPr="00CE4688">
        <w:rPr>
          <w:rFonts w:cs="Times New Roman"/>
          <w:szCs w:val="24"/>
        </w:rPr>
        <w:t>.</w:t>
      </w:r>
      <w:r>
        <w:rPr>
          <w:rFonts w:cs="Times New Roman"/>
          <w:szCs w:val="24"/>
        </w:rPr>
        <w:t>5</w:t>
      </w:r>
      <w:r w:rsidRPr="00CE4688">
        <w:rPr>
          <w:rFonts w:cs="Times New Roman"/>
          <w:szCs w:val="24"/>
        </w:rPr>
        <w:t>.</w:t>
      </w:r>
      <w:r>
        <w:rPr>
          <w:rFonts w:cs="Times New Roman"/>
          <w:szCs w:val="24"/>
        </w:rPr>
        <w:t>3</w:t>
      </w:r>
      <w:r w:rsidR="00471784">
        <w:rPr>
          <w:rFonts w:cs="Times New Roman"/>
          <w:szCs w:val="24"/>
        </w:rPr>
        <w:t>.</w:t>
      </w:r>
      <w:r w:rsidRPr="00CE4688">
        <w:rPr>
          <w:rFonts w:cs="Times New Roman"/>
          <w:szCs w:val="24"/>
        </w:rPr>
        <w:t xml:space="preserve"> Muudatuse mõju muudele valdkondadele </w:t>
      </w:r>
    </w:p>
    <w:p w14:paraId="61DBCF3F" w14:textId="77777777" w:rsidR="009F1F3D" w:rsidRDefault="009F1F3D" w:rsidP="00471784">
      <w:pPr>
        <w:jc w:val="both"/>
        <w:rPr>
          <w:rFonts w:eastAsia="Times New Roman"/>
          <w:noProof/>
          <w:lang w:eastAsia="et-EE" w:bidi="et-EE"/>
        </w:rPr>
      </w:pPr>
    </w:p>
    <w:p w14:paraId="6264F239" w14:textId="77777777" w:rsidR="00471784" w:rsidRDefault="00471784" w:rsidP="00471784">
      <w:pPr>
        <w:jc w:val="both"/>
        <w:rPr>
          <w:rFonts w:eastAsia="Times New Roman"/>
          <w:noProof/>
          <w:lang w:eastAsia="et-EE" w:bidi="et-EE"/>
        </w:rPr>
      </w:pPr>
      <w:r>
        <w:rPr>
          <w:rFonts w:eastAsia="Times New Roman"/>
          <w:noProof/>
          <w:lang w:eastAsia="et-EE" w:bidi="et-EE"/>
        </w:rPr>
        <w:t>Muudatusel puudub mõju teistele mõjuvaldkondadele.</w:t>
      </w:r>
    </w:p>
    <w:p w14:paraId="4267AB92" w14:textId="77777777" w:rsidR="0044790D" w:rsidRDefault="0044790D" w:rsidP="00C941D6">
      <w:pPr>
        <w:jc w:val="both"/>
        <w:rPr>
          <w:rFonts w:eastAsia="Calibri"/>
          <w:kern w:val="0"/>
          <w14:ligatures w14:val="none"/>
        </w:rPr>
      </w:pPr>
    </w:p>
    <w:p w14:paraId="2783AB0D" w14:textId="77777777" w:rsidR="00C941D6" w:rsidRPr="00840D8F" w:rsidRDefault="00C941D6" w:rsidP="00C941D6">
      <w:pPr>
        <w:jc w:val="both"/>
        <w:rPr>
          <w:rFonts w:eastAsia="Calibri"/>
          <w:kern w:val="0"/>
          <w:u w:val="single"/>
          <w14:ligatures w14:val="none"/>
        </w:rPr>
      </w:pPr>
    </w:p>
    <w:p w14:paraId="0145DC81" w14:textId="78793BD3" w:rsidR="00C941D6" w:rsidRPr="00537B46" w:rsidRDefault="00C941D6" w:rsidP="00C941D6">
      <w:pPr>
        <w:pStyle w:val="Pealkiri2"/>
        <w:rPr>
          <w:rFonts w:eastAsia="Calibri" w:cs="Times New Roman"/>
        </w:rPr>
      </w:pPr>
      <w:r w:rsidRPr="00537B46">
        <w:rPr>
          <w:rFonts w:eastAsia="Calibri" w:cs="Times New Roman"/>
        </w:rPr>
        <w:t xml:space="preserve">6.2. </w:t>
      </w:r>
      <w:r w:rsidR="00CA1AAE" w:rsidRPr="00537B46">
        <w:rPr>
          <w:rFonts w:cs="Times New Roman"/>
        </w:rPr>
        <w:t>Tõhusa</w:t>
      </w:r>
      <w:r w:rsidRPr="00537B46">
        <w:rPr>
          <w:rFonts w:cs="Times New Roman"/>
        </w:rPr>
        <w:t xml:space="preserve"> ja ühetaoli</w:t>
      </w:r>
      <w:r w:rsidR="001C396A" w:rsidRPr="00537B46">
        <w:rPr>
          <w:rFonts w:cs="Times New Roman"/>
        </w:rPr>
        <w:t>s</w:t>
      </w:r>
      <w:r w:rsidRPr="00537B46">
        <w:rPr>
          <w:rFonts w:cs="Times New Roman"/>
        </w:rPr>
        <w:t xml:space="preserve">e rahvusvahelise kaitse </w:t>
      </w:r>
      <w:r w:rsidR="001C396A" w:rsidRPr="00537B46">
        <w:rPr>
          <w:rFonts w:cs="Times New Roman"/>
        </w:rPr>
        <w:t xml:space="preserve">taotluse </w:t>
      </w:r>
      <w:r w:rsidRPr="00537B46">
        <w:rPr>
          <w:rFonts w:cs="Times New Roman"/>
        </w:rPr>
        <w:t>menetlus</w:t>
      </w:r>
      <w:r w:rsidR="001C396A" w:rsidRPr="00537B46">
        <w:rPr>
          <w:rFonts w:cs="Times New Roman"/>
        </w:rPr>
        <w:t>e</w:t>
      </w:r>
      <w:r w:rsidRPr="00537B46">
        <w:rPr>
          <w:rFonts w:cs="Times New Roman"/>
        </w:rPr>
        <w:t xml:space="preserve"> ja tagasisaatmise menetlus </w:t>
      </w:r>
      <w:r w:rsidR="001C396A" w:rsidRPr="00537B46">
        <w:rPr>
          <w:rFonts w:cs="Times New Roman"/>
        </w:rPr>
        <w:t>kohaldamine</w:t>
      </w:r>
    </w:p>
    <w:p w14:paraId="3816BBB0" w14:textId="40E83116" w:rsidR="00F144C2" w:rsidRDefault="002D2F89" w:rsidP="00C941D6">
      <w:pPr>
        <w:jc w:val="both"/>
        <w:rPr>
          <w:rFonts w:eastAsia="Calibri"/>
          <w:b/>
          <w:kern w:val="0"/>
          <w14:ligatures w14:val="none"/>
        </w:rPr>
      </w:pPr>
      <w:r>
        <w:rPr>
          <w:rFonts w:eastAsia="Calibri"/>
          <w:b/>
          <w:kern w:val="0"/>
          <w14:ligatures w14:val="none"/>
        </w:rPr>
        <w:t xml:space="preserve"> </w:t>
      </w:r>
    </w:p>
    <w:p w14:paraId="6BDA71C2" w14:textId="68B0EF81" w:rsidR="00D40676" w:rsidRPr="00D40676" w:rsidRDefault="00D40676" w:rsidP="00E73F44">
      <w:pPr>
        <w:jc w:val="both"/>
        <w:rPr>
          <w:rFonts w:eastAsia="Calibri"/>
          <w:bCs/>
          <w:kern w:val="0"/>
          <w14:ligatures w14:val="none"/>
        </w:rPr>
      </w:pPr>
      <w:commentRangeStart w:id="254"/>
      <w:r w:rsidRPr="00D40676">
        <w:rPr>
          <w:rFonts w:eastAsia="Calibri"/>
          <w:bCs/>
          <w:kern w:val="0"/>
          <w14:ligatures w14:val="none"/>
        </w:rPr>
        <w:t>Muudatused</w:t>
      </w:r>
      <w:commentRangeEnd w:id="254"/>
      <w:r w:rsidR="00693C3B">
        <w:rPr>
          <w:rStyle w:val="Kommentaariviide"/>
          <w:rFonts w:eastAsia="Times New Roman"/>
          <w:kern w:val="0"/>
          <w14:ligatures w14:val="none"/>
        </w:rPr>
        <w:commentReference w:id="254"/>
      </w:r>
      <w:r w:rsidRPr="00D40676">
        <w:rPr>
          <w:rFonts w:eastAsia="Calibri"/>
          <w:bCs/>
          <w:kern w:val="0"/>
          <w14:ligatures w14:val="none"/>
        </w:rPr>
        <w:t xml:space="preserve"> on </w:t>
      </w:r>
      <w:r>
        <w:rPr>
          <w:rFonts w:eastAsia="Calibri"/>
          <w:bCs/>
          <w:kern w:val="0"/>
          <w14:ligatures w14:val="none"/>
        </w:rPr>
        <w:t xml:space="preserve">tervikliku ülevaate huvides </w:t>
      </w:r>
      <w:r w:rsidRPr="00D40676">
        <w:rPr>
          <w:rFonts w:eastAsia="Calibri"/>
          <w:bCs/>
          <w:kern w:val="0"/>
          <w14:ligatures w14:val="none"/>
        </w:rPr>
        <w:t>esitatud märksõnadena tabelis</w:t>
      </w:r>
      <w:r>
        <w:rPr>
          <w:rFonts w:eastAsia="Calibri"/>
          <w:bCs/>
          <w:kern w:val="0"/>
          <w14:ligatures w14:val="none"/>
        </w:rPr>
        <w:t xml:space="preserve"> ja </w:t>
      </w:r>
      <w:r w:rsidR="0022646A">
        <w:rPr>
          <w:rFonts w:eastAsia="Calibri"/>
          <w:bCs/>
          <w:kern w:val="0"/>
          <w14:ligatures w14:val="none"/>
        </w:rPr>
        <w:t xml:space="preserve">seostatud </w:t>
      </w:r>
      <w:r>
        <w:rPr>
          <w:rFonts w:eastAsia="Calibri"/>
          <w:bCs/>
          <w:kern w:val="0"/>
          <w14:ligatures w14:val="none"/>
        </w:rPr>
        <w:t xml:space="preserve">allolevas </w:t>
      </w:r>
      <w:commentRangeStart w:id="255"/>
      <w:r>
        <w:rPr>
          <w:rFonts w:eastAsia="Calibri"/>
          <w:bCs/>
          <w:kern w:val="0"/>
          <w14:ligatures w14:val="none"/>
        </w:rPr>
        <w:t>mõjuhinnangus</w:t>
      </w:r>
      <w:commentRangeEnd w:id="255"/>
      <w:r w:rsidR="00314BD6">
        <w:rPr>
          <w:rStyle w:val="Kommentaariviide"/>
          <w:rFonts w:eastAsia="Times New Roman"/>
          <w:kern w:val="0"/>
          <w14:ligatures w14:val="none"/>
        </w:rPr>
        <w:commentReference w:id="255"/>
      </w:r>
      <w:r>
        <w:rPr>
          <w:rFonts w:eastAsia="Calibri"/>
          <w:bCs/>
          <w:kern w:val="0"/>
          <w14:ligatures w14:val="none"/>
        </w:rPr>
        <w:t>.</w:t>
      </w:r>
    </w:p>
    <w:p w14:paraId="0632B428" w14:textId="7E038733" w:rsidR="00D40676" w:rsidRPr="00DE3B7F" w:rsidRDefault="00DE51BB" w:rsidP="00DE51BB">
      <w:pPr>
        <w:tabs>
          <w:tab w:val="left" w:pos="6390"/>
        </w:tabs>
        <w:jc w:val="both"/>
        <w:rPr>
          <w:rFonts w:eastAsia="Calibri"/>
          <w:b/>
          <w:kern w:val="0"/>
          <w14:ligatures w14:val="none"/>
        </w:rPr>
      </w:pPr>
      <w:r>
        <w:rPr>
          <w:rFonts w:eastAsia="Calibri"/>
          <w:b/>
          <w:kern w:val="0"/>
          <w14:ligatures w14:val="none"/>
        </w:rPr>
        <w:tab/>
      </w:r>
    </w:p>
    <w:p w14:paraId="309DB4CE" w14:textId="1F543C51" w:rsidR="00635D1D" w:rsidRPr="0071798A" w:rsidRDefault="00200C6D" w:rsidP="0071798A">
      <w:pPr>
        <w:jc w:val="both"/>
        <w:rPr>
          <w:rFonts w:eastAsia="Calibri"/>
          <w:kern w:val="0"/>
          <w14:ligatures w14:val="none"/>
        </w:rPr>
      </w:pPr>
      <w:r w:rsidRPr="00471784">
        <w:rPr>
          <w:b/>
        </w:rPr>
        <w:t xml:space="preserve">Tabel </w:t>
      </w:r>
      <w:r w:rsidR="00471784" w:rsidRPr="00471784">
        <w:rPr>
          <w:b/>
          <w:bCs/>
        </w:rPr>
        <w:t>7</w:t>
      </w:r>
      <w:r w:rsidR="002758AA" w:rsidRPr="002E1B8E">
        <w:t>.</w:t>
      </w:r>
      <w:r w:rsidRPr="002E1B8E">
        <w:t xml:space="preserve"> Peamised muudatused</w:t>
      </w:r>
      <w:r w:rsidR="0071798A" w:rsidRPr="002E1B8E">
        <w:t xml:space="preserve"> </w:t>
      </w:r>
      <w:r w:rsidR="0071798A" w:rsidRPr="0071798A">
        <w:rPr>
          <w:bCs/>
        </w:rPr>
        <w:t>(</w:t>
      </w:r>
      <w:r w:rsidR="0071798A" w:rsidRPr="0071798A">
        <w:rPr>
          <w:rFonts w:eastAsia="Calibri"/>
          <w:bCs/>
          <w:kern w:val="0"/>
          <w14:ligatures w14:val="none"/>
        </w:rPr>
        <w:t xml:space="preserve">allikas: </w:t>
      </w:r>
      <w:r w:rsidR="005777E2">
        <w:rPr>
          <w:rFonts w:eastAsia="Calibri"/>
          <w:bCs/>
          <w:kern w:val="0"/>
          <w14:ligatures w14:val="none"/>
        </w:rPr>
        <w:t>SIM</w:t>
      </w:r>
      <w:r w:rsidR="0071798A" w:rsidRPr="0071798A">
        <w:rPr>
          <w:rFonts w:eastAsia="Calibri"/>
          <w:bCs/>
          <w:kern w:val="0"/>
          <w14:ligatures w14:val="none"/>
        </w:rPr>
        <w:t>)</w:t>
      </w:r>
    </w:p>
    <w:tbl>
      <w:tblPr>
        <w:tblStyle w:val="Kontuurtabel"/>
        <w:tblW w:w="0" w:type="auto"/>
        <w:tblLook w:val="04A0" w:firstRow="1" w:lastRow="0" w:firstColumn="1" w:lastColumn="0" w:noHBand="0" w:noVBand="1"/>
      </w:tblPr>
      <w:tblGrid>
        <w:gridCol w:w="4521"/>
        <w:gridCol w:w="4520"/>
      </w:tblGrid>
      <w:tr w:rsidR="00E73F44" w:rsidRPr="00EE0F34" w14:paraId="4F27F70D" w14:textId="77777777" w:rsidTr="00DE51BB">
        <w:tc>
          <w:tcPr>
            <w:tcW w:w="9041" w:type="dxa"/>
            <w:gridSpan w:val="2"/>
            <w:tcBorders>
              <w:top w:val="single" w:sz="12" w:space="0" w:color="9CC2E5" w:themeColor="accent5" w:themeTint="99"/>
              <w:left w:val="single" w:sz="12" w:space="0" w:color="9CC2E5" w:themeColor="accent5" w:themeTint="99"/>
              <w:right w:val="single" w:sz="12" w:space="0" w:color="9CC2E5" w:themeColor="accent5" w:themeTint="99"/>
            </w:tcBorders>
            <w:shd w:val="clear" w:color="auto" w:fill="D9E2F3" w:themeFill="accent1" w:themeFillTint="33"/>
          </w:tcPr>
          <w:p w14:paraId="6034EA4F" w14:textId="17D64B05" w:rsidR="00E73F44" w:rsidRPr="00F920BD" w:rsidRDefault="009E32AC" w:rsidP="00074073">
            <w:pPr>
              <w:pStyle w:val="Pealkiri2"/>
              <w:jc w:val="center"/>
              <w:rPr>
                <w:rFonts w:ascii="Times New Roman" w:eastAsia="Calibri" w:hAnsi="Times New Roman" w:cs="Times New Roman"/>
                <w:szCs w:val="22"/>
              </w:rPr>
            </w:pPr>
            <w:r>
              <w:rPr>
                <w:rFonts w:ascii="Times New Roman" w:hAnsi="Times New Roman" w:cs="Times New Roman"/>
                <w:bCs/>
                <w:szCs w:val="22"/>
              </w:rPr>
              <w:t>R</w:t>
            </w:r>
            <w:r w:rsidR="00E73F44" w:rsidRPr="00F920BD">
              <w:rPr>
                <w:rFonts w:ascii="Times New Roman" w:hAnsi="Times New Roman" w:cs="Times New Roman"/>
                <w:bCs/>
                <w:szCs w:val="22"/>
              </w:rPr>
              <w:t>ahvusvahelise</w:t>
            </w:r>
            <w:r w:rsidR="00E73F44" w:rsidRPr="00F920BD">
              <w:rPr>
                <w:rFonts w:ascii="Times New Roman" w:hAnsi="Times New Roman" w:cs="Times New Roman"/>
                <w:szCs w:val="22"/>
              </w:rPr>
              <w:t xml:space="preserve"> kaitse menetlus ja tagasisaatmise menetlus </w:t>
            </w:r>
          </w:p>
          <w:p w14:paraId="690DBD67" w14:textId="77777777" w:rsidR="00E73F44" w:rsidRPr="00F920BD" w:rsidRDefault="00E73F44" w:rsidP="00074073">
            <w:pPr>
              <w:jc w:val="center"/>
              <w:rPr>
                <w:rFonts w:ascii="Times New Roman" w:hAnsi="Times New Roman" w:cs="Times New Roman"/>
              </w:rPr>
            </w:pPr>
          </w:p>
        </w:tc>
      </w:tr>
      <w:tr w:rsidR="00E73F44" w:rsidRPr="00EE0F34" w14:paraId="2EB293DE" w14:textId="77777777" w:rsidTr="005C66E2">
        <w:tc>
          <w:tcPr>
            <w:tcW w:w="452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shd w:val="clear" w:color="auto" w:fill="BDD6EE" w:themeFill="accent5" w:themeFillTint="66"/>
          </w:tcPr>
          <w:p w14:paraId="4B3D975F"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Enne reformi</w:t>
            </w:r>
          </w:p>
        </w:tc>
        <w:tc>
          <w:tcPr>
            <w:tcW w:w="4520"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shd w:val="clear" w:color="auto" w:fill="BDD6EE" w:themeFill="accent5" w:themeFillTint="66"/>
          </w:tcPr>
          <w:p w14:paraId="14E4F5B3"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Pärast reformi rakendamist</w:t>
            </w:r>
          </w:p>
        </w:tc>
      </w:tr>
      <w:tr w:rsidR="00E73F44" w:rsidRPr="00EE0F34" w14:paraId="22E4A5FA" w14:textId="77777777" w:rsidTr="005C66E2">
        <w:tc>
          <w:tcPr>
            <w:tcW w:w="452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13DF7C33" w14:textId="77777777" w:rsidR="00E73F44" w:rsidRPr="00F920BD" w:rsidRDefault="00E73F44" w:rsidP="00074073">
            <w:pPr>
              <w:jc w:val="center"/>
              <w:rPr>
                <w:rFonts w:ascii="Times New Roman" w:hAnsi="Times New Roman" w:cs="Times New Roman"/>
              </w:rPr>
            </w:pPr>
          </w:p>
          <w:p w14:paraId="7FAC6E1D" w14:textId="51A046EC" w:rsidR="00E73F44" w:rsidRPr="00F920BD" w:rsidRDefault="0022646A" w:rsidP="00074073">
            <w:pPr>
              <w:jc w:val="center"/>
              <w:rPr>
                <w:rFonts w:ascii="Times New Roman" w:hAnsi="Times New Roman" w:cs="Times New Roman"/>
              </w:rPr>
            </w:pPr>
            <w:r w:rsidRPr="002E4917">
              <w:rPr>
                <w:rFonts w:ascii="Times New Roman" w:hAnsi="Times New Roman" w:cs="Times New Roman"/>
              </w:rPr>
              <w:t>Puudulikud</w:t>
            </w:r>
            <w:r w:rsidR="00E73F44" w:rsidRPr="002E4917">
              <w:rPr>
                <w:rFonts w:ascii="Times New Roman" w:hAnsi="Times New Roman" w:cs="Times New Roman"/>
              </w:rPr>
              <w:t xml:space="preserve"> </w:t>
            </w:r>
            <w:r w:rsidR="00F53F3C" w:rsidRPr="002E4917">
              <w:rPr>
                <w:rFonts w:ascii="Times New Roman" w:hAnsi="Times New Roman" w:cs="Times New Roman"/>
              </w:rPr>
              <w:t>meetmed</w:t>
            </w:r>
            <w:r w:rsidR="00E73F44" w:rsidRPr="002E4917">
              <w:rPr>
                <w:rFonts w:ascii="Times New Roman" w:hAnsi="Times New Roman" w:cs="Times New Roman"/>
              </w:rPr>
              <w:t xml:space="preserve"> </w:t>
            </w:r>
            <w:r w:rsidRPr="002E4917">
              <w:rPr>
                <w:rFonts w:ascii="Times New Roman" w:hAnsi="Times New Roman" w:cs="Times New Roman"/>
              </w:rPr>
              <w:t xml:space="preserve">rahvusvahelise kaitse </w:t>
            </w:r>
            <w:r w:rsidR="00E73F44" w:rsidRPr="00F920BD">
              <w:rPr>
                <w:rFonts w:ascii="Times New Roman" w:hAnsi="Times New Roman" w:cs="Times New Roman"/>
              </w:rPr>
              <w:t xml:space="preserve">süsteemi kuritarvitajate </w:t>
            </w:r>
            <w:r w:rsidRPr="002E4917">
              <w:rPr>
                <w:rFonts w:ascii="Times New Roman" w:hAnsi="Times New Roman" w:cs="Times New Roman"/>
              </w:rPr>
              <w:t>suhtes</w:t>
            </w:r>
          </w:p>
        </w:tc>
        <w:tc>
          <w:tcPr>
            <w:tcW w:w="4520"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15095A94" w14:textId="35F34924" w:rsidR="00E73F44" w:rsidRPr="00F920BD" w:rsidRDefault="002E4917" w:rsidP="00074073">
            <w:pPr>
              <w:jc w:val="center"/>
              <w:rPr>
                <w:rFonts w:ascii="Times New Roman" w:hAnsi="Times New Roman" w:cs="Times New Roman"/>
              </w:rPr>
            </w:pPr>
            <w:r>
              <w:rPr>
                <w:rFonts w:ascii="Times New Roman" w:hAnsi="Times New Roman" w:cs="Times New Roman"/>
              </w:rPr>
              <w:t>Ü</w:t>
            </w:r>
            <w:r w:rsidR="00E73F44" w:rsidRPr="00F920BD">
              <w:rPr>
                <w:rFonts w:ascii="Times New Roman" w:hAnsi="Times New Roman" w:cs="Times New Roman"/>
              </w:rPr>
              <w:t>htsed reeglid süsteemi kuritarvita</w:t>
            </w:r>
            <w:r>
              <w:rPr>
                <w:rFonts w:ascii="Times New Roman" w:hAnsi="Times New Roman" w:cs="Times New Roman"/>
              </w:rPr>
              <w:t>mise</w:t>
            </w:r>
            <w:r w:rsidR="00E73F44" w:rsidRPr="00F920BD">
              <w:rPr>
                <w:rFonts w:ascii="Times New Roman" w:hAnsi="Times New Roman" w:cs="Times New Roman"/>
              </w:rPr>
              <w:t xml:space="preserve"> ja korduvate taotluste </w:t>
            </w:r>
            <w:r>
              <w:rPr>
                <w:rFonts w:ascii="Times New Roman" w:hAnsi="Times New Roman" w:cs="Times New Roman"/>
              </w:rPr>
              <w:t xml:space="preserve">esitamise tõkestamiseks, </w:t>
            </w:r>
            <w:r w:rsidR="00E73F44" w:rsidRPr="00F920BD">
              <w:rPr>
                <w:rFonts w:ascii="Times New Roman" w:hAnsi="Times New Roman" w:cs="Times New Roman"/>
              </w:rPr>
              <w:t xml:space="preserve">parendatud võimekus jälgida välismaalaste liikumisi </w:t>
            </w:r>
            <w:commentRangeStart w:id="256"/>
            <w:proofErr w:type="spellStart"/>
            <w:r w:rsidR="00E73F44" w:rsidRPr="00F920BD">
              <w:rPr>
                <w:rFonts w:ascii="Times New Roman" w:hAnsi="Times New Roman" w:cs="Times New Roman"/>
              </w:rPr>
              <w:t>Eurodac</w:t>
            </w:r>
            <w:proofErr w:type="spellEnd"/>
            <w:r w:rsidR="00E73F44" w:rsidRPr="00F920BD">
              <w:rPr>
                <w:rFonts w:ascii="Times New Roman" w:hAnsi="Times New Roman" w:cs="Times New Roman"/>
              </w:rPr>
              <w:t xml:space="preserve"> </w:t>
            </w:r>
            <w:r w:rsidR="00401AFF" w:rsidRPr="00F920BD">
              <w:rPr>
                <w:rFonts w:ascii="Times New Roman" w:hAnsi="Times New Roman" w:cs="Times New Roman"/>
              </w:rPr>
              <w:t>süsteemi</w:t>
            </w:r>
            <w:r w:rsidR="00E73F44" w:rsidRPr="00F920BD">
              <w:rPr>
                <w:rFonts w:ascii="Times New Roman" w:hAnsi="Times New Roman" w:cs="Times New Roman"/>
              </w:rPr>
              <w:t xml:space="preserve"> </w:t>
            </w:r>
            <w:commentRangeEnd w:id="256"/>
            <w:r w:rsidR="00DE32B1">
              <w:rPr>
                <w:rStyle w:val="Kommentaariviide"/>
                <w:rFonts w:ascii="Times New Roman" w:eastAsia="Times New Roman" w:hAnsi="Times New Roman" w:cs="Times New Roman"/>
              </w:rPr>
              <w:commentReference w:id="256"/>
            </w:r>
            <w:r w:rsidR="00E73F44" w:rsidRPr="00F920BD">
              <w:rPr>
                <w:rFonts w:ascii="Times New Roman" w:hAnsi="Times New Roman" w:cs="Times New Roman"/>
              </w:rPr>
              <w:t>abil</w:t>
            </w:r>
          </w:p>
        </w:tc>
      </w:tr>
      <w:tr w:rsidR="00E73F44" w:rsidRPr="00EE0F34" w14:paraId="144CDE81" w14:textId="77777777" w:rsidTr="005C66E2">
        <w:tc>
          <w:tcPr>
            <w:tcW w:w="452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38C022DD"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Taotlejate kohustused ning ebaseadusliku teisese liikumise tõkestamiseks mõeldud reeglid on ebaselged</w:t>
            </w:r>
          </w:p>
        </w:tc>
        <w:tc>
          <w:tcPr>
            <w:tcW w:w="4520"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7D8015D1" w14:textId="17203ADD" w:rsidR="00E73F44" w:rsidRDefault="00E73F44" w:rsidP="00074073">
            <w:pPr>
              <w:jc w:val="center"/>
              <w:rPr>
                <w:rFonts w:ascii="Times New Roman" w:hAnsi="Times New Roman" w:cs="Times New Roman"/>
              </w:rPr>
            </w:pPr>
            <w:r w:rsidRPr="00F920BD">
              <w:rPr>
                <w:rFonts w:ascii="Times New Roman" w:hAnsi="Times New Roman" w:cs="Times New Roman"/>
              </w:rPr>
              <w:t xml:space="preserve">Taotlejate kohustused ja nende täitmata jätmise tagajärjed on </w:t>
            </w:r>
            <w:r w:rsidR="00DE78D9">
              <w:rPr>
                <w:rFonts w:ascii="Times New Roman" w:hAnsi="Times New Roman" w:cs="Times New Roman"/>
              </w:rPr>
              <w:t xml:space="preserve">oluliselt selgemad ning kogumis tõhusad. </w:t>
            </w:r>
          </w:p>
          <w:p w14:paraId="3E065738" w14:textId="137F0A40" w:rsidR="00E73F44" w:rsidRPr="00F920BD" w:rsidRDefault="00E73F44" w:rsidP="00074073">
            <w:pPr>
              <w:jc w:val="center"/>
              <w:rPr>
                <w:rFonts w:ascii="Times New Roman" w:hAnsi="Times New Roman" w:cs="Times New Roman"/>
              </w:rPr>
            </w:pPr>
          </w:p>
        </w:tc>
      </w:tr>
      <w:tr w:rsidR="00E73F44" w:rsidRPr="00EE0F34" w14:paraId="65416FEA" w14:textId="77777777" w:rsidTr="005C66E2">
        <w:tc>
          <w:tcPr>
            <w:tcW w:w="452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763D7C78" w14:textId="77777777" w:rsidR="00DE78D9" w:rsidRDefault="00DE78D9" w:rsidP="00074073">
            <w:pPr>
              <w:jc w:val="center"/>
              <w:rPr>
                <w:rFonts w:ascii="Times New Roman" w:hAnsi="Times New Roman" w:cs="Times New Roman"/>
              </w:rPr>
            </w:pPr>
          </w:p>
          <w:p w14:paraId="6400C890" w14:textId="6DD7434B" w:rsidR="00E73F44" w:rsidRPr="00F920BD" w:rsidRDefault="00E73F44" w:rsidP="00074073">
            <w:pPr>
              <w:jc w:val="center"/>
              <w:rPr>
                <w:rFonts w:ascii="Times New Roman" w:hAnsi="Times New Roman" w:cs="Times New Roman"/>
              </w:rPr>
            </w:pPr>
            <w:r w:rsidRPr="00F920BD">
              <w:rPr>
                <w:rFonts w:ascii="Times New Roman" w:hAnsi="Times New Roman" w:cs="Times New Roman"/>
              </w:rPr>
              <w:t>Liikmesriikide vahel on rahvusvahelise kaitse menetluse korraldamisel ja tunnustamise määras suured erinevused</w:t>
            </w:r>
          </w:p>
        </w:tc>
        <w:tc>
          <w:tcPr>
            <w:tcW w:w="4520"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0D1B2404" w14:textId="01201A62" w:rsidR="00E73F44" w:rsidRPr="00F920BD" w:rsidRDefault="00E73F44" w:rsidP="00074073">
            <w:pPr>
              <w:jc w:val="center"/>
              <w:rPr>
                <w:rFonts w:ascii="Times New Roman" w:hAnsi="Times New Roman" w:cs="Times New Roman"/>
              </w:rPr>
            </w:pPr>
            <w:r w:rsidRPr="00F920BD">
              <w:rPr>
                <w:rFonts w:ascii="Times New Roman" w:hAnsi="Times New Roman" w:cs="Times New Roman"/>
              </w:rPr>
              <w:t>Ühtne, õiglane ja tõhus menetlus</w:t>
            </w:r>
            <w:r w:rsidR="00DE78D9">
              <w:rPr>
                <w:rFonts w:ascii="Times New Roman" w:hAnsi="Times New Roman" w:cs="Times New Roman"/>
              </w:rPr>
              <w:t xml:space="preserve"> rahvusvahelise kaitse andmiseks või sellest keeldumiseks. E</w:t>
            </w:r>
            <w:r w:rsidR="00DE78D9" w:rsidRPr="00F920BD">
              <w:rPr>
                <w:rFonts w:ascii="Times New Roman" w:hAnsi="Times New Roman" w:cs="Times New Roman"/>
              </w:rPr>
              <w:t>baseadusliku</w:t>
            </w:r>
            <w:r w:rsidR="00DE78D9">
              <w:rPr>
                <w:rFonts w:ascii="Times New Roman" w:hAnsi="Times New Roman" w:cs="Times New Roman"/>
              </w:rPr>
              <w:t xml:space="preserve"> </w:t>
            </w:r>
            <w:commentRangeStart w:id="257"/>
            <w:r w:rsidR="00DE78D9">
              <w:rPr>
                <w:rFonts w:ascii="Times New Roman" w:hAnsi="Times New Roman" w:cs="Times New Roman"/>
              </w:rPr>
              <w:t xml:space="preserve">teisese liikumise stiimuleid </w:t>
            </w:r>
            <w:commentRangeEnd w:id="257"/>
            <w:r w:rsidR="00905A03">
              <w:rPr>
                <w:rStyle w:val="Kommentaariviide"/>
                <w:rFonts w:ascii="Times New Roman" w:eastAsia="Times New Roman" w:hAnsi="Times New Roman" w:cs="Times New Roman"/>
              </w:rPr>
              <w:commentReference w:id="257"/>
            </w:r>
            <w:r w:rsidR="00DE78D9">
              <w:rPr>
                <w:rFonts w:ascii="Times New Roman" w:hAnsi="Times New Roman" w:cs="Times New Roman"/>
              </w:rPr>
              <w:t>on vähendatud.</w:t>
            </w:r>
          </w:p>
        </w:tc>
      </w:tr>
      <w:tr w:rsidR="00E73F44" w:rsidRPr="00EE0F34" w14:paraId="0E75ABA1" w14:textId="77777777" w:rsidTr="005C66E2">
        <w:tc>
          <w:tcPr>
            <w:tcW w:w="4521" w:type="dxa"/>
            <w:vMerge w:val="restart"/>
            <w:tcBorders>
              <w:top w:val="single" w:sz="12" w:space="0" w:color="9CC2E5" w:themeColor="accent5" w:themeTint="99"/>
              <w:left w:val="single" w:sz="12" w:space="0" w:color="9CC2E5" w:themeColor="accent5" w:themeTint="99"/>
              <w:right w:val="single" w:sz="12" w:space="0" w:color="9CC2E5" w:themeColor="accent5" w:themeTint="99"/>
            </w:tcBorders>
          </w:tcPr>
          <w:p w14:paraId="2B1C74CE" w14:textId="77777777" w:rsidR="00E73F44" w:rsidRPr="00F920BD" w:rsidRDefault="00E73F44" w:rsidP="00D856C5">
            <w:pPr>
              <w:rPr>
                <w:rFonts w:ascii="Times New Roman" w:hAnsi="Times New Roman" w:cs="Times New Roman"/>
              </w:rPr>
            </w:pPr>
          </w:p>
          <w:p w14:paraId="7DB9BEA0" w14:textId="6BC752EE" w:rsidR="00E73F44" w:rsidRPr="00F920BD" w:rsidRDefault="00E73F44" w:rsidP="00074073">
            <w:pPr>
              <w:jc w:val="center"/>
              <w:rPr>
                <w:rFonts w:ascii="Times New Roman" w:hAnsi="Times New Roman" w:cs="Times New Roman"/>
              </w:rPr>
            </w:pPr>
            <w:r w:rsidRPr="00F920BD">
              <w:rPr>
                <w:rFonts w:ascii="Times New Roman" w:hAnsi="Times New Roman" w:cs="Times New Roman"/>
              </w:rPr>
              <w:t>Varjupaigamenetluse esimese etapis st haldusmenetluse ajal puudub tasuta õigusabi</w:t>
            </w:r>
            <w:r w:rsidR="00F065FE">
              <w:rPr>
                <w:rFonts w:ascii="Times New Roman" w:hAnsi="Times New Roman" w:cs="Times New Roman"/>
              </w:rPr>
              <w:t xml:space="preserve"> ja esindamine</w:t>
            </w:r>
          </w:p>
        </w:tc>
        <w:tc>
          <w:tcPr>
            <w:tcW w:w="4520" w:type="dxa"/>
            <w:tcBorders>
              <w:top w:val="single" w:sz="12" w:space="0" w:color="9CC2E5" w:themeColor="accent5" w:themeTint="99"/>
              <w:left w:val="single" w:sz="12" w:space="0" w:color="9CC2E5" w:themeColor="accent5" w:themeTint="99"/>
              <w:right w:val="single" w:sz="12" w:space="0" w:color="9CC2E5" w:themeColor="accent5" w:themeTint="99"/>
            </w:tcBorders>
          </w:tcPr>
          <w:p w14:paraId="59D2FE61"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Tasuta õigusabi kõikides menetlusetappides, eriline tähelepanu erivajadustega inimestele</w:t>
            </w:r>
          </w:p>
        </w:tc>
      </w:tr>
      <w:tr w:rsidR="00E73F44" w:rsidRPr="00EE0F34" w14:paraId="462FCFE3" w14:textId="77777777" w:rsidTr="005C66E2">
        <w:tc>
          <w:tcPr>
            <w:tcW w:w="4521" w:type="dxa"/>
            <w:vMerge/>
            <w:tcBorders>
              <w:left w:val="single" w:sz="12" w:space="0" w:color="9CC2E5" w:themeColor="accent5" w:themeTint="99"/>
              <w:bottom w:val="single" w:sz="12" w:space="0" w:color="9CC2E5" w:themeColor="accent5" w:themeTint="99"/>
              <w:right w:val="single" w:sz="12" w:space="0" w:color="9CC2E5" w:themeColor="accent5" w:themeTint="99"/>
            </w:tcBorders>
          </w:tcPr>
          <w:p w14:paraId="5345F18A"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9CC2E5" w:themeColor="accent5" w:themeTint="99"/>
              <w:bottom w:val="single" w:sz="12" w:space="0" w:color="9CC2E5" w:themeColor="accent5" w:themeTint="99"/>
              <w:right w:val="single" w:sz="12" w:space="0" w:color="9CC2E5" w:themeColor="accent5" w:themeTint="99"/>
            </w:tcBorders>
          </w:tcPr>
          <w:p w14:paraId="3D5021DC" w14:textId="4849D9ED" w:rsidR="00E73F44" w:rsidRPr="00F920BD" w:rsidRDefault="00E73F44" w:rsidP="00074073">
            <w:pPr>
              <w:jc w:val="center"/>
              <w:rPr>
                <w:rFonts w:ascii="Times New Roman" w:hAnsi="Times New Roman" w:cs="Times New Roman"/>
              </w:rPr>
            </w:pPr>
            <w:r w:rsidRPr="00F920BD">
              <w:rPr>
                <w:rFonts w:ascii="Times New Roman" w:hAnsi="Times New Roman" w:cs="Times New Roman"/>
              </w:rPr>
              <w:t>Õigusabi and</w:t>
            </w:r>
            <w:r w:rsidR="00F065FE">
              <w:rPr>
                <w:rFonts w:ascii="Times New Roman" w:hAnsi="Times New Roman" w:cs="Times New Roman"/>
              </w:rPr>
              <w:t>mine</w:t>
            </w:r>
            <w:r w:rsidRPr="00F920BD">
              <w:rPr>
                <w:rFonts w:ascii="Times New Roman" w:hAnsi="Times New Roman" w:cs="Times New Roman"/>
              </w:rPr>
              <w:t xml:space="preserve"> haldusmenetluse ajal, s</w:t>
            </w:r>
            <w:r w:rsidR="00F065FE">
              <w:rPr>
                <w:rFonts w:ascii="Times New Roman" w:hAnsi="Times New Roman" w:cs="Times New Roman"/>
              </w:rPr>
              <w:t>h</w:t>
            </w:r>
            <w:r w:rsidRPr="00F920BD">
              <w:rPr>
                <w:rFonts w:ascii="Times New Roman" w:hAnsi="Times New Roman" w:cs="Times New Roman"/>
              </w:rPr>
              <w:t xml:space="preserve"> õiguste ja kohustuste tutvustamine ning abistamine taotluse esitamisel ja intervjuu ajal</w:t>
            </w:r>
          </w:p>
        </w:tc>
      </w:tr>
      <w:tr w:rsidR="00E73F44" w:rsidRPr="00EE0F34" w14:paraId="6402EB9A" w14:textId="77777777" w:rsidTr="005C66E2">
        <w:tc>
          <w:tcPr>
            <w:tcW w:w="452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0ED92F6F"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Erinevad vastuvõtustandardid ja puuduv kohustus teha valmisolekuplaan, et tagada vastuvõtu võimekus igas olukorras</w:t>
            </w:r>
          </w:p>
        </w:tc>
        <w:tc>
          <w:tcPr>
            <w:tcW w:w="4520"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tcPr>
          <w:p w14:paraId="3CFD7F21" w14:textId="5149C172" w:rsidR="00E73F44" w:rsidRPr="00F920BD" w:rsidRDefault="00E73F44" w:rsidP="00074073">
            <w:pPr>
              <w:jc w:val="center"/>
              <w:rPr>
                <w:rFonts w:ascii="Times New Roman" w:hAnsi="Times New Roman" w:cs="Times New Roman"/>
              </w:rPr>
            </w:pPr>
            <w:r w:rsidRPr="00F920BD">
              <w:rPr>
                <w:rFonts w:ascii="Times New Roman" w:hAnsi="Times New Roman" w:cs="Times New Roman"/>
              </w:rPr>
              <w:t>EL ülesed ühtsed standardid vastuvõtu kohta ja kohustus koostada ühtse vormi alusel valmisolekuplaanid surve ja kriisi olukordadeks</w:t>
            </w:r>
          </w:p>
        </w:tc>
      </w:tr>
      <w:tr w:rsidR="00E73F44" w:rsidRPr="00EE0F34" w14:paraId="1A61824C" w14:textId="77777777" w:rsidTr="00DE51BB">
        <w:tc>
          <w:tcPr>
            <w:tcW w:w="9041" w:type="dxa"/>
            <w:gridSpan w:val="2"/>
            <w:tcBorders>
              <w:left w:val="single" w:sz="12" w:space="0" w:color="9CC2E5" w:themeColor="accent5" w:themeTint="99"/>
              <w:right w:val="single" w:sz="12" w:space="0" w:color="9CC2E5" w:themeColor="accent5" w:themeTint="99"/>
            </w:tcBorders>
            <w:shd w:val="clear" w:color="auto" w:fill="D9E2F3" w:themeFill="accent1" w:themeFillTint="33"/>
          </w:tcPr>
          <w:p w14:paraId="7C4C68E8" w14:textId="77777777" w:rsidR="00E73F44" w:rsidRPr="00F920BD" w:rsidRDefault="00E73F44" w:rsidP="00074073">
            <w:pPr>
              <w:jc w:val="center"/>
              <w:rPr>
                <w:rFonts w:ascii="Times New Roman" w:hAnsi="Times New Roman" w:cs="Times New Roman"/>
                <w:b/>
              </w:rPr>
            </w:pPr>
            <w:r w:rsidRPr="00F920BD">
              <w:rPr>
                <w:rFonts w:ascii="Times New Roman" w:hAnsi="Times New Roman" w:cs="Times New Roman"/>
                <w:b/>
              </w:rPr>
              <w:t xml:space="preserve">Seaduse rakendamise </w:t>
            </w:r>
            <w:commentRangeStart w:id="258"/>
            <w:r w:rsidRPr="00F920BD">
              <w:rPr>
                <w:rFonts w:ascii="Times New Roman" w:hAnsi="Times New Roman" w:cs="Times New Roman"/>
                <w:b/>
              </w:rPr>
              <w:t>mõju</w:t>
            </w:r>
            <w:commentRangeEnd w:id="258"/>
            <w:r w:rsidR="00910345">
              <w:rPr>
                <w:rStyle w:val="Kommentaariviide"/>
                <w:rFonts w:ascii="Times New Roman" w:eastAsia="Times New Roman" w:hAnsi="Times New Roman" w:cs="Times New Roman"/>
              </w:rPr>
              <w:commentReference w:id="258"/>
            </w:r>
          </w:p>
        </w:tc>
      </w:tr>
      <w:tr w:rsidR="00DE51BB" w:rsidRPr="00EE0F34" w14:paraId="72CD6BB0" w14:textId="77777777" w:rsidTr="005C66E2">
        <w:tc>
          <w:tcPr>
            <w:tcW w:w="452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shd w:val="clear" w:color="auto" w:fill="D9E2F3" w:themeFill="accent1" w:themeFillTint="33"/>
          </w:tcPr>
          <w:p w14:paraId="02554B0B" w14:textId="72A566D3" w:rsidR="00DE51BB" w:rsidRPr="00DE51BB" w:rsidRDefault="00DE51BB" w:rsidP="00074073">
            <w:pPr>
              <w:jc w:val="center"/>
              <w:rPr>
                <w:rFonts w:ascii="Times New Roman" w:hAnsi="Times New Roman" w:cs="Times New Roman"/>
              </w:rPr>
            </w:pPr>
            <w:r w:rsidRPr="00DE51BB">
              <w:rPr>
                <w:rFonts w:ascii="Times New Roman" w:hAnsi="Times New Roman" w:cs="Times New Roman"/>
              </w:rPr>
              <w:t>Muutus</w:t>
            </w:r>
          </w:p>
        </w:tc>
        <w:tc>
          <w:tcPr>
            <w:tcW w:w="4520"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shd w:val="clear" w:color="auto" w:fill="D9E2F3" w:themeFill="accent1" w:themeFillTint="33"/>
          </w:tcPr>
          <w:p w14:paraId="03EB3E9B" w14:textId="2B277DC7" w:rsidR="00DE51BB" w:rsidRPr="00DE51BB" w:rsidRDefault="00DE51BB" w:rsidP="00074073">
            <w:pPr>
              <w:jc w:val="center"/>
              <w:rPr>
                <w:rFonts w:ascii="Times New Roman" w:hAnsi="Times New Roman" w:cs="Times New Roman"/>
              </w:rPr>
            </w:pPr>
            <w:r>
              <w:rPr>
                <w:rFonts w:ascii="Times New Roman" w:hAnsi="Times New Roman" w:cs="Times New Roman"/>
              </w:rPr>
              <w:t xml:space="preserve">Komponent </w:t>
            </w:r>
          </w:p>
        </w:tc>
      </w:tr>
      <w:tr w:rsidR="00E73F44" w:rsidRPr="00EE0F34" w14:paraId="334AAE42" w14:textId="77777777" w:rsidTr="005C66E2">
        <w:tc>
          <w:tcPr>
            <w:tcW w:w="4521" w:type="dxa"/>
            <w:vMerge w:val="restart"/>
            <w:tcBorders>
              <w:top w:val="single" w:sz="12" w:space="0" w:color="9CC2E5" w:themeColor="accent5" w:themeTint="99"/>
              <w:left w:val="single" w:sz="12" w:space="0" w:color="9CC2E5" w:themeColor="accent5" w:themeTint="99"/>
              <w:right w:val="single" w:sz="12" w:space="0" w:color="9CC2E5" w:themeColor="accent5" w:themeTint="99"/>
            </w:tcBorders>
          </w:tcPr>
          <w:p w14:paraId="6D715D46" w14:textId="77777777" w:rsidR="0022646A" w:rsidRDefault="0022646A" w:rsidP="00074073">
            <w:pPr>
              <w:jc w:val="center"/>
              <w:rPr>
                <w:rFonts w:ascii="Times New Roman" w:hAnsi="Times New Roman" w:cs="Times New Roman"/>
              </w:rPr>
            </w:pPr>
          </w:p>
          <w:p w14:paraId="6F2A7598" w14:textId="77777777" w:rsidR="00C557B1" w:rsidRDefault="00C557B1" w:rsidP="00074073">
            <w:pPr>
              <w:jc w:val="center"/>
              <w:rPr>
                <w:rFonts w:ascii="Times New Roman" w:hAnsi="Times New Roman" w:cs="Times New Roman"/>
              </w:rPr>
            </w:pPr>
          </w:p>
          <w:p w14:paraId="54D7C9F3" w14:textId="2453391D" w:rsidR="00E73F44" w:rsidRPr="00F920BD" w:rsidRDefault="00E73F44" w:rsidP="00074073">
            <w:pPr>
              <w:jc w:val="center"/>
              <w:rPr>
                <w:rFonts w:ascii="Times New Roman" w:hAnsi="Times New Roman" w:cs="Times New Roman"/>
              </w:rPr>
            </w:pPr>
            <w:r w:rsidRPr="00F920BD">
              <w:rPr>
                <w:rFonts w:ascii="Times New Roman" w:hAnsi="Times New Roman" w:cs="Times New Roman"/>
              </w:rPr>
              <w:t>Tõhus rahvusvahelise kaitse menetlus, sh vastutava liikmesriigi määramise menetlus</w:t>
            </w:r>
          </w:p>
        </w:tc>
        <w:tc>
          <w:tcPr>
            <w:tcW w:w="4520" w:type="dxa"/>
            <w:tcBorders>
              <w:top w:val="single" w:sz="12" w:space="0" w:color="9CC2E5" w:themeColor="accent5" w:themeTint="99"/>
              <w:left w:val="single" w:sz="12" w:space="0" w:color="9CC2E5" w:themeColor="accent5" w:themeTint="99"/>
              <w:right w:val="single" w:sz="12" w:space="0" w:color="9CC2E5" w:themeColor="accent5" w:themeTint="99"/>
            </w:tcBorders>
          </w:tcPr>
          <w:p w14:paraId="756B5FE4" w14:textId="54DE39FB" w:rsidR="00E73F44" w:rsidRPr="00F920BD" w:rsidRDefault="00E73F44" w:rsidP="00074073">
            <w:pPr>
              <w:jc w:val="center"/>
              <w:rPr>
                <w:rFonts w:ascii="Times New Roman" w:hAnsi="Times New Roman" w:cs="Times New Roman"/>
              </w:rPr>
            </w:pPr>
            <w:r w:rsidRPr="00F920BD">
              <w:rPr>
                <w:rFonts w:ascii="Times New Roman" w:hAnsi="Times New Roman" w:cs="Times New Roman"/>
              </w:rPr>
              <w:t>Rahvusvahelise kaitse taotluse sooviavaldus</w:t>
            </w:r>
            <w:r w:rsidR="00C557B1">
              <w:rPr>
                <w:rFonts w:ascii="Times New Roman" w:hAnsi="Times New Roman" w:cs="Times New Roman"/>
              </w:rPr>
              <w:t>e</w:t>
            </w:r>
            <w:r w:rsidRPr="00F920BD">
              <w:rPr>
                <w:rFonts w:ascii="Times New Roman" w:hAnsi="Times New Roman" w:cs="Times New Roman"/>
              </w:rPr>
              <w:t>, registreerimi</w:t>
            </w:r>
            <w:r w:rsidR="00C557B1">
              <w:rPr>
                <w:rFonts w:ascii="Times New Roman" w:hAnsi="Times New Roman" w:cs="Times New Roman"/>
              </w:rPr>
              <w:t>se</w:t>
            </w:r>
            <w:r w:rsidRPr="00F920BD">
              <w:rPr>
                <w:rFonts w:ascii="Times New Roman" w:hAnsi="Times New Roman" w:cs="Times New Roman"/>
              </w:rPr>
              <w:t xml:space="preserve"> ja esitami</w:t>
            </w:r>
            <w:r w:rsidR="00C557B1">
              <w:rPr>
                <w:rFonts w:ascii="Times New Roman" w:hAnsi="Times New Roman" w:cs="Times New Roman"/>
              </w:rPr>
              <w:t>s</w:t>
            </w:r>
            <w:r w:rsidRPr="00F920BD">
              <w:rPr>
                <w:rFonts w:ascii="Times New Roman" w:hAnsi="Times New Roman" w:cs="Times New Roman"/>
              </w:rPr>
              <w:t xml:space="preserve">e </w:t>
            </w:r>
            <w:r w:rsidR="00C557B1">
              <w:rPr>
                <w:rFonts w:ascii="Times New Roman" w:hAnsi="Times New Roman" w:cs="Times New Roman"/>
              </w:rPr>
              <w:t>etapid</w:t>
            </w:r>
          </w:p>
        </w:tc>
      </w:tr>
      <w:tr w:rsidR="00E73F44" w:rsidRPr="00EE0F34" w14:paraId="27B74D4E" w14:textId="77777777" w:rsidTr="005C66E2">
        <w:tc>
          <w:tcPr>
            <w:tcW w:w="4521" w:type="dxa"/>
            <w:vMerge/>
            <w:tcBorders>
              <w:left w:val="single" w:sz="12" w:space="0" w:color="9CC2E5" w:themeColor="accent5" w:themeTint="99"/>
              <w:right w:val="single" w:sz="12" w:space="0" w:color="9CC2E5" w:themeColor="accent5" w:themeTint="99"/>
            </w:tcBorders>
          </w:tcPr>
          <w:p w14:paraId="2BCCC1BE"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9CC2E5" w:themeColor="accent5" w:themeTint="99"/>
              <w:right w:val="single" w:sz="12" w:space="0" w:color="9CC2E5" w:themeColor="accent5" w:themeTint="99"/>
            </w:tcBorders>
          </w:tcPr>
          <w:p w14:paraId="693169DE" w14:textId="33B17E7C" w:rsidR="00E73F44" w:rsidRPr="00F920BD" w:rsidRDefault="00E73F44" w:rsidP="00074073">
            <w:pPr>
              <w:jc w:val="center"/>
              <w:rPr>
                <w:rFonts w:ascii="Times New Roman" w:hAnsi="Times New Roman" w:cs="Times New Roman"/>
              </w:rPr>
            </w:pPr>
            <w:r w:rsidRPr="00F920BD">
              <w:rPr>
                <w:rFonts w:ascii="Times New Roman" w:hAnsi="Times New Roman" w:cs="Times New Roman"/>
              </w:rPr>
              <w:t xml:space="preserve">Uued </w:t>
            </w:r>
            <w:r w:rsidR="00C557B1">
              <w:rPr>
                <w:rFonts w:ascii="Times New Roman" w:hAnsi="Times New Roman" w:cs="Times New Roman"/>
              </w:rPr>
              <w:t xml:space="preserve">EL ühtsed </w:t>
            </w:r>
            <w:r w:rsidRPr="00F920BD">
              <w:rPr>
                <w:rFonts w:ascii="Times New Roman" w:hAnsi="Times New Roman" w:cs="Times New Roman"/>
              </w:rPr>
              <w:t>vormid</w:t>
            </w:r>
          </w:p>
        </w:tc>
      </w:tr>
      <w:tr w:rsidR="00E73F44" w:rsidRPr="00EE0F34" w14:paraId="758F3F9A" w14:textId="77777777" w:rsidTr="005C66E2">
        <w:tc>
          <w:tcPr>
            <w:tcW w:w="4521" w:type="dxa"/>
            <w:vMerge/>
            <w:tcBorders>
              <w:left w:val="single" w:sz="12" w:space="0" w:color="9CC2E5" w:themeColor="accent5" w:themeTint="99"/>
              <w:right w:val="single" w:sz="12" w:space="0" w:color="9CC2E5" w:themeColor="accent5" w:themeTint="99"/>
            </w:tcBorders>
          </w:tcPr>
          <w:p w14:paraId="3E1D7324"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9CC2E5" w:themeColor="accent5" w:themeTint="99"/>
              <w:right w:val="single" w:sz="12" w:space="0" w:color="9CC2E5" w:themeColor="accent5" w:themeTint="99"/>
            </w:tcBorders>
          </w:tcPr>
          <w:p w14:paraId="0AD702B3"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Menetluslike erivajaduse hindamine</w:t>
            </w:r>
          </w:p>
        </w:tc>
      </w:tr>
      <w:tr w:rsidR="00E73F44" w:rsidRPr="00EE0F34" w14:paraId="1B23436E" w14:textId="77777777" w:rsidTr="005C66E2">
        <w:tc>
          <w:tcPr>
            <w:tcW w:w="4521" w:type="dxa"/>
            <w:vMerge/>
            <w:tcBorders>
              <w:left w:val="single" w:sz="12" w:space="0" w:color="9CC2E5" w:themeColor="accent5" w:themeTint="99"/>
              <w:right w:val="single" w:sz="12" w:space="0" w:color="9CC2E5" w:themeColor="accent5" w:themeTint="99"/>
            </w:tcBorders>
          </w:tcPr>
          <w:p w14:paraId="1387E817"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9CC2E5" w:themeColor="accent5" w:themeTint="99"/>
              <w:right w:val="single" w:sz="12" w:space="0" w:color="5B9BD5" w:themeColor="accent5"/>
            </w:tcBorders>
          </w:tcPr>
          <w:p w14:paraId="5FDF789F" w14:textId="603D0295" w:rsidR="00E73F44" w:rsidRPr="00F920BD" w:rsidRDefault="00E73F44" w:rsidP="00074073">
            <w:pPr>
              <w:jc w:val="center"/>
              <w:rPr>
                <w:rFonts w:ascii="Times New Roman" w:hAnsi="Times New Roman" w:cs="Times New Roman"/>
              </w:rPr>
            </w:pPr>
            <w:r w:rsidRPr="00416385">
              <w:rPr>
                <w:rFonts w:ascii="Times New Roman" w:hAnsi="Times New Roman" w:cs="Times New Roman"/>
              </w:rPr>
              <w:t>Otsuse liigid</w:t>
            </w:r>
            <w:r w:rsidRPr="00F920BD">
              <w:rPr>
                <w:rFonts w:ascii="Times New Roman" w:hAnsi="Times New Roman" w:cs="Times New Roman"/>
              </w:rPr>
              <w:t xml:space="preserve"> </w:t>
            </w:r>
            <w:r w:rsidR="00195FCC">
              <w:rPr>
                <w:rFonts w:ascii="Times New Roman" w:hAnsi="Times New Roman" w:cs="Times New Roman"/>
              </w:rPr>
              <w:t>ja riigis viibimise õigus</w:t>
            </w:r>
          </w:p>
        </w:tc>
      </w:tr>
      <w:tr w:rsidR="00E73F44" w:rsidRPr="00EE0F34" w14:paraId="2286D1BB" w14:textId="77777777" w:rsidTr="005C66E2">
        <w:tc>
          <w:tcPr>
            <w:tcW w:w="4521" w:type="dxa"/>
            <w:vMerge/>
            <w:tcBorders>
              <w:left w:val="single" w:sz="12" w:space="0" w:color="9CC2E5" w:themeColor="accent5" w:themeTint="99"/>
              <w:bottom w:val="single" w:sz="12" w:space="0" w:color="9CC2E5" w:themeColor="accent5" w:themeTint="99"/>
              <w:right w:val="single" w:sz="12" w:space="0" w:color="9CC2E5" w:themeColor="accent5" w:themeTint="99"/>
            </w:tcBorders>
          </w:tcPr>
          <w:p w14:paraId="32DE9A5E"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9CC2E5" w:themeColor="accent5" w:themeTint="99"/>
              <w:bottom w:val="single" w:sz="12" w:space="0" w:color="9CC2E5" w:themeColor="accent5" w:themeTint="99"/>
              <w:right w:val="single" w:sz="12" w:space="0" w:color="5B9BD5" w:themeColor="accent5"/>
            </w:tcBorders>
          </w:tcPr>
          <w:p w14:paraId="20D4E5F6"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Menetlustähtajad</w:t>
            </w:r>
          </w:p>
        </w:tc>
      </w:tr>
      <w:tr w:rsidR="00E73F44" w:rsidRPr="00EE0F34" w14:paraId="13E9306A" w14:textId="77777777" w:rsidTr="00694A19">
        <w:trPr>
          <w:trHeight w:val="860"/>
        </w:trPr>
        <w:tc>
          <w:tcPr>
            <w:tcW w:w="4521" w:type="dxa"/>
            <w:tcBorders>
              <w:top w:val="single" w:sz="12" w:space="0" w:color="9CC2E5" w:themeColor="accent5" w:themeTint="99"/>
              <w:left w:val="single" w:sz="12" w:space="0" w:color="9CC2E5" w:themeColor="accent5" w:themeTint="99"/>
              <w:right w:val="single" w:sz="12" w:space="0" w:color="9CC2E5" w:themeColor="accent5" w:themeTint="99"/>
            </w:tcBorders>
          </w:tcPr>
          <w:p w14:paraId="670882B6" w14:textId="77777777" w:rsidR="00C557B1" w:rsidRDefault="00C557B1" w:rsidP="00074073">
            <w:pPr>
              <w:jc w:val="center"/>
              <w:rPr>
                <w:rFonts w:ascii="Times New Roman" w:hAnsi="Times New Roman" w:cs="Times New Roman"/>
                <w:bCs/>
              </w:rPr>
            </w:pPr>
          </w:p>
          <w:p w14:paraId="71D0AF90" w14:textId="10766E69" w:rsidR="00E73F44" w:rsidRPr="00DC559B" w:rsidRDefault="00DC559B" w:rsidP="00074073">
            <w:pPr>
              <w:jc w:val="center"/>
              <w:rPr>
                <w:rFonts w:ascii="Times New Roman" w:hAnsi="Times New Roman" w:cs="Times New Roman"/>
                <w:sz w:val="24"/>
                <w:szCs w:val="24"/>
              </w:rPr>
            </w:pPr>
            <w:r w:rsidRPr="00402980">
              <w:rPr>
                <w:rFonts w:ascii="Times New Roman" w:hAnsi="Times New Roman" w:cs="Times New Roman"/>
                <w:bCs/>
              </w:rPr>
              <w:t>Kohustus viibida majutuskoha maakonna territooriumil</w:t>
            </w:r>
          </w:p>
        </w:tc>
        <w:tc>
          <w:tcPr>
            <w:tcW w:w="4520" w:type="dxa"/>
            <w:tcBorders>
              <w:top w:val="single" w:sz="12" w:space="0" w:color="9CC2E5" w:themeColor="accent5" w:themeTint="99"/>
              <w:left w:val="single" w:sz="12" w:space="0" w:color="9CC2E5" w:themeColor="accent5" w:themeTint="99"/>
              <w:right w:val="single" w:sz="12" w:space="0" w:color="9CC2E5" w:themeColor="accent5" w:themeTint="99"/>
            </w:tcBorders>
          </w:tcPr>
          <w:p w14:paraId="1C65FC2F" w14:textId="77777777" w:rsidR="00A12D19" w:rsidRDefault="00A12D19" w:rsidP="00074073">
            <w:pPr>
              <w:jc w:val="center"/>
              <w:rPr>
                <w:rFonts w:ascii="Times New Roman" w:hAnsi="Times New Roman" w:cs="Times New Roman"/>
                <w:iCs/>
              </w:rPr>
            </w:pPr>
          </w:p>
          <w:p w14:paraId="6DEC0E30" w14:textId="1BE42A2E" w:rsidR="00E73F44" w:rsidRPr="00EC6B46" w:rsidRDefault="00BB15FC" w:rsidP="00074073">
            <w:pPr>
              <w:jc w:val="center"/>
              <w:rPr>
                <w:rFonts w:ascii="Times New Roman" w:hAnsi="Times New Roman" w:cs="Times New Roman"/>
              </w:rPr>
            </w:pPr>
            <w:r w:rsidRPr="00EC6B46">
              <w:rPr>
                <w:rFonts w:ascii="Times New Roman" w:hAnsi="Times New Roman" w:cs="Times New Roman"/>
              </w:rPr>
              <w:t>Tingimused majutuskoha maakonna territooriumilt lahkumiseks</w:t>
            </w:r>
          </w:p>
        </w:tc>
      </w:tr>
      <w:tr w:rsidR="00E73F44" w:rsidRPr="00EE0F34" w14:paraId="3228AA30" w14:textId="77777777" w:rsidTr="00A464A1">
        <w:trPr>
          <w:trHeight w:val="363"/>
        </w:trPr>
        <w:tc>
          <w:tcPr>
            <w:tcW w:w="4521" w:type="dxa"/>
            <w:vMerge w:val="restart"/>
            <w:tcBorders>
              <w:top w:val="single" w:sz="12" w:space="0" w:color="5B9BD5" w:themeColor="accent5"/>
              <w:left w:val="single" w:sz="12" w:space="0" w:color="5B9BD5" w:themeColor="accent5"/>
              <w:right w:val="single" w:sz="12" w:space="0" w:color="5B9BD5" w:themeColor="accent5"/>
            </w:tcBorders>
          </w:tcPr>
          <w:p w14:paraId="1B6CE6C4" w14:textId="77777777" w:rsidR="00C557B1" w:rsidRDefault="00C557B1" w:rsidP="00074073">
            <w:pPr>
              <w:jc w:val="center"/>
              <w:rPr>
                <w:rFonts w:ascii="Times New Roman" w:hAnsi="Times New Roman" w:cs="Times New Roman"/>
                <w:highlight w:val="yellow"/>
              </w:rPr>
            </w:pPr>
          </w:p>
          <w:p w14:paraId="4183AD8B" w14:textId="0E765EDE" w:rsidR="00E73F44" w:rsidRPr="00F920BD" w:rsidRDefault="005604F1" w:rsidP="00074073">
            <w:pPr>
              <w:jc w:val="center"/>
              <w:rPr>
                <w:rFonts w:ascii="Times New Roman" w:hAnsi="Times New Roman" w:cs="Times New Roman"/>
              </w:rPr>
            </w:pPr>
            <w:r w:rsidRPr="00EC6B46">
              <w:rPr>
                <w:rFonts w:ascii="Times New Roman" w:hAnsi="Times New Roman" w:cs="Times New Roman"/>
              </w:rPr>
              <w:t>Kinnipidamise alternatiivid</w:t>
            </w:r>
          </w:p>
        </w:tc>
        <w:tc>
          <w:tcPr>
            <w:tcW w:w="4520" w:type="dxa"/>
            <w:tcBorders>
              <w:top w:val="single" w:sz="12" w:space="0" w:color="5B9BD5" w:themeColor="accent5"/>
              <w:left w:val="single" w:sz="12" w:space="0" w:color="5B9BD5" w:themeColor="accent5"/>
              <w:right w:val="single" w:sz="12" w:space="0" w:color="5B9BD5" w:themeColor="accent5"/>
            </w:tcBorders>
          </w:tcPr>
          <w:p w14:paraId="73A593EC" w14:textId="63BB2795" w:rsidR="00E73F44" w:rsidRPr="004F3B61" w:rsidRDefault="00A464A1" w:rsidP="00074073">
            <w:pPr>
              <w:jc w:val="center"/>
              <w:rPr>
                <w:rFonts w:ascii="Times New Roman" w:hAnsi="Times New Roman" w:cs="Times New Roman"/>
              </w:rPr>
            </w:pPr>
            <w:r>
              <w:rPr>
                <w:rFonts w:ascii="Times New Roman" w:eastAsia="Times New Roman" w:hAnsi="Times New Roman" w:cs="Times New Roman"/>
                <w:lang w:eastAsia="et-EE"/>
              </w:rPr>
              <w:t>Rahaline tagatis</w:t>
            </w:r>
          </w:p>
        </w:tc>
      </w:tr>
      <w:tr w:rsidR="00E73F44" w:rsidRPr="00EE0F34" w14:paraId="2F5DD25B" w14:textId="77777777" w:rsidTr="005C66E2">
        <w:tc>
          <w:tcPr>
            <w:tcW w:w="4521" w:type="dxa"/>
            <w:vMerge/>
            <w:tcBorders>
              <w:left w:val="single" w:sz="12" w:space="0" w:color="5B9BD5" w:themeColor="accent5"/>
              <w:right w:val="single" w:sz="12" w:space="0" w:color="5B9BD5" w:themeColor="accent5"/>
            </w:tcBorders>
          </w:tcPr>
          <w:p w14:paraId="5925F04F"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5B9BD5" w:themeColor="accent5"/>
              <w:right w:val="single" w:sz="12" w:space="0" w:color="5B9BD5" w:themeColor="accent5"/>
            </w:tcBorders>
          </w:tcPr>
          <w:p w14:paraId="1F80E855" w14:textId="27A93AA6" w:rsidR="00E73F44" w:rsidRPr="004F3B61" w:rsidRDefault="00AD2B3F" w:rsidP="00074073">
            <w:pPr>
              <w:jc w:val="center"/>
              <w:rPr>
                <w:rFonts w:ascii="Times New Roman" w:hAnsi="Times New Roman" w:cs="Times New Roman"/>
              </w:rPr>
            </w:pPr>
            <w:r w:rsidRPr="004F3B61">
              <w:rPr>
                <w:rFonts w:ascii="Times New Roman" w:hAnsi="Times New Roman" w:cs="Times New Roman"/>
              </w:rPr>
              <w:t>Liikumis</w:t>
            </w:r>
            <w:r w:rsidR="00172048" w:rsidRPr="004F3B61">
              <w:rPr>
                <w:rFonts w:ascii="Times New Roman" w:hAnsi="Times New Roman" w:cs="Times New Roman"/>
              </w:rPr>
              <w:t xml:space="preserve">vabaduse </w:t>
            </w:r>
            <w:r w:rsidRPr="004F3B61">
              <w:rPr>
                <w:rFonts w:ascii="Times New Roman" w:hAnsi="Times New Roman" w:cs="Times New Roman"/>
              </w:rPr>
              <w:t>piirangud</w:t>
            </w:r>
          </w:p>
        </w:tc>
      </w:tr>
      <w:tr w:rsidR="007A073B" w:rsidRPr="00EE0F34" w14:paraId="22ABFC97" w14:textId="77777777" w:rsidTr="00F13C23">
        <w:trPr>
          <w:trHeight w:val="557"/>
        </w:trPr>
        <w:tc>
          <w:tcPr>
            <w:tcW w:w="4521" w:type="dxa"/>
            <w:vMerge w:val="restart"/>
            <w:tcBorders>
              <w:top w:val="single" w:sz="12" w:space="0" w:color="5B9BD5" w:themeColor="accent5"/>
              <w:left w:val="single" w:sz="12" w:space="0" w:color="5B9BD5" w:themeColor="accent5"/>
              <w:right w:val="single" w:sz="12" w:space="0" w:color="5B9BD5" w:themeColor="accent5"/>
            </w:tcBorders>
          </w:tcPr>
          <w:p w14:paraId="38B2F5C5" w14:textId="77777777" w:rsidR="000F7B33" w:rsidRDefault="000F7B33" w:rsidP="007A073B">
            <w:pPr>
              <w:pStyle w:val="Pealkiri3"/>
              <w:jc w:val="center"/>
              <w:rPr>
                <w:rFonts w:ascii="Times New Roman" w:hAnsi="Times New Roman" w:cs="Times New Roman"/>
                <w:b w:val="0"/>
                <w:bCs/>
              </w:rPr>
            </w:pPr>
          </w:p>
          <w:p w14:paraId="3BA1711B" w14:textId="568E3C04" w:rsidR="007A073B" w:rsidRPr="007A073B" w:rsidRDefault="007A073B" w:rsidP="007A073B">
            <w:pPr>
              <w:pStyle w:val="Pealkiri3"/>
              <w:jc w:val="center"/>
              <w:rPr>
                <w:rFonts w:ascii="Times New Roman" w:hAnsi="Times New Roman" w:cs="Times New Roman"/>
                <w:b w:val="0"/>
                <w:bCs/>
              </w:rPr>
            </w:pPr>
            <w:r w:rsidRPr="007A073B">
              <w:rPr>
                <w:rFonts w:ascii="Times New Roman" w:hAnsi="Times New Roman" w:cs="Times New Roman"/>
                <w:b w:val="0"/>
                <w:bCs/>
              </w:rPr>
              <w:t>K</w:t>
            </w:r>
            <w:r w:rsidR="00A03A9B">
              <w:rPr>
                <w:rFonts w:ascii="Times New Roman" w:hAnsi="Times New Roman" w:cs="Times New Roman"/>
                <w:b w:val="0"/>
                <w:bCs/>
              </w:rPr>
              <w:t>innipidamine</w:t>
            </w:r>
          </w:p>
          <w:p w14:paraId="6BD918F1" w14:textId="77777777" w:rsidR="007A073B" w:rsidRPr="00537B46" w:rsidRDefault="007A073B" w:rsidP="00074073">
            <w:pPr>
              <w:jc w:val="center"/>
              <w:rPr>
                <w:rFonts w:ascii="Times New Roman" w:hAnsi="Times New Roman" w:cs="Times New Roman"/>
              </w:rPr>
            </w:pPr>
          </w:p>
        </w:tc>
        <w:tc>
          <w:tcPr>
            <w:tcW w:w="4520" w:type="dxa"/>
            <w:tcBorders>
              <w:top w:val="single" w:sz="12" w:space="0" w:color="5B9BD5" w:themeColor="accent5"/>
              <w:left w:val="single" w:sz="12" w:space="0" w:color="5B9BD5" w:themeColor="accent5"/>
              <w:right w:val="single" w:sz="12" w:space="0" w:color="5B9BD5" w:themeColor="accent5"/>
            </w:tcBorders>
          </w:tcPr>
          <w:p w14:paraId="029ED708" w14:textId="00A47845" w:rsidR="007A073B" w:rsidRPr="00537B46" w:rsidRDefault="00F13C23" w:rsidP="00074073">
            <w:pPr>
              <w:jc w:val="center"/>
              <w:rPr>
                <w:rFonts w:ascii="Times New Roman" w:hAnsi="Times New Roman" w:cs="Times New Roman"/>
                <w:i/>
              </w:rPr>
            </w:pPr>
            <w:r>
              <w:rPr>
                <w:rFonts w:ascii="Times New Roman" w:hAnsi="Times New Roman" w:cs="Times New Roman"/>
              </w:rPr>
              <w:t>Esmakordne kinnipidamine kohtu loal kuni neljaks kuuks</w:t>
            </w:r>
          </w:p>
        </w:tc>
      </w:tr>
      <w:tr w:rsidR="00720E12" w:rsidRPr="00EE0F34" w14:paraId="683AF1F0" w14:textId="77777777" w:rsidTr="005B4678">
        <w:trPr>
          <w:trHeight w:val="428"/>
        </w:trPr>
        <w:tc>
          <w:tcPr>
            <w:tcW w:w="4521" w:type="dxa"/>
            <w:vMerge/>
            <w:tcBorders>
              <w:left w:val="single" w:sz="12" w:space="0" w:color="5B9BD5" w:themeColor="accent5"/>
              <w:right w:val="single" w:sz="12" w:space="0" w:color="5B9BD5" w:themeColor="accent5"/>
            </w:tcBorders>
          </w:tcPr>
          <w:p w14:paraId="7D6914E2" w14:textId="77777777" w:rsidR="00720E12" w:rsidRPr="00537B46" w:rsidRDefault="00720E12" w:rsidP="007A073B">
            <w:pPr>
              <w:pStyle w:val="Pealkiri3"/>
              <w:jc w:val="center"/>
              <w:rPr>
                <w:rFonts w:ascii="Times New Roman" w:hAnsi="Times New Roman" w:cs="Times New Roman"/>
                <w:b w:val="0"/>
              </w:rPr>
            </w:pPr>
          </w:p>
        </w:tc>
        <w:tc>
          <w:tcPr>
            <w:tcW w:w="4520" w:type="dxa"/>
            <w:tcBorders>
              <w:top w:val="single" w:sz="4" w:space="0" w:color="auto"/>
              <w:left w:val="single" w:sz="12" w:space="0" w:color="5B9BD5" w:themeColor="accent5"/>
              <w:right w:val="single" w:sz="12" w:space="0" w:color="5B9BD5" w:themeColor="accent5"/>
            </w:tcBorders>
          </w:tcPr>
          <w:p w14:paraId="43532839" w14:textId="75B75F56" w:rsidR="00720E12" w:rsidRPr="00537B46" w:rsidRDefault="00DA104E" w:rsidP="00074073">
            <w:pPr>
              <w:jc w:val="center"/>
              <w:rPr>
                <w:rFonts w:ascii="Times New Roman" w:hAnsi="Times New Roman" w:cs="Times New Roman"/>
              </w:rPr>
            </w:pPr>
            <w:r>
              <w:rPr>
                <w:rFonts w:ascii="Times New Roman" w:hAnsi="Times New Roman" w:cs="Times New Roman"/>
              </w:rPr>
              <w:t>Kohtu loal kinnipidamise katkematus sõltuvalt riigis viibimise õigusest, mitte õiguslikust staatusest</w:t>
            </w:r>
          </w:p>
        </w:tc>
      </w:tr>
      <w:tr w:rsidR="00517AF9" w:rsidRPr="00EE0F34" w14:paraId="23C6DE1A" w14:textId="77777777" w:rsidTr="002F23C1">
        <w:trPr>
          <w:trHeight w:val="420"/>
        </w:trPr>
        <w:tc>
          <w:tcPr>
            <w:tcW w:w="4521" w:type="dxa"/>
            <w:vMerge w:val="restart"/>
            <w:tcBorders>
              <w:top w:val="single" w:sz="12" w:space="0" w:color="5B9BD5" w:themeColor="accent5"/>
              <w:left w:val="single" w:sz="12" w:space="0" w:color="5B9BD5" w:themeColor="accent5"/>
              <w:right w:val="single" w:sz="12" w:space="0" w:color="5B9BD5" w:themeColor="accent5"/>
            </w:tcBorders>
          </w:tcPr>
          <w:p w14:paraId="0ACEC091" w14:textId="77777777" w:rsidR="00E97546" w:rsidRDefault="00E97546" w:rsidP="00517AF9">
            <w:pPr>
              <w:jc w:val="center"/>
              <w:rPr>
                <w:rFonts w:ascii="Times New Roman" w:hAnsi="Times New Roman" w:cs="Times New Roman"/>
              </w:rPr>
            </w:pPr>
          </w:p>
          <w:p w14:paraId="1F435D92" w14:textId="1B95F4E4" w:rsidR="00517AF9" w:rsidRPr="00517AF9" w:rsidRDefault="00517AF9" w:rsidP="00517AF9">
            <w:pPr>
              <w:jc w:val="center"/>
              <w:rPr>
                <w:rFonts w:ascii="Times New Roman" w:eastAsia="Calibri" w:hAnsi="Times New Roman" w:cs="Times New Roman"/>
              </w:rPr>
            </w:pPr>
            <w:r w:rsidRPr="00517AF9">
              <w:rPr>
                <w:rFonts w:ascii="Times New Roman" w:hAnsi="Times New Roman" w:cs="Times New Roman"/>
              </w:rPr>
              <w:t>K</w:t>
            </w:r>
            <w:r w:rsidR="00A03A9B">
              <w:rPr>
                <w:rFonts w:ascii="Times New Roman" w:hAnsi="Times New Roman" w:cs="Times New Roman"/>
              </w:rPr>
              <w:t xml:space="preserve">innipidamine </w:t>
            </w:r>
            <w:r w:rsidRPr="00517AF9">
              <w:rPr>
                <w:rFonts w:ascii="Times New Roman" w:hAnsi="Times New Roman" w:cs="Times New Roman"/>
              </w:rPr>
              <w:t>hädaolukorras</w:t>
            </w:r>
          </w:p>
          <w:p w14:paraId="0486986F" w14:textId="77777777" w:rsidR="00517AF9" w:rsidRPr="00537B46" w:rsidRDefault="00517AF9" w:rsidP="007A073B">
            <w:pPr>
              <w:pStyle w:val="Pealkiri3"/>
              <w:jc w:val="center"/>
              <w:rPr>
                <w:rFonts w:ascii="Times New Roman" w:hAnsi="Times New Roman" w:cs="Times New Roman"/>
                <w:b w:val="0"/>
              </w:rPr>
            </w:pPr>
          </w:p>
        </w:tc>
        <w:tc>
          <w:tcPr>
            <w:tcW w:w="4520" w:type="dxa"/>
            <w:tcBorders>
              <w:top w:val="single" w:sz="12" w:space="0" w:color="5B9BD5" w:themeColor="accent5"/>
              <w:left w:val="single" w:sz="12" w:space="0" w:color="5B9BD5" w:themeColor="accent5"/>
              <w:right w:val="single" w:sz="12" w:space="0" w:color="5B9BD5" w:themeColor="accent5"/>
            </w:tcBorders>
          </w:tcPr>
          <w:p w14:paraId="3A9290B9" w14:textId="0B69ED8B" w:rsidR="00517AF9" w:rsidRPr="00537B46" w:rsidRDefault="001F138C" w:rsidP="00074073">
            <w:pPr>
              <w:jc w:val="center"/>
              <w:rPr>
                <w:rFonts w:ascii="Times New Roman" w:hAnsi="Times New Roman" w:cs="Times New Roman"/>
                <w:i/>
              </w:rPr>
            </w:pPr>
            <w:r w:rsidRPr="002F23C1">
              <w:rPr>
                <w:rFonts w:ascii="Times New Roman" w:hAnsi="Times New Roman" w:cs="Times New Roman"/>
              </w:rPr>
              <w:t xml:space="preserve">Kinnipidamise tähtaeg </w:t>
            </w:r>
            <w:r w:rsidR="00E04A14">
              <w:rPr>
                <w:rFonts w:ascii="Times New Roman" w:hAnsi="Times New Roman" w:cs="Times New Roman"/>
              </w:rPr>
              <w:t>haldusorgani otsusel</w:t>
            </w:r>
            <w:r w:rsidR="00F6780F" w:rsidRPr="00537B46">
              <w:rPr>
                <w:rFonts w:ascii="Times New Roman" w:hAnsi="Times New Roman" w:cs="Times New Roman"/>
              </w:rPr>
              <w:t xml:space="preserve"> </w:t>
            </w:r>
            <w:r w:rsidR="00F6780F" w:rsidRPr="00F6780F">
              <w:rPr>
                <w:rFonts w:ascii="Times New Roman" w:hAnsi="Times New Roman" w:cs="Times New Roman"/>
              </w:rPr>
              <w:t xml:space="preserve">kuni </w:t>
            </w:r>
            <w:r w:rsidR="00E04A14">
              <w:rPr>
                <w:rFonts w:ascii="Times New Roman" w:hAnsi="Times New Roman" w:cs="Times New Roman"/>
              </w:rPr>
              <w:t>seitse</w:t>
            </w:r>
            <w:r w:rsidR="00F6780F" w:rsidRPr="00F6780F">
              <w:rPr>
                <w:rFonts w:ascii="Times New Roman" w:hAnsi="Times New Roman" w:cs="Times New Roman"/>
              </w:rPr>
              <w:t xml:space="preserve"> päeva</w:t>
            </w:r>
          </w:p>
        </w:tc>
      </w:tr>
      <w:tr w:rsidR="002F23C1" w:rsidRPr="00EE0F34" w14:paraId="75A9FBA4" w14:textId="77777777" w:rsidTr="00417670">
        <w:trPr>
          <w:trHeight w:val="420"/>
        </w:trPr>
        <w:tc>
          <w:tcPr>
            <w:tcW w:w="4521" w:type="dxa"/>
            <w:vMerge/>
            <w:tcBorders>
              <w:left w:val="single" w:sz="12" w:space="0" w:color="5B9BD5" w:themeColor="accent5"/>
              <w:right w:val="single" w:sz="12" w:space="0" w:color="5B9BD5" w:themeColor="accent5"/>
            </w:tcBorders>
          </w:tcPr>
          <w:p w14:paraId="30ABC1B7" w14:textId="77777777" w:rsidR="002F23C1" w:rsidRPr="00537B46" w:rsidRDefault="002F23C1" w:rsidP="00517AF9">
            <w:pPr>
              <w:jc w:val="center"/>
              <w:rPr>
                <w:rFonts w:ascii="Times New Roman" w:hAnsi="Times New Roman" w:cs="Times New Roman"/>
              </w:rPr>
            </w:pPr>
          </w:p>
        </w:tc>
        <w:tc>
          <w:tcPr>
            <w:tcW w:w="4520" w:type="dxa"/>
            <w:tcBorders>
              <w:top w:val="single" w:sz="4" w:space="0" w:color="auto"/>
              <w:left w:val="single" w:sz="12" w:space="0" w:color="5B9BD5" w:themeColor="accent5"/>
              <w:right w:val="single" w:sz="12" w:space="0" w:color="5B9BD5" w:themeColor="accent5"/>
            </w:tcBorders>
          </w:tcPr>
          <w:p w14:paraId="48335E00" w14:textId="18BD890D" w:rsidR="002F23C1" w:rsidRPr="00537B46" w:rsidRDefault="002F23C1" w:rsidP="00074073">
            <w:pPr>
              <w:jc w:val="center"/>
              <w:rPr>
                <w:rFonts w:ascii="Times New Roman" w:hAnsi="Times New Roman" w:cs="Times New Roman"/>
              </w:rPr>
            </w:pPr>
            <w:r w:rsidRPr="002F23C1" w:rsidDel="00E04A14">
              <w:rPr>
                <w:rFonts w:ascii="Times New Roman" w:hAnsi="Times New Roman" w:cs="Times New Roman"/>
              </w:rPr>
              <w:t xml:space="preserve">Kinnipidamise </w:t>
            </w:r>
            <w:r w:rsidR="00E04A14">
              <w:rPr>
                <w:rFonts w:ascii="Times New Roman" w:hAnsi="Times New Roman" w:cs="Times New Roman"/>
              </w:rPr>
              <w:t>taotlus kohtule isikute nimekirjana</w:t>
            </w:r>
          </w:p>
        </w:tc>
      </w:tr>
      <w:tr w:rsidR="00E73F44" w:rsidRPr="00EE0F34" w14:paraId="122B6EBB" w14:textId="77777777" w:rsidTr="005C66E2">
        <w:tc>
          <w:tcPr>
            <w:tcW w:w="4521" w:type="dxa"/>
            <w:vMerge w:val="restart"/>
            <w:tcBorders>
              <w:top w:val="single" w:sz="12" w:space="0" w:color="5B9BD5" w:themeColor="accent5"/>
              <w:left w:val="single" w:sz="12" w:space="0" w:color="5B9BD5" w:themeColor="accent5"/>
              <w:right w:val="single" w:sz="12" w:space="0" w:color="5B9BD5" w:themeColor="accent5"/>
            </w:tcBorders>
          </w:tcPr>
          <w:p w14:paraId="395522A5" w14:textId="77777777" w:rsidR="00E97546" w:rsidRDefault="00E97546" w:rsidP="00074073">
            <w:pPr>
              <w:jc w:val="center"/>
              <w:rPr>
                <w:rFonts w:ascii="Times New Roman" w:hAnsi="Times New Roman" w:cs="Times New Roman"/>
              </w:rPr>
            </w:pPr>
          </w:p>
          <w:p w14:paraId="3DE85B08" w14:textId="2C27FC38" w:rsidR="00E73F44" w:rsidRPr="00F920BD" w:rsidRDefault="00E73F44" w:rsidP="00074073">
            <w:pPr>
              <w:jc w:val="center"/>
              <w:rPr>
                <w:rFonts w:ascii="Times New Roman" w:hAnsi="Times New Roman" w:cs="Times New Roman"/>
              </w:rPr>
            </w:pPr>
            <w:r w:rsidRPr="00F920BD">
              <w:rPr>
                <w:rFonts w:ascii="Times New Roman" w:hAnsi="Times New Roman" w:cs="Times New Roman"/>
              </w:rPr>
              <w:t>Õigusabi ja esindamine</w:t>
            </w:r>
            <w:r w:rsidR="00FD4A2F">
              <w:rPr>
                <w:rFonts w:ascii="Times New Roman" w:hAnsi="Times New Roman" w:cs="Times New Roman"/>
              </w:rPr>
              <w:t xml:space="preserve"> </w:t>
            </w:r>
          </w:p>
        </w:tc>
        <w:tc>
          <w:tcPr>
            <w:tcW w:w="4520" w:type="dxa"/>
            <w:tcBorders>
              <w:top w:val="single" w:sz="12" w:space="0" w:color="5B9BD5" w:themeColor="accent5"/>
              <w:left w:val="single" w:sz="12" w:space="0" w:color="5B9BD5" w:themeColor="accent5"/>
              <w:right w:val="single" w:sz="12" w:space="0" w:color="5B9BD5" w:themeColor="accent5"/>
            </w:tcBorders>
          </w:tcPr>
          <w:p w14:paraId="15F925CA" w14:textId="7777777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 xml:space="preserve">Taotlemine </w:t>
            </w:r>
          </w:p>
        </w:tc>
      </w:tr>
      <w:tr w:rsidR="00E73F44" w:rsidRPr="00EE0F34" w14:paraId="026E8A15" w14:textId="77777777" w:rsidTr="005C66E2">
        <w:tc>
          <w:tcPr>
            <w:tcW w:w="4521" w:type="dxa"/>
            <w:vMerge/>
            <w:tcBorders>
              <w:left w:val="single" w:sz="12" w:space="0" w:color="5B9BD5" w:themeColor="accent5"/>
              <w:right w:val="single" w:sz="12" w:space="0" w:color="5B9BD5" w:themeColor="accent5"/>
            </w:tcBorders>
          </w:tcPr>
          <w:p w14:paraId="2743C630" w14:textId="77777777" w:rsidR="00E73F44" w:rsidRPr="00F920BD" w:rsidRDefault="00E73F44" w:rsidP="00074073">
            <w:pPr>
              <w:jc w:val="center"/>
              <w:rPr>
                <w:rFonts w:ascii="Times New Roman" w:hAnsi="Times New Roman" w:cs="Times New Roman"/>
              </w:rPr>
            </w:pPr>
          </w:p>
        </w:tc>
        <w:tc>
          <w:tcPr>
            <w:tcW w:w="4520" w:type="dxa"/>
            <w:tcBorders>
              <w:left w:val="single" w:sz="12" w:space="0" w:color="5B9BD5" w:themeColor="accent5"/>
              <w:right w:val="single" w:sz="12" w:space="0" w:color="5B9BD5" w:themeColor="accent5"/>
            </w:tcBorders>
          </w:tcPr>
          <w:p w14:paraId="6E16F980" w14:textId="3E611CDF" w:rsidR="00E73F44" w:rsidRPr="00F920BD" w:rsidRDefault="00E73F44" w:rsidP="00074073">
            <w:pPr>
              <w:jc w:val="center"/>
              <w:rPr>
                <w:rFonts w:ascii="Times New Roman" w:hAnsi="Times New Roman" w:cs="Times New Roman"/>
              </w:rPr>
            </w:pPr>
            <w:r w:rsidRPr="00F920BD">
              <w:rPr>
                <w:rFonts w:ascii="Times New Roman" w:hAnsi="Times New Roman" w:cs="Times New Roman"/>
              </w:rPr>
              <w:t>Haldusmenetlus</w:t>
            </w:r>
            <w:r w:rsidR="00FD4A2F">
              <w:rPr>
                <w:rFonts w:ascii="Times New Roman" w:hAnsi="Times New Roman" w:cs="Times New Roman"/>
              </w:rPr>
              <w:t>e ajal</w:t>
            </w:r>
          </w:p>
        </w:tc>
      </w:tr>
      <w:tr w:rsidR="00E73F44" w:rsidRPr="00EE0F34" w14:paraId="19590128" w14:textId="77777777" w:rsidTr="005C66E2">
        <w:trPr>
          <w:trHeight w:val="310"/>
        </w:trPr>
        <w:tc>
          <w:tcPr>
            <w:tcW w:w="4521" w:type="dxa"/>
            <w:vMerge w:val="restart"/>
            <w:tcBorders>
              <w:top w:val="single" w:sz="12" w:space="0" w:color="5B9BD5" w:themeColor="accent5"/>
              <w:left w:val="single" w:sz="12" w:space="0" w:color="5B9BD5" w:themeColor="accent5"/>
              <w:right w:val="single" w:sz="12" w:space="0" w:color="5B9BD5" w:themeColor="accent5"/>
            </w:tcBorders>
          </w:tcPr>
          <w:p w14:paraId="556DC4AF" w14:textId="77777777" w:rsidR="00E97546" w:rsidRDefault="00E97546" w:rsidP="00074073">
            <w:pPr>
              <w:jc w:val="center"/>
              <w:rPr>
                <w:rFonts w:ascii="Times New Roman" w:hAnsi="Times New Roman" w:cs="Times New Roman"/>
              </w:rPr>
            </w:pPr>
          </w:p>
          <w:p w14:paraId="7CE470F3" w14:textId="0E4837F3" w:rsidR="00E73F44" w:rsidRPr="00F920BD" w:rsidRDefault="00E73F44" w:rsidP="00074073">
            <w:pPr>
              <w:jc w:val="center"/>
              <w:rPr>
                <w:rFonts w:ascii="Times New Roman" w:hAnsi="Times New Roman" w:cs="Times New Roman"/>
              </w:rPr>
            </w:pPr>
            <w:r w:rsidRPr="00F920BD">
              <w:rPr>
                <w:rFonts w:ascii="Times New Roman" w:hAnsi="Times New Roman" w:cs="Times New Roman"/>
              </w:rPr>
              <w:t>Vastuvõtutingimused</w:t>
            </w:r>
          </w:p>
        </w:tc>
        <w:tc>
          <w:tcPr>
            <w:tcW w:w="4520" w:type="dxa"/>
            <w:tcBorders>
              <w:top w:val="single" w:sz="12" w:space="0" w:color="5B9BD5" w:themeColor="accent5"/>
              <w:left w:val="single" w:sz="12" w:space="0" w:color="5B9BD5" w:themeColor="accent5"/>
              <w:right w:val="single" w:sz="12" w:space="0" w:color="5B9BD5" w:themeColor="accent5"/>
            </w:tcBorders>
          </w:tcPr>
          <w:p w14:paraId="62CE2471" w14:textId="2B3766D7" w:rsidR="00E73F44" w:rsidRPr="00F920BD" w:rsidRDefault="00E73F44" w:rsidP="00074073">
            <w:pPr>
              <w:jc w:val="center"/>
              <w:rPr>
                <w:rFonts w:ascii="Times New Roman" w:hAnsi="Times New Roman" w:cs="Times New Roman"/>
              </w:rPr>
            </w:pPr>
            <w:r w:rsidRPr="00F920BD">
              <w:rPr>
                <w:rFonts w:ascii="Times New Roman" w:hAnsi="Times New Roman" w:cs="Times New Roman"/>
              </w:rPr>
              <w:t>PPA</w:t>
            </w:r>
            <w:r w:rsidR="00661F06">
              <w:rPr>
                <w:rFonts w:ascii="Times New Roman" w:hAnsi="Times New Roman" w:cs="Times New Roman"/>
              </w:rPr>
              <w:t xml:space="preserve"> korraldab vastuvõttu piirimenetluse korral</w:t>
            </w:r>
          </w:p>
        </w:tc>
      </w:tr>
      <w:tr w:rsidR="00E73F44" w:rsidRPr="00EE0F34" w14:paraId="09578F70" w14:textId="77777777" w:rsidTr="005C66E2">
        <w:trPr>
          <w:trHeight w:val="310"/>
        </w:trPr>
        <w:tc>
          <w:tcPr>
            <w:tcW w:w="4521" w:type="dxa"/>
            <w:vMerge/>
            <w:tcBorders>
              <w:left w:val="single" w:sz="12" w:space="0" w:color="5B9BD5" w:themeColor="accent5"/>
              <w:bottom w:val="single" w:sz="12" w:space="0" w:color="5B9BD5" w:themeColor="accent5"/>
              <w:right w:val="single" w:sz="12" w:space="0" w:color="5B9BD5" w:themeColor="accent5"/>
            </w:tcBorders>
          </w:tcPr>
          <w:p w14:paraId="068E29E9" w14:textId="77777777" w:rsidR="00E73F44" w:rsidRPr="00F920BD" w:rsidRDefault="00E73F44" w:rsidP="00074073">
            <w:pPr>
              <w:jc w:val="center"/>
              <w:rPr>
                <w:rFonts w:ascii="Times New Roman" w:hAnsi="Times New Roman" w:cs="Times New Roman"/>
                <w:b/>
              </w:rPr>
            </w:pPr>
          </w:p>
        </w:tc>
        <w:tc>
          <w:tcPr>
            <w:tcW w:w="4520" w:type="dxa"/>
            <w:tcBorders>
              <w:left w:val="single" w:sz="12" w:space="0" w:color="5B9BD5" w:themeColor="accent5"/>
              <w:bottom w:val="single" w:sz="12" w:space="0" w:color="5B9BD5" w:themeColor="accent5"/>
              <w:right w:val="single" w:sz="12" w:space="0" w:color="5B9BD5" w:themeColor="accent5"/>
            </w:tcBorders>
          </w:tcPr>
          <w:p w14:paraId="3DAF4E31" w14:textId="25E49FE9" w:rsidR="00E73F44" w:rsidRPr="00F920BD" w:rsidRDefault="00E73F44" w:rsidP="00074073">
            <w:pPr>
              <w:jc w:val="center"/>
              <w:rPr>
                <w:rFonts w:ascii="Times New Roman" w:hAnsi="Times New Roman" w:cs="Times New Roman"/>
              </w:rPr>
            </w:pPr>
            <w:r w:rsidRPr="00F920BD">
              <w:rPr>
                <w:rFonts w:ascii="Times New Roman" w:hAnsi="Times New Roman" w:cs="Times New Roman"/>
              </w:rPr>
              <w:t xml:space="preserve">Materiaalsete vastuvõtutingimuste kitsendamine või tühistamine </w:t>
            </w:r>
          </w:p>
        </w:tc>
      </w:tr>
    </w:tbl>
    <w:p w14:paraId="0B630F4D" w14:textId="77777777" w:rsidR="00471784" w:rsidRPr="00471784" w:rsidRDefault="00471784" w:rsidP="00E73F44">
      <w:pPr>
        <w:jc w:val="both"/>
        <w:rPr>
          <w:rFonts w:eastAsia="Calibri"/>
          <w:bCs/>
          <w:kern w:val="0"/>
          <w14:ligatures w14:val="none"/>
        </w:rPr>
      </w:pPr>
    </w:p>
    <w:p w14:paraId="4DC9516B" w14:textId="4D490D76" w:rsidR="00E73F44" w:rsidRPr="00CE4688" w:rsidRDefault="00E73F44" w:rsidP="00E73F44">
      <w:pPr>
        <w:pStyle w:val="Pealkiri3"/>
        <w:rPr>
          <w:rFonts w:cs="Times New Roman"/>
          <w:b w:val="0"/>
          <w:bCs/>
        </w:rPr>
      </w:pPr>
      <w:r w:rsidRPr="00CE4688">
        <w:rPr>
          <w:rFonts w:eastAsia="Calibri" w:cs="Times New Roman"/>
        </w:rPr>
        <w:t>6.2.1</w:t>
      </w:r>
      <w:r w:rsidR="00471784">
        <w:rPr>
          <w:rFonts w:eastAsia="Calibri" w:cs="Times New Roman"/>
        </w:rPr>
        <w:t>.</w:t>
      </w:r>
      <w:r w:rsidRPr="00CE4688">
        <w:rPr>
          <w:rFonts w:eastAsia="Calibri" w:cs="Times New Roman"/>
        </w:rPr>
        <w:t xml:space="preserve"> </w:t>
      </w:r>
      <w:r w:rsidRPr="00195FCC">
        <w:rPr>
          <w:rFonts w:cs="Times New Roman"/>
        </w:rPr>
        <w:t>Tõhus</w:t>
      </w:r>
      <w:r w:rsidR="00416385" w:rsidRPr="00195FCC">
        <w:rPr>
          <w:rFonts w:cs="Times New Roman"/>
        </w:rPr>
        <w:t>a</w:t>
      </w:r>
      <w:r w:rsidRPr="00195FCC">
        <w:rPr>
          <w:rFonts w:cs="Times New Roman"/>
        </w:rPr>
        <w:t xml:space="preserve"> rahvusvahelise kaitse </w:t>
      </w:r>
      <w:r w:rsidR="009315B6">
        <w:rPr>
          <w:rFonts w:cs="Times New Roman"/>
        </w:rPr>
        <w:t xml:space="preserve">taotluse </w:t>
      </w:r>
      <w:r w:rsidRPr="00195FCC">
        <w:rPr>
          <w:rFonts w:cs="Times New Roman"/>
        </w:rPr>
        <w:t>menetlus</w:t>
      </w:r>
      <w:r w:rsidR="00416385" w:rsidRPr="00195FCC">
        <w:rPr>
          <w:rFonts w:cs="Times New Roman"/>
        </w:rPr>
        <w:t>e</w:t>
      </w:r>
      <w:r w:rsidRPr="00195FCC">
        <w:rPr>
          <w:rFonts w:cs="Times New Roman"/>
        </w:rPr>
        <w:t>, sh vastutava liikmesriigi määramise menetlus</w:t>
      </w:r>
      <w:r w:rsidR="00195FCC" w:rsidRPr="00195FCC">
        <w:rPr>
          <w:rFonts w:cs="Times New Roman"/>
        </w:rPr>
        <w:t>e rakendamine</w:t>
      </w:r>
    </w:p>
    <w:p w14:paraId="3F455182" w14:textId="77777777" w:rsidR="00E73F44" w:rsidRPr="00CE4688" w:rsidRDefault="00E73F44" w:rsidP="00E73F44"/>
    <w:p w14:paraId="02E1973C" w14:textId="06D20349" w:rsidR="00416385" w:rsidRDefault="00195FCC" w:rsidP="00195FCC">
      <w:pPr>
        <w:jc w:val="both"/>
      </w:pPr>
      <w:r>
        <w:t>Järgnevalt kajastatakse mõjusid, mis tulenevad r</w:t>
      </w:r>
      <w:r w:rsidR="00416385">
        <w:t xml:space="preserve">ahvusvahelise kaitse </w:t>
      </w:r>
      <w:r>
        <w:t>taotluse esitamise etappide selgepiirilisemaks muutmisest (</w:t>
      </w:r>
      <w:r w:rsidR="00416385">
        <w:t>sooviavaldus, registreerimine, esitamine</w:t>
      </w:r>
      <w:r>
        <w:t xml:space="preserve">), EL ühtsete </w:t>
      </w:r>
      <w:r>
        <w:lastRenderedPageBreak/>
        <w:t xml:space="preserve">vormide kasutusel võtmisest erinevates menetluse liikides, menetluslike eritagatiste hindamise protsessi formaliseerimisest, lühematest menetlustähtaegadest vastutava liikmesriigi </w:t>
      </w:r>
      <w:r w:rsidR="00F53F3C">
        <w:t xml:space="preserve">määramise </w:t>
      </w:r>
      <w:r>
        <w:t xml:space="preserve">menetluses ning riigis viibimise õiguse </w:t>
      </w:r>
      <w:commentRangeStart w:id="259"/>
      <w:r>
        <w:t>piiramisest</w:t>
      </w:r>
      <w:commentRangeEnd w:id="259"/>
      <w:r w:rsidR="007C5639">
        <w:rPr>
          <w:rStyle w:val="Kommentaariviide"/>
          <w:rFonts w:eastAsia="Times New Roman"/>
          <w:kern w:val="0"/>
          <w14:ligatures w14:val="none"/>
        </w:rPr>
        <w:commentReference w:id="259"/>
      </w:r>
      <w:r>
        <w:t xml:space="preserve">. </w:t>
      </w:r>
    </w:p>
    <w:p w14:paraId="0CF74936" w14:textId="77777777" w:rsidR="00D50D09" w:rsidRPr="00CE4688" w:rsidRDefault="00D50D09" w:rsidP="00E73F44"/>
    <w:p w14:paraId="6154C7AF" w14:textId="77777777" w:rsidR="00E73F44" w:rsidRPr="00CE4688" w:rsidRDefault="00E73F44" w:rsidP="00E73F44">
      <w:pPr>
        <w:pStyle w:val="Pealkiri4"/>
        <w:rPr>
          <w:rFonts w:cs="Times New Roman"/>
          <w:szCs w:val="24"/>
        </w:rPr>
      </w:pPr>
      <w:r w:rsidRPr="00CE4688">
        <w:rPr>
          <w:rFonts w:eastAsia="Calibri" w:cs="Times New Roman"/>
          <w:szCs w:val="24"/>
        </w:rPr>
        <w:t xml:space="preserve">6.2.1.1 </w:t>
      </w:r>
      <w:r w:rsidRPr="00CE4688">
        <w:rPr>
          <w:rFonts w:cs="Times New Roman"/>
          <w:szCs w:val="24"/>
        </w:rPr>
        <w:t>Muudatuste mõju riigiasutuste ja kohaliku omavalitsuse korraldusele</w:t>
      </w:r>
    </w:p>
    <w:p w14:paraId="0C7D6E27" w14:textId="77777777" w:rsidR="00E73F44" w:rsidRPr="00CE4688" w:rsidRDefault="00E73F44" w:rsidP="00E73F44"/>
    <w:p w14:paraId="42F77F05" w14:textId="667F4229" w:rsidR="00C57E60" w:rsidRDefault="00E73F44" w:rsidP="00C57E60">
      <w:pPr>
        <w:jc w:val="both"/>
      </w:pPr>
      <w:r w:rsidRPr="002236C7">
        <w:rPr>
          <w:b/>
          <w:color w:val="4472C4" w:themeColor="accent1"/>
        </w:rPr>
        <w:t>Sihtrühm:</w:t>
      </w:r>
      <w:r w:rsidRPr="00CE4688">
        <w:t xml:space="preserve"> </w:t>
      </w:r>
      <w:r>
        <w:t>PPA</w:t>
      </w:r>
      <w:r w:rsidR="00A12D03">
        <w:t xml:space="preserve"> ja</w:t>
      </w:r>
      <w:r>
        <w:t xml:space="preserve"> </w:t>
      </w:r>
      <w:r w:rsidR="00446DA1">
        <w:t>SKA</w:t>
      </w:r>
      <w:r w:rsidR="00A12D03">
        <w:t xml:space="preserve"> ametnikud, kes tegelevad rahvusvahelise kaitse valdkonnas ning</w:t>
      </w:r>
      <w:r w:rsidR="00A12D03" w:rsidRPr="00A12D03">
        <w:t xml:space="preserve"> </w:t>
      </w:r>
      <w:r w:rsidR="00A12D03">
        <w:t>haldus</w:t>
      </w:r>
      <w:r w:rsidR="00A12D03" w:rsidRPr="00A12D03">
        <w:t>koh</w:t>
      </w:r>
      <w:r w:rsidR="00A12D03">
        <w:t>us</w:t>
      </w:r>
      <w:r w:rsidR="00FC19F5">
        <w:t xml:space="preserve">. </w:t>
      </w:r>
      <w:r w:rsidR="00FC19F5" w:rsidRPr="00FC19F5">
        <w:t xml:space="preserve">Sihtrühma suurus on </w:t>
      </w:r>
      <w:commentRangeStart w:id="260"/>
      <w:r w:rsidR="00FC19F5" w:rsidRPr="00FC19F5">
        <w:t>väike</w:t>
      </w:r>
      <w:commentRangeEnd w:id="260"/>
      <w:r w:rsidR="00612964">
        <w:rPr>
          <w:rStyle w:val="Kommentaariviide"/>
          <w:rFonts w:eastAsia="Times New Roman"/>
          <w:kern w:val="0"/>
          <w14:ligatures w14:val="none"/>
        </w:rPr>
        <w:commentReference w:id="260"/>
      </w:r>
      <w:r w:rsidR="00FC19F5">
        <w:t>.</w:t>
      </w:r>
    </w:p>
    <w:p w14:paraId="6DF4F372" w14:textId="77777777" w:rsidR="00C57E60" w:rsidRPr="00E06631" w:rsidRDefault="00C57E60" w:rsidP="00C57E60">
      <w:pPr>
        <w:jc w:val="both"/>
        <w:rPr>
          <w:rFonts w:eastAsia="Arial Unicode MS"/>
          <w:kern w:val="0"/>
          <w:u w:color="000000"/>
          <w:lang w:eastAsia="et-EE"/>
          <w14:ligatures w14:val="none"/>
        </w:rPr>
      </w:pPr>
    </w:p>
    <w:p w14:paraId="63632851" w14:textId="216FA0D0" w:rsidR="00C57E60" w:rsidRPr="002236C7" w:rsidRDefault="00C57E60" w:rsidP="00C57E60">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0B1EDA1" w14:textId="77777777" w:rsidR="00667849" w:rsidRDefault="00667849" w:rsidP="00E73F44">
      <w:pPr>
        <w:jc w:val="both"/>
        <w:rPr>
          <w:rFonts w:eastAsia="Times New Roman"/>
          <w:lang w:eastAsia="et-EE"/>
        </w:rPr>
      </w:pPr>
    </w:p>
    <w:p w14:paraId="1E9BD939" w14:textId="12054EEF" w:rsidR="009315B6" w:rsidRDefault="00E73F44" w:rsidP="00E73F44">
      <w:pPr>
        <w:jc w:val="both"/>
        <w:rPr>
          <w:rFonts w:eastAsia="Times New Roman"/>
          <w:lang w:eastAsia="et-EE"/>
        </w:rPr>
      </w:pPr>
      <w:r>
        <w:rPr>
          <w:rFonts w:eastAsia="Times New Roman"/>
          <w:lang w:eastAsia="et-EE"/>
        </w:rPr>
        <w:t>Eelnõus</w:t>
      </w:r>
      <w:r w:rsidRPr="00D659A5">
        <w:rPr>
          <w:rFonts w:eastAsia="Times New Roman"/>
          <w:lang w:eastAsia="et-EE"/>
        </w:rPr>
        <w:t xml:space="preserve"> plaanitava</w:t>
      </w:r>
      <w:r>
        <w:rPr>
          <w:rFonts w:eastAsia="Times New Roman"/>
          <w:lang w:eastAsia="et-EE"/>
        </w:rPr>
        <w:t>te</w:t>
      </w:r>
      <w:r w:rsidRPr="00D659A5">
        <w:rPr>
          <w:rFonts w:eastAsia="Times New Roman"/>
          <w:lang w:eastAsia="et-EE"/>
        </w:rPr>
        <w:t xml:space="preserve"> </w:t>
      </w:r>
      <w:r w:rsidR="00211D6A">
        <w:rPr>
          <w:rFonts w:eastAsia="Times New Roman"/>
          <w:lang w:eastAsia="et-EE"/>
        </w:rPr>
        <w:t xml:space="preserve">kohustuslike </w:t>
      </w:r>
      <w:r w:rsidRPr="00D659A5">
        <w:rPr>
          <w:rFonts w:eastAsia="Times New Roman"/>
          <w:lang w:eastAsia="et-EE"/>
        </w:rPr>
        <w:t>muudatus</w:t>
      </w:r>
      <w:r>
        <w:rPr>
          <w:rFonts w:eastAsia="Times New Roman"/>
          <w:lang w:eastAsia="et-EE"/>
        </w:rPr>
        <w:t>te</w:t>
      </w:r>
      <w:r w:rsidRPr="00D659A5">
        <w:rPr>
          <w:rFonts w:eastAsia="Times New Roman"/>
          <w:lang w:eastAsia="et-EE"/>
        </w:rPr>
        <w:t xml:space="preserve"> kohaselt</w:t>
      </w:r>
      <w:r>
        <w:rPr>
          <w:rFonts w:eastAsia="Times New Roman"/>
          <w:lang w:eastAsia="et-EE"/>
        </w:rPr>
        <w:t xml:space="preserve"> </w:t>
      </w:r>
      <w:r w:rsidR="00211D6A">
        <w:rPr>
          <w:rFonts w:eastAsia="Times New Roman"/>
          <w:lang w:eastAsia="et-EE"/>
        </w:rPr>
        <w:t xml:space="preserve">on taotluse esitamine senisest selgemini jaotatud kolme etapi lõikes, millest igale etapile on ette nähtud tähtaeg ja taotlejale olenevalt taotluse esitamise etapist erinevad õigused. Juhul kui PPA otsustab korraldada taotluse vastu võtmise kolm etappi ühe menetlustoiminguga, siis tuleb näiteks arvestada, et kohe taotluse registreerimisel tuleb pakkuda õigusnõu andva esindaja tuge ning tõendite ja põhjenduste esitamise tähtaeg kestab kuni vestluse toimimiseni. Seega esineb </w:t>
      </w:r>
      <w:proofErr w:type="spellStart"/>
      <w:r w:rsidR="00211D6A">
        <w:rPr>
          <w:rFonts w:eastAsia="Times New Roman"/>
          <w:lang w:eastAsia="et-EE"/>
        </w:rPr>
        <w:t>PPA-le</w:t>
      </w:r>
      <w:proofErr w:type="spellEnd"/>
      <w:r w:rsidR="00211D6A">
        <w:rPr>
          <w:rFonts w:eastAsia="Times New Roman"/>
          <w:lang w:eastAsia="et-EE"/>
        </w:rPr>
        <w:t xml:space="preserve"> täiendav halduskoormus, mis seisneb järgnevas: vajalik on täiendada tööprotsesse, koolitada ametnikke ning arendada andmebaase viisil mis toetavad erinevate taotluse vastu võtmise etappide ajalist arvestust ja sellest lähtuvate õiguste ja kohustuste tagamist. </w:t>
      </w:r>
    </w:p>
    <w:p w14:paraId="2393B436" w14:textId="77777777" w:rsidR="009315B6" w:rsidRDefault="009315B6" w:rsidP="00E73F44">
      <w:pPr>
        <w:jc w:val="both"/>
        <w:rPr>
          <w:rFonts w:eastAsia="Times New Roman"/>
          <w:lang w:eastAsia="et-EE"/>
        </w:rPr>
      </w:pPr>
    </w:p>
    <w:p w14:paraId="29A2BAD0" w14:textId="62D79AEB" w:rsidR="009315B6" w:rsidRDefault="00211D6A" w:rsidP="00E73F44">
      <w:pPr>
        <w:jc w:val="both"/>
        <w:rPr>
          <w:rFonts w:eastAsia="Times New Roman"/>
          <w:lang w:eastAsia="et-EE"/>
        </w:rPr>
      </w:pPr>
      <w:r>
        <w:rPr>
          <w:rFonts w:eastAsia="Times New Roman"/>
          <w:lang w:eastAsia="et-EE"/>
        </w:rPr>
        <w:t xml:space="preserve">Nii rahvusvahelise kaitse sisulises menetluses kui vastutava liikmesriigi määramise menetluses võetakse kasutusele </w:t>
      </w:r>
      <w:r w:rsidR="00F46E5A">
        <w:rPr>
          <w:rFonts w:eastAsia="Times New Roman"/>
          <w:lang w:eastAsia="et-EE"/>
        </w:rPr>
        <w:t xml:space="preserve">EL ülesed ühtsed teabevahetuse vormid. Näiteks kehtestatakse uued ühtsed </w:t>
      </w:r>
      <w:proofErr w:type="spellStart"/>
      <w:r w:rsidR="00F46E5A">
        <w:rPr>
          <w:rFonts w:eastAsia="Times New Roman"/>
          <w:lang w:eastAsia="et-EE"/>
        </w:rPr>
        <w:t>DubliNet</w:t>
      </w:r>
      <w:proofErr w:type="spellEnd"/>
      <w:r w:rsidR="00F46E5A">
        <w:rPr>
          <w:rFonts w:eastAsia="Times New Roman"/>
          <w:lang w:eastAsia="et-EE"/>
        </w:rPr>
        <w:t xml:space="preserve"> süsteemi kaudu töödeldavad vormid vastuvõtu ja teabe saamise palvetele, ümberasustamise ja ümberpaigutamise alusel inimeste üleandmiseks ja vastu võtmiseks, samuti ühted vormid taotlejatele nende õiguste ja kohustuste tutvustamiseks, mida saab siiski Eesti spetsiifiliste andmetega täiendada. Ühtsete elektroonselt täidetavate vormide kasutusele võtmine </w:t>
      </w:r>
      <w:proofErr w:type="spellStart"/>
      <w:r w:rsidR="00F46E5A">
        <w:rPr>
          <w:rFonts w:eastAsia="Times New Roman"/>
          <w:lang w:eastAsia="et-EE"/>
        </w:rPr>
        <w:t>EL-s</w:t>
      </w:r>
      <w:proofErr w:type="spellEnd"/>
      <w:r w:rsidR="00F46E5A">
        <w:rPr>
          <w:rFonts w:eastAsia="Times New Roman"/>
          <w:lang w:eastAsia="et-EE"/>
        </w:rPr>
        <w:t xml:space="preserve"> kiirendab menetlusi ja tõhustab liikmesriikide vahelist koostööd. Viimast on EL üleselt ühtse menetluse tekkides varasemaga võrreldes oluliselt rohkem sh on võimalik kasutada ka teistes liikmesriikides tehtud otsuseid ja toiminguid. Seega kaasneb </w:t>
      </w:r>
      <w:proofErr w:type="spellStart"/>
      <w:r w:rsidR="00F46E5A">
        <w:rPr>
          <w:rFonts w:eastAsia="Times New Roman"/>
          <w:lang w:eastAsia="et-EE"/>
        </w:rPr>
        <w:t>PPA-le</w:t>
      </w:r>
      <w:proofErr w:type="spellEnd"/>
      <w:r w:rsidR="00F46E5A">
        <w:rPr>
          <w:rFonts w:eastAsia="Times New Roman"/>
          <w:lang w:eastAsia="et-EE"/>
        </w:rPr>
        <w:t xml:space="preserve"> positiivne mõju, sest menetlused muutuvad kiiremaks ja halduskoormus pikas perspektiivis väheneb. Negatiivne mõju on ajutise iseloomuga ning tuleneb </w:t>
      </w:r>
      <w:r w:rsidR="00425CBB">
        <w:rPr>
          <w:rFonts w:eastAsia="Times New Roman"/>
          <w:lang w:eastAsia="et-EE"/>
        </w:rPr>
        <w:t xml:space="preserve">halduskoormusest, mille toob paratamatult uute tööprotsesside juurutamine ja täiendavate koolituste vajadus. </w:t>
      </w:r>
    </w:p>
    <w:p w14:paraId="44D05115" w14:textId="77777777" w:rsidR="009315B6" w:rsidRDefault="009315B6" w:rsidP="00E73F44">
      <w:pPr>
        <w:jc w:val="both"/>
        <w:rPr>
          <w:rFonts w:eastAsia="Times New Roman"/>
          <w:lang w:eastAsia="et-EE"/>
        </w:rPr>
      </w:pPr>
    </w:p>
    <w:p w14:paraId="6EE7C2CE" w14:textId="7055BC54" w:rsidR="009315B6" w:rsidRDefault="00425CBB" w:rsidP="00E73F44">
      <w:pPr>
        <w:jc w:val="both"/>
        <w:rPr>
          <w:rFonts w:eastAsia="Times New Roman"/>
          <w:lang w:eastAsia="et-EE"/>
        </w:rPr>
      </w:pPr>
      <w:r>
        <w:rPr>
          <w:rFonts w:eastAsia="Times New Roman"/>
          <w:lang w:eastAsia="et-EE"/>
        </w:rPr>
        <w:t>Loodud on uued mõisted ja uu</w:t>
      </w:r>
      <w:r w:rsidR="00115849">
        <w:rPr>
          <w:rFonts w:eastAsia="Times New Roman"/>
          <w:lang w:eastAsia="et-EE"/>
        </w:rPr>
        <w:t>endatud</w:t>
      </w:r>
      <w:r>
        <w:rPr>
          <w:rFonts w:eastAsia="Times New Roman"/>
          <w:lang w:eastAsia="et-EE"/>
        </w:rPr>
        <w:t xml:space="preserve"> metoodika erivajaduste hindamiseks</w:t>
      </w:r>
      <w:r w:rsidR="00115849">
        <w:rPr>
          <w:rFonts w:eastAsia="Times New Roman"/>
          <w:lang w:eastAsia="et-EE"/>
        </w:rPr>
        <w:t xml:space="preserve"> kuid nimetatud muudatused on pigem korralduslikku mitte sisulist laadi</w:t>
      </w:r>
      <w:r>
        <w:rPr>
          <w:rFonts w:eastAsia="Times New Roman"/>
          <w:lang w:eastAsia="et-EE"/>
        </w:rPr>
        <w:t xml:space="preserve">. </w:t>
      </w:r>
      <w:r w:rsidR="009E70A1">
        <w:rPr>
          <w:rFonts w:eastAsia="Times New Roman"/>
          <w:lang w:eastAsia="et-EE"/>
        </w:rPr>
        <w:t>Kuna laste õiguste ja parimate huvide tagamine peab olema kõikide asutuste peamine fookus, siis tuleb luua lapsesõbraliku menetluse põhimõtted ja kord.</w:t>
      </w:r>
      <w:r>
        <w:rPr>
          <w:rFonts w:eastAsia="Times New Roman"/>
          <w:lang w:eastAsia="et-EE"/>
        </w:rPr>
        <w:t xml:space="preserve"> </w:t>
      </w:r>
      <w:r w:rsidR="009315B6">
        <w:rPr>
          <w:rFonts w:eastAsia="Times New Roman"/>
          <w:lang w:eastAsia="et-EE"/>
        </w:rPr>
        <w:t>Menetluslik</w:t>
      </w:r>
      <w:r w:rsidR="00115849">
        <w:rPr>
          <w:rFonts w:eastAsia="Times New Roman"/>
          <w:lang w:eastAsia="et-EE"/>
        </w:rPr>
        <w:t>e erivajaduste hindamiseks sh lapse vanuse määramiseks on sätestatud suhteliselt lühike tähtaeg ning astmelisus, mille kohaselt on meditsiiniline uuring (nt röntgen) kohaldatav viimase abinõuna.</w:t>
      </w:r>
      <w:r w:rsidR="009315B6">
        <w:rPr>
          <w:rFonts w:eastAsia="Times New Roman"/>
          <w:lang w:eastAsia="et-EE"/>
        </w:rPr>
        <w:t xml:space="preserve"> </w:t>
      </w:r>
      <w:r w:rsidR="00C92D4D">
        <w:rPr>
          <w:rFonts w:eastAsia="Times New Roman"/>
          <w:lang w:eastAsia="et-EE"/>
        </w:rPr>
        <w:t xml:space="preserve">Sellel on </w:t>
      </w:r>
      <w:proofErr w:type="spellStart"/>
      <w:r w:rsidR="00C92D4D">
        <w:rPr>
          <w:rFonts w:eastAsia="Times New Roman"/>
          <w:lang w:eastAsia="et-EE"/>
        </w:rPr>
        <w:t>PPA-le</w:t>
      </w:r>
      <w:proofErr w:type="spellEnd"/>
      <w:r w:rsidR="00C92D4D">
        <w:rPr>
          <w:rFonts w:eastAsia="Times New Roman"/>
          <w:lang w:eastAsia="et-EE"/>
        </w:rPr>
        <w:t xml:space="preserve"> </w:t>
      </w:r>
      <w:r w:rsidR="00446DA1">
        <w:rPr>
          <w:rFonts w:eastAsia="Times New Roman"/>
          <w:lang w:eastAsia="et-EE"/>
        </w:rPr>
        <w:t xml:space="preserve">ja partneritele (haiglad, Eesti Kohtuekspertiisi Instituut) </w:t>
      </w:r>
      <w:r w:rsidR="00C92D4D">
        <w:rPr>
          <w:rFonts w:eastAsia="Times New Roman"/>
          <w:lang w:eastAsia="et-EE"/>
        </w:rPr>
        <w:t xml:space="preserve">pigem negatiivne </w:t>
      </w:r>
      <w:r w:rsidR="00446DA1">
        <w:rPr>
          <w:rFonts w:eastAsia="Times New Roman"/>
          <w:lang w:eastAsia="et-EE"/>
        </w:rPr>
        <w:t>halduskoormust kasvatav mõju, sest vajalikud ekspertiisid ja hinnangud tuleb teha senisest oluliselt kiiremini.</w:t>
      </w:r>
      <w:r w:rsidR="009E70A1">
        <w:rPr>
          <w:rFonts w:eastAsia="Times New Roman"/>
          <w:lang w:eastAsia="et-EE"/>
        </w:rPr>
        <w:t xml:space="preserve"> </w:t>
      </w:r>
    </w:p>
    <w:p w14:paraId="5D036CEE" w14:textId="77777777" w:rsidR="009315B6" w:rsidRDefault="009315B6" w:rsidP="00E73F44">
      <w:pPr>
        <w:jc w:val="both"/>
        <w:rPr>
          <w:rFonts w:eastAsia="Times New Roman"/>
          <w:lang w:eastAsia="et-EE"/>
        </w:rPr>
      </w:pPr>
    </w:p>
    <w:p w14:paraId="23A3B644" w14:textId="158F0450" w:rsidR="009315B6" w:rsidRDefault="00446DA1" w:rsidP="00E73F44">
      <w:pPr>
        <w:jc w:val="both"/>
        <w:rPr>
          <w:rFonts w:eastAsia="Times New Roman"/>
          <w:lang w:eastAsia="et-EE"/>
        </w:rPr>
      </w:pPr>
      <w:r>
        <w:rPr>
          <w:rFonts w:eastAsia="Times New Roman"/>
          <w:lang w:eastAsia="et-EE"/>
        </w:rPr>
        <w:t xml:space="preserve">Vastutava liikmesriigi määramise menetluse tähtajas muutuvad lühemaks ning tagasivõtu palve asendatakse tagasivõtu teatisega. Lühemad tähtajad kiirendavad menetlust ja aitavad kokku hoida menetlusele ja vastuvõtule kuluvat ressurssi sest vales liikmesriigis viibivad taotlejad antakse kiiremini üle vastutavale liikmesriigile. Muudatusel on </w:t>
      </w:r>
      <w:proofErr w:type="spellStart"/>
      <w:r>
        <w:rPr>
          <w:rFonts w:eastAsia="Times New Roman"/>
          <w:lang w:eastAsia="et-EE"/>
        </w:rPr>
        <w:t>PPA-le</w:t>
      </w:r>
      <w:proofErr w:type="spellEnd"/>
      <w:r>
        <w:rPr>
          <w:rFonts w:eastAsia="Times New Roman"/>
          <w:lang w:eastAsia="et-EE"/>
        </w:rPr>
        <w:t xml:space="preserve"> ja SKA-</w:t>
      </w:r>
      <w:proofErr w:type="spellStart"/>
      <w:r>
        <w:rPr>
          <w:rFonts w:eastAsia="Times New Roman"/>
          <w:lang w:eastAsia="et-EE"/>
        </w:rPr>
        <w:t>le</w:t>
      </w:r>
      <w:proofErr w:type="spellEnd"/>
      <w:r>
        <w:rPr>
          <w:rFonts w:eastAsia="Times New Roman"/>
          <w:lang w:eastAsia="et-EE"/>
        </w:rPr>
        <w:t xml:space="preserve"> seega positiivne mõju pikas perspektiivis. Samas tuleb arvestada, et esialgu uute tähtaegade ja töövõtete juurutamine tõstab halduskoormust ning men</w:t>
      </w:r>
      <w:r w:rsidR="00E10849">
        <w:rPr>
          <w:rFonts w:eastAsia="Times New Roman"/>
          <w:lang w:eastAsia="et-EE"/>
        </w:rPr>
        <w:t>e</w:t>
      </w:r>
      <w:r>
        <w:rPr>
          <w:rFonts w:eastAsia="Times New Roman"/>
          <w:lang w:eastAsia="et-EE"/>
        </w:rPr>
        <w:t xml:space="preserve">tluse kvaliteet võib ajutiselt olla ebaühtlane. </w:t>
      </w:r>
    </w:p>
    <w:p w14:paraId="71DB6C9B" w14:textId="77777777" w:rsidR="009315B6" w:rsidRDefault="009315B6" w:rsidP="00E73F44">
      <w:pPr>
        <w:jc w:val="both"/>
        <w:rPr>
          <w:rFonts w:eastAsia="Times New Roman"/>
          <w:lang w:eastAsia="et-EE"/>
        </w:rPr>
      </w:pPr>
    </w:p>
    <w:p w14:paraId="129DC8C1" w14:textId="121C1586" w:rsidR="009315B6" w:rsidRDefault="00446DA1" w:rsidP="00E73F44">
      <w:pPr>
        <w:jc w:val="both"/>
        <w:rPr>
          <w:rFonts w:eastAsia="Times New Roman"/>
          <w:lang w:eastAsia="et-EE"/>
        </w:rPr>
      </w:pPr>
      <w:r>
        <w:rPr>
          <w:rFonts w:eastAsia="Times New Roman"/>
          <w:lang w:eastAsia="et-EE"/>
        </w:rPr>
        <w:lastRenderedPageBreak/>
        <w:t xml:space="preserve">Muudatustega laiendatakse menetluse liikide ja haldusotsuste ringi, mille korral taotlejal puudub </w:t>
      </w:r>
      <w:r w:rsidR="00E10849">
        <w:rPr>
          <w:rFonts w:eastAsia="Times New Roman"/>
          <w:lang w:eastAsia="et-EE"/>
        </w:rPr>
        <w:t xml:space="preserve">praegu kehtiv </w:t>
      </w:r>
      <w:r>
        <w:rPr>
          <w:rFonts w:eastAsia="Times New Roman"/>
          <w:lang w:eastAsia="et-EE"/>
        </w:rPr>
        <w:t xml:space="preserve">automaatne õigus riigis viibida. </w:t>
      </w:r>
      <w:r w:rsidR="0004418C">
        <w:rPr>
          <w:rFonts w:eastAsia="Times New Roman"/>
          <w:lang w:eastAsia="et-EE"/>
        </w:rPr>
        <w:t xml:space="preserve">Samuti kitsendatakse teatud juhtudel õigust viibida Eestis halduskohtu menetluse ajal. Näiteks juhul kui tegemist on korduva rahvusvahelise kaitse taotlusega, mis esitati tagasisaatmise tõkestamiseks, siis lõpeb Eestis viibimise õigus kohe PPA otsuse tegemise järgselt ning järgneva taotluse esitamine ei anna üldse luba viibida ja tagasisaatmine jätkub. </w:t>
      </w:r>
      <w:r w:rsidR="006D2F6A">
        <w:rPr>
          <w:rFonts w:eastAsia="Times New Roman"/>
          <w:lang w:eastAsia="et-EE"/>
        </w:rPr>
        <w:t xml:space="preserve">Seetõttu menetlused lühenevad ka kohtumenetlused vähenevad. Seetõttu on ametiasutustele pikas perspektiivis positiivne mõju nii menetlusele kui vastuvõtu korraldusele kuluva ressursi vähenemise kaudu. Lühemas perspektiivina aga tuleb taluda uute tööprotsesside ja tähtaegade juurutamisega seotud raskusi. </w:t>
      </w:r>
    </w:p>
    <w:p w14:paraId="3214F06A" w14:textId="77777777" w:rsidR="009315B6" w:rsidRDefault="009315B6" w:rsidP="00E73F44">
      <w:pPr>
        <w:jc w:val="both"/>
        <w:rPr>
          <w:rFonts w:eastAsia="Times New Roman"/>
          <w:lang w:eastAsia="et-EE"/>
        </w:rPr>
      </w:pPr>
    </w:p>
    <w:p w14:paraId="19B0116C" w14:textId="2AA538FF" w:rsidR="00AF55F5" w:rsidRPr="00113BFB" w:rsidRDefault="006D2F6A" w:rsidP="0028125B">
      <w:pPr>
        <w:jc w:val="both"/>
        <w:rPr>
          <w:rFonts w:eastAsia="Times New Roman"/>
          <w:color w:val="00B050"/>
          <w:lang w:eastAsia="et-EE"/>
        </w:rPr>
      </w:pPr>
      <w:r>
        <w:rPr>
          <w:rFonts w:eastAsia="Times New Roman"/>
          <w:lang w:eastAsia="et-EE"/>
        </w:rPr>
        <w:t xml:space="preserve">Üldine </w:t>
      </w:r>
      <w:r w:rsidRPr="002236C7">
        <w:rPr>
          <w:rFonts w:eastAsia="Times New Roman"/>
          <w:b/>
          <w:color w:val="4472C4" w:themeColor="accent1"/>
          <w:lang w:eastAsia="et-EE"/>
        </w:rPr>
        <w:t>e</w:t>
      </w:r>
      <w:r w:rsidR="00E73F44" w:rsidRPr="002236C7">
        <w:rPr>
          <w:rFonts w:eastAsia="Times New Roman"/>
          <w:b/>
          <w:color w:val="4472C4" w:themeColor="accent1"/>
          <w:lang w:eastAsia="et-EE"/>
        </w:rPr>
        <w:t>basoovitav mõju</w:t>
      </w:r>
      <w:r w:rsidR="00E73F44" w:rsidRPr="002236C7">
        <w:rPr>
          <w:rFonts w:eastAsia="Times New Roman"/>
          <w:color w:val="4472C4" w:themeColor="accent1"/>
          <w:lang w:eastAsia="et-EE"/>
        </w:rPr>
        <w:t xml:space="preserve"> </w:t>
      </w:r>
      <w:r>
        <w:rPr>
          <w:rFonts w:eastAsia="Times New Roman"/>
          <w:lang w:eastAsia="et-EE"/>
        </w:rPr>
        <w:t xml:space="preserve">võib kaasneda kui </w:t>
      </w:r>
      <w:r w:rsidR="003A74E4">
        <w:rPr>
          <w:rFonts w:eastAsia="Times New Roman"/>
          <w:lang w:eastAsia="et-EE"/>
        </w:rPr>
        <w:t xml:space="preserve">PPA ei suuda </w:t>
      </w:r>
      <w:r>
        <w:rPr>
          <w:rFonts w:eastAsia="Times New Roman"/>
          <w:lang w:eastAsia="et-EE"/>
        </w:rPr>
        <w:t xml:space="preserve">uusi menetlusprotsesse tähtaegselt juurutad ning piisava arvu ametnikke tähtaegselt koolitada. Üle tähtaja läinud menetlustoimingute kuhjumine </w:t>
      </w:r>
      <w:r w:rsidR="00E841D6">
        <w:rPr>
          <w:rFonts w:eastAsia="Times New Roman"/>
          <w:lang w:eastAsia="et-EE"/>
        </w:rPr>
        <w:t>suurenda</w:t>
      </w:r>
      <w:r>
        <w:rPr>
          <w:rFonts w:eastAsia="Times New Roman"/>
          <w:lang w:eastAsia="et-EE"/>
        </w:rPr>
        <w:t>b</w:t>
      </w:r>
      <w:r w:rsidR="00E841D6">
        <w:rPr>
          <w:rFonts w:eastAsia="Times New Roman"/>
          <w:lang w:eastAsia="et-EE"/>
        </w:rPr>
        <w:t xml:space="preserve"> halduskoormust</w:t>
      </w:r>
      <w:r>
        <w:rPr>
          <w:rFonts w:eastAsia="Times New Roman"/>
          <w:lang w:eastAsia="et-EE"/>
        </w:rPr>
        <w:t xml:space="preserve"> ja kohtute koormust</w:t>
      </w:r>
      <w:r w:rsidR="00E841D6">
        <w:rPr>
          <w:rFonts w:eastAsia="Times New Roman"/>
          <w:lang w:eastAsia="et-EE"/>
        </w:rPr>
        <w:t>, sest suureneb taotlejate kohtule esitatud kaebus</w:t>
      </w:r>
      <w:r>
        <w:rPr>
          <w:rFonts w:eastAsia="Times New Roman"/>
          <w:lang w:eastAsia="et-EE"/>
        </w:rPr>
        <w:t xml:space="preserve">te arv. Samuti </w:t>
      </w:r>
      <w:r w:rsidR="00E35C95" w:rsidRPr="00C3153B">
        <w:rPr>
          <w:rFonts w:eastAsia="Times New Roman"/>
          <w:lang w:eastAsia="et-EE"/>
        </w:rPr>
        <w:t xml:space="preserve">võib </w:t>
      </w:r>
      <w:r>
        <w:rPr>
          <w:rFonts w:eastAsia="Times New Roman"/>
          <w:lang w:eastAsia="et-EE"/>
        </w:rPr>
        <w:t xml:space="preserve">kaasneda </w:t>
      </w:r>
      <w:r w:rsidR="00812257">
        <w:rPr>
          <w:rFonts w:eastAsia="Times New Roman"/>
          <w:lang w:eastAsia="et-EE"/>
        </w:rPr>
        <w:t>EUAA</w:t>
      </w:r>
      <w:r w:rsidR="00E27174">
        <w:rPr>
          <w:rFonts w:eastAsia="Times New Roman"/>
          <w:lang w:eastAsia="et-EE"/>
        </w:rPr>
        <w:t xml:space="preserve"> </w:t>
      </w:r>
      <w:r>
        <w:rPr>
          <w:rFonts w:eastAsia="Times New Roman"/>
          <w:lang w:eastAsia="et-EE"/>
        </w:rPr>
        <w:t>täiendav hindamine või sekkumine süsteemi tõhustamiseks.</w:t>
      </w:r>
      <w:r w:rsidR="00E35C95" w:rsidRPr="00C3153B">
        <w:rPr>
          <w:rFonts w:eastAsia="Times New Roman"/>
          <w:lang w:eastAsia="et-EE"/>
        </w:rPr>
        <w:t xml:space="preserve"> Punktis </w:t>
      </w:r>
      <w:r w:rsidR="00C3153B">
        <w:rPr>
          <w:rFonts w:eastAsia="Times New Roman"/>
          <w:lang w:eastAsia="et-EE"/>
        </w:rPr>
        <w:t>„</w:t>
      </w:r>
      <w:r w:rsidR="00E35C95" w:rsidRPr="00C3153B">
        <w:rPr>
          <w:rFonts w:eastAsia="Times New Roman"/>
          <w:lang w:eastAsia="et-EE"/>
        </w:rPr>
        <w:t>Vastuvõtutingimused 6.2.5.</w:t>
      </w:r>
      <w:r w:rsidR="00C3153B">
        <w:rPr>
          <w:rFonts w:eastAsia="Times New Roman"/>
          <w:lang w:eastAsia="et-EE"/>
        </w:rPr>
        <w:t>“</w:t>
      </w:r>
      <w:r w:rsidR="00E35C95" w:rsidRPr="00C3153B">
        <w:rPr>
          <w:rFonts w:eastAsia="Times New Roman"/>
          <w:lang w:eastAsia="et-EE"/>
        </w:rPr>
        <w:t xml:space="preserve"> on kajastatud </w:t>
      </w:r>
      <w:r w:rsidR="005C3EFA" w:rsidRPr="00C3153B">
        <w:rPr>
          <w:rFonts w:eastAsia="Times New Roman"/>
          <w:lang w:eastAsia="et-EE"/>
        </w:rPr>
        <w:t>SKA</w:t>
      </w:r>
      <w:r w:rsidR="00E35C95" w:rsidRPr="00C3153B">
        <w:rPr>
          <w:rFonts w:eastAsia="Times New Roman"/>
          <w:lang w:eastAsia="et-EE"/>
        </w:rPr>
        <w:t xml:space="preserve"> majutuskeskuses viibimisega seotud </w:t>
      </w:r>
      <w:r>
        <w:rPr>
          <w:rFonts w:eastAsia="Times New Roman"/>
          <w:lang w:eastAsia="et-EE"/>
        </w:rPr>
        <w:t xml:space="preserve">ressursside vajadus. </w:t>
      </w:r>
    </w:p>
    <w:p w14:paraId="14950F73" w14:textId="77777777" w:rsidR="00AF55F5" w:rsidRDefault="00AF55F5" w:rsidP="00AF55F5">
      <w:pPr>
        <w:rPr>
          <w:rFonts w:eastAsia="Times New Roman"/>
          <w:lang w:eastAsia="et-EE"/>
        </w:rPr>
      </w:pPr>
    </w:p>
    <w:p w14:paraId="0806842A" w14:textId="4F8528FD" w:rsidR="00E73F44" w:rsidRPr="00DE328A" w:rsidRDefault="00E73F44" w:rsidP="00E73F44">
      <w:pPr>
        <w:jc w:val="both"/>
        <w:rPr>
          <w:rFonts w:eastAsia="Calibri"/>
          <w:color w:val="00B050"/>
          <w:kern w:val="0"/>
          <w14:ligatures w14:val="none"/>
        </w:rPr>
      </w:pPr>
      <w:r w:rsidRPr="002236C7">
        <w:rPr>
          <w:rFonts w:eastAsia="Calibri"/>
          <w:b/>
          <w:color w:val="4472C4" w:themeColor="accent1"/>
          <w:kern w:val="0"/>
          <w14:ligatures w14:val="none"/>
        </w:rPr>
        <w:t xml:space="preserve">Mõju avaldumise sagedus </w:t>
      </w:r>
      <w:r w:rsidR="006651BA">
        <w:rPr>
          <w:rFonts w:eastAsia="Calibri"/>
          <w:kern w:val="0"/>
          <w14:ligatures w14:val="none"/>
        </w:rPr>
        <w:t xml:space="preserve">on </w:t>
      </w:r>
      <w:r w:rsidR="006651BA" w:rsidRPr="0070495F">
        <w:rPr>
          <w:rFonts w:eastAsia="Calibri"/>
          <w:color w:val="000000"/>
          <w:kern w:val="0"/>
          <w14:ligatures w14:val="none"/>
        </w:rPr>
        <w:t>väike, kuna eelnõuga ei muudeta riigiasutuste põhiülesandeid ja töökorraldusmuudatused on ühekordsed.</w:t>
      </w:r>
    </w:p>
    <w:p w14:paraId="79C16D08" w14:textId="77777777" w:rsidR="00CD335C" w:rsidRPr="00CE4688" w:rsidRDefault="00CD335C" w:rsidP="00E73F44">
      <w:pPr>
        <w:jc w:val="both"/>
        <w:rPr>
          <w:rFonts w:eastAsia="Calibri"/>
          <w:kern w:val="0"/>
          <w14:ligatures w14:val="none"/>
        </w:rPr>
      </w:pPr>
    </w:p>
    <w:p w14:paraId="2E731949" w14:textId="5AE1004F" w:rsidR="002E1D57" w:rsidRPr="00D93048" w:rsidRDefault="00E73F44" w:rsidP="002E1D57">
      <w:pPr>
        <w:jc w:val="both"/>
        <w:rPr>
          <w:rFonts w:eastAsia="Times New Roman"/>
          <w:lang w:eastAsia="et-EE"/>
        </w:rPr>
      </w:pPr>
      <w:r w:rsidRPr="002236C7">
        <w:rPr>
          <w:rFonts w:eastAsia="Calibri"/>
          <w:b/>
          <w:color w:val="4472C4" w:themeColor="accent1"/>
          <w:kern w:val="0"/>
          <w14:ligatures w14:val="none"/>
        </w:rPr>
        <w:t xml:space="preserve">Ebasoovitava mõju kaasnemise risk </w:t>
      </w:r>
      <w:r w:rsidRPr="00A90044">
        <w:rPr>
          <w:rFonts w:eastAsia="Calibri"/>
          <w:kern w:val="0"/>
          <w14:ligatures w14:val="none"/>
        </w:rPr>
        <w:t xml:space="preserve">on </w:t>
      </w:r>
      <w:r w:rsidR="002F3D2D" w:rsidRPr="00A90044">
        <w:rPr>
          <w:rFonts w:eastAsia="Calibri"/>
          <w:kern w:val="0"/>
          <w14:ligatures w14:val="none"/>
        </w:rPr>
        <w:t>keskmine.</w:t>
      </w:r>
      <w:r w:rsidR="002F3D2D">
        <w:rPr>
          <w:rFonts w:eastAsia="Calibri"/>
          <w:kern w:val="0"/>
          <w14:ligatures w14:val="none"/>
        </w:rPr>
        <w:t xml:space="preserve"> </w:t>
      </w:r>
      <w:r w:rsidR="002E1D57">
        <w:rPr>
          <w:rFonts w:eastAsia="Times New Roman"/>
          <w:lang w:eastAsia="et-EE"/>
        </w:rPr>
        <w:t xml:space="preserve">Riskide maandamiseks on riik taotlenud </w:t>
      </w:r>
      <w:r w:rsidR="001B7DAE">
        <w:rPr>
          <w:rFonts w:eastAsia="Times New Roman"/>
          <w:lang w:eastAsia="et-EE"/>
        </w:rPr>
        <w:t>EK</w:t>
      </w:r>
      <w:r w:rsidR="002E1D57">
        <w:rPr>
          <w:rFonts w:eastAsia="Times New Roman"/>
          <w:lang w:eastAsia="et-EE"/>
        </w:rPr>
        <w:t xml:space="preserve"> varjupaiga- ja rändehalduse õigustiku reformi erimeetme rahastust eelarvevahendeid, et tasuda </w:t>
      </w:r>
      <w:r w:rsidR="00865FC0">
        <w:rPr>
          <w:rFonts w:eastAsia="Times New Roman"/>
          <w:lang w:eastAsia="et-EE"/>
        </w:rPr>
        <w:t>koolitusvajaduse ja lisapersonali värbamise eest</w:t>
      </w:r>
      <w:r w:rsidR="00796A0C">
        <w:rPr>
          <w:rFonts w:eastAsia="Times New Roman"/>
          <w:lang w:eastAsia="et-EE"/>
        </w:rPr>
        <w:t>, mille ulatus ja jaotus on esitatud punktis 7</w:t>
      </w:r>
      <w:r w:rsidR="00865FC0">
        <w:rPr>
          <w:rFonts w:eastAsia="Times New Roman"/>
          <w:lang w:eastAsia="et-EE"/>
        </w:rPr>
        <w:t>.</w:t>
      </w:r>
    </w:p>
    <w:p w14:paraId="21D50634" w14:textId="77777777" w:rsidR="00E73F44" w:rsidRPr="00CE4688" w:rsidRDefault="00E73F44" w:rsidP="00E73F44"/>
    <w:p w14:paraId="045BC46C" w14:textId="1A14250C" w:rsidR="00E73F44" w:rsidRPr="00CE4688" w:rsidRDefault="00E73F44" w:rsidP="00E73F44">
      <w:pPr>
        <w:pStyle w:val="Pealkiri4"/>
        <w:rPr>
          <w:rFonts w:eastAsia="Calibri" w:cs="Times New Roman"/>
          <w:szCs w:val="24"/>
        </w:rPr>
      </w:pPr>
      <w:r w:rsidRPr="00CE4688">
        <w:rPr>
          <w:rFonts w:cs="Times New Roman"/>
          <w:szCs w:val="24"/>
        </w:rPr>
        <w:t>6.2.1.2</w:t>
      </w:r>
      <w:r w:rsidR="00471784">
        <w:rPr>
          <w:rFonts w:cs="Times New Roman"/>
          <w:szCs w:val="24"/>
        </w:rPr>
        <w:t>.</w:t>
      </w:r>
      <w:r w:rsidRPr="00CE4688">
        <w:rPr>
          <w:rFonts w:cs="Times New Roman"/>
          <w:szCs w:val="24"/>
        </w:rPr>
        <w:t xml:space="preserve"> Muudatuste mõju </w:t>
      </w:r>
      <w:r w:rsidRPr="00CE4688">
        <w:rPr>
          <w:rFonts w:eastAsia="Calibri" w:cs="Times New Roman"/>
          <w:szCs w:val="24"/>
        </w:rPr>
        <w:t>riigi julgeolekule ja siseturvalisusele</w:t>
      </w:r>
    </w:p>
    <w:p w14:paraId="4F8B1A4E" w14:textId="77777777" w:rsidR="00E73F44" w:rsidRPr="00CE4688" w:rsidRDefault="00E73F44" w:rsidP="00E73F44"/>
    <w:p w14:paraId="267D0F95" w14:textId="17D6B108" w:rsidR="00E73F44" w:rsidRDefault="00E73F44" w:rsidP="00E73F44">
      <w:pPr>
        <w:jc w:val="both"/>
      </w:pPr>
      <w:r w:rsidRPr="002236C7">
        <w:rPr>
          <w:b/>
          <w:color w:val="4472C4" w:themeColor="accent1"/>
        </w:rPr>
        <w:t>Sihtrühm:</w:t>
      </w:r>
      <w:r w:rsidRPr="00CE4688">
        <w:t xml:space="preserve"> </w:t>
      </w:r>
      <w:r>
        <w:t>PPA</w:t>
      </w:r>
      <w:r w:rsidR="00132F06">
        <w:t xml:space="preserve"> ja </w:t>
      </w:r>
      <w:r>
        <w:t>KAPO</w:t>
      </w:r>
      <w:r w:rsidR="00132F06">
        <w:t xml:space="preserve"> vastavas valdkonnas tegelevad ametnikud. </w:t>
      </w:r>
      <w:commentRangeStart w:id="261"/>
      <w:r w:rsidR="00132F06">
        <w:t xml:space="preserve">Sihtrühma suurus on juurdepääsupiiranguga teave. </w:t>
      </w:r>
      <w:commentRangeEnd w:id="261"/>
      <w:r w:rsidR="00910A18">
        <w:rPr>
          <w:rStyle w:val="Kommentaariviide"/>
          <w:rFonts w:eastAsia="Times New Roman"/>
          <w:kern w:val="0"/>
          <w14:ligatures w14:val="none"/>
        </w:rPr>
        <w:commentReference w:id="261"/>
      </w:r>
    </w:p>
    <w:p w14:paraId="09A1C443" w14:textId="77777777" w:rsidR="00BC3C1D" w:rsidRPr="006145EB" w:rsidRDefault="00BC3C1D" w:rsidP="00E73F44">
      <w:pPr>
        <w:jc w:val="both"/>
        <w:rPr>
          <w:rFonts w:eastAsia="Arial Unicode MS"/>
          <w:kern w:val="0"/>
          <w:u w:color="000000"/>
          <w:lang w:eastAsia="et-EE"/>
          <w14:ligatures w14:val="none"/>
        </w:rPr>
      </w:pPr>
    </w:p>
    <w:p w14:paraId="0A8D239D" w14:textId="78D796AA" w:rsidR="00BC3C1D" w:rsidRPr="002236C7" w:rsidRDefault="00E73F44" w:rsidP="00E73F44">
      <w:pPr>
        <w:rPr>
          <w:rFonts w:eastAsia="Times New Roman"/>
          <w:b/>
          <w:color w:val="4472C4" w:themeColor="accent1"/>
          <w:lang w:eastAsia="et-EE"/>
        </w:rPr>
      </w:pPr>
      <w:r w:rsidRPr="002236C7">
        <w:rPr>
          <w:rFonts w:eastAsia="Times New Roman"/>
          <w:b/>
          <w:color w:val="4472C4" w:themeColor="accent1"/>
          <w:lang w:eastAsia="et-EE"/>
        </w:rPr>
        <w:t xml:space="preserve">Mõju kirjeldus ja ulatus </w:t>
      </w:r>
    </w:p>
    <w:p w14:paraId="01CCDC9F" w14:textId="77777777" w:rsidR="00667849" w:rsidRDefault="00667849" w:rsidP="00E73F44">
      <w:pPr>
        <w:jc w:val="both"/>
        <w:rPr>
          <w:rFonts w:eastAsia="Times New Roman"/>
          <w:lang w:eastAsia="et-EE"/>
        </w:rPr>
      </w:pPr>
    </w:p>
    <w:p w14:paraId="5B715776" w14:textId="3F6ADDD4" w:rsidR="009315B6" w:rsidRDefault="00DD0BBE" w:rsidP="00E73F44">
      <w:pPr>
        <w:jc w:val="both"/>
        <w:rPr>
          <w:rFonts w:eastAsia="Times New Roman"/>
          <w:lang w:eastAsia="et-EE"/>
        </w:rPr>
      </w:pPr>
      <w:r>
        <w:rPr>
          <w:rFonts w:eastAsia="Times New Roman"/>
          <w:lang w:eastAsia="et-EE"/>
        </w:rPr>
        <w:t xml:space="preserve">Muudatustel seoses taotluse esitamise etappide täpsustamisega </w:t>
      </w:r>
      <w:r w:rsidR="009C3A82">
        <w:rPr>
          <w:rFonts w:eastAsia="Times New Roman"/>
          <w:lang w:eastAsia="et-EE"/>
        </w:rPr>
        <w:t xml:space="preserve">otsene </w:t>
      </w:r>
      <w:r>
        <w:rPr>
          <w:rFonts w:eastAsia="Times New Roman"/>
          <w:lang w:eastAsia="et-EE"/>
        </w:rPr>
        <w:t>mõju riigi julgeolekule ja siseturvalisusele puudub</w:t>
      </w:r>
      <w:r w:rsidR="009C3A82">
        <w:rPr>
          <w:rFonts w:eastAsia="Times New Roman"/>
          <w:lang w:eastAsia="et-EE"/>
        </w:rPr>
        <w:t>, sest endiselt jääb kehtima praegune kord, et välismaalasel tekib automaatne õigus riigis viibida alates sooviavalduse esitamisest, millele ei saa tingimusi seada. Uued erandid sellest õigusest on kajastatud piirimenetluse muudatuste osas</w:t>
      </w:r>
      <w:r>
        <w:rPr>
          <w:rFonts w:eastAsia="Times New Roman"/>
          <w:lang w:eastAsia="et-EE"/>
        </w:rPr>
        <w:t xml:space="preserve">. </w:t>
      </w:r>
    </w:p>
    <w:p w14:paraId="457534AF" w14:textId="77777777" w:rsidR="00DD0BBE" w:rsidRDefault="00DD0BBE" w:rsidP="009315B6">
      <w:pPr>
        <w:jc w:val="both"/>
        <w:rPr>
          <w:rFonts w:eastAsia="Times New Roman"/>
          <w:lang w:eastAsia="et-EE"/>
        </w:rPr>
      </w:pPr>
    </w:p>
    <w:p w14:paraId="4AD944A4" w14:textId="1F885080" w:rsidR="009315B6" w:rsidRDefault="00DD0BBE" w:rsidP="009315B6">
      <w:pPr>
        <w:jc w:val="both"/>
        <w:rPr>
          <w:rFonts w:eastAsia="Times New Roman"/>
          <w:lang w:eastAsia="et-EE"/>
        </w:rPr>
      </w:pPr>
      <w:r>
        <w:rPr>
          <w:rFonts w:eastAsia="Times New Roman"/>
          <w:lang w:eastAsia="et-EE"/>
        </w:rPr>
        <w:t xml:space="preserve">EL üleste ühtsete teabevahetuse vormide kasutusele võtmisel on turvalisuse tagamisele positiivne mõju. </w:t>
      </w:r>
      <w:r w:rsidR="009315B6">
        <w:rPr>
          <w:rFonts w:eastAsia="Times New Roman"/>
          <w:lang w:eastAsia="et-EE"/>
        </w:rPr>
        <w:t>Ühtsed vormid</w:t>
      </w:r>
      <w:r>
        <w:rPr>
          <w:rFonts w:eastAsia="Times New Roman"/>
          <w:lang w:eastAsia="et-EE"/>
        </w:rPr>
        <w:t xml:space="preserve"> sisaldavad muuhulgas ka taotleja kohustuste ja õiguste alast teabematerjali, mille oluliseks osaks on kohustuste täitmata jätmise tagajärgede </w:t>
      </w:r>
      <w:r w:rsidR="008065C2">
        <w:rPr>
          <w:rFonts w:eastAsia="Times New Roman"/>
          <w:lang w:eastAsia="et-EE"/>
        </w:rPr>
        <w:t xml:space="preserve">tutvustamine, millest teadlikkust on taotleja kohustatud ka kinnitama. Juhul kui taotleja liigub loata teise liikmesriiki, mis ei ole teda vastu võttev või vastutav liikmesriik, siis selles vales riigis talle enam vastuvõtutingimusi ei pakuta. See ja muud sarnased ühtsed meetmed koosmõjus takistavad välismaalaste loata teisest liikumist liikmesriikide vahel ja </w:t>
      </w:r>
      <w:commentRangeStart w:id="262"/>
      <w:r w:rsidR="008065C2">
        <w:rPr>
          <w:rFonts w:eastAsia="Times New Roman"/>
          <w:lang w:eastAsia="et-EE"/>
        </w:rPr>
        <w:t xml:space="preserve">varjupaiga </w:t>
      </w:r>
      <w:proofErr w:type="spellStart"/>
      <w:r w:rsidR="008065C2">
        <w:rPr>
          <w:rFonts w:eastAsia="Times New Roman"/>
          <w:lang w:eastAsia="et-EE"/>
        </w:rPr>
        <w:t>poodlemist</w:t>
      </w:r>
      <w:commentRangeEnd w:id="262"/>
      <w:proofErr w:type="spellEnd"/>
      <w:r w:rsidR="000854FE">
        <w:rPr>
          <w:rStyle w:val="Kommentaariviide"/>
          <w:rFonts w:eastAsia="Times New Roman"/>
          <w:kern w:val="0"/>
          <w14:ligatures w14:val="none"/>
        </w:rPr>
        <w:commentReference w:id="262"/>
      </w:r>
      <w:r w:rsidR="008065C2">
        <w:rPr>
          <w:rFonts w:eastAsia="Times New Roman"/>
          <w:lang w:eastAsia="et-EE"/>
        </w:rPr>
        <w:t xml:space="preserve">. Kui taotleja on menetluse ajal ametiasutustele kättesaadav ja ei lahku teise liikmesriiki, siis see suurendab tema tegevuse kontrollimise võimalusi ning vajaduse korral sekkumist kuritegude ennetamiseks ning see suurendab Eesti julgeolekut. </w:t>
      </w:r>
    </w:p>
    <w:p w14:paraId="0C2B162E" w14:textId="77777777" w:rsidR="009315B6" w:rsidRDefault="009315B6" w:rsidP="009315B6">
      <w:pPr>
        <w:jc w:val="both"/>
        <w:rPr>
          <w:rFonts w:eastAsia="Times New Roman"/>
          <w:lang w:eastAsia="et-EE"/>
        </w:rPr>
      </w:pPr>
    </w:p>
    <w:p w14:paraId="6BFEAAF1" w14:textId="1E916294" w:rsidR="009315B6" w:rsidRDefault="009315B6" w:rsidP="009315B6">
      <w:pPr>
        <w:jc w:val="both"/>
        <w:rPr>
          <w:rFonts w:eastAsia="Times New Roman"/>
          <w:lang w:eastAsia="et-EE"/>
        </w:rPr>
      </w:pPr>
      <w:r>
        <w:rPr>
          <w:rFonts w:eastAsia="Times New Roman"/>
          <w:lang w:eastAsia="et-EE"/>
        </w:rPr>
        <w:t>Menetluslik</w:t>
      </w:r>
      <w:r w:rsidR="00F5100C">
        <w:rPr>
          <w:rFonts w:eastAsia="Times New Roman"/>
          <w:lang w:eastAsia="et-EE"/>
        </w:rPr>
        <w:t xml:space="preserve">e </w:t>
      </w:r>
      <w:r>
        <w:rPr>
          <w:rFonts w:eastAsia="Times New Roman"/>
          <w:lang w:eastAsia="et-EE"/>
        </w:rPr>
        <w:t>eritagatiste hindami</w:t>
      </w:r>
      <w:r w:rsidR="00F5100C">
        <w:rPr>
          <w:rFonts w:eastAsia="Times New Roman"/>
          <w:lang w:eastAsia="et-EE"/>
        </w:rPr>
        <w:t>n</w:t>
      </w:r>
      <w:r>
        <w:rPr>
          <w:rFonts w:eastAsia="Times New Roman"/>
          <w:lang w:eastAsia="et-EE"/>
        </w:rPr>
        <w:t xml:space="preserve">e </w:t>
      </w:r>
      <w:r w:rsidR="00F5100C">
        <w:rPr>
          <w:rFonts w:eastAsia="Times New Roman"/>
          <w:lang w:eastAsia="et-EE"/>
        </w:rPr>
        <w:t xml:space="preserve">ja nendega arvestamine suurendab välismaalase arusaamist protsessidest ning nendes teadlikku osalemist. See omakorda vähendab sotsiaalset ärevust ja toetab iseseisvat toimetulekut ning vähendab välismaalase mõjutatavust. Seetõttu on suurem </w:t>
      </w:r>
      <w:r w:rsidR="00F5100C">
        <w:rPr>
          <w:rFonts w:eastAsia="Times New Roman"/>
          <w:lang w:eastAsia="et-EE"/>
        </w:rPr>
        <w:lastRenderedPageBreak/>
        <w:t>tõenäosus, et välismaalane ei asu toime panema süütegusid</w:t>
      </w:r>
      <w:r w:rsidR="007E691C">
        <w:rPr>
          <w:rFonts w:eastAsia="Times New Roman"/>
          <w:lang w:eastAsia="et-EE"/>
        </w:rPr>
        <w:t>, millel on positiivne mõju Eesti avaliku korra ja julgeoleku tagamisele.</w:t>
      </w:r>
    </w:p>
    <w:p w14:paraId="23F0BD4A" w14:textId="77777777" w:rsidR="009315B6" w:rsidRDefault="009315B6" w:rsidP="009315B6">
      <w:pPr>
        <w:jc w:val="both"/>
        <w:rPr>
          <w:rFonts w:eastAsia="Times New Roman"/>
          <w:lang w:eastAsia="et-EE"/>
        </w:rPr>
      </w:pPr>
    </w:p>
    <w:p w14:paraId="659A7C59" w14:textId="24A19553" w:rsidR="009315B6" w:rsidRDefault="007E691C" w:rsidP="009315B6">
      <w:pPr>
        <w:jc w:val="both"/>
        <w:rPr>
          <w:rFonts w:eastAsia="Times New Roman"/>
          <w:lang w:eastAsia="et-EE"/>
        </w:rPr>
      </w:pPr>
      <w:r>
        <w:rPr>
          <w:rFonts w:eastAsia="Times New Roman"/>
          <w:lang w:eastAsia="et-EE"/>
        </w:rPr>
        <w:t>Vastutava liikmesriigi määramise menetluse lühematel tähtaegadega tõttu on rahvusvahelise kaitse menetlus lühem ning rahvusvahelise kaitse taotlejad, kes ei viibi vastutavas liikmesriigis antakse sinna kiiremini üle. Kui Eestis viibib vähem rändereegleid rikkuvaid välismaalasi, siis väheneb halduskoormus nende seadust rikkuva tegevuse ennetamiseks ja tagajärgedega tegelemiseks, mistõttu on lühemad vastutava liikmesriigi menetlustähtajad Eesti julgeoleku ja avaliku korra tagamisel positiivse mõjuga.</w:t>
      </w:r>
      <w:r w:rsidR="009315B6">
        <w:rPr>
          <w:rFonts w:eastAsia="Times New Roman"/>
          <w:lang w:eastAsia="et-EE"/>
        </w:rPr>
        <w:t xml:space="preserve"> </w:t>
      </w:r>
    </w:p>
    <w:p w14:paraId="72A15292" w14:textId="77777777" w:rsidR="009315B6" w:rsidRDefault="009315B6" w:rsidP="009315B6">
      <w:pPr>
        <w:jc w:val="both"/>
        <w:rPr>
          <w:rFonts w:eastAsia="Times New Roman"/>
          <w:lang w:eastAsia="et-EE"/>
        </w:rPr>
      </w:pPr>
    </w:p>
    <w:p w14:paraId="161ED9B9" w14:textId="0A69267C" w:rsidR="00E76034" w:rsidRDefault="007E691C" w:rsidP="00E73F44">
      <w:pPr>
        <w:jc w:val="both"/>
        <w:rPr>
          <w:rFonts w:eastAsia="Times New Roman"/>
          <w:lang w:eastAsia="et-EE"/>
        </w:rPr>
      </w:pPr>
      <w:r>
        <w:rPr>
          <w:rFonts w:eastAsia="Times New Roman"/>
          <w:lang w:eastAsia="et-EE"/>
        </w:rPr>
        <w:t>Võrreldes praeguse praktikaga laieneb otsuste arv, mille järgselt automaatset riigis viibimise õigust ei ole.</w:t>
      </w:r>
      <w:commentRangeStart w:id="263"/>
      <w:r>
        <w:rPr>
          <w:rFonts w:eastAsia="Times New Roman"/>
          <w:lang w:eastAsia="et-EE"/>
        </w:rPr>
        <w:t xml:space="preserve"> Kui rahvusvahelist kaitset mitte vajav välismaalane, kellel on tegelikult turvaline kodumaale või muusse turvalisse kolmandasse riiki tagasi pöörduda, viibib Eestis lühemat aega, siis vähendab see </w:t>
      </w:r>
      <w:r w:rsidR="00E76034">
        <w:rPr>
          <w:rFonts w:eastAsia="Times New Roman"/>
          <w:lang w:eastAsia="et-EE"/>
        </w:rPr>
        <w:t xml:space="preserve">tema </w:t>
      </w:r>
      <w:r>
        <w:rPr>
          <w:rFonts w:eastAsia="Times New Roman"/>
          <w:lang w:eastAsia="et-EE"/>
        </w:rPr>
        <w:t xml:space="preserve">võimalusi Eestis sidemete tekkimiseks ja vähendab ressursse, mis kuluvad menetluse </w:t>
      </w:r>
      <w:r w:rsidR="00E76034">
        <w:rPr>
          <w:rFonts w:eastAsia="Times New Roman"/>
          <w:lang w:eastAsia="et-EE"/>
        </w:rPr>
        <w:t xml:space="preserve">ja vastuvõtu korraldamiseks. </w:t>
      </w:r>
      <w:commentRangeEnd w:id="263"/>
      <w:r w:rsidR="006705CB">
        <w:rPr>
          <w:rStyle w:val="Kommentaariviide"/>
          <w:rFonts w:eastAsia="Times New Roman"/>
          <w:kern w:val="0"/>
          <w14:ligatures w14:val="none"/>
        </w:rPr>
        <w:commentReference w:id="263"/>
      </w:r>
      <w:r w:rsidR="00E76034" w:rsidRPr="00E76034">
        <w:rPr>
          <w:rFonts w:eastAsia="Times New Roman"/>
          <w:lang w:eastAsia="et-EE"/>
        </w:rPr>
        <w:t xml:space="preserve">Üheks keelduva otsuse aluseks on oht julgeolekule ja avalikule korrale. Tõhusama menetlusega viibib välismaalane, </w:t>
      </w:r>
      <w:r w:rsidR="00E76034">
        <w:rPr>
          <w:rFonts w:eastAsia="Times New Roman"/>
          <w:lang w:eastAsia="et-EE"/>
        </w:rPr>
        <w:t xml:space="preserve">sh </w:t>
      </w:r>
      <w:r w:rsidR="00E76034" w:rsidRPr="00E76034">
        <w:rPr>
          <w:rFonts w:eastAsia="Times New Roman"/>
          <w:lang w:eastAsia="et-EE"/>
        </w:rPr>
        <w:t xml:space="preserve">kes </w:t>
      </w:r>
      <w:r w:rsidR="00E76034">
        <w:rPr>
          <w:rFonts w:eastAsia="Times New Roman"/>
          <w:lang w:eastAsia="et-EE"/>
        </w:rPr>
        <w:t xml:space="preserve">on </w:t>
      </w:r>
      <w:r w:rsidR="00E76034" w:rsidRPr="00E76034">
        <w:rPr>
          <w:rFonts w:eastAsia="Times New Roman"/>
          <w:lang w:eastAsia="et-EE"/>
        </w:rPr>
        <w:t>ohuks julgeolekule ja avalikule korrale, Eesti territooriumil vähem aega.</w:t>
      </w:r>
      <w:r w:rsidR="00E76034">
        <w:rPr>
          <w:rFonts w:eastAsia="Times New Roman"/>
          <w:lang w:eastAsia="et-EE"/>
        </w:rPr>
        <w:t xml:space="preserve"> Seetõttu on mõju sisejulgeoleku ja avaliku korra tagamisele positiivne. </w:t>
      </w:r>
    </w:p>
    <w:p w14:paraId="21449755" w14:textId="77777777" w:rsidR="00E76034" w:rsidRDefault="00E76034" w:rsidP="00E73F44">
      <w:pPr>
        <w:jc w:val="both"/>
        <w:rPr>
          <w:rFonts w:eastAsia="Times New Roman"/>
          <w:lang w:eastAsia="et-EE"/>
        </w:rPr>
      </w:pPr>
    </w:p>
    <w:p w14:paraId="19C87CF6" w14:textId="0E43BACD" w:rsidR="00367ADC" w:rsidRPr="00367ADC" w:rsidRDefault="00367ADC" w:rsidP="00ED50E2">
      <w:pPr>
        <w:jc w:val="both"/>
        <w:rPr>
          <w:rFonts w:eastAsia="Times New Roman"/>
          <w:lang w:eastAsia="et-EE"/>
        </w:rPr>
      </w:pPr>
      <w:r>
        <w:rPr>
          <w:rFonts w:eastAsia="Times New Roman"/>
          <w:lang w:eastAsia="et-EE"/>
        </w:rPr>
        <w:t xml:space="preserve">Planeeritava muudatuse </w:t>
      </w:r>
      <w:r w:rsidRPr="002236C7">
        <w:rPr>
          <w:rFonts w:eastAsia="Times New Roman"/>
          <w:b/>
          <w:color w:val="4472C4" w:themeColor="accent1"/>
          <w:lang w:eastAsia="et-EE"/>
        </w:rPr>
        <w:t>ebasoovitav mõju</w:t>
      </w:r>
      <w:r w:rsidRPr="002236C7">
        <w:rPr>
          <w:rFonts w:eastAsia="Times New Roman"/>
          <w:color w:val="4472C4" w:themeColor="accent1"/>
          <w:lang w:eastAsia="et-EE"/>
        </w:rPr>
        <w:t xml:space="preserve"> </w:t>
      </w:r>
      <w:r>
        <w:rPr>
          <w:rFonts w:eastAsia="Times New Roman"/>
          <w:lang w:eastAsia="et-EE"/>
        </w:rPr>
        <w:t xml:space="preserve">võib esineda ebapiisava aja tõttu välja- ja tagasisaatmise lubamatuse põhimõtte </w:t>
      </w:r>
      <w:r w:rsidR="00791A3F">
        <w:rPr>
          <w:rFonts w:eastAsia="Times New Roman"/>
          <w:lang w:eastAsia="et-EE"/>
        </w:rPr>
        <w:t>ebapiisvas hindamises</w:t>
      </w:r>
      <w:r>
        <w:rPr>
          <w:rFonts w:eastAsia="Times New Roman"/>
          <w:lang w:eastAsia="et-EE"/>
        </w:rPr>
        <w:t xml:space="preserve">, mis võib kaasa tuua </w:t>
      </w:r>
      <w:r w:rsidR="00791A3F">
        <w:rPr>
          <w:rFonts w:eastAsia="Times New Roman"/>
          <w:lang w:eastAsia="et-EE"/>
        </w:rPr>
        <w:t xml:space="preserve">inimese kolmandas riigis tõsisesse ohtu sattumise, täiendavat hilisemat </w:t>
      </w:r>
      <w:r>
        <w:rPr>
          <w:rFonts w:eastAsia="Times New Roman"/>
          <w:lang w:eastAsia="et-EE"/>
        </w:rPr>
        <w:t>halduskoormust kohtukaebuste,</w:t>
      </w:r>
      <w:r w:rsidR="00214828">
        <w:rPr>
          <w:rFonts w:eastAsia="Times New Roman"/>
          <w:lang w:eastAsia="et-EE"/>
        </w:rPr>
        <w:t xml:space="preserve"> rahalist kahju trahvide tõttu</w:t>
      </w:r>
      <w:r>
        <w:rPr>
          <w:rFonts w:eastAsia="Times New Roman"/>
          <w:lang w:eastAsia="et-EE"/>
        </w:rPr>
        <w:t xml:space="preserve"> ja rahvusvahelist mainekahju. </w:t>
      </w:r>
    </w:p>
    <w:p w14:paraId="5B51074D" w14:textId="77777777" w:rsidR="00E73F44" w:rsidRPr="00CE4688" w:rsidRDefault="00E73F44" w:rsidP="00E73F44">
      <w:pPr>
        <w:rPr>
          <w:rFonts w:eastAsia="Times New Roman"/>
          <w:u w:val="single"/>
          <w:lang w:eastAsia="et-EE"/>
        </w:rPr>
      </w:pPr>
    </w:p>
    <w:p w14:paraId="4E920A89" w14:textId="4F8697A5" w:rsidR="00E73F44" w:rsidRPr="00CE4688"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Pr>
          <w:rFonts w:eastAsia="Calibri"/>
          <w:kern w:val="0"/>
          <w14:ligatures w14:val="none"/>
        </w:rPr>
        <w:t xml:space="preserve">on </w:t>
      </w:r>
      <w:r w:rsidR="00DF22A8">
        <w:rPr>
          <w:rFonts w:eastAsia="Calibri"/>
          <w:kern w:val="0"/>
          <w14:ligatures w14:val="none"/>
        </w:rPr>
        <w:t>muudatuste rakendamise ajal suur, pärast seda keskmine, sest tegemist on süsteemsete muudatustega</w:t>
      </w:r>
      <w:r w:rsidR="0028125B">
        <w:rPr>
          <w:rFonts w:eastAsia="Calibri"/>
          <w:kern w:val="0"/>
          <w14:ligatures w14:val="none"/>
        </w:rPr>
        <w:t>.</w:t>
      </w:r>
    </w:p>
    <w:p w14:paraId="3AB6F3F7" w14:textId="77777777" w:rsidR="006747C4" w:rsidRPr="00CE4688" w:rsidRDefault="006747C4" w:rsidP="00E73F44">
      <w:pPr>
        <w:jc w:val="both"/>
        <w:rPr>
          <w:rFonts w:eastAsia="Calibri"/>
          <w:kern w:val="0"/>
          <w14:ligatures w14:val="none"/>
        </w:rPr>
      </w:pPr>
    </w:p>
    <w:p w14:paraId="53AB0362" w14:textId="60FFB539" w:rsidR="00E73F44" w:rsidRPr="00F97A85" w:rsidRDefault="00E73F44" w:rsidP="00ED50E2">
      <w:pPr>
        <w:jc w:val="both"/>
        <w:rPr>
          <w:rFonts w:eastAsia="Times New Roman"/>
          <w:highlight w:val="yellow"/>
          <w:lang w:eastAsia="et-EE"/>
        </w:rPr>
      </w:pPr>
      <w:r w:rsidRPr="002236C7">
        <w:rPr>
          <w:rFonts w:eastAsia="Calibri"/>
          <w:b/>
          <w:color w:val="4472C4" w:themeColor="accent1"/>
          <w:kern w:val="0"/>
          <w14:ligatures w14:val="none"/>
        </w:rPr>
        <w:t xml:space="preserve">Ebasoovitava mõju kaasnemise risk </w:t>
      </w:r>
      <w:r w:rsidR="00063F6D">
        <w:rPr>
          <w:rFonts w:eastAsia="Calibri"/>
          <w:kern w:val="0"/>
          <w14:ligatures w14:val="none"/>
        </w:rPr>
        <w:t xml:space="preserve">on madal. Risk realiseerumist maandavad teadlikkuse tõstmine </w:t>
      </w:r>
      <w:commentRangeStart w:id="264"/>
      <w:r w:rsidR="00063F6D">
        <w:rPr>
          <w:rFonts w:eastAsia="Calibri"/>
          <w:kern w:val="0"/>
          <w14:ligatures w14:val="none"/>
        </w:rPr>
        <w:t xml:space="preserve">koolituste läbiviimise ja muutused praktikas juhendmaterjalide loomise kaudu. </w:t>
      </w:r>
      <w:commentRangeEnd w:id="264"/>
      <w:r w:rsidR="000B4F37">
        <w:rPr>
          <w:rStyle w:val="Kommentaariviide"/>
          <w:rFonts w:eastAsia="Times New Roman"/>
          <w:kern w:val="0"/>
          <w14:ligatures w14:val="none"/>
        </w:rPr>
        <w:commentReference w:id="264"/>
      </w:r>
    </w:p>
    <w:p w14:paraId="3B5550B0" w14:textId="77777777" w:rsidR="00E73F44" w:rsidRPr="00CE4688" w:rsidRDefault="00E73F44" w:rsidP="00E73F44"/>
    <w:p w14:paraId="48554EE6" w14:textId="17917A31" w:rsidR="002C0295" w:rsidRPr="0089448B" w:rsidRDefault="00E73F44" w:rsidP="00E73F44">
      <w:pPr>
        <w:pStyle w:val="Pealkiri4"/>
        <w:rPr>
          <w:rFonts w:eastAsia="Calibri" w:cs="Times New Roman"/>
          <w:szCs w:val="24"/>
        </w:rPr>
      </w:pPr>
      <w:r w:rsidRPr="0089448B">
        <w:rPr>
          <w:rFonts w:eastAsia="Calibri" w:cs="Times New Roman"/>
          <w:szCs w:val="24"/>
        </w:rPr>
        <w:t>6.2.1.3</w:t>
      </w:r>
      <w:r w:rsidR="00471784">
        <w:rPr>
          <w:rFonts w:eastAsia="Calibri" w:cs="Times New Roman"/>
          <w:szCs w:val="24"/>
        </w:rPr>
        <w:t>.</w:t>
      </w:r>
      <w:r w:rsidRPr="0089448B">
        <w:rPr>
          <w:rFonts w:eastAsia="Calibri" w:cs="Times New Roman"/>
          <w:szCs w:val="24"/>
        </w:rPr>
        <w:t xml:space="preserve"> Muudatuse </w:t>
      </w:r>
      <w:r w:rsidR="002C0295" w:rsidRPr="0089448B">
        <w:rPr>
          <w:rFonts w:eastAsia="Calibri" w:cs="Times New Roman"/>
          <w:szCs w:val="24"/>
        </w:rPr>
        <w:t>mõju välissuhtlusele</w:t>
      </w:r>
    </w:p>
    <w:p w14:paraId="045B5C4C" w14:textId="77777777" w:rsidR="002C0295" w:rsidRPr="0089448B" w:rsidRDefault="002C0295" w:rsidP="002C0295">
      <w:pPr>
        <w:rPr>
          <w:lang w:eastAsia="et-EE"/>
        </w:rPr>
      </w:pPr>
    </w:p>
    <w:p w14:paraId="33E4569B" w14:textId="7B2B64EB" w:rsidR="002C0295" w:rsidRPr="0089448B" w:rsidRDefault="002C0295" w:rsidP="002C0295">
      <w:pPr>
        <w:jc w:val="both"/>
      </w:pPr>
      <w:r w:rsidRPr="002236C7">
        <w:rPr>
          <w:b/>
          <w:color w:val="4472C4" w:themeColor="accent1"/>
        </w:rPr>
        <w:t>Sihtrühm:</w:t>
      </w:r>
      <w:r w:rsidRPr="0089448B">
        <w:t xml:space="preserve"> </w:t>
      </w:r>
      <w:r w:rsidR="00BB709B">
        <w:rPr>
          <w:rFonts w:eastAsia="Times New Roman"/>
          <w:lang w:eastAsia="et-EE"/>
        </w:rPr>
        <w:t>EUAA</w:t>
      </w:r>
      <w:r w:rsidR="00FE750C" w:rsidRPr="0089448B">
        <w:t>, UNHCR, EL liikmesriigid</w:t>
      </w:r>
    </w:p>
    <w:p w14:paraId="59DB49D4" w14:textId="77777777" w:rsidR="002C0295" w:rsidRPr="0089448B" w:rsidRDefault="002C0295" w:rsidP="002C0295">
      <w:pPr>
        <w:jc w:val="both"/>
        <w:rPr>
          <w:rFonts w:eastAsia="Arial Unicode MS"/>
          <w:kern w:val="0"/>
          <w:u w:color="000000"/>
          <w:lang w:eastAsia="et-EE"/>
          <w14:ligatures w14:val="none"/>
        </w:rPr>
      </w:pPr>
    </w:p>
    <w:p w14:paraId="63F2EDB2" w14:textId="129B8098" w:rsidR="00C37EEA" w:rsidRPr="002236C7" w:rsidRDefault="002C0295" w:rsidP="002C0295">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10CC3941" w14:textId="77777777" w:rsidR="00667849" w:rsidRDefault="00667849" w:rsidP="009315B6">
      <w:pPr>
        <w:jc w:val="both"/>
        <w:rPr>
          <w:rFonts w:eastAsia="Times New Roman"/>
          <w:lang w:eastAsia="et-EE"/>
        </w:rPr>
      </w:pPr>
    </w:p>
    <w:p w14:paraId="31D25A8D" w14:textId="4B850B60" w:rsidR="009315B6" w:rsidRDefault="0030566C" w:rsidP="009315B6">
      <w:pPr>
        <w:jc w:val="both"/>
        <w:rPr>
          <w:rFonts w:eastAsia="Times New Roman"/>
          <w:lang w:eastAsia="et-EE"/>
        </w:rPr>
      </w:pPr>
      <w:r>
        <w:rPr>
          <w:rFonts w:eastAsia="Times New Roman"/>
          <w:lang w:eastAsia="et-EE"/>
        </w:rPr>
        <w:t xml:space="preserve">Taotluse esitamise </w:t>
      </w:r>
      <w:proofErr w:type="spellStart"/>
      <w:r>
        <w:rPr>
          <w:rFonts w:eastAsia="Times New Roman"/>
          <w:lang w:eastAsia="et-EE"/>
        </w:rPr>
        <w:t>etapilisus</w:t>
      </w:r>
      <w:proofErr w:type="spellEnd"/>
      <w:r>
        <w:rPr>
          <w:rFonts w:eastAsia="Times New Roman"/>
          <w:lang w:eastAsia="et-EE"/>
        </w:rPr>
        <w:t xml:space="preserve"> ning menetluslike eritagatiste vajaduse </w:t>
      </w:r>
      <w:r w:rsidR="007C7DB4">
        <w:rPr>
          <w:rFonts w:eastAsia="Times New Roman"/>
          <w:lang w:eastAsia="et-EE"/>
        </w:rPr>
        <w:t xml:space="preserve">nõuetekohane </w:t>
      </w:r>
      <w:r>
        <w:rPr>
          <w:rFonts w:eastAsia="Times New Roman"/>
          <w:lang w:eastAsia="et-EE"/>
        </w:rPr>
        <w:t>hindamine ja nendega arvestamine menetluse vältel</w:t>
      </w:r>
      <w:r w:rsidR="00830468">
        <w:rPr>
          <w:rFonts w:eastAsia="Times New Roman"/>
          <w:lang w:eastAsia="et-EE"/>
        </w:rPr>
        <w:t>, lühemad vastutava liikmesriigi määramise tähtajad</w:t>
      </w:r>
      <w:r>
        <w:rPr>
          <w:rFonts w:eastAsia="Times New Roman"/>
          <w:lang w:eastAsia="et-EE"/>
        </w:rPr>
        <w:t xml:space="preserve"> </w:t>
      </w:r>
      <w:r w:rsidR="00855D66">
        <w:rPr>
          <w:rFonts w:eastAsia="Times New Roman"/>
          <w:lang w:eastAsia="et-EE"/>
        </w:rPr>
        <w:t>ja erisused riigis viibimise õiguses</w:t>
      </w:r>
      <w:r>
        <w:rPr>
          <w:rFonts w:eastAsia="Times New Roman"/>
          <w:lang w:eastAsia="et-EE"/>
        </w:rPr>
        <w:t xml:space="preserve"> välissuhtlusele otsest mõju ei avalda. </w:t>
      </w:r>
      <w:r w:rsidR="007C7DB4">
        <w:rPr>
          <w:rFonts w:eastAsia="Times New Roman"/>
          <w:lang w:eastAsia="et-EE"/>
        </w:rPr>
        <w:t>Kaudne positiivne mõju avaldub seeläbi, kui Eesti täidab EL ühtse rahvusvahelise kaitse õigusnorme</w:t>
      </w:r>
      <w:r w:rsidR="00830468">
        <w:rPr>
          <w:rFonts w:eastAsia="Times New Roman"/>
          <w:lang w:eastAsia="et-EE"/>
        </w:rPr>
        <w:t>, peab kinni koostöö tähtaegades</w:t>
      </w:r>
      <w:r w:rsidR="007C7DB4">
        <w:rPr>
          <w:rFonts w:eastAsia="Times New Roman"/>
          <w:lang w:eastAsia="et-EE"/>
        </w:rPr>
        <w:t xml:space="preserve"> ja austab taotlejate õigusi, siis on Eesti teiste EL riikidele võrdväärne partner ning omab suuremat sõnaõigust koostööd nõudvate kokkulepet sõlmimisel nii rahvusvahelise kaitse valdkonnas kui laiemalt.</w:t>
      </w:r>
    </w:p>
    <w:p w14:paraId="6DE899CD" w14:textId="77777777" w:rsidR="009315B6" w:rsidRDefault="009315B6" w:rsidP="009315B6">
      <w:pPr>
        <w:jc w:val="both"/>
        <w:rPr>
          <w:rFonts w:eastAsia="Times New Roman"/>
          <w:lang w:eastAsia="et-EE"/>
        </w:rPr>
      </w:pPr>
    </w:p>
    <w:p w14:paraId="0F6151B9" w14:textId="4A1249A7" w:rsidR="009315B6" w:rsidRDefault="00830468" w:rsidP="009315B6">
      <w:pPr>
        <w:jc w:val="both"/>
        <w:rPr>
          <w:rFonts w:eastAsia="Times New Roman"/>
          <w:lang w:eastAsia="et-EE"/>
        </w:rPr>
      </w:pPr>
      <w:r>
        <w:rPr>
          <w:rFonts w:eastAsia="Times New Roman"/>
          <w:lang w:eastAsia="et-EE"/>
        </w:rPr>
        <w:t xml:space="preserve">EL ühtsete vormide kasutusele võtmine ning teiste liikmesriikide toimingute ja otsuste tunnustamine erinevates menetlustes avaldab otsest positiivset mõju. </w:t>
      </w:r>
      <w:r w:rsidR="00CD32C3">
        <w:rPr>
          <w:rFonts w:eastAsia="Times New Roman"/>
          <w:lang w:eastAsia="et-EE"/>
        </w:rPr>
        <w:t xml:space="preserve">Kui vormid on ühtsed ja toimingud on vastastikku kasutatavad, siis on koostöö liikmesriikide vahel tõhusam ja sujuvam. Samuti on EUAA ja UNHCR-i suuniste kasutamine </w:t>
      </w:r>
      <w:r w:rsidR="00855D66">
        <w:rPr>
          <w:rFonts w:eastAsia="Times New Roman"/>
          <w:lang w:eastAsia="et-EE"/>
        </w:rPr>
        <w:t xml:space="preserve">ühetaolisem ning EUAA-l on </w:t>
      </w:r>
      <w:r w:rsidR="00CD32C3">
        <w:rPr>
          <w:rFonts w:eastAsia="Times New Roman"/>
          <w:lang w:eastAsia="et-EE"/>
        </w:rPr>
        <w:t>hõlpsam</w:t>
      </w:r>
      <w:r w:rsidR="00855D66">
        <w:rPr>
          <w:rFonts w:eastAsia="Times New Roman"/>
          <w:lang w:eastAsia="et-EE"/>
        </w:rPr>
        <w:t xml:space="preserve"> rahvusvahelise kaitse süsteeme hinnata ja seirata</w:t>
      </w:r>
      <w:r w:rsidR="00CD32C3">
        <w:rPr>
          <w:rFonts w:eastAsia="Times New Roman"/>
          <w:lang w:eastAsia="et-EE"/>
        </w:rPr>
        <w:t>.</w:t>
      </w:r>
    </w:p>
    <w:p w14:paraId="69B93CD1" w14:textId="77777777" w:rsidR="00FE750C" w:rsidRDefault="00FE750C" w:rsidP="002C0295">
      <w:pPr>
        <w:jc w:val="both"/>
        <w:rPr>
          <w:rFonts w:eastAsia="Times New Roman"/>
          <w:lang w:eastAsia="et-EE"/>
        </w:rPr>
      </w:pPr>
    </w:p>
    <w:p w14:paraId="336F90C3" w14:textId="74346857" w:rsidR="00C37EEA" w:rsidRPr="00CA0F32" w:rsidRDefault="00833D67" w:rsidP="00CA0F32">
      <w:pPr>
        <w:jc w:val="both"/>
        <w:rPr>
          <w:rFonts w:eastAsia="Times New Roman"/>
          <w:lang w:eastAsia="et-EE"/>
        </w:rPr>
      </w:pPr>
      <w:r w:rsidRPr="002236C7">
        <w:rPr>
          <w:rFonts w:eastAsia="Times New Roman"/>
          <w:b/>
          <w:color w:val="4472C4" w:themeColor="accent1"/>
          <w:lang w:eastAsia="et-EE"/>
        </w:rPr>
        <w:t>Ebasoovitava mõjuna</w:t>
      </w:r>
      <w:r w:rsidRPr="002236C7">
        <w:rPr>
          <w:rFonts w:eastAsia="Times New Roman"/>
          <w:color w:val="4472C4" w:themeColor="accent1"/>
          <w:lang w:eastAsia="et-EE"/>
        </w:rPr>
        <w:t xml:space="preserve"> </w:t>
      </w:r>
      <w:r>
        <w:rPr>
          <w:rFonts w:eastAsia="Times New Roman"/>
          <w:lang w:eastAsia="et-EE"/>
        </w:rPr>
        <w:t xml:space="preserve">võib </w:t>
      </w:r>
      <w:commentRangeStart w:id="265"/>
      <w:r>
        <w:rPr>
          <w:rFonts w:eastAsia="Times New Roman"/>
          <w:lang w:eastAsia="et-EE"/>
        </w:rPr>
        <w:t xml:space="preserve">menetluse efektiivsemaks tegemise ebaõnnestumine </w:t>
      </w:r>
      <w:commentRangeEnd w:id="265"/>
      <w:r w:rsidR="00B721BF">
        <w:rPr>
          <w:rStyle w:val="Kommentaariviide"/>
          <w:rFonts w:eastAsia="Times New Roman"/>
          <w:kern w:val="0"/>
          <w14:ligatures w14:val="none"/>
        </w:rPr>
        <w:commentReference w:id="265"/>
      </w:r>
      <w:r>
        <w:rPr>
          <w:rFonts w:eastAsia="Times New Roman"/>
          <w:lang w:eastAsia="et-EE"/>
        </w:rPr>
        <w:t>tuua kaasa mainekahju teiste liikmesriikide ja UNHCR-iga suhetes</w:t>
      </w:r>
      <w:r w:rsidR="00CA0F32">
        <w:rPr>
          <w:rFonts w:eastAsia="Times New Roman"/>
          <w:lang w:eastAsia="et-EE"/>
        </w:rPr>
        <w:t xml:space="preserve">. Muudatuse mittepiisav rakendamine </w:t>
      </w:r>
      <w:r w:rsidR="00CA0F32">
        <w:rPr>
          <w:rFonts w:eastAsia="Times New Roman"/>
          <w:lang w:eastAsia="et-EE"/>
        </w:rPr>
        <w:lastRenderedPageBreak/>
        <w:t xml:space="preserve">võib tuua </w:t>
      </w:r>
      <w:r w:rsidR="00BB709B">
        <w:rPr>
          <w:rFonts w:eastAsia="Times New Roman"/>
          <w:lang w:eastAsia="et-EE"/>
        </w:rPr>
        <w:t>EUAA</w:t>
      </w:r>
      <w:r w:rsidR="00CA0F32">
        <w:rPr>
          <w:rFonts w:eastAsia="Times New Roman"/>
          <w:lang w:eastAsia="et-EE"/>
        </w:rPr>
        <w:t xml:space="preserve"> mitteplaanilise hindamise, mis suurendab asjakohaste asutuste </w:t>
      </w:r>
      <w:commentRangeStart w:id="266"/>
      <w:r w:rsidR="00CA0F32">
        <w:rPr>
          <w:rFonts w:eastAsia="Times New Roman"/>
          <w:lang w:eastAsia="et-EE"/>
        </w:rPr>
        <w:t xml:space="preserve">halduskoormust. </w:t>
      </w:r>
      <w:commentRangeEnd w:id="266"/>
      <w:r w:rsidR="00954AE7">
        <w:rPr>
          <w:rStyle w:val="Kommentaariviide"/>
          <w:rFonts w:eastAsia="Times New Roman"/>
          <w:kern w:val="0"/>
          <w14:ligatures w14:val="none"/>
        </w:rPr>
        <w:commentReference w:id="266"/>
      </w:r>
    </w:p>
    <w:p w14:paraId="0E32B7C0" w14:textId="77777777" w:rsidR="002C0295" w:rsidRPr="002F7F4F" w:rsidRDefault="002C0295" w:rsidP="002C0295">
      <w:pPr>
        <w:rPr>
          <w:rFonts w:eastAsia="Times New Roman"/>
          <w:highlight w:val="yellow"/>
          <w:lang w:eastAsia="et-EE"/>
        </w:rPr>
      </w:pPr>
    </w:p>
    <w:p w14:paraId="047BAA10" w14:textId="0E892F29" w:rsidR="002C0295" w:rsidRPr="00E87E95" w:rsidRDefault="002C0295" w:rsidP="002C0295">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Pr="00E87E95">
        <w:rPr>
          <w:rFonts w:eastAsia="Calibri"/>
          <w:kern w:val="0"/>
          <w14:ligatures w14:val="none"/>
        </w:rPr>
        <w:t>on</w:t>
      </w:r>
      <w:r w:rsidR="007D1702">
        <w:rPr>
          <w:rFonts w:eastAsia="Calibri"/>
          <w:kern w:val="0"/>
          <w14:ligatures w14:val="none"/>
        </w:rPr>
        <w:t xml:space="preserve"> </w:t>
      </w:r>
      <w:r w:rsidR="00C72381">
        <w:rPr>
          <w:rFonts w:eastAsia="Calibri"/>
          <w:kern w:val="0"/>
          <w14:ligatures w14:val="none"/>
        </w:rPr>
        <w:t>väike</w:t>
      </w:r>
      <w:r w:rsidR="007D1702">
        <w:rPr>
          <w:rFonts w:eastAsia="Calibri"/>
          <w:kern w:val="0"/>
          <w14:ligatures w14:val="none"/>
        </w:rPr>
        <w:t xml:space="preserve">, sest välispartneritega on kokkupuude </w:t>
      </w:r>
      <w:commentRangeStart w:id="267"/>
      <w:r w:rsidR="007D1702">
        <w:rPr>
          <w:rFonts w:eastAsia="Calibri"/>
          <w:kern w:val="0"/>
          <w14:ligatures w14:val="none"/>
        </w:rPr>
        <w:t>reeglipärane</w:t>
      </w:r>
      <w:commentRangeEnd w:id="267"/>
      <w:r w:rsidR="00374FDB">
        <w:rPr>
          <w:rStyle w:val="Kommentaariviide"/>
          <w:rFonts w:eastAsia="Times New Roman"/>
          <w:kern w:val="0"/>
          <w14:ligatures w14:val="none"/>
        </w:rPr>
        <w:commentReference w:id="267"/>
      </w:r>
      <w:r w:rsidR="007D1702">
        <w:rPr>
          <w:rFonts w:eastAsia="Calibri"/>
          <w:kern w:val="0"/>
          <w14:ligatures w14:val="none"/>
        </w:rPr>
        <w:t>, aga mitte igapäevane.</w:t>
      </w:r>
    </w:p>
    <w:p w14:paraId="1737DAC4" w14:textId="77777777" w:rsidR="002C0295" w:rsidRPr="002F7F4F" w:rsidRDefault="002C0295" w:rsidP="002C0295">
      <w:pPr>
        <w:jc w:val="both"/>
        <w:rPr>
          <w:rFonts w:eastAsia="Calibri"/>
          <w:kern w:val="0"/>
          <w:highlight w:val="yellow"/>
          <w14:ligatures w14:val="none"/>
        </w:rPr>
      </w:pPr>
    </w:p>
    <w:p w14:paraId="54D05876" w14:textId="0138587F" w:rsidR="002C0295" w:rsidRPr="00F4571C" w:rsidRDefault="002C0295" w:rsidP="002C0295">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Pr="002D7EC9">
        <w:rPr>
          <w:rFonts w:eastAsia="Calibri"/>
          <w:kern w:val="0"/>
          <w14:ligatures w14:val="none"/>
        </w:rPr>
        <w:t>on</w:t>
      </w:r>
      <w:r>
        <w:rPr>
          <w:rFonts w:eastAsia="Calibri"/>
          <w:kern w:val="0"/>
          <w14:ligatures w14:val="none"/>
        </w:rPr>
        <w:t xml:space="preserve"> </w:t>
      </w:r>
      <w:r w:rsidR="00E67974">
        <w:rPr>
          <w:rFonts w:eastAsia="Calibri"/>
          <w:kern w:val="0"/>
          <w14:ligatures w14:val="none"/>
        </w:rPr>
        <w:t>madal</w:t>
      </w:r>
      <w:r w:rsidR="002D7EC9">
        <w:rPr>
          <w:rFonts w:eastAsia="Calibri"/>
          <w:kern w:val="0"/>
          <w14:ligatures w14:val="none"/>
        </w:rPr>
        <w:t>, mille realiseerumist ennetab PPA eelnõuga planeeritava menetluslike muudatuste süsteemne elluviimine.</w:t>
      </w:r>
    </w:p>
    <w:p w14:paraId="3A8F093F" w14:textId="77777777" w:rsidR="002C0295" w:rsidRPr="002C0295" w:rsidRDefault="002C0295" w:rsidP="002C0295">
      <w:pPr>
        <w:rPr>
          <w:lang w:eastAsia="et-EE"/>
        </w:rPr>
      </w:pPr>
    </w:p>
    <w:p w14:paraId="53053D0A" w14:textId="37210BC7" w:rsidR="00E73F44" w:rsidRDefault="002C0295" w:rsidP="00E73F44">
      <w:pPr>
        <w:pStyle w:val="Pealkiri4"/>
        <w:rPr>
          <w:rFonts w:eastAsia="Calibri" w:cs="Times New Roman"/>
          <w:szCs w:val="24"/>
        </w:rPr>
      </w:pPr>
      <w:r>
        <w:rPr>
          <w:rFonts w:eastAsia="Calibri" w:cs="Times New Roman"/>
          <w:szCs w:val="24"/>
        </w:rPr>
        <w:t>6.2.1.4</w:t>
      </w:r>
      <w:r w:rsidR="00471784">
        <w:rPr>
          <w:rFonts w:eastAsia="Calibri" w:cs="Times New Roman"/>
          <w:szCs w:val="24"/>
        </w:rPr>
        <w:t>.</w:t>
      </w:r>
      <w:r>
        <w:rPr>
          <w:rFonts w:eastAsia="Calibri" w:cs="Times New Roman"/>
          <w:szCs w:val="24"/>
        </w:rPr>
        <w:t xml:space="preserve"> </w:t>
      </w:r>
      <w:r w:rsidR="00E73F44" w:rsidRPr="00CE4688">
        <w:rPr>
          <w:rFonts w:eastAsia="Calibri" w:cs="Times New Roman"/>
          <w:szCs w:val="24"/>
        </w:rPr>
        <w:t>Muudatuse sotsiaalne, sh demograafiline mõju</w:t>
      </w:r>
    </w:p>
    <w:p w14:paraId="0B037EF4" w14:textId="77777777" w:rsidR="00E73F44" w:rsidRPr="00760227" w:rsidRDefault="00E73F44" w:rsidP="00E73F44"/>
    <w:p w14:paraId="652E60A4" w14:textId="65CBE679" w:rsidR="006E44D7" w:rsidRPr="005E063C" w:rsidRDefault="00E73F44" w:rsidP="005E063C">
      <w:pPr>
        <w:jc w:val="both"/>
      </w:pPr>
      <w:r w:rsidRPr="002236C7">
        <w:rPr>
          <w:b/>
          <w:color w:val="4472C4" w:themeColor="accent1"/>
        </w:rPr>
        <w:t>Sihtrühm</w:t>
      </w:r>
      <w:r w:rsidRPr="002236C7">
        <w:rPr>
          <w:color w:val="4472C4" w:themeColor="accent1"/>
        </w:rPr>
        <w:t>:</w:t>
      </w:r>
      <w:r w:rsidRPr="00CE4688">
        <w:t xml:space="preserve"> </w:t>
      </w:r>
      <w:r>
        <w:t>rahvusvahelise kaitse taotleja</w:t>
      </w:r>
      <w:r w:rsidR="00604831">
        <w:t xml:space="preserve">. </w:t>
      </w:r>
      <w:commentRangeStart w:id="268"/>
      <w:r w:rsidR="00604831">
        <w:t xml:space="preserve">Sihtrühma suurus on kajastatud eespool esitatud statistika tabelis. </w:t>
      </w:r>
      <w:commentRangeEnd w:id="268"/>
      <w:r w:rsidR="00736FB4">
        <w:rPr>
          <w:rStyle w:val="Kommentaariviide"/>
          <w:rFonts w:eastAsia="Times New Roman"/>
          <w:kern w:val="0"/>
          <w14:ligatures w14:val="none"/>
        </w:rPr>
        <w:commentReference w:id="268"/>
      </w:r>
    </w:p>
    <w:p w14:paraId="417149A7" w14:textId="77777777" w:rsidR="00C57E60" w:rsidRPr="00B0774B" w:rsidRDefault="00C57E60" w:rsidP="00C57E60">
      <w:pPr>
        <w:jc w:val="both"/>
        <w:rPr>
          <w:rFonts w:eastAsia="Arial Unicode MS"/>
          <w:kern w:val="0"/>
          <w:u w:color="000000"/>
          <w:lang w:eastAsia="et-EE"/>
          <w14:ligatures w14:val="none"/>
        </w:rPr>
      </w:pPr>
    </w:p>
    <w:p w14:paraId="12E01F11" w14:textId="4212B6E9" w:rsidR="00C57E60" w:rsidRPr="002236C7" w:rsidRDefault="00C57E60" w:rsidP="00471784">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1EBBF549" w14:textId="77777777" w:rsidR="00667849" w:rsidRDefault="00667849" w:rsidP="00E73F44">
      <w:pPr>
        <w:jc w:val="both"/>
        <w:rPr>
          <w:rFonts w:eastAsia="Times New Roman"/>
          <w:lang w:eastAsia="et-EE"/>
        </w:rPr>
      </w:pPr>
    </w:p>
    <w:p w14:paraId="6E5A756B" w14:textId="3F9A5502" w:rsidR="00604831" w:rsidRDefault="009047AF" w:rsidP="00E73F44">
      <w:pPr>
        <w:jc w:val="both"/>
        <w:rPr>
          <w:rFonts w:eastAsia="Times New Roman"/>
          <w:lang w:eastAsia="et-EE"/>
        </w:rPr>
      </w:pPr>
      <w:r>
        <w:rPr>
          <w:rFonts w:eastAsia="Times New Roman"/>
          <w:lang w:eastAsia="et-EE"/>
        </w:rPr>
        <w:t xml:space="preserve">Taotluse vastu võtmine kolme senisest selgemini piiritletud etapi kaupa </w:t>
      </w:r>
      <w:r w:rsidR="00604831">
        <w:rPr>
          <w:rFonts w:eastAsia="Times New Roman"/>
          <w:lang w:eastAsia="et-EE"/>
        </w:rPr>
        <w:t xml:space="preserve">avaldab kõikidele rahvusvahelise kaitse taotlejatele olenemata taotluse esitamise asukohast nii otsest kui kaudset positiivset mõju. </w:t>
      </w:r>
      <w:r w:rsidR="00876F55">
        <w:rPr>
          <w:rFonts w:eastAsia="Times New Roman"/>
          <w:lang w:eastAsia="et-EE"/>
        </w:rPr>
        <w:t xml:space="preserve">Taotlejal tekib selgem arusaam ootustest, kohustustest ja õigustest iga etapi kaupa ning väheneb võimalus, et välismaalasel ei ole õigeaegset ligipääsu menetlusele. Kuna </w:t>
      </w:r>
      <w:r w:rsidR="0042569B">
        <w:rPr>
          <w:rFonts w:eastAsia="Times New Roman"/>
          <w:lang w:eastAsia="et-EE"/>
        </w:rPr>
        <w:t>taotluse vastu võtmise</w:t>
      </w:r>
      <w:r w:rsidR="00876F55">
        <w:rPr>
          <w:rFonts w:eastAsia="Times New Roman"/>
          <w:lang w:eastAsia="et-EE"/>
        </w:rPr>
        <w:t xml:space="preserve"> etappides on piiritletud </w:t>
      </w:r>
      <w:r w:rsidR="0042569B">
        <w:rPr>
          <w:rFonts w:eastAsia="Times New Roman"/>
          <w:lang w:eastAsia="et-EE"/>
        </w:rPr>
        <w:t>ka kogutavate andmete hulk, siis on taotluse registreerimine senisest kiirem ning taotlejal on aega koondada sisuliseks menetluseks vajalikke tõendeid. Seeläbi on ka sisuline menetlus kiirem kui tõendite esitamisele on võimalik seada tähtaeg. Läbipaistvalt seatud mõistlikud tähtajad parandavad taotleja osalemist menetluses ja kiirendavad asjaolude hindamist ning taotleja saab kiiremini teada, kas tema taotluse suhtes tehakse kaitse andmise või sellest keeldumise otsus. See vähendab ebakindlust ja sotsiaalset ärevust ja suurendab iseseisvat toimetulekut. Kiiremal menetlusel on eriti positiivne mõju lastele, kelle suhtes on eluga kohanemine ja õppimise jätkumine püsivas turvalises keskkonnas eriti olulise kaaluga.</w:t>
      </w:r>
    </w:p>
    <w:p w14:paraId="3F765DDA" w14:textId="4A104CAD" w:rsidR="009315B6" w:rsidRDefault="009047AF" w:rsidP="00E73F44">
      <w:pPr>
        <w:jc w:val="both"/>
        <w:rPr>
          <w:rFonts w:eastAsia="Times New Roman"/>
          <w:lang w:eastAsia="et-EE"/>
        </w:rPr>
      </w:pPr>
      <w:r>
        <w:rPr>
          <w:rFonts w:eastAsia="Times New Roman"/>
          <w:lang w:eastAsia="et-EE"/>
        </w:rPr>
        <w:t xml:space="preserve"> </w:t>
      </w:r>
    </w:p>
    <w:p w14:paraId="047DA602" w14:textId="5B8E1410" w:rsidR="009315B6" w:rsidRPr="0042569B" w:rsidRDefault="0042569B" w:rsidP="009315B6">
      <w:pPr>
        <w:jc w:val="both"/>
        <w:rPr>
          <w:rFonts w:eastAsia="Times New Roman"/>
          <w:lang w:eastAsia="et-EE"/>
        </w:rPr>
      </w:pPr>
      <w:r w:rsidRPr="0042569B">
        <w:rPr>
          <w:rFonts w:eastAsia="Times New Roman"/>
          <w:lang w:eastAsia="et-EE"/>
        </w:rPr>
        <w:t xml:space="preserve">Sama otsene positiivne mõju on ka EL </w:t>
      </w:r>
      <w:r>
        <w:rPr>
          <w:rFonts w:eastAsia="Times New Roman"/>
          <w:lang w:eastAsia="et-EE"/>
        </w:rPr>
        <w:t xml:space="preserve">ühtsete vormide kasutusele võtmisel, tõhusamal vastutava liikmesriigi määramise menetlusel. Mida kiirem ja õiglasem on rahvusvahelise kaitse menetlus, seda lühem on välismaalase teadmatuses ja määramatus olukorras elamise aeg ja töötamise keelu kestmise aeg, mis muuhulgas mõjutab negatiivselt inimese eneseväärikust ja edasist toimetulekut, seda kiiremini on välismaalasel võimalik uue olukorraga kohaneda ja asuda </w:t>
      </w:r>
      <w:r w:rsidR="00F71A14">
        <w:rPr>
          <w:rFonts w:eastAsia="Times New Roman"/>
          <w:lang w:eastAsia="et-EE"/>
        </w:rPr>
        <w:t xml:space="preserve">kas uut elu ülesse ehitama ja püsivaid lahendusi leidma kas Eestis või mujal. </w:t>
      </w:r>
    </w:p>
    <w:p w14:paraId="7EE96ABE" w14:textId="77777777" w:rsidR="009315B6" w:rsidRPr="0042569B" w:rsidRDefault="009315B6" w:rsidP="009315B6">
      <w:pPr>
        <w:jc w:val="both"/>
        <w:rPr>
          <w:rFonts w:eastAsia="Times New Roman"/>
          <w:lang w:eastAsia="et-EE"/>
        </w:rPr>
      </w:pPr>
    </w:p>
    <w:p w14:paraId="5BB0FE26" w14:textId="140AC902" w:rsidR="009315B6" w:rsidRPr="0042569B" w:rsidRDefault="00F71A14" w:rsidP="009315B6">
      <w:pPr>
        <w:jc w:val="both"/>
        <w:rPr>
          <w:rFonts w:eastAsia="Times New Roman"/>
          <w:lang w:eastAsia="et-EE"/>
        </w:rPr>
      </w:pPr>
      <w:r>
        <w:rPr>
          <w:rFonts w:eastAsia="Times New Roman"/>
          <w:lang w:eastAsia="et-EE"/>
        </w:rPr>
        <w:t xml:space="preserve">Sama otsene positiivne mõju kõikidele taotlejatele on täpsemini reguleeritud menetluslike </w:t>
      </w:r>
      <w:r w:rsidR="009315B6" w:rsidRPr="0042569B">
        <w:rPr>
          <w:rFonts w:eastAsia="Times New Roman"/>
          <w:lang w:eastAsia="et-EE"/>
        </w:rPr>
        <w:t xml:space="preserve">eritagatiste </w:t>
      </w:r>
      <w:r>
        <w:rPr>
          <w:rFonts w:eastAsia="Times New Roman"/>
          <w:lang w:eastAsia="et-EE"/>
        </w:rPr>
        <w:t xml:space="preserve">ja vastuvõtu erivajaduste </w:t>
      </w:r>
      <w:r w:rsidR="009315B6" w:rsidRPr="0042569B">
        <w:rPr>
          <w:rFonts w:eastAsia="Times New Roman"/>
          <w:lang w:eastAsia="et-EE"/>
        </w:rPr>
        <w:t xml:space="preserve">hindamine </w:t>
      </w:r>
      <w:r>
        <w:rPr>
          <w:rFonts w:eastAsia="Times New Roman"/>
          <w:lang w:eastAsia="et-EE"/>
        </w:rPr>
        <w:t>ja nende tuvastamise korral nendega arvestamine kogu menetluse vältel. Erivajaduste hindamine sh vajadusel lapse vanuse määramine peab olema hinnatud hiljemalt 30 päeva jooksul alates taotluse sooviavaldusest ning erivajadusele viitavate asjaolude märkamine ja nendega arvestamine peab jätkuma menetluse lõpuni. Ühtsed tähtajad ja metoodika tagab, et taotlejaid koheldakse liikmesriikides võrdselt ning väheneb uuesti traumeerimise oht mis võib kaasneda mitmekordsest vajaduste hindamisest erinevates liikmesriikides. Samuti on paremini tagatud, et erivajadused ei jää märkamata ja arvestamata ning kõikidel taotlejatel on võrdsed võimalused menetluses teadvalt osaleda. Seeläbi kasvab tõenäosus, et kõik olulised asjaolud saavad menetluse käigus kohaselt hinnatud ning kaitse andmise ja andmisest keeldumise otsused on õiguspärased ning inimeste õigused on varasemaga võrreldes paremini kaitstud.</w:t>
      </w:r>
    </w:p>
    <w:p w14:paraId="3012CCD9" w14:textId="77777777" w:rsidR="009315B6" w:rsidRPr="0042569B" w:rsidRDefault="009315B6" w:rsidP="009315B6">
      <w:pPr>
        <w:jc w:val="both"/>
        <w:rPr>
          <w:rFonts w:eastAsia="Times New Roman"/>
          <w:lang w:eastAsia="et-EE"/>
        </w:rPr>
      </w:pPr>
    </w:p>
    <w:p w14:paraId="2E3F2ED9" w14:textId="3876A3E4" w:rsidR="009315B6" w:rsidRDefault="009315B6" w:rsidP="009315B6">
      <w:pPr>
        <w:jc w:val="both"/>
        <w:rPr>
          <w:rFonts w:eastAsia="Times New Roman"/>
          <w:lang w:eastAsia="et-EE"/>
        </w:rPr>
      </w:pPr>
      <w:r w:rsidRPr="0042569B">
        <w:rPr>
          <w:rFonts w:eastAsia="Times New Roman"/>
          <w:lang w:eastAsia="et-EE"/>
        </w:rPr>
        <w:t>Otsuse liikidest lähtuva</w:t>
      </w:r>
      <w:r w:rsidR="00F71A14">
        <w:rPr>
          <w:rFonts w:eastAsia="Times New Roman"/>
          <w:lang w:eastAsia="et-EE"/>
        </w:rPr>
        <w:t xml:space="preserve">tel täiendatud automaatse riigis viibimise õiguse piiramisel </w:t>
      </w:r>
      <w:r w:rsidR="00D147B8">
        <w:rPr>
          <w:rFonts w:eastAsia="Times New Roman"/>
          <w:lang w:eastAsia="et-EE"/>
        </w:rPr>
        <w:t xml:space="preserve">sõltub mõju konkreetse välismaalase motivatsioonist. Mõju on otseselt negatiivne kui välismaalase </w:t>
      </w:r>
      <w:r w:rsidR="00D147B8">
        <w:rPr>
          <w:rFonts w:eastAsia="Times New Roman"/>
          <w:lang w:eastAsia="et-EE"/>
        </w:rPr>
        <w:lastRenderedPageBreak/>
        <w:t xml:space="preserve">motiiviks Eestisse tulemiseks oli varjupaigasüsteemi ära kasutada ja Euroopasse elama asuda. Muudatuse tulemusel ei saavuta inimene oma eesmärki sest enam ei saa kõikidel juhtudel kohtumenetluse algatamiseks ja selle kestmise ajaks Eestisse jääda ning edasi kaebamine saab toimuda välisriigis olles. See takistab edasi liikumist ja on ressursse </w:t>
      </w:r>
      <w:commentRangeStart w:id="269"/>
      <w:r w:rsidR="00D147B8">
        <w:rPr>
          <w:rFonts w:eastAsia="Times New Roman"/>
          <w:lang w:eastAsia="et-EE"/>
        </w:rPr>
        <w:t>nõudev</w:t>
      </w:r>
      <w:commentRangeEnd w:id="269"/>
      <w:r w:rsidR="00DB7BF5">
        <w:rPr>
          <w:rStyle w:val="Kommentaariviide"/>
          <w:rFonts w:eastAsia="Times New Roman"/>
          <w:kern w:val="0"/>
          <w14:ligatures w14:val="none"/>
        </w:rPr>
        <w:commentReference w:id="269"/>
      </w:r>
      <w:r w:rsidR="00D147B8">
        <w:rPr>
          <w:rFonts w:eastAsia="Times New Roman"/>
          <w:lang w:eastAsia="et-EE"/>
        </w:rPr>
        <w:t>. Muudatusel on kaudne positiivne mõju, sest inimene saab keelduvast otsusest teada kiiremini ja peab kiiremini naasma päritoluriiki või muusse tema jaoks turvalisse riiki, kus tal on õigus olla ning saab kiiremini tavapärase elu juurde naasta.</w:t>
      </w:r>
    </w:p>
    <w:p w14:paraId="72CF72AE" w14:textId="77777777" w:rsidR="009315B6" w:rsidRDefault="009315B6" w:rsidP="00E73F44">
      <w:pPr>
        <w:jc w:val="both"/>
        <w:rPr>
          <w:rFonts w:eastAsia="Times New Roman"/>
          <w:lang w:eastAsia="et-EE"/>
        </w:rPr>
      </w:pPr>
    </w:p>
    <w:p w14:paraId="7A903091" w14:textId="5BDF58D1" w:rsidR="007F6372" w:rsidRDefault="00BB7EF2" w:rsidP="00E73F44">
      <w:pPr>
        <w:jc w:val="both"/>
        <w:rPr>
          <w:rFonts w:eastAsia="Times New Roman"/>
          <w:lang w:eastAsia="et-EE"/>
        </w:rPr>
      </w:pPr>
      <w:r>
        <w:rPr>
          <w:rFonts w:eastAsia="Times New Roman"/>
          <w:lang w:eastAsia="et-EE"/>
        </w:rPr>
        <w:t xml:space="preserve">Kokkuvõtlikult on mõju taotlejatele </w:t>
      </w:r>
      <w:r w:rsidR="00E73F44">
        <w:rPr>
          <w:rFonts w:eastAsia="Times New Roman"/>
          <w:lang w:eastAsia="et-EE"/>
        </w:rPr>
        <w:t xml:space="preserve">positiivne, sest </w:t>
      </w:r>
      <w:r>
        <w:rPr>
          <w:rFonts w:eastAsia="Times New Roman"/>
          <w:lang w:eastAsia="et-EE"/>
        </w:rPr>
        <w:t xml:space="preserve">paraneb teadlikkus õigustest ja kohustustest, teises liikmesriigis tehtud toimingudi ei pea kordama, erivajadustega arvestamine on süsteemne ja tõhus, laste ning eriti saatjata laste õigused on paremini kaitstud. </w:t>
      </w:r>
    </w:p>
    <w:p w14:paraId="62E21E91" w14:textId="77777777" w:rsidR="0045776A" w:rsidRDefault="0045776A" w:rsidP="00E73F44">
      <w:pPr>
        <w:jc w:val="both"/>
        <w:rPr>
          <w:rFonts w:eastAsia="Times New Roman"/>
          <w:lang w:eastAsia="et-EE"/>
        </w:rPr>
      </w:pPr>
    </w:p>
    <w:p w14:paraId="11F861DB" w14:textId="15FCFF37" w:rsidR="0045776A" w:rsidRDefault="0045776A" w:rsidP="00E73F44">
      <w:pPr>
        <w:jc w:val="both"/>
        <w:rPr>
          <w:rFonts w:eastAsia="Times New Roman"/>
          <w:lang w:eastAsia="et-EE"/>
        </w:rPr>
      </w:pPr>
      <w:r>
        <w:rPr>
          <w:rFonts w:eastAsia="Times New Roman"/>
          <w:lang w:eastAsia="et-EE"/>
        </w:rPr>
        <w:t xml:space="preserve">Planeeritava muudatuse ebasoovitav mõju </w:t>
      </w:r>
      <w:commentRangeStart w:id="270"/>
      <w:r>
        <w:rPr>
          <w:rFonts w:eastAsia="Times New Roman"/>
          <w:lang w:eastAsia="et-EE"/>
        </w:rPr>
        <w:t>on</w:t>
      </w:r>
      <w:commentRangeEnd w:id="270"/>
      <w:r w:rsidR="00404E0A">
        <w:rPr>
          <w:rStyle w:val="Kommentaariviide"/>
          <w:rFonts w:eastAsia="Times New Roman"/>
          <w:kern w:val="0"/>
          <w14:ligatures w14:val="none"/>
        </w:rPr>
        <w:commentReference w:id="270"/>
      </w:r>
      <w:r>
        <w:rPr>
          <w:rFonts w:eastAsia="Times New Roman"/>
          <w:lang w:eastAsia="et-EE"/>
        </w:rPr>
        <w:t xml:space="preserve"> delikaatsete isikuandmete lekkimine, taotleja </w:t>
      </w:r>
      <w:proofErr w:type="spellStart"/>
      <w:r>
        <w:rPr>
          <w:rFonts w:eastAsia="Times New Roman"/>
          <w:lang w:eastAsia="et-EE"/>
        </w:rPr>
        <w:t>taasohvristamine</w:t>
      </w:r>
      <w:proofErr w:type="spellEnd"/>
      <w:r>
        <w:rPr>
          <w:rFonts w:eastAsia="Times New Roman"/>
          <w:lang w:eastAsia="et-EE"/>
        </w:rPr>
        <w:t xml:space="preserve"> erivajaduste hindamisel ja hilisema toe pakkumisel ning vajaliku abi pakkumata jätmine.</w:t>
      </w:r>
      <w:r w:rsidR="00D979A8">
        <w:rPr>
          <w:rFonts w:eastAsia="Times New Roman"/>
          <w:lang w:eastAsia="et-EE"/>
        </w:rPr>
        <w:t xml:space="preserve"> </w:t>
      </w:r>
      <w:r w:rsidR="005373DE" w:rsidRPr="00444023">
        <w:rPr>
          <w:rFonts w:eastAsia="Times New Roman"/>
          <w:lang w:eastAsia="et-EE"/>
        </w:rPr>
        <w:t>Pikale venivad kohtumenetlused võivad mõjutada negatiivselt taotleja vaimset tervist.</w:t>
      </w:r>
    </w:p>
    <w:p w14:paraId="1CA2F551" w14:textId="77777777" w:rsidR="006541A4" w:rsidRPr="008E49E5" w:rsidRDefault="006541A4" w:rsidP="00E73F44">
      <w:pPr>
        <w:rPr>
          <w:rFonts w:eastAsia="Times New Roman"/>
          <w:lang w:eastAsia="et-EE"/>
        </w:rPr>
      </w:pPr>
    </w:p>
    <w:p w14:paraId="529D8AC3" w14:textId="65021F01" w:rsidR="006541A4" w:rsidRDefault="00E73F44" w:rsidP="00E73F44">
      <w:pPr>
        <w:jc w:val="both"/>
        <w:rPr>
          <w:rFonts w:eastAsia="Calibri"/>
          <w:color w:val="00B050"/>
          <w:kern w:val="0"/>
          <w14:ligatures w14:val="none"/>
        </w:rPr>
      </w:pPr>
      <w:r w:rsidRPr="002236C7">
        <w:rPr>
          <w:rFonts w:eastAsia="Calibri"/>
          <w:b/>
          <w:color w:val="4472C4" w:themeColor="accent1"/>
          <w:kern w:val="0"/>
          <w14:ligatures w14:val="none"/>
        </w:rPr>
        <w:t xml:space="preserve">Mõju avaldumise sagedus </w:t>
      </w:r>
      <w:r>
        <w:rPr>
          <w:rFonts w:eastAsia="Calibri"/>
          <w:kern w:val="0"/>
          <w14:ligatures w14:val="none"/>
        </w:rPr>
        <w:t xml:space="preserve">on </w:t>
      </w:r>
      <w:r w:rsidR="00F43092">
        <w:rPr>
          <w:rFonts w:eastAsia="Calibri"/>
          <w:kern w:val="0"/>
          <w14:ligatures w14:val="none"/>
        </w:rPr>
        <w:t>keskmine</w:t>
      </w:r>
      <w:r w:rsidR="00B26206" w:rsidRPr="00444023">
        <w:rPr>
          <w:rFonts w:eastAsia="Calibri"/>
          <w:kern w:val="0"/>
          <w14:ligatures w14:val="none"/>
        </w:rPr>
        <w:t xml:space="preserve">, </w:t>
      </w:r>
      <w:r w:rsidR="007E4506" w:rsidRPr="00444023">
        <w:rPr>
          <w:rFonts w:eastAsia="Calibri"/>
          <w:kern w:val="0"/>
          <w14:ligatures w14:val="none"/>
        </w:rPr>
        <w:t>sest võimalikus varajases etapis tuvastatud vajadused tagavad taotlejale tema erivajadusest tulenevad menetluslikud ja/või vastuvõtutingimustest tulenevad tagatised, sh vajalikud teenused</w:t>
      </w:r>
      <w:r w:rsidR="007E4506" w:rsidRPr="0156D046">
        <w:rPr>
          <w:rFonts w:eastAsia="Calibri"/>
          <w:color w:val="00B050"/>
          <w:kern w:val="0"/>
          <w14:ligatures w14:val="none"/>
        </w:rPr>
        <w:t>.</w:t>
      </w:r>
    </w:p>
    <w:p w14:paraId="20F299F1" w14:textId="77777777" w:rsidR="00444023" w:rsidRPr="00CE4688" w:rsidRDefault="00444023" w:rsidP="00E73F44">
      <w:pPr>
        <w:jc w:val="both"/>
        <w:rPr>
          <w:rFonts w:eastAsia="Calibri"/>
          <w:kern w:val="0"/>
          <w14:ligatures w14:val="none"/>
        </w:rPr>
      </w:pPr>
    </w:p>
    <w:p w14:paraId="2C1C78F3" w14:textId="0CB1F0D5" w:rsidR="00E73F44" w:rsidRPr="00CE4688"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F4571C">
        <w:rPr>
          <w:rFonts w:eastAsia="Calibri"/>
          <w:kern w:val="0"/>
          <w14:ligatures w14:val="none"/>
        </w:rPr>
        <w:t>on</w:t>
      </w:r>
      <w:r w:rsidR="00192DEC">
        <w:rPr>
          <w:rFonts w:eastAsia="Calibri"/>
          <w:kern w:val="0"/>
          <w14:ligatures w14:val="none"/>
        </w:rPr>
        <w:t xml:space="preserve"> madal. Riski realiseerumist saab ennetada andmekaitse reeglite järgimise, teemakohaste koolituste ning juhendite järgimisega. </w:t>
      </w:r>
    </w:p>
    <w:p w14:paraId="02F86C15" w14:textId="77777777" w:rsidR="00E73F44" w:rsidRPr="00CE4688" w:rsidRDefault="00E73F44" w:rsidP="00E73F44">
      <w:pPr>
        <w:contextualSpacing/>
        <w:jc w:val="both"/>
        <w:rPr>
          <w:rFonts w:eastAsia="Calibri"/>
          <w:b/>
          <w:bCs/>
          <w:kern w:val="0"/>
          <w14:ligatures w14:val="none"/>
        </w:rPr>
      </w:pPr>
    </w:p>
    <w:p w14:paraId="19788E01" w14:textId="07BEF752" w:rsidR="00E73F44" w:rsidRPr="00537B46" w:rsidRDefault="00E73F44" w:rsidP="00471784">
      <w:pPr>
        <w:pStyle w:val="Pealkiri4"/>
        <w:rPr>
          <w:rFonts w:cs="Times New Roman"/>
        </w:rPr>
      </w:pPr>
      <w:r w:rsidRPr="00CE4688">
        <w:rPr>
          <w:rFonts w:cs="Times New Roman"/>
          <w:szCs w:val="24"/>
        </w:rPr>
        <w:t>6.2.1.</w:t>
      </w:r>
      <w:r w:rsidR="002C0295">
        <w:rPr>
          <w:rFonts w:cs="Times New Roman"/>
          <w:szCs w:val="24"/>
        </w:rPr>
        <w:t>5</w:t>
      </w:r>
      <w:r w:rsidR="00471784">
        <w:rPr>
          <w:rFonts w:cs="Times New Roman"/>
          <w:szCs w:val="24"/>
        </w:rPr>
        <w:t>.</w:t>
      </w:r>
      <w:r w:rsidRPr="00CE4688">
        <w:rPr>
          <w:rFonts w:cs="Times New Roman"/>
          <w:szCs w:val="24"/>
        </w:rPr>
        <w:t xml:space="preserve"> Muudatuse mõju muudele valdkondadele </w:t>
      </w:r>
    </w:p>
    <w:p w14:paraId="5F55EE7E" w14:textId="77777777" w:rsidR="00471784" w:rsidRDefault="00471784" w:rsidP="00471784">
      <w:pPr>
        <w:jc w:val="both"/>
        <w:rPr>
          <w:rFonts w:eastAsia="Times New Roman"/>
          <w:noProof/>
          <w:lang w:eastAsia="et-EE" w:bidi="et-EE"/>
        </w:rPr>
      </w:pPr>
      <w:r>
        <w:rPr>
          <w:rFonts w:eastAsia="Times New Roman"/>
          <w:noProof/>
          <w:lang w:eastAsia="et-EE" w:bidi="et-EE"/>
        </w:rPr>
        <w:t>Muudatusel puudub mõju teistele mõjuvaldkondadele.</w:t>
      </w:r>
    </w:p>
    <w:p w14:paraId="0BD66EE6" w14:textId="43D8222D" w:rsidR="00E73F44" w:rsidRPr="00CE4688" w:rsidRDefault="00293C24" w:rsidP="00E73F44">
      <w:r>
        <w:t xml:space="preserve"> </w:t>
      </w:r>
    </w:p>
    <w:p w14:paraId="3C69247A" w14:textId="5554E795" w:rsidR="00E73F44" w:rsidRDefault="00E73F44" w:rsidP="00E73F44">
      <w:pPr>
        <w:pStyle w:val="Pealkiri3"/>
        <w:rPr>
          <w:rFonts w:cs="Times New Roman"/>
          <w:b w:val="0"/>
          <w:bCs/>
        </w:rPr>
      </w:pPr>
      <w:r w:rsidRPr="00CE4688">
        <w:rPr>
          <w:rFonts w:eastAsia="Calibri" w:cs="Times New Roman"/>
        </w:rPr>
        <w:t>6.2.2</w:t>
      </w:r>
      <w:r w:rsidR="00471784">
        <w:rPr>
          <w:rFonts w:eastAsia="Calibri" w:cs="Times New Roman"/>
        </w:rPr>
        <w:t>.</w:t>
      </w:r>
      <w:r w:rsidRPr="00CE4688">
        <w:rPr>
          <w:rFonts w:eastAsia="Calibri" w:cs="Times New Roman"/>
        </w:rPr>
        <w:t xml:space="preserve"> </w:t>
      </w:r>
      <w:r w:rsidR="00182253">
        <w:rPr>
          <w:rFonts w:cs="Times New Roman"/>
          <w:bCs/>
        </w:rPr>
        <w:t>Kohustus viibida majutuskoha maakonna territooriumil</w:t>
      </w:r>
    </w:p>
    <w:p w14:paraId="18659749" w14:textId="77777777" w:rsidR="00D61B04" w:rsidRDefault="00D61B04" w:rsidP="00E73F44"/>
    <w:p w14:paraId="279E5852" w14:textId="3727C5F6" w:rsidR="007E0A59" w:rsidRDefault="007E0A59" w:rsidP="00E73F44">
      <w:r>
        <w:t>Järgnevalt kajastatakse mõjusid, mis tulenevad</w:t>
      </w:r>
      <w:r w:rsidR="00951E15">
        <w:t xml:space="preserve"> </w:t>
      </w:r>
      <w:r w:rsidR="00D04C2F">
        <w:t xml:space="preserve">kohustusest ja </w:t>
      </w:r>
      <w:r w:rsidR="009A15BC">
        <w:t>kindlaksmääratud tingimustest majutuskoha maakonna territooriumilt lahkumiseks</w:t>
      </w:r>
      <w:r w:rsidR="001C3121">
        <w:t>.</w:t>
      </w:r>
    </w:p>
    <w:p w14:paraId="102F8C47" w14:textId="77777777" w:rsidR="007E0A59" w:rsidRPr="001E64A4" w:rsidRDefault="007E0A59" w:rsidP="00E73F44"/>
    <w:p w14:paraId="7F616B1F" w14:textId="77777777" w:rsidR="00E73F44" w:rsidRPr="00CE4688" w:rsidRDefault="00E73F44" w:rsidP="00E73F44">
      <w:pPr>
        <w:pStyle w:val="Pealkiri4"/>
        <w:rPr>
          <w:rFonts w:cs="Times New Roman"/>
          <w:szCs w:val="24"/>
        </w:rPr>
      </w:pPr>
      <w:r w:rsidRPr="00CE4688">
        <w:rPr>
          <w:rFonts w:eastAsia="Calibri" w:cs="Times New Roman"/>
          <w:szCs w:val="24"/>
        </w:rPr>
        <w:t xml:space="preserve">6.2.2.1 </w:t>
      </w:r>
      <w:r w:rsidRPr="00CE4688">
        <w:rPr>
          <w:rFonts w:cs="Times New Roman"/>
          <w:szCs w:val="24"/>
        </w:rPr>
        <w:t>Muudatuste mõju riigiasutuste ja kohaliku omavalitsuse korraldusele</w:t>
      </w:r>
    </w:p>
    <w:p w14:paraId="57578A15" w14:textId="77777777" w:rsidR="00E73F44" w:rsidRPr="00CE4688" w:rsidRDefault="00E73F44" w:rsidP="00E73F44"/>
    <w:p w14:paraId="5459315A" w14:textId="7205F671" w:rsidR="00E73F44" w:rsidRDefault="00E73F44" w:rsidP="00E73F44">
      <w:pPr>
        <w:jc w:val="both"/>
        <w:rPr>
          <w:rFonts w:eastAsia="Arial Unicode MS"/>
          <w:kern w:val="0"/>
          <w:u w:color="000000"/>
          <w:lang w:eastAsia="et-EE"/>
          <w14:ligatures w14:val="none"/>
        </w:rPr>
      </w:pPr>
      <w:r w:rsidRPr="002236C7">
        <w:rPr>
          <w:b/>
          <w:color w:val="4472C4" w:themeColor="accent1"/>
        </w:rPr>
        <w:t>Sihtrühm:</w:t>
      </w:r>
      <w:r w:rsidRPr="00CE4688">
        <w:t xml:space="preserve"> </w:t>
      </w:r>
      <w:r>
        <w:rPr>
          <w:rFonts w:eastAsia="Arial Unicode MS"/>
          <w:kern w:val="0"/>
          <w:u w:color="000000"/>
          <w:lang w:eastAsia="et-EE"/>
          <w14:ligatures w14:val="none"/>
        </w:rPr>
        <w:t>PPA</w:t>
      </w:r>
      <w:r w:rsidR="00AB3A86">
        <w:rPr>
          <w:rFonts w:eastAsia="Arial Unicode MS"/>
          <w:kern w:val="0"/>
          <w:u w:color="000000"/>
          <w:lang w:eastAsia="et-EE"/>
          <w14:ligatures w14:val="none"/>
        </w:rPr>
        <w:t xml:space="preserve"> ja</w:t>
      </w:r>
      <w:r>
        <w:rPr>
          <w:rFonts w:eastAsia="Arial Unicode MS"/>
          <w:kern w:val="0"/>
          <w:u w:color="000000"/>
          <w:lang w:eastAsia="et-EE"/>
          <w14:ligatures w14:val="none"/>
        </w:rPr>
        <w:t xml:space="preserve"> SKA</w:t>
      </w:r>
      <w:r w:rsidR="00AB3A86">
        <w:rPr>
          <w:rFonts w:eastAsia="Arial Unicode MS"/>
          <w:kern w:val="0"/>
          <w:u w:color="000000"/>
          <w:lang w:eastAsia="et-EE"/>
          <w14:ligatures w14:val="none"/>
        </w:rPr>
        <w:t xml:space="preserve"> ametnikud, </w:t>
      </w:r>
      <w:r w:rsidR="00AB3A86">
        <w:t xml:space="preserve">kes tegelevad rahvusvahelise kaitse valdkonnas. </w:t>
      </w:r>
      <w:commentRangeStart w:id="271"/>
      <w:r w:rsidR="00AB3A86">
        <w:t>PPA s</w:t>
      </w:r>
      <w:r w:rsidR="00AB3A86" w:rsidRPr="005C2B5A">
        <w:t>ihtrühma suurus on juurdepääsupiiranguga teave</w:t>
      </w:r>
      <w:r w:rsidR="00AB3A86">
        <w:t xml:space="preserve">, SKA </w:t>
      </w:r>
      <w:r w:rsidR="00AB3A86" w:rsidRPr="00EE0F34">
        <w:rPr>
          <w:rFonts w:eastAsia="Calibri"/>
          <w:kern w:val="0"/>
          <w14:ligatures w14:val="none"/>
        </w:rPr>
        <w:t xml:space="preserve">sihtrühm </w:t>
      </w:r>
      <w:r w:rsidR="00AB3A86">
        <w:rPr>
          <w:rFonts w:eastAsia="Calibri"/>
          <w:kern w:val="0"/>
          <w14:ligatures w14:val="none"/>
        </w:rPr>
        <w:t xml:space="preserve">on </w:t>
      </w:r>
      <w:r w:rsidR="00AB3A86" w:rsidRPr="00EE0F34">
        <w:rPr>
          <w:rFonts w:eastAsia="Calibri"/>
          <w:kern w:val="0"/>
          <w14:ligatures w14:val="none"/>
        </w:rPr>
        <w:t>väike</w:t>
      </w:r>
      <w:r w:rsidR="00AB3A86">
        <w:rPr>
          <w:rFonts w:eastAsia="Calibri"/>
          <w:kern w:val="0"/>
          <w14:ligatures w14:val="none"/>
        </w:rPr>
        <w:t>.</w:t>
      </w:r>
      <w:commentRangeEnd w:id="271"/>
      <w:r w:rsidR="00666C26">
        <w:rPr>
          <w:rStyle w:val="Kommentaariviide"/>
          <w:rFonts w:eastAsia="Times New Roman"/>
          <w:kern w:val="0"/>
          <w14:ligatures w14:val="none"/>
        </w:rPr>
        <w:commentReference w:id="271"/>
      </w:r>
    </w:p>
    <w:p w14:paraId="7186483B" w14:textId="77777777" w:rsidR="00C57E60" w:rsidRPr="004044D1" w:rsidRDefault="00C57E60" w:rsidP="00C57E60">
      <w:pPr>
        <w:jc w:val="both"/>
        <w:rPr>
          <w:rFonts w:eastAsia="Arial Unicode MS"/>
          <w:kern w:val="0"/>
          <w:u w:color="000000"/>
          <w:lang w:eastAsia="et-EE"/>
          <w14:ligatures w14:val="none"/>
        </w:rPr>
      </w:pPr>
    </w:p>
    <w:p w14:paraId="4B178165" w14:textId="006D8909" w:rsidR="00AB025E" w:rsidRPr="002236C7" w:rsidRDefault="00C57E60" w:rsidP="00182253">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013B07B8" w14:textId="77777777" w:rsidR="00667849" w:rsidRDefault="00667849" w:rsidP="00860EA1">
      <w:pPr>
        <w:jc w:val="both"/>
        <w:rPr>
          <w:rFonts w:eastAsia="Times New Roman"/>
          <w:lang w:eastAsia="et-EE"/>
        </w:rPr>
      </w:pPr>
    </w:p>
    <w:p w14:paraId="2D1D5B4F" w14:textId="148C7FE4" w:rsidR="00EE773B" w:rsidRPr="00415E6E" w:rsidRDefault="00C33D72" w:rsidP="00860EA1">
      <w:pPr>
        <w:jc w:val="both"/>
        <w:rPr>
          <w:rFonts w:eastAsia="Times New Roman"/>
          <w:lang w:eastAsia="et-EE"/>
        </w:rPr>
      </w:pPr>
      <w:r>
        <w:rPr>
          <w:rFonts w:eastAsia="Times New Roman"/>
          <w:lang w:eastAsia="et-EE"/>
        </w:rPr>
        <w:t>Kui varem võis taotleja viibida kogu Eesti territooriumil, kui polnud sätestatud teisiti, siis e</w:t>
      </w:r>
      <w:r w:rsidR="00AB025E" w:rsidRPr="00461E3A">
        <w:rPr>
          <w:rFonts w:eastAsia="Times New Roman"/>
          <w:lang w:eastAsia="et-EE"/>
        </w:rPr>
        <w:t>elnõus planeeritava muudatuse</w:t>
      </w:r>
      <w:r w:rsidR="00336205">
        <w:rPr>
          <w:rFonts w:eastAsia="Times New Roman"/>
          <w:lang w:eastAsia="et-EE"/>
        </w:rPr>
        <w:t xml:space="preserve">ga </w:t>
      </w:r>
      <w:r>
        <w:rPr>
          <w:rFonts w:eastAsia="Times New Roman"/>
          <w:lang w:eastAsia="et-EE"/>
        </w:rPr>
        <w:t>kohustatakse taotlejat</w:t>
      </w:r>
      <w:r w:rsidR="00336205">
        <w:rPr>
          <w:rFonts w:eastAsia="Times New Roman"/>
          <w:lang w:eastAsia="et-EE"/>
        </w:rPr>
        <w:t xml:space="preserve"> viibi</w:t>
      </w:r>
      <w:r>
        <w:rPr>
          <w:rFonts w:eastAsia="Times New Roman"/>
          <w:lang w:eastAsia="et-EE"/>
        </w:rPr>
        <w:t>m</w:t>
      </w:r>
      <w:r w:rsidR="00336205">
        <w:rPr>
          <w:rFonts w:eastAsia="Times New Roman"/>
          <w:lang w:eastAsia="et-EE"/>
        </w:rPr>
        <w:t xml:space="preserve">a majutuskoha maakonna territooriumil. Muudatuse </w:t>
      </w:r>
      <w:r w:rsidR="00AB025E" w:rsidRPr="00142ED3">
        <w:rPr>
          <w:rFonts w:eastAsia="Calibri"/>
          <w:kern w:val="0"/>
          <w14:ligatures w14:val="none"/>
        </w:rPr>
        <w:t>eesmärk on ennetada</w:t>
      </w:r>
      <w:r w:rsidR="00DC623A">
        <w:rPr>
          <w:rFonts w:eastAsia="Calibri"/>
          <w:kern w:val="0"/>
          <w14:ligatures w14:val="none"/>
        </w:rPr>
        <w:t xml:space="preserve"> taotleja</w:t>
      </w:r>
      <w:r w:rsidR="00AB025E" w:rsidRPr="00142ED3">
        <w:rPr>
          <w:rFonts w:eastAsia="Calibri"/>
          <w:kern w:val="0"/>
          <w14:ligatures w14:val="none"/>
        </w:rPr>
        <w:t xml:space="preserve"> </w:t>
      </w:r>
      <w:r w:rsidR="002E04EB">
        <w:rPr>
          <w:rFonts w:eastAsia="Calibri"/>
          <w:kern w:val="0"/>
          <w14:ligatures w14:val="none"/>
        </w:rPr>
        <w:t>omavolilist</w:t>
      </w:r>
      <w:r w:rsidR="00AB025E" w:rsidRPr="00142ED3">
        <w:rPr>
          <w:rFonts w:eastAsia="Calibri"/>
          <w:kern w:val="0"/>
          <w14:ligatures w14:val="none"/>
        </w:rPr>
        <w:t xml:space="preserve"> lahkumist </w:t>
      </w:r>
      <w:r w:rsidR="002E04EB">
        <w:rPr>
          <w:rFonts w:eastAsia="Calibri"/>
          <w:kern w:val="0"/>
          <w14:ligatures w14:val="none"/>
        </w:rPr>
        <w:t>kindlaksmääratud</w:t>
      </w:r>
      <w:r w:rsidR="00AB025E" w:rsidRPr="00142ED3">
        <w:rPr>
          <w:rFonts w:eastAsia="Calibri"/>
          <w:kern w:val="0"/>
          <w14:ligatures w14:val="none"/>
        </w:rPr>
        <w:t xml:space="preserve"> territooriumilt, sh riigist.</w:t>
      </w:r>
      <w:r w:rsidR="00F40BC3">
        <w:rPr>
          <w:rFonts w:eastAsia="Calibri"/>
          <w:kern w:val="0"/>
          <w14:ligatures w14:val="none"/>
        </w:rPr>
        <w:t xml:space="preserve"> </w:t>
      </w:r>
      <w:r w:rsidR="00756464" w:rsidRPr="00461E3A">
        <w:rPr>
          <w:rFonts w:eastAsia="Times New Roman"/>
          <w:lang w:eastAsia="et-EE"/>
        </w:rPr>
        <w:t xml:space="preserve">Taotleja võib viibida väljaspool maakonna territooriumi </w:t>
      </w:r>
      <w:r w:rsidR="00756464">
        <w:rPr>
          <w:rFonts w:eastAsia="Times New Roman"/>
          <w:lang w:eastAsia="et-EE"/>
        </w:rPr>
        <w:t xml:space="preserve">SKA </w:t>
      </w:r>
      <w:r w:rsidR="00756464" w:rsidRPr="00461E3A">
        <w:rPr>
          <w:rFonts w:eastAsia="Times New Roman"/>
          <w:lang w:eastAsia="et-EE"/>
        </w:rPr>
        <w:t>ehk materiaalsete vastuvõtutingimuste osutaja loa</w:t>
      </w:r>
      <w:r w:rsidR="0002367C">
        <w:rPr>
          <w:rFonts w:eastAsia="Times New Roman"/>
          <w:lang w:eastAsia="et-EE"/>
        </w:rPr>
        <w:t xml:space="preserve">l. Taotleja võib lahkuda kindlaksmääratud maakonna territooriumilt, kui see on vajalik </w:t>
      </w:r>
      <w:r w:rsidR="000A745B">
        <w:rPr>
          <w:rFonts w:eastAsia="Times New Roman"/>
          <w:lang w:eastAsia="et-EE"/>
        </w:rPr>
        <w:t>materiaalsete vastuvõtutingimustega seotud teenuste osutamiseks</w:t>
      </w:r>
      <w:r w:rsidR="0002367C">
        <w:rPr>
          <w:rFonts w:eastAsia="Times New Roman"/>
          <w:lang w:eastAsia="et-EE"/>
        </w:rPr>
        <w:t>, näiteks arsti vastuvõtule minekuks</w:t>
      </w:r>
      <w:r w:rsidR="00675D40">
        <w:rPr>
          <w:rFonts w:eastAsia="Times New Roman"/>
          <w:lang w:eastAsia="et-EE"/>
        </w:rPr>
        <w:t>, majutusasutuse korraldatud ekskursioonil osalemiseks</w:t>
      </w:r>
      <w:r w:rsidR="0002367C">
        <w:rPr>
          <w:rFonts w:eastAsia="Times New Roman"/>
          <w:lang w:eastAsia="et-EE"/>
        </w:rPr>
        <w:t xml:space="preserve">. </w:t>
      </w:r>
      <w:r w:rsidR="008D0682">
        <w:rPr>
          <w:rFonts w:eastAsia="Calibri"/>
          <w:kern w:val="0"/>
          <w14:ligatures w14:val="none"/>
        </w:rPr>
        <w:t xml:space="preserve">Ka </w:t>
      </w:r>
      <w:r w:rsidR="008D0682">
        <w:rPr>
          <w:rFonts w:eastAsia="Times New Roman"/>
          <w:lang w:eastAsia="et-EE"/>
        </w:rPr>
        <w:t>k</w:t>
      </w:r>
      <w:r w:rsidR="00756464" w:rsidRPr="00461E3A">
        <w:rPr>
          <w:rFonts w:eastAsia="Times New Roman"/>
          <w:lang w:eastAsia="et-EE"/>
        </w:rPr>
        <w:t>ohtumisteks ameti- ja kohtuasutustega</w:t>
      </w:r>
      <w:r w:rsidR="008D0682">
        <w:rPr>
          <w:rFonts w:eastAsia="Times New Roman"/>
          <w:lang w:eastAsia="et-EE"/>
        </w:rPr>
        <w:t xml:space="preserve"> väljaspool kindlaksmääratud territooriumit</w:t>
      </w:r>
      <w:r w:rsidR="00756464" w:rsidRPr="00461E3A">
        <w:rPr>
          <w:rFonts w:eastAsia="Times New Roman"/>
          <w:lang w:eastAsia="et-EE"/>
        </w:rPr>
        <w:t xml:space="preserve"> </w:t>
      </w:r>
      <w:r w:rsidR="00F40BC3">
        <w:rPr>
          <w:rFonts w:eastAsia="Times New Roman"/>
          <w:lang w:eastAsia="et-EE"/>
        </w:rPr>
        <w:t>peab taotleja teatama</w:t>
      </w:r>
      <w:r w:rsidR="00756464" w:rsidRPr="00461E3A">
        <w:rPr>
          <w:rFonts w:eastAsia="Times New Roman"/>
          <w:lang w:eastAsia="et-EE"/>
        </w:rPr>
        <w:t xml:space="preserve"> pädeva</w:t>
      </w:r>
      <w:r w:rsidR="00FF1AE8">
        <w:rPr>
          <w:rFonts w:eastAsia="Times New Roman"/>
          <w:lang w:eastAsia="et-EE"/>
        </w:rPr>
        <w:t>le</w:t>
      </w:r>
      <w:r w:rsidR="00756464" w:rsidRPr="00461E3A">
        <w:rPr>
          <w:rFonts w:eastAsia="Times New Roman"/>
          <w:lang w:eastAsia="et-EE"/>
        </w:rPr>
        <w:t xml:space="preserve"> asu</w:t>
      </w:r>
      <w:r w:rsidR="00DE163E">
        <w:rPr>
          <w:rFonts w:eastAsia="Times New Roman"/>
          <w:lang w:eastAsia="et-EE"/>
        </w:rPr>
        <w:t>tusele</w:t>
      </w:r>
      <w:r w:rsidR="009717D6">
        <w:rPr>
          <w:rFonts w:eastAsia="Times New Roman"/>
          <w:lang w:eastAsia="et-EE"/>
        </w:rPr>
        <w:t xml:space="preserve"> </w:t>
      </w:r>
      <w:r w:rsidR="00756464" w:rsidRPr="00461E3A">
        <w:rPr>
          <w:rFonts w:eastAsia="Times New Roman"/>
          <w:lang w:eastAsia="et-EE"/>
        </w:rPr>
        <w:t>sellistest kohtumistest ette.</w:t>
      </w:r>
      <w:r w:rsidR="0001565E">
        <w:rPr>
          <w:rFonts w:eastAsia="Times New Roman"/>
          <w:lang w:eastAsia="et-EE"/>
        </w:rPr>
        <w:t xml:space="preserve"> </w:t>
      </w:r>
      <w:r w:rsidR="00EE773B" w:rsidRPr="00B9317B">
        <w:rPr>
          <w:rFonts w:eastAsia="Times New Roman"/>
          <w:lang w:eastAsia="et-EE"/>
        </w:rPr>
        <w:t xml:space="preserve">Kui taotleja lahkub omavoliliselt </w:t>
      </w:r>
      <w:r w:rsidR="00EE773B">
        <w:rPr>
          <w:rFonts w:eastAsia="Times New Roman"/>
          <w:lang w:eastAsia="et-EE"/>
        </w:rPr>
        <w:t xml:space="preserve">rahvusvahelise kaitse taotlejate </w:t>
      </w:r>
      <w:r w:rsidR="00EE773B" w:rsidRPr="00B9317B">
        <w:rPr>
          <w:rFonts w:eastAsia="Times New Roman"/>
          <w:lang w:eastAsia="et-EE"/>
        </w:rPr>
        <w:t xml:space="preserve">majutuskeskusest, siis informeeritakse majutuskeskuse poolt sellest koheselt </w:t>
      </w:r>
      <w:proofErr w:type="spellStart"/>
      <w:r w:rsidR="00EE773B" w:rsidRPr="00B9317B">
        <w:rPr>
          <w:rFonts w:eastAsia="Times New Roman"/>
          <w:lang w:eastAsia="et-EE"/>
        </w:rPr>
        <w:t>PPA-d</w:t>
      </w:r>
      <w:proofErr w:type="spellEnd"/>
      <w:r w:rsidR="00EE773B" w:rsidRPr="00B9317B">
        <w:rPr>
          <w:rFonts w:eastAsia="Times New Roman"/>
          <w:lang w:eastAsia="et-EE"/>
        </w:rPr>
        <w:t>.</w:t>
      </w:r>
      <w:r w:rsidR="00415E6E">
        <w:rPr>
          <w:rFonts w:eastAsia="Times New Roman"/>
          <w:lang w:eastAsia="et-EE"/>
        </w:rPr>
        <w:t xml:space="preserve"> </w:t>
      </w:r>
      <w:r w:rsidR="00816296">
        <w:rPr>
          <w:rFonts w:eastAsia="Calibri"/>
          <w:kern w:val="0"/>
          <w14:ligatures w14:val="none"/>
        </w:rPr>
        <w:t xml:space="preserve">Taotleja võib elada väljaspool majutuskohta </w:t>
      </w:r>
      <w:r w:rsidR="0070132F">
        <w:rPr>
          <w:rFonts w:eastAsia="Calibri"/>
          <w:kern w:val="0"/>
          <w14:ligatures w14:val="none"/>
        </w:rPr>
        <w:t>kui tema majutamise ja ülalpidamine on tagatud ja tal on</w:t>
      </w:r>
      <w:r w:rsidR="008D0682">
        <w:rPr>
          <w:rFonts w:eastAsia="Calibri"/>
          <w:kern w:val="0"/>
          <w14:ligatures w14:val="none"/>
        </w:rPr>
        <w:t xml:space="preserve"> selleks</w:t>
      </w:r>
      <w:r w:rsidR="0070132F">
        <w:rPr>
          <w:rFonts w:eastAsia="Calibri"/>
          <w:kern w:val="0"/>
          <w14:ligatures w14:val="none"/>
        </w:rPr>
        <w:t xml:space="preserve"> PPA kirjalik luba.</w:t>
      </w:r>
      <w:r w:rsidR="00EE773B">
        <w:rPr>
          <w:rFonts w:eastAsia="Calibri"/>
          <w:kern w:val="0"/>
          <w14:ligatures w14:val="none"/>
        </w:rPr>
        <w:t xml:space="preserve"> </w:t>
      </w:r>
      <w:r w:rsidR="00EE4067">
        <w:rPr>
          <w:rFonts w:eastAsia="Calibri"/>
          <w:kern w:val="0"/>
          <w14:ligatures w14:val="none"/>
        </w:rPr>
        <w:t xml:space="preserve">Väljaspool majutuskeskust elavatele taotlejatele peab vajaduse </w:t>
      </w:r>
      <w:r w:rsidR="00EE4067">
        <w:rPr>
          <w:rFonts w:eastAsia="Calibri"/>
          <w:kern w:val="0"/>
          <w14:ligatures w14:val="none"/>
        </w:rPr>
        <w:lastRenderedPageBreak/>
        <w:t xml:space="preserve">korral olema tagatud ligipääs talle vajalikele teenustele nagu </w:t>
      </w:r>
      <w:proofErr w:type="spellStart"/>
      <w:r w:rsidR="00EE4067">
        <w:rPr>
          <w:rFonts w:eastAsia="Calibri"/>
          <w:kern w:val="0"/>
          <w14:ligatures w14:val="none"/>
        </w:rPr>
        <w:t>psühhosotsiaalne</w:t>
      </w:r>
      <w:proofErr w:type="spellEnd"/>
      <w:r w:rsidR="00EE4067">
        <w:rPr>
          <w:rFonts w:eastAsia="Calibri"/>
          <w:kern w:val="0"/>
          <w14:ligatures w14:val="none"/>
        </w:rPr>
        <w:t xml:space="preserve"> tugi, </w:t>
      </w:r>
      <w:r w:rsidR="00F94C73">
        <w:rPr>
          <w:rFonts w:eastAsia="Calibri"/>
          <w:kern w:val="0"/>
          <w14:ligatures w14:val="none"/>
        </w:rPr>
        <w:t xml:space="preserve">tervishoiuteenused, </w:t>
      </w:r>
      <w:r w:rsidR="00EE4067">
        <w:rPr>
          <w:rFonts w:eastAsia="Calibri"/>
          <w:kern w:val="0"/>
          <w14:ligatures w14:val="none"/>
        </w:rPr>
        <w:t>hädavajalik tõlketeenus või kohanemisprogramm.</w:t>
      </w:r>
    </w:p>
    <w:p w14:paraId="1A3E4544" w14:textId="77777777" w:rsidR="00EE773B" w:rsidRDefault="00EE773B" w:rsidP="00860EA1">
      <w:pPr>
        <w:jc w:val="both"/>
        <w:rPr>
          <w:rFonts w:eastAsia="Calibri"/>
          <w:kern w:val="0"/>
          <w14:ligatures w14:val="none"/>
        </w:rPr>
      </w:pPr>
    </w:p>
    <w:p w14:paraId="77468AEF" w14:textId="7BC63E04" w:rsidR="000F2ED0" w:rsidRDefault="00C33D72" w:rsidP="00860EA1">
      <w:pPr>
        <w:jc w:val="both"/>
        <w:rPr>
          <w:rFonts w:eastAsia="Times New Roman"/>
          <w:lang w:eastAsia="et-EE"/>
        </w:rPr>
      </w:pPr>
      <w:r>
        <w:rPr>
          <w:rFonts w:eastAsia="Times New Roman"/>
          <w:lang w:eastAsia="et-EE"/>
        </w:rPr>
        <w:t xml:space="preserve">Kohustuse rakendamisega suureneb PPA ja SKA </w:t>
      </w:r>
      <w:commentRangeStart w:id="272"/>
      <w:r>
        <w:rPr>
          <w:rFonts w:eastAsia="Times New Roman"/>
          <w:lang w:eastAsia="et-EE"/>
        </w:rPr>
        <w:t>haldusk</w:t>
      </w:r>
      <w:commentRangeEnd w:id="272"/>
      <w:r w:rsidR="006414FD">
        <w:rPr>
          <w:rStyle w:val="Kommentaariviide"/>
          <w:rFonts w:eastAsia="Times New Roman"/>
          <w:kern w:val="0"/>
          <w14:ligatures w14:val="none"/>
        </w:rPr>
        <w:commentReference w:id="272"/>
      </w:r>
      <w:r>
        <w:rPr>
          <w:rFonts w:eastAsia="Times New Roman"/>
          <w:lang w:eastAsia="et-EE"/>
        </w:rPr>
        <w:t>oormus</w:t>
      </w:r>
      <w:r w:rsidR="00DA1E88">
        <w:rPr>
          <w:rFonts w:eastAsia="Times New Roman"/>
          <w:lang w:eastAsia="et-EE"/>
        </w:rPr>
        <w:t>. Ametid</w:t>
      </w:r>
      <w:r w:rsidR="00406A01">
        <w:rPr>
          <w:rFonts w:eastAsia="Times New Roman"/>
          <w:lang w:eastAsia="et-EE"/>
        </w:rPr>
        <w:t xml:space="preserve"> peavad </w:t>
      </w:r>
      <w:r>
        <w:rPr>
          <w:rFonts w:eastAsia="Times New Roman"/>
          <w:lang w:eastAsia="et-EE"/>
        </w:rPr>
        <w:t>viima rahvusvahelise kaitse valdkonnas töötava</w:t>
      </w:r>
      <w:r w:rsidR="00406A01">
        <w:rPr>
          <w:rFonts w:eastAsia="Times New Roman"/>
          <w:lang w:eastAsia="et-EE"/>
        </w:rPr>
        <w:t>d ametnikud muudatusega kurssi</w:t>
      </w:r>
      <w:r w:rsidR="00DA1E88">
        <w:rPr>
          <w:rFonts w:eastAsia="Times New Roman"/>
          <w:lang w:eastAsia="et-EE"/>
        </w:rPr>
        <w:t xml:space="preserve"> ja s</w:t>
      </w:r>
      <w:r w:rsidR="00406A01">
        <w:rPr>
          <w:rFonts w:eastAsia="Times New Roman"/>
          <w:lang w:eastAsia="et-EE"/>
        </w:rPr>
        <w:t>uureneb PPA ja SKA infovahetus</w:t>
      </w:r>
      <w:r w:rsidR="00DA1E88">
        <w:rPr>
          <w:rFonts w:eastAsia="Times New Roman"/>
          <w:lang w:eastAsia="et-EE"/>
        </w:rPr>
        <w:t xml:space="preserve">. </w:t>
      </w:r>
      <w:r w:rsidR="00406A01">
        <w:rPr>
          <w:rFonts w:eastAsia="Times New Roman"/>
          <w:lang w:eastAsia="et-EE"/>
        </w:rPr>
        <w:t>PPA peab looma mehhanismid, taotleja asukoha maakonna täpsusega kontrollimiseks</w:t>
      </w:r>
      <w:r w:rsidR="00243E8D">
        <w:rPr>
          <w:rFonts w:eastAsia="Times New Roman"/>
          <w:lang w:eastAsia="et-EE"/>
        </w:rPr>
        <w:t>, mis vajab olemasolevate tööprotsesside muutmist, juhendmaterjalide koostamist ja ametnike koolitamist.</w:t>
      </w:r>
      <w:r w:rsidR="00406A01">
        <w:rPr>
          <w:rFonts w:eastAsia="Times New Roman"/>
          <w:lang w:eastAsia="et-EE"/>
        </w:rPr>
        <w:t xml:space="preserve"> </w:t>
      </w:r>
    </w:p>
    <w:p w14:paraId="414B4B24" w14:textId="77777777" w:rsidR="0053051D" w:rsidRDefault="0053051D" w:rsidP="00860EA1">
      <w:pPr>
        <w:jc w:val="both"/>
        <w:rPr>
          <w:rFonts w:eastAsia="Times New Roman"/>
          <w:lang w:eastAsia="et-EE"/>
        </w:rPr>
      </w:pPr>
    </w:p>
    <w:p w14:paraId="120D441A" w14:textId="45A9F5EC" w:rsidR="00E657E2" w:rsidRDefault="00AB025E" w:rsidP="00E64E4A">
      <w:pPr>
        <w:jc w:val="both"/>
        <w:rPr>
          <w:rFonts w:eastAsia="Times New Roman"/>
          <w:lang w:eastAsia="et-EE"/>
        </w:rPr>
      </w:pPr>
      <w:r w:rsidRPr="002236C7">
        <w:rPr>
          <w:rFonts w:eastAsia="Times New Roman"/>
          <w:b/>
          <w:color w:val="4472C4" w:themeColor="accent1"/>
          <w:lang w:eastAsia="et-EE"/>
        </w:rPr>
        <w:t>Ebasoovitav mõju</w:t>
      </w:r>
      <w:r w:rsidRPr="002236C7">
        <w:rPr>
          <w:rFonts w:eastAsia="Times New Roman"/>
          <w:color w:val="4472C4" w:themeColor="accent1"/>
          <w:lang w:eastAsia="et-EE"/>
        </w:rPr>
        <w:t xml:space="preserve"> </w:t>
      </w:r>
      <w:r>
        <w:rPr>
          <w:rFonts w:eastAsia="Times New Roman"/>
          <w:lang w:eastAsia="et-EE"/>
        </w:rPr>
        <w:t xml:space="preserve">on </w:t>
      </w:r>
      <w:r w:rsidR="002A5336">
        <w:rPr>
          <w:rFonts w:eastAsia="Times New Roman"/>
          <w:lang w:eastAsia="et-EE"/>
        </w:rPr>
        <w:t xml:space="preserve">taotleja </w:t>
      </w:r>
      <w:r w:rsidR="002E04EB">
        <w:rPr>
          <w:rFonts w:eastAsia="Times New Roman"/>
          <w:lang w:eastAsia="et-EE"/>
        </w:rPr>
        <w:t>omavoliline kindlaksmääratud</w:t>
      </w:r>
      <w:r w:rsidR="002A5336">
        <w:rPr>
          <w:rFonts w:eastAsia="Times New Roman"/>
          <w:lang w:eastAsia="et-EE"/>
        </w:rPr>
        <w:t xml:space="preserve"> territooriumilt </w:t>
      </w:r>
      <w:r w:rsidR="002E2451">
        <w:rPr>
          <w:rFonts w:eastAsia="Times New Roman"/>
          <w:lang w:eastAsia="et-EE"/>
        </w:rPr>
        <w:t xml:space="preserve">PPA </w:t>
      </w:r>
      <w:r w:rsidR="003C5F8F">
        <w:rPr>
          <w:rFonts w:eastAsia="Times New Roman"/>
          <w:lang w:eastAsia="et-EE"/>
        </w:rPr>
        <w:t>loata</w:t>
      </w:r>
      <w:r w:rsidR="002A5336">
        <w:rPr>
          <w:rFonts w:eastAsia="Times New Roman"/>
          <w:lang w:eastAsia="et-EE"/>
        </w:rPr>
        <w:t xml:space="preserve"> </w:t>
      </w:r>
      <w:r w:rsidR="00E657E2">
        <w:rPr>
          <w:rFonts w:eastAsia="Times New Roman"/>
          <w:lang w:eastAsia="et-EE"/>
        </w:rPr>
        <w:t>lahkumine</w:t>
      </w:r>
      <w:r w:rsidR="00393BF6">
        <w:rPr>
          <w:rFonts w:eastAsia="Times New Roman"/>
          <w:lang w:eastAsia="et-EE"/>
        </w:rPr>
        <w:t>. Lahkumise korral suureneb PPA rahvusvahelise kaitsega seotud ametnike töökoormus, sest menetluste kestvus pikeneb, sh tekib oht, et menetlus</w:t>
      </w:r>
      <w:r w:rsidR="0068578F">
        <w:rPr>
          <w:rFonts w:eastAsia="Times New Roman"/>
          <w:lang w:eastAsia="et-EE"/>
        </w:rPr>
        <w:t>te tähtaeg ületatakse.</w:t>
      </w:r>
      <w:r w:rsidR="005473EC">
        <w:rPr>
          <w:rFonts w:eastAsia="Times New Roman"/>
          <w:lang w:eastAsia="et-EE"/>
        </w:rPr>
        <w:t xml:space="preserve"> </w:t>
      </w:r>
      <w:r w:rsidR="00393BF6">
        <w:rPr>
          <w:rFonts w:eastAsia="Times New Roman"/>
          <w:lang w:eastAsia="et-EE"/>
        </w:rPr>
        <w:t xml:space="preserve">PPA </w:t>
      </w:r>
      <w:proofErr w:type="spellStart"/>
      <w:r w:rsidR="00393BF6">
        <w:rPr>
          <w:rFonts w:eastAsia="Times New Roman"/>
          <w:lang w:eastAsia="et-EE"/>
        </w:rPr>
        <w:t>migratsioonijärel</w:t>
      </w:r>
      <w:r w:rsidR="00DD2D1A">
        <w:rPr>
          <w:rFonts w:eastAsia="Times New Roman"/>
          <w:lang w:eastAsia="et-EE"/>
        </w:rPr>
        <w:t>val</w:t>
      </w:r>
      <w:r w:rsidR="00393BF6">
        <w:rPr>
          <w:rFonts w:eastAsia="Times New Roman"/>
          <w:lang w:eastAsia="et-EE"/>
        </w:rPr>
        <w:t>vega</w:t>
      </w:r>
      <w:proofErr w:type="spellEnd"/>
      <w:r w:rsidR="00393BF6">
        <w:rPr>
          <w:rFonts w:eastAsia="Times New Roman"/>
          <w:lang w:eastAsia="et-EE"/>
        </w:rPr>
        <w:t xml:space="preserve"> seotud ametnike töökoormus</w:t>
      </w:r>
      <w:r w:rsidR="00491E58">
        <w:rPr>
          <w:rFonts w:eastAsia="Times New Roman"/>
          <w:lang w:eastAsia="et-EE"/>
        </w:rPr>
        <w:t xml:space="preserve"> suureneb, sest tekib kohustus taotlejat otsida. </w:t>
      </w:r>
      <w:r w:rsidR="00B0319B">
        <w:rPr>
          <w:rFonts w:eastAsia="Times New Roman"/>
          <w:lang w:eastAsia="et-EE"/>
        </w:rPr>
        <w:t>K</w:t>
      </w:r>
      <w:r w:rsidR="009B5261">
        <w:rPr>
          <w:rFonts w:eastAsia="Times New Roman"/>
          <w:lang w:eastAsia="et-EE"/>
        </w:rPr>
        <w:t>ui taotleja, kelle vastutavaks liikmesriigiks on määratud Eesti,</w:t>
      </w:r>
      <w:r w:rsidR="00491E58">
        <w:rPr>
          <w:rFonts w:eastAsia="Times New Roman"/>
          <w:lang w:eastAsia="et-EE"/>
        </w:rPr>
        <w:t xml:space="preserve"> on lahkunud mõnda teise EL liikmesriiki </w:t>
      </w:r>
      <w:r w:rsidR="00636B2D">
        <w:rPr>
          <w:rFonts w:eastAsia="Times New Roman"/>
          <w:lang w:eastAsia="et-EE"/>
        </w:rPr>
        <w:t xml:space="preserve">ja </w:t>
      </w:r>
      <w:r w:rsidR="009B5261">
        <w:rPr>
          <w:rFonts w:eastAsia="Times New Roman"/>
          <w:lang w:eastAsia="et-EE"/>
        </w:rPr>
        <w:t>esitanud seal rahvusvahelise kaitse taotluse</w:t>
      </w:r>
      <w:r w:rsidR="00B0319B">
        <w:rPr>
          <w:rFonts w:eastAsia="Times New Roman"/>
          <w:lang w:eastAsia="et-EE"/>
        </w:rPr>
        <w:t xml:space="preserve">, </w:t>
      </w:r>
      <w:r w:rsidR="001A43FF">
        <w:rPr>
          <w:rFonts w:eastAsia="Times New Roman"/>
          <w:lang w:eastAsia="et-EE"/>
        </w:rPr>
        <w:t>suureneb</w:t>
      </w:r>
      <w:r w:rsidR="00B0319B">
        <w:rPr>
          <w:rFonts w:eastAsia="Times New Roman"/>
          <w:lang w:eastAsia="et-EE"/>
        </w:rPr>
        <w:t xml:space="preserve"> PPA</w:t>
      </w:r>
      <w:r w:rsidR="001A43FF">
        <w:rPr>
          <w:rFonts w:eastAsia="Times New Roman"/>
          <w:lang w:eastAsia="et-EE"/>
        </w:rPr>
        <w:t xml:space="preserve"> halduskoormus</w:t>
      </w:r>
      <w:r w:rsidR="00B0319B">
        <w:rPr>
          <w:rFonts w:eastAsia="Times New Roman"/>
          <w:lang w:eastAsia="et-EE"/>
        </w:rPr>
        <w:t xml:space="preserve"> kohustus</w:t>
      </w:r>
      <w:r w:rsidR="001A43FF">
        <w:rPr>
          <w:rFonts w:eastAsia="Times New Roman"/>
          <w:lang w:eastAsia="et-EE"/>
        </w:rPr>
        <w:t>est</w:t>
      </w:r>
      <w:r w:rsidR="00B0319B">
        <w:rPr>
          <w:rFonts w:eastAsia="Times New Roman"/>
          <w:lang w:eastAsia="et-EE"/>
        </w:rPr>
        <w:t xml:space="preserve"> suhelda vastava liikmesriigiga</w:t>
      </w:r>
      <w:r w:rsidR="00DD2D1A">
        <w:rPr>
          <w:rFonts w:eastAsia="Times New Roman"/>
          <w:lang w:eastAsia="et-EE"/>
        </w:rPr>
        <w:t xml:space="preserve">. Taotleja kinnipidamise korral suureneb kohtute ja </w:t>
      </w:r>
      <w:commentRangeStart w:id="273"/>
      <w:r w:rsidR="00DD2D1A">
        <w:rPr>
          <w:rFonts w:eastAsia="Times New Roman"/>
          <w:lang w:eastAsia="et-EE"/>
        </w:rPr>
        <w:t>PPA halduskoormus</w:t>
      </w:r>
      <w:commentRangeEnd w:id="273"/>
      <w:r w:rsidR="00E00F09">
        <w:rPr>
          <w:rStyle w:val="Kommentaariviide"/>
          <w:rFonts w:eastAsia="Times New Roman"/>
          <w:kern w:val="0"/>
          <w14:ligatures w14:val="none"/>
        </w:rPr>
        <w:commentReference w:id="273"/>
      </w:r>
      <w:r w:rsidR="00DD2D1A">
        <w:rPr>
          <w:rFonts w:eastAsia="Times New Roman"/>
          <w:lang w:eastAsia="et-EE"/>
        </w:rPr>
        <w:t xml:space="preserve">, sh tekivad kinnipidamisega seotud kulud. </w:t>
      </w:r>
    </w:p>
    <w:p w14:paraId="3F3110BA" w14:textId="77777777" w:rsidR="00C11A58" w:rsidRPr="000D1373" w:rsidRDefault="00C11A58" w:rsidP="00E73F44">
      <w:pPr>
        <w:rPr>
          <w:rFonts w:eastAsia="Times New Roman"/>
          <w:lang w:eastAsia="et-EE"/>
        </w:rPr>
      </w:pPr>
    </w:p>
    <w:p w14:paraId="1BA96E7D" w14:textId="3AE4F9E7" w:rsidR="000E05A9" w:rsidRPr="00140B76"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proofErr w:type="spellStart"/>
      <w:r w:rsidR="004D7F6F" w:rsidRPr="00142ED3">
        <w:rPr>
          <w:rFonts w:eastAsia="Calibri"/>
          <w:kern w:val="0"/>
          <w14:ligatures w14:val="none"/>
        </w:rPr>
        <w:t>PPA-le</w:t>
      </w:r>
      <w:proofErr w:type="spellEnd"/>
      <w:r w:rsidR="00B24C11">
        <w:rPr>
          <w:rFonts w:eastAsia="Calibri"/>
          <w:kern w:val="0"/>
          <w14:ligatures w14:val="none"/>
        </w:rPr>
        <w:t xml:space="preserve"> </w:t>
      </w:r>
      <w:r w:rsidR="00140B76">
        <w:rPr>
          <w:rFonts w:eastAsia="Calibri"/>
          <w:kern w:val="0"/>
          <w14:ligatures w14:val="none"/>
        </w:rPr>
        <w:t xml:space="preserve">on </w:t>
      </w:r>
      <w:r w:rsidR="00140B76" w:rsidRPr="0070495F">
        <w:rPr>
          <w:rFonts w:eastAsia="Calibri"/>
          <w:color w:val="000000"/>
          <w:kern w:val="0"/>
          <w14:ligatures w14:val="none"/>
        </w:rPr>
        <w:t>väike, kuna eelnõuga ei muudeta riigiasutuste põhiülesandeid ja töökorraldusmuudatused on ühekordsed.</w:t>
      </w:r>
      <w:r w:rsidR="00A410CD">
        <w:rPr>
          <w:rFonts w:eastAsia="Calibri"/>
          <w:kern w:val="0"/>
          <w14:ligatures w14:val="none"/>
        </w:rPr>
        <w:t xml:space="preserve"> </w:t>
      </w:r>
      <w:r w:rsidR="00B24C11" w:rsidRPr="00D0136E">
        <w:rPr>
          <w:rFonts w:eastAsia="Times New Roman"/>
          <w:lang w:eastAsia="et-EE"/>
        </w:rPr>
        <w:t>SKA-</w:t>
      </w:r>
      <w:proofErr w:type="spellStart"/>
      <w:r w:rsidR="00B24C11" w:rsidRPr="00D0136E">
        <w:rPr>
          <w:rFonts w:eastAsia="Times New Roman"/>
          <w:lang w:eastAsia="et-EE"/>
        </w:rPr>
        <w:t>le</w:t>
      </w:r>
      <w:proofErr w:type="spellEnd"/>
      <w:r w:rsidR="00B24C11" w:rsidRPr="00D0136E">
        <w:rPr>
          <w:rFonts w:eastAsia="Times New Roman"/>
          <w:lang w:eastAsia="et-EE"/>
        </w:rPr>
        <w:t xml:space="preserve"> mõju ei kaasne, kuna majutuskeskustes või </w:t>
      </w:r>
      <w:r w:rsidR="00D0136E" w:rsidRPr="00D0136E">
        <w:rPr>
          <w:rFonts w:eastAsia="Times New Roman"/>
          <w:lang w:eastAsia="et-EE"/>
        </w:rPr>
        <w:t>-</w:t>
      </w:r>
      <w:r w:rsidR="00B24C11" w:rsidRPr="00D0136E">
        <w:rPr>
          <w:rFonts w:eastAsia="Times New Roman"/>
          <w:lang w:eastAsia="et-EE"/>
        </w:rPr>
        <w:t>kohas on vajalikud meetmed juba kasutuses, sh rakendatakse sisekorda, mida taotlejatele tutvustatakse.</w:t>
      </w:r>
    </w:p>
    <w:p w14:paraId="486618CB" w14:textId="77777777" w:rsidR="00C11A58" w:rsidRPr="00464F71" w:rsidRDefault="00C11A58" w:rsidP="00E73F44">
      <w:pPr>
        <w:jc w:val="both"/>
        <w:rPr>
          <w:rFonts w:eastAsia="Calibri"/>
          <w:kern w:val="0"/>
          <w:highlight w:val="yellow"/>
          <w14:ligatures w14:val="none"/>
        </w:rPr>
      </w:pPr>
    </w:p>
    <w:p w14:paraId="02F9F187" w14:textId="21A3AA19" w:rsidR="00E73F44" w:rsidRPr="000D1373"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Pr="00E47C22">
        <w:rPr>
          <w:rFonts w:eastAsia="Calibri"/>
          <w:kern w:val="0"/>
          <w14:ligatures w14:val="none"/>
        </w:rPr>
        <w:t>on väike.</w:t>
      </w:r>
      <w:r w:rsidRPr="00142ED3">
        <w:rPr>
          <w:rFonts w:eastAsia="Calibri"/>
          <w:kern w:val="0"/>
          <w14:ligatures w14:val="none"/>
        </w:rPr>
        <w:t xml:space="preserve"> </w:t>
      </w:r>
      <w:r w:rsidR="00653F8B">
        <w:rPr>
          <w:rFonts w:eastAsia="Calibri"/>
          <w:kern w:val="0"/>
          <w14:ligatures w14:val="none"/>
        </w:rPr>
        <w:t xml:space="preserve">Asutuste </w:t>
      </w:r>
      <w:commentRangeStart w:id="274"/>
      <w:r w:rsidR="00653F8B">
        <w:rPr>
          <w:rFonts w:eastAsia="Calibri"/>
          <w:kern w:val="0"/>
          <w14:ligatures w14:val="none"/>
        </w:rPr>
        <w:t>halduskoormu</w:t>
      </w:r>
      <w:commentRangeEnd w:id="274"/>
      <w:r w:rsidR="00613253">
        <w:rPr>
          <w:rStyle w:val="Kommentaariviide"/>
          <w:rFonts w:eastAsia="Times New Roman"/>
          <w:kern w:val="0"/>
          <w14:ligatures w14:val="none"/>
        </w:rPr>
        <w:commentReference w:id="274"/>
      </w:r>
      <w:r w:rsidR="00653F8B">
        <w:rPr>
          <w:rFonts w:eastAsia="Calibri"/>
          <w:kern w:val="0"/>
          <w14:ligatures w14:val="none"/>
        </w:rPr>
        <w:t xml:space="preserve">s tõuseb, aga muudatuste elluviimisega väheneb </w:t>
      </w:r>
      <w:r w:rsidR="002E04EB">
        <w:rPr>
          <w:rFonts w:eastAsia="Calibri"/>
          <w:kern w:val="0"/>
          <w14:ligatures w14:val="none"/>
        </w:rPr>
        <w:t>kindlaksmääratud</w:t>
      </w:r>
      <w:r w:rsidR="00653F8B">
        <w:rPr>
          <w:rFonts w:eastAsia="Calibri"/>
          <w:kern w:val="0"/>
          <w14:ligatures w14:val="none"/>
        </w:rPr>
        <w:t xml:space="preserve"> territooriumilt omavolilise lahkumise </w:t>
      </w:r>
      <w:r w:rsidR="00B56CB7">
        <w:rPr>
          <w:rFonts w:eastAsia="Calibri"/>
          <w:kern w:val="0"/>
          <w14:ligatures w14:val="none"/>
        </w:rPr>
        <w:t>tõenäosus.</w:t>
      </w:r>
      <w:r w:rsidRPr="00142ED3">
        <w:rPr>
          <w:rFonts w:eastAsia="Calibri"/>
          <w:kern w:val="0"/>
          <w14:ligatures w14:val="none"/>
        </w:rPr>
        <w:t xml:space="preserve"> </w:t>
      </w:r>
    </w:p>
    <w:p w14:paraId="036DE6DA" w14:textId="77777777" w:rsidR="00E73F44" w:rsidRPr="00CE4688" w:rsidRDefault="00E73F44" w:rsidP="00E73F44"/>
    <w:p w14:paraId="2A3DFE22" w14:textId="2AE4968A" w:rsidR="00E73F44" w:rsidRPr="00CE4688" w:rsidRDefault="00E73F44" w:rsidP="00E73F44">
      <w:pPr>
        <w:pStyle w:val="Pealkiri4"/>
        <w:rPr>
          <w:rFonts w:eastAsia="Calibri" w:cs="Times New Roman"/>
          <w:szCs w:val="24"/>
        </w:rPr>
      </w:pPr>
      <w:r w:rsidRPr="00CE4688">
        <w:rPr>
          <w:rFonts w:cs="Times New Roman"/>
          <w:szCs w:val="24"/>
        </w:rPr>
        <w:t>6.2.2.2</w:t>
      </w:r>
      <w:r w:rsidR="00182253">
        <w:rPr>
          <w:rFonts w:cs="Times New Roman"/>
          <w:szCs w:val="24"/>
        </w:rPr>
        <w:t>.</w:t>
      </w:r>
      <w:r w:rsidRPr="00CE4688">
        <w:rPr>
          <w:rFonts w:cs="Times New Roman"/>
          <w:szCs w:val="24"/>
        </w:rPr>
        <w:t xml:space="preserve"> Muudatuste mõju </w:t>
      </w:r>
      <w:r w:rsidRPr="00CE4688">
        <w:rPr>
          <w:rFonts w:eastAsia="Calibri" w:cs="Times New Roman"/>
          <w:szCs w:val="24"/>
        </w:rPr>
        <w:t>riigi julgeolekule ja siseturvalisusele</w:t>
      </w:r>
    </w:p>
    <w:p w14:paraId="274B1606" w14:textId="77777777" w:rsidR="00E73F44" w:rsidRPr="00CE4688" w:rsidRDefault="00E73F44" w:rsidP="00E73F44"/>
    <w:p w14:paraId="0698BC73" w14:textId="4814AD8F" w:rsidR="00E73F44" w:rsidRDefault="00E73F44" w:rsidP="00E73F44">
      <w:pPr>
        <w:jc w:val="both"/>
      </w:pPr>
      <w:r w:rsidRPr="002371C6">
        <w:rPr>
          <w:b/>
          <w:bCs/>
        </w:rPr>
        <w:t>Sihtrühm:</w:t>
      </w:r>
      <w:r w:rsidRPr="00CE4688">
        <w:t xml:space="preserve"> </w:t>
      </w:r>
      <w:r w:rsidR="003731F5">
        <w:t xml:space="preserve">PPA ja KAPO </w:t>
      </w:r>
      <w:r w:rsidR="003731F5" w:rsidRPr="00E470DC">
        <w:t xml:space="preserve">vastavas valdkonnas tegelevad ametnikud. </w:t>
      </w:r>
      <w:commentRangeStart w:id="275"/>
      <w:r w:rsidR="003731F5" w:rsidRPr="00E470DC">
        <w:t>Sihtrühma suurus on juurdepääsupiiranguga teave.</w:t>
      </w:r>
      <w:commentRangeEnd w:id="275"/>
      <w:r w:rsidR="00F64187">
        <w:rPr>
          <w:rStyle w:val="Kommentaariviide"/>
          <w:rFonts w:eastAsia="Times New Roman"/>
          <w:kern w:val="0"/>
          <w14:ligatures w14:val="none"/>
        </w:rPr>
        <w:commentReference w:id="275"/>
      </w:r>
    </w:p>
    <w:p w14:paraId="6D9E6AD8" w14:textId="77777777" w:rsidR="00C57E60" w:rsidRPr="009F58D1" w:rsidRDefault="00C57E60" w:rsidP="00C57E60">
      <w:pPr>
        <w:jc w:val="both"/>
        <w:rPr>
          <w:rFonts w:eastAsia="Arial Unicode MS"/>
          <w:kern w:val="0"/>
          <w:u w:color="000000"/>
          <w:lang w:eastAsia="et-EE"/>
          <w14:ligatures w14:val="none"/>
        </w:rPr>
      </w:pPr>
    </w:p>
    <w:p w14:paraId="04D5025C" w14:textId="5737AE49" w:rsidR="00C57E60" w:rsidRPr="002236C7" w:rsidRDefault="00C57E60" w:rsidP="00C57E60">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36F25D5" w14:textId="77777777" w:rsidR="002371C6" w:rsidRDefault="002371C6" w:rsidP="00E73F44">
      <w:pPr>
        <w:jc w:val="both"/>
        <w:rPr>
          <w:rFonts w:eastAsia="Times New Roman"/>
          <w:lang w:eastAsia="et-EE"/>
        </w:rPr>
      </w:pPr>
    </w:p>
    <w:p w14:paraId="42C9EC90" w14:textId="7F4629D8" w:rsidR="00D91FC5" w:rsidRDefault="009C2EDD" w:rsidP="00E73F44">
      <w:pPr>
        <w:jc w:val="both"/>
        <w:rPr>
          <w:rFonts w:eastAsia="Times New Roman"/>
          <w:lang w:eastAsia="et-EE"/>
        </w:rPr>
      </w:pPr>
      <w:r>
        <w:rPr>
          <w:rFonts w:eastAsia="Times New Roman"/>
          <w:lang w:eastAsia="et-EE"/>
        </w:rPr>
        <w:t>Kohustuse viibida majutuskoha maakonnas</w:t>
      </w:r>
      <w:r w:rsidR="00E73F44">
        <w:rPr>
          <w:rFonts w:eastAsia="Times New Roman"/>
          <w:lang w:eastAsia="et-EE"/>
        </w:rPr>
        <w:t xml:space="preserve"> </w:t>
      </w:r>
      <w:r w:rsidR="00617BD4">
        <w:rPr>
          <w:rFonts w:eastAsia="Times New Roman"/>
          <w:lang w:eastAsia="et-EE"/>
        </w:rPr>
        <w:t>on</w:t>
      </w:r>
      <w:r w:rsidR="00E73F44">
        <w:rPr>
          <w:rFonts w:eastAsia="Times New Roman"/>
          <w:lang w:eastAsia="et-EE"/>
        </w:rPr>
        <w:t xml:space="preserve"> riigi </w:t>
      </w:r>
      <w:r w:rsidR="00617BD4">
        <w:rPr>
          <w:rFonts w:eastAsia="Times New Roman"/>
          <w:lang w:eastAsia="et-EE"/>
        </w:rPr>
        <w:t>julgeolekule ja siseturvalisusele positiivse mõjuga.</w:t>
      </w:r>
      <w:r w:rsidR="004256BF">
        <w:rPr>
          <w:rFonts w:eastAsia="Times New Roman"/>
          <w:lang w:eastAsia="et-EE"/>
        </w:rPr>
        <w:t xml:space="preserve"> Kohustus viibida kindla maakonna territooriumil suurendab julgeoleku ja siseturvalisusega seotud asutuste teadlikust taotleja</w:t>
      </w:r>
      <w:r w:rsidR="00B565FE">
        <w:rPr>
          <w:rFonts w:eastAsia="Times New Roman"/>
          <w:lang w:eastAsia="et-EE"/>
        </w:rPr>
        <w:t>te</w:t>
      </w:r>
      <w:r w:rsidR="004256BF">
        <w:rPr>
          <w:rFonts w:eastAsia="Times New Roman"/>
          <w:lang w:eastAsia="et-EE"/>
        </w:rPr>
        <w:t xml:space="preserve"> asukohast</w:t>
      </w:r>
      <w:r w:rsidR="008011FE">
        <w:rPr>
          <w:rFonts w:eastAsia="Times New Roman"/>
          <w:lang w:eastAsia="et-EE"/>
        </w:rPr>
        <w:t xml:space="preserve">, mille kaudu on </w:t>
      </w:r>
      <w:r w:rsidR="004256BF">
        <w:rPr>
          <w:rFonts w:eastAsia="Times New Roman"/>
          <w:lang w:eastAsia="et-EE"/>
        </w:rPr>
        <w:t xml:space="preserve">asutustel hõlpsam võtta vajaduse korral taotlejatega ühendust. </w:t>
      </w:r>
      <w:r w:rsidR="00D91FC5">
        <w:rPr>
          <w:rFonts w:eastAsia="Times New Roman"/>
          <w:lang w:eastAsia="et-EE"/>
        </w:rPr>
        <w:t xml:space="preserve">Kui PPA taotleja asukoha kindlaksmääramise mehhanismid töötavad, väheneb taotleja õigusrikkumiste </w:t>
      </w:r>
      <w:r w:rsidR="001512ED">
        <w:rPr>
          <w:rFonts w:eastAsia="Times New Roman"/>
          <w:lang w:eastAsia="et-EE"/>
        </w:rPr>
        <w:t>toimepanemise oht</w:t>
      </w:r>
      <w:r w:rsidR="00D91FC5">
        <w:rPr>
          <w:rFonts w:eastAsia="Times New Roman"/>
          <w:lang w:eastAsia="et-EE"/>
        </w:rPr>
        <w:t>, sh kindlaksmääratud piirkonnast omavoliline lahkumine ja ebaseadusli</w:t>
      </w:r>
      <w:r w:rsidR="00F51229">
        <w:rPr>
          <w:rFonts w:eastAsia="Times New Roman"/>
          <w:lang w:eastAsia="et-EE"/>
        </w:rPr>
        <w:t xml:space="preserve">k piiriületus. </w:t>
      </w:r>
    </w:p>
    <w:p w14:paraId="29B45122" w14:textId="77777777" w:rsidR="00BB7299" w:rsidRDefault="00BB7299" w:rsidP="00E73F44">
      <w:pPr>
        <w:rPr>
          <w:rFonts w:eastAsia="Times New Roman"/>
          <w:lang w:eastAsia="et-EE"/>
        </w:rPr>
      </w:pPr>
    </w:p>
    <w:p w14:paraId="510E48B8" w14:textId="41C03031" w:rsidR="00C11A58" w:rsidRDefault="00E73F44" w:rsidP="00DA6A9C">
      <w:pPr>
        <w:jc w:val="both"/>
        <w:rPr>
          <w:rFonts w:eastAsia="Times New Roman"/>
          <w:lang w:eastAsia="et-EE"/>
        </w:rPr>
      </w:pPr>
      <w:r w:rsidRPr="002236C7">
        <w:rPr>
          <w:rFonts w:eastAsia="Times New Roman"/>
          <w:b/>
          <w:color w:val="4472C4" w:themeColor="accent1"/>
          <w:lang w:eastAsia="et-EE"/>
        </w:rPr>
        <w:t>Ebasoovitav mõju</w:t>
      </w:r>
      <w:r w:rsidRPr="002236C7">
        <w:rPr>
          <w:rFonts w:eastAsia="Times New Roman"/>
          <w:color w:val="4472C4" w:themeColor="accent1"/>
          <w:lang w:eastAsia="et-EE"/>
        </w:rPr>
        <w:t xml:space="preserve"> </w:t>
      </w:r>
      <w:r>
        <w:rPr>
          <w:rFonts w:eastAsia="Times New Roman"/>
          <w:lang w:eastAsia="et-EE"/>
        </w:rPr>
        <w:t xml:space="preserve">on suurenenud </w:t>
      </w:r>
      <w:r w:rsidR="00457B02">
        <w:rPr>
          <w:rFonts w:eastAsia="Times New Roman"/>
          <w:lang w:eastAsia="et-EE"/>
        </w:rPr>
        <w:t xml:space="preserve">ajutine </w:t>
      </w:r>
      <w:commentRangeStart w:id="276"/>
      <w:r>
        <w:rPr>
          <w:rFonts w:eastAsia="Times New Roman"/>
          <w:lang w:eastAsia="et-EE"/>
        </w:rPr>
        <w:t>halduskoormus</w:t>
      </w:r>
      <w:commentRangeEnd w:id="276"/>
      <w:r w:rsidR="0073508E">
        <w:rPr>
          <w:rStyle w:val="Kommentaariviide"/>
          <w:rFonts w:eastAsia="Times New Roman"/>
          <w:kern w:val="0"/>
          <w14:ligatures w14:val="none"/>
        </w:rPr>
        <w:commentReference w:id="276"/>
      </w:r>
      <w:r w:rsidR="00457B02">
        <w:rPr>
          <w:rFonts w:eastAsia="Times New Roman"/>
          <w:lang w:eastAsia="et-EE"/>
        </w:rPr>
        <w:t xml:space="preserve">, sest tekib kohustus tõsta muudatustega seotud ametnike teadlikkust muutustest ja täiendatud tööprotsessidest. </w:t>
      </w:r>
    </w:p>
    <w:p w14:paraId="60794570" w14:textId="6E97CFDD" w:rsidR="00E73F44" w:rsidRPr="007D4B25" w:rsidRDefault="00E73F44" w:rsidP="00E73F44">
      <w:pPr>
        <w:rPr>
          <w:rFonts w:eastAsia="Times New Roman"/>
          <w:lang w:eastAsia="et-EE"/>
        </w:rPr>
      </w:pPr>
      <w:r>
        <w:rPr>
          <w:rFonts w:eastAsia="Times New Roman"/>
          <w:lang w:eastAsia="et-EE"/>
        </w:rPr>
        <w:t xml:space="preserve"> </w:t>
      </w:r>
    </w:p>
    <w:p w14:paraId="2769C908" w14:textId="2D4E04C4" w:rsidR="00E73F44"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Pr="000A5059">
        <w:rPr>
          <w:rFonts w:eastAsia="Calibri"/>
          <w:kern w:val="0"/>
          <w14:ligatures w14:val="none"/>
        </w:rPr>
        <w:t xml:space="preserve">on </w:t>
      </w:r>
      <w:r w:rsidR="00BA2A86" w:rsidRPr="0070495F">
        <w:rPr>
          <w:rFonts w:eastAsia="Calibri"/>
          <w:color w:val="000000"/>
          <w:kern w:val="0"/>
          <w14:ligatures w14:val="none"/>
        </w:rPr>
        <w:t>väike, kuna eelnõuga ei muudeta asutuste põhiülesandeid ja töökorraldusmuudatused on ühekordsed</w:t>
      </w:r>
      <w:r w:rsidR="00BA2A86">
        <w:rPr>
          <w:rFonts w:eastAsia="Calibri"/>
          <w:color w:val="000000"/>
          <w:kern w:val="0"/>
          <w14:ligatures w14:val="none"/>
        </w:rPr>
        <w:t>.</w:t>
      </w:r>
    </w:p>
    <w:p w14:paraId="5238F83B" w14:textId="77777777" w:rsidR="00C11A58" w:rsidRPr="00CE4688" w:rsidRDefault="00C11A58" w:rsidP="00E73F44">
      <w:pPr>
        <w:jc w:val="both"/>
        <w:rPr>
          <w:rFonts w:eastAsia="Calibri"/>
          <w:kern w:val="0"/>
          <w14:ligatures w14:val="none"/>
        </w:rPr>
      </w:pPr>
    </w:p>
    <w:p w14:paraId="20520E9A" w14:textId="77777777" w:rsidR="00E73F44"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Pr>
          <w:rFonts w:eastAsia="Calibri"/>
          <w:kern w:val="0"/>
          <w14:ligatures w14:val="none"/>
        </w:rPr>
        <w:t xml:space="preserve">on madal. Planeeritav muudatus tõstab ametiasutuste </w:t>
      </w:r>
      <w:commentRangeStart w:id="277"/>
      <w:r>
        <w:rPr>
          <w:rFonts w:eastAsia="Calibri"/>
          <w:kern w:val="0"/>
          <w14:ligatures w14:val="none"/>
        </w:rPr>
        <w:t>halduskoormust</w:t>
      </w:r>
      <w:commentRangeEnd w:id="277"/>
      <w:r w:rsidR="000772ED">
        <w:rPr>
          <w:rStyle w:val="Kommentaariviide"/>
          <w:rFonts w:eastAsia="Times New Roman"/>
          <w:kern w:val="0"/>
          <w14:ligatures w14:val="none"/>
        </w:rPr>
        <w:commentReference w:id="277"/>
      </w:r>
      <w:r>
        <w:rPr>
          <w:rFonts w:eastAsia="Calibri"/>
          <w:kern w:val="0"/>
          <w14:ligatures w14:val="none"/>
        </w:rPr>
        <w:t xml:space="preserve"> </w:t>
      </w:r>
      <w:proofErr w:type="spellStart"/>
      <w:r>
        <w:rPr>
          <w:rFonts w:eastAsia="Calibri"/>
          <w:kern w:val="0"/>
          <w14:ligatures w14:val="none"/>
        </w:rPr>
        <w:t>järelvalvemeetmete</w:t>
      </w:r>
      <w:proofErr w:type="spellEnd"/>
      <w:r>
        <w:rPr>
          <w:rFonts w:eastAsia="Calibri"/>
          <w:kern w:val="0"/>
          <w14:ligatures w14:val="none"/>
        </w:rPr>
        <w:t xml:space="preserve"> rakendamisega seonduvalt, ent vähendab võimalike õigusrikkumiste, sh põgenemise, ebaseaduslike piiriületuste ja vastutava liikmesriigi määramise menetlusega seotud halduskoormust. </w:t>
      </w:r>
    </w:p>
    <w:p w14:paraId="2E521F6F" w14:textId="77777777" w:rsidR="00E73F44" w:rsidRPr="00CE4688" w:rsidRDefault="00E73F44" w:rsidP="00E73F44"/>
    <w:p w14:paraId="3225D307" w14:textId="03008753" w:rsidR="003F1650" w:rsidRPr="00DE25C2" w:rsidRDefault="00E73F44" w:rsidP="00DE25C2">
      <w:pPr>
        <w:pStyle w:val="Pealkiri4"/>
        <w:rPr>
          <w:rFonts w:eastAsia="Calibri" w:cs="Times New Roman"/>
          <w:szCs w:val="24"/>
        </w:rPr>
      </w:pPr>
      <w:r w:rsidRPr="00CE4688">
        <w:rPr>
          <w:rFonts w:eastAsia="Calibri" w:cs="Times New Roman"/>
          <w:szCs w:val="24"/>
        </w:rPr>
        <w:lastRenderedPageBreak/>
        <w:t>6.2.2.</w:t>
      </w:r>
      <w:r>
        <w:rPr>
          <w:rFonts w:eastAsia="Calibri" w:cs="Times New Roman"/>
          <w:szCs w:val="24"/>
        </w:rPr>
        <w:t>3</w:t>
      </w:r>
      <w:r w:rsidRPr="00CE4688">
        <w:rPr>
          <w:rFonts w:eastAsia="Calibri" w:cs="Times New Roman"/>
          <w:szCs w:val="24"/>
        </w:rPr>
        <w:t xml:space="preserve"> </w:t>
      </w:r>
      <w:r w:rsidR="003F1650">
        <w:rPr>
          <w:rFonts w:eastAsia="Calibri" w:cs="Times New Roman"/>
          <w:szCs w:val="24"/>
        </w:rPr>
        <w:t>Mõju välissuhetele</w:t>
      </w:r>
    </w:p>
    <w:p w14:paraId="6CF335E5" w14:textId="77777777" w:rsidR="00DE25C2" w:rsidRDefault="00DE25C2" w:rsidP="003F1650">
      <w:pPr>
        <w:rPr>
          <w:rFonts w:eastAsia="Calibri"/>
          <w:b/>
          <w:bCs/>
          <w:kern w:val="0"/>
          <w14:ligatures w14:val="none"/>
        </w:rPr>
      </w:pPr>
    </w:p>
    <w:p w14:paraId="4363716A" w14:textId="536C8BFB" w:rsidR="00DE25C2" w:rsidRPr="0089448B" w:rsidRDefault="00DE25C2" w:rsidP="00DE25C2">
      <w:pPr>
        <w:jc w:val="both"/>
      </w:pPr>
      <w:r w:rsidRPr="002236C7">
        <w:rPr>
          <w:b/>
          <w:color w:val="4472C4" w:themeColor="accent1"/>
        </w:rPr>
        <w:t>Sihtrühm:</w:t>
      </w:r>
      <w:r w:rsidRPr="0089448B">
        <w:t xml:space="preserve"> </w:t>
      </w:r>
      <w:r w:rsidR="00BB709B">
        <w:rPr>
          <w:rFonts w:eastAsia="Times New Roman"/>
          <w:lang w:eastAsia="et-EE"/>
        </w:rPr>
        <w:t>EUAA</w:t>
      </w:r>
      <w:r w:rsidRPr="0089448B">
        <w:t xml:space="preserve">, </w:t>
      </w:r>
      <w:r w:rsidRPr="0089448B">
        <w:rPr>
          <w:bCs/>
        </w:rPr>
        <w:t>UNHCR, EL liikmesriigid</w:t>
      </w:r>
    </w:p>
    <w:p w14:paraId="5902C766" w14:textId="77777777" w:rsidR="00DE25C2" w:rsidRPr="0089448B" w:rsidRDefault="00DE25C2" w:rsidP="00DE25C2">
      <w:pPr>
        <w:jc w:val="both"/>
        <w:rPr>
          <w:rFonts w:eastAsia="Arial Unicode MS"/>
          <w:kern w:val="0"/>
          <w:u w:color="000000"/>
          <w:lang w:eastAsia="et-EE"/>
          <w14:ligatures w14:val="none"/>
        </w:rPr>
      </w:pPr>
    </w:p>
    <w:p w14:paraId="0AEB9799" w14:textId="6838C145" w:rsidR="00DE25C2" w:rsidRPr="002236C7" w:rsidRDefault="00DE25C2" w:rsidP="00DE25C2">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3BF9B62" w14:textId="2D45048B" w:rsidR="00982201" w:rsidRDefault="00DE25C2" w:rsidP="00DE25C2">
      <w:pPr>
        <w:jc w:val="both"/>
        <w:rPr>
          <w:rFonts w:eastAsia="Times New Roman"/>
          <w:lang w:eastAsia="et-EE"/>
        </w:rPr>
      </w:pPr>
      <w:r>
        <w:rPr>
          <w:rFonts w:eastAsia="Times New Roman"/>
          <w:lang w:eastAsia="et-EE"/>
        </w:rPr>
        <w:t xml:space="preserve">Eelnõus planeeritav muudatus on </w:t>
      </w:r>
      <w:r w:rsidR="00C17FA6">
        <w:rPr>
          <w:rFonts w:eastAsia="Times New Roman"/>
          <w:lang w:eastAsia="et-EE"/>
        </w:rPr>
        <w:t xml:space="preserve">välissuhtlusele </w:t>
      </w:r>
      <w:r>
        <w:rPr>
          <w:rFonts w:eastAsia="Times New Roman"/>
          <w:lang w:eastAsia="et-EE"/>
        </w:rPr>
        <w:t xml:space="preserve">positiivse mõjuga. </w:t>
      </w:r>
      <w:r w:rsidR="00982201">
        <w:rPr>
          <w:rFonts w:eastAsia="Times New Roman"/>
          <w:lang w:eastAsia="et-EE"/>
        </w:rPr>
        <w:t>Kui inimene taotleb rahvusvahelist kaitset esimesena EL liikmesriikidest Eestis, on Eesti vastutav liikmesriik.</w:t>
      </w:r>
      <w:r w:rsidR="000A1E22">
        <w:rPr>
          <w:rFonts w:eastAsia="Times New Roman"/>
          <w:lang w:eastAsia="et-EE"/>
        </w:rPr>
        <w:t xml:space="preserve"> Kui taotleja lahkub mõnda teise liikmesriiki ja taotleb seal rahvusvahelist kaitset,</w:t>
      </w:r>
      <w:r w:rsidR="006C1B81">
        <w:rPr>
          <w:rFonts w:eastAsia="Times New Roman"/>
          <w:lang w:eastAsia="et-EE"/>
        </w:rPr>
        <w:t xml:space="preserve"> võtab vastav liikmesriik Eestiga ühendust, et taotleja jõuaks vastutavasse liikmesriiki. </w:t>
      </w:r>
    </w:p>
    <w:p w14:paraId="3C16C874" w14:textId="77777777" w:rsidR="00982201" w:rsidRDefault="00982201" w:rsidP="00DE25C2">
      <w:pPr>
        <w:jc w:val="both"/>
        <w:rPr>
          <w:rFonts w:eastAsia="Times New Roman"/>
          <w:lang w:eastAsia="et-EE"/>
        </w:rPr>
      </w:pPr>
    </w:p>
    <w:p w14:paraId="31422A7C" w14:textId="576E7EF3" w:rsidR="00982201" w:rsidRDefault="0006736B" w:rsidP="00DE25C2">
      <w:pPr>
        <w:jc w:val="both"/>
        <w:rPr>
          <w:rFonts w:eastAsia="Times New Roman"/>
          <w:lang w:eastAsia="et-EE"/>
        </w:rPr>
      </w:pPr>
      <w:r>
        <w:rPr>
          <w:rFonts w:eastAsia="Times New Roman"/>
          <w:lang w:eastAsia="et-EE"/>
        </w:rPr>
        <w:t>Taotlejate k</w:t>
      </w:r>
      <w:r w:rsidR="006C1B81">
        <w:rPr>
          <w:rFonts w:eastAsia="Times New Roman"/>
          <w:lang w:eastAsia="et-EE"/>
        </w:rPr>
        <w:t>ohustus viibida majutuskoha maakonna</w:t>
      </w:r>
      <w:r w:rsidR="004D2A02">
        <w:rPr>
          <w:rFonts w:eastAsia="Times New Roman"/>
          <w:lang w:eastAsia="et-EE"/>
        </w:rPr>
        <w:t xml:space="preserve"> </w:t>
      </w:r>
      <w:r w:rsidR="006C1B81">
        <w:rPr>
          <w:rFonts w:eastAsia="Times New Roman"/>
          <w:lang w:eastAsia="et-EE"/>
        </w:rPr>
        <w:t xml:space="preserve">territooriumil </w:t>
      </w:r>
      <w:r>
        <w:rPr>
          <w:rFonts w:eastAsia="Times New Roman"/>
          <w:lang w:eastAsia="et-EE"/>
        </w:rPr>
        <w:t xml:space="preserve">ja PPA taotleja asukoha kindlaksmääramise täienenud mehhanismid aitavad </w:t>
      </w:r>
      <w:r w:rsidR="001F1ACE">
        <w:rPr>
          <w:rFonts w:eastAsia="Times New Roman"/>
          <w:lang w:eastAsia="et-EE"/>
        </w:rPr>
        <w:t>ennetada</w:t>
      </w:r>
      <w:r w:rsidR="00233614">
        <w:rPr>
          <w:rFonts w:eastAsia="Times New Roman"/>
          <w:lang w:eastAsia="et-EE"/>
        </w:rPr>
        <w:t xml:space="preserve"> taotlejate </w:t>
      </w:r>
      <w:r w:rsidR="002E04EB">
        <w:rPr>
          <w:rFonts w:eastAsia="Times New Roman"/>
          <w:lang w:eastAsia="et-EE"/>
        </w:rPr>
        <w:t>omavolilist</w:t>
      </w:r>
      <w:r w:rsidR="00233614">
        <w:rPr>
          <w:rFonts w:eastAsia="Times New Roman"/>
          <w:lang w:eastAsia="et-EE"/>
        </w:rPr>
        <w:t xml:space="preserve"> lahkumist </w:t>
      </w:r>
      <w:r w:rsidR="002E04EB">
        <w:rPr>
          <w:rFonts w:eastAsia="Times New Roman"/>
          <w:lang w:eastAsia="et-EE"/>
        </w:rPr>
        <w:t>kindlaksmääratud</w:t>
      </w:r>
      <w:r w:rsidR="00233614">
        <w:rPr>
          <w:rFonts w:eastAsia="Times New Roman"/>
          <w:lang w:eastAsia="et-EE"/>
        </w:rPr>
        <w:t xml:space="preserve"> territooriumilt teistesse liikmesriikidesse</w:t>
      </w:r>
      <w:r>
        <w:rPr>
          <w:rFonts w:eastAsia="Times New Roman"/>
          <w:lang w:eastAsia="et-EE"/>
        </w:rPr>
        <w:t xml:space="preserve">, mis omakorda vähendab mõlema </w:t>
      </w:r>
      <w:commentRangeStart w:id="278"/>
      <w:r>
        <w:rPr>
          <w:rFonts w:eastAsia="Times New Roman"/>
          <w:lang w:eastAsia="et-EE"/>
        </w:rPr>
        <w:t xml:space="preserve">riigi halduskoormust. </w:t>
      </w:r>
      <w:commentRangeEnd w:id="278"/>
      <w:r w:rsidR="00BE59BD">
        <w:rPr>
          <w:rStyle w:val="Kommentaariviide"/>
          <w:rFonts w:eastAsia="Times New Roman"/>
          <w:kern w:val="0"/>
          <w14:ligatures w14:val="none"/>
        </w:rPr>
        <w:commentReference w:id="278"/>
      </w:r>
    </w:p>
    <w:p w14:paraId="6DE79FC3" w14:textId="77777777" w:rsidR="00DE25C2" w:rsidRDefault="00DE25C2" w:rsidP="00DE25C2">
      <w:pPr>
        <w:jc w:val="both"/>
        <w:rPr>
          <w:rFonts w:eastAsia="Times New Roman"/>
          <w:lang w:eastAsia="et-EE"/>
        </w:rPr>
      </w:pPr>
    </w:p>
    <w:p w14:paraId="69E8ECD4" w14:textId="050590DC" w:rsidR="00DE25C2" w:rsidRPr="00CA0F32" w:rsidRDefault="00DE25C2" w:rsidP="00DE25C2">
      <w:pPr>
        <w:jc w:val="both"/>
        <w:rPr>
          <w:rFonts w:eastAsia="Times New Roman"/>
          <w:lang w:eastAsia="et-EE"/>
        </w:rPr>
      </w:pPr>
      <w:r w:rsidRPr="002236C7">
        <w:rPr>
          <w:rFonts w:eastAsia="Times New Roman"/>
          <w:b/>
          <w:color w:val="4472C4" w:themeColor="accent1"/>
          <w:lang w:eastAsia="et-EE"/>
        </w:rPr>
        <w:t>Ebasoovitava mõjuna</w:t>
      </w:r>
      <w:r w:rsidR="005619BB" w:rsidRPr="002236C7">
        <w:rPr>
          <w:rFonts w:eastAsia="Times New Roman"/>
          <w:color w:val="4472C4" w:themeColor="accent1"/>
          <w:lang w:eastAsia="et-EE"/>
        </w:rPr>
        <w:t xml:space="preserve"> </w:t>
      </w:r>
      <w:r w:rsidR="006C19CA">
        <w:rPr>
          <w:rFonts w:eastAsia="Times New Roman"/>
          <w:lang w:eastAsia="et-EE"/>
        </w:rPr>
        <w:t xml:space="preserve">võib tekkida </w:t>
      </w:r>
      <w:r w:rsidR="00530CE7">
        <w:rPr>
          <w:rFonts w:eastAsia="Times New Roman"/>
          <w:lang w:eastAsia="et-EE"/>
        </w:rPr>
        <w:t xml:space="preserve">Eestile </w:t>
      </w:r>
      <w:r w:rsidR="006C19CA">
        <w:rPr>
          <w:rFonts w:eastAsia="Times New Roman"/>
          <w:lang w:eastAsia="et-EE"/>
        </w:rPr>
        <w:t xml:space="preserve">mainekahju, kui </w:t>
      </w:r>
      <w:proofErr w:type="spellStart"/>
      <w:r w:rsidR="006C19CA">
        <w:rPr>
          <w:rFonts w:eastAsia="Times New Roman"/>
          <w:lang w:eastAsia="et-EE"/>
        </w:rPr>
        <w:t>järelvalvemeetmeid</w:t>
      </w:r>
      <w:proofErr w:type="spellEnd"/>
      <w:r w:rsidR="006C19CA">
        <w:rPr>
          <w:rFonts w:eastAsia="Times New Roman"/>
          <w:lang w:eastAsia="et-EE"/>
        </w:rPr>
        <w:t xml:space="preserve"> ei suudeta rakendada. </w:t>
      </w:r>
    </w:p>
    <w:p w14:paraId="27D27DEC" w14:textId="77777777" w:rsidR="00DE25C2" w:rsidRPr="002F7F4F" w:rsidRDefault="00DE25C2" w:rsidP="00DE25C2">
      <w:pPr>
        <w:rPr>
          <w:rFonts w:eastAsia="Times New Roman"/>
          <w:highlight w:val="yellow"/>
          <w:lang w:eastAsia="et-EE"/>
        </w:rPr>
      </w:pPr>
    </w:p>
    <w:p w14:paraId="513598B5" w14:textId="4F94DA0B" w:rsidR="00DE25C2" w:rsidRPr="006C19CA" w:rsidRDefault="00DE25C2" w:rsidP="00DE25C2">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Pr="00E87E95">
        <w:rPr>
          <w:rFonts w:eastAsia="Calibri"/>
          <w:kern w:val="0"/>
          <w14:ligatures w14:val="none"/>
        </w:rPr>
        <w:t>on</w:t>
      </w:r>
      <w:r>
        <w:rPr>
          <w:rFonts w:eastAsia="Calibri"/>
          <w:kern w:val="0"/>
          <w14:ligatures w14:val="none"/>
        </w:rPr>
        <w:t xml:space="preserve"> </w:t>
      </w:r>
      <w:r w:rsidR="00E17E2D">
        <w:rPr>
          <w:rFonts w:eastAsia="Calibri"/>
          <w:kern w:val="0"/>
          <w14:ligatures w14:val="none"/>
        </w:rPr>
        <w:t>väike</w:t>
      </w:r>
      <w:r w:rsidRPr="006C19CA">
        <w:rPr>
          <w:rFonts w:eastAsia="Calibri"/>
          <w:kern w:val="0"/>
          <w14:ligatures w14:val="none"/>
        </w:rPr>
        <w:t xml:space="preserve">, sest </w:t>
      </w:r>
      <w:r w:rsidR="00E17E2D">
        <w:rPr>
          <w:rFonts w:eastAsia="Calibri"/>
          <w:kern w:val="0"/>
          <w14:ligatures w14:val="none"/>
        </w:rPr>
        <w:t xml:space="preserve">taotlejate arv, kes ei täida kohustust ja on lahkunud mõnda välisriiki, on </w:t>
      </w:r>
      <w:commentRangeStart w:id="279"/>
      <w:r w:rsidR="00E17E2D">
        <w:rPr>
          <w:rFonts w:eastAsia="Calibri"/>
          <w:kern w:val="0"/>
          <w14:ligatures w14:val="none"/>
        </w:rPr>
        <w:t>väike</w:t>
      </w:r>
      <w:commentRangeEnd w:id="279"/>
      <w:r w:rsidR="0096351A">
        <w:rPr>
          <w:rStyle w:val="Kommentaariviide"/>
          <w:rFonts w:eastAsia="Times New Roman"/>
          <w:kern w:val="0"/>
          <w14:ligatures w14:val="none"/>
        </w:rPr>
        <w:commentReference w:id="279"/>
      </w:r>
      <w:r w:rsidR="00E17E2D">
        <w:rPr>
          <w:rFonts w:eastAsia="Calibri"/>
          <w:kern w:val="0"/>
          <w14:ligatures w14:val="none"/>
        </w:rPr>
        <w:t>.</w:t>
      </w:r>
    </w:p>
    <w:p w14:paraId="103026A8" w14:textId="77777777" w:rsidR="00DE25C2" w:rsidRPr="002F7F4F" w:rsidRDefault="00DE25C2" w:rsidP="00DE25C2">
      <w:pPr>
        <w:jc w:val="both"/>
        <w:rPr>
          <w:rFonts w:eastAsia="Calibri"/>
          <w:kern w:val="0"/>
          <w:highlight w:val="yellow"/>
          <w14:ligatures w14:val="none"/>
        </w:rPr>
      </w:pPr>
    </w:p>
    <w:p w14:paraId="2247B8C6" w14:textId="607D2CE6" w:rsidR="00DE25C2" w:rsidRPr="006C19CA" w:rsidRDefault="00DE25C2" w:rsidP="00DE25C2">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Pr="002D7EC9">
        <w:rPr>
          <w:rFonts w:eastAsia="Calibri"/>
          <w:kern w:val="0"/>
          <w14:ligatures w14:val="none"/>
        </w:rPr>
        <w:t>on</w:t>
      </w:r>
      <w:r>
        <w:rPr>
          <w:rFonts w:eastAsia="Calibri"/>
          <w:kern w:val="0"/>
          <w14:ligatures w14:val="none"/>
        </w:rPr>
        <w:t xml:space="preserve"> </w:t>
      </w:r>
      <w:r w:rsidRPr="006C19CA">
        <w:rPr>
          <w:rFonts w:eastAsia="Calibri"/>
          <w:kern w:val="0"/>
          <w14:ligatures w14:val="none"/>
        </w:rPr>
        <w:t>madal, mille realiseerumist ennetab P</w:t>
      </w:r>
      <w:r>
        <w:rPr>
          <w:rFonts w:eastAsia="Calibri"/>
          <w:kern w:val="0"/>
          <w14:ligatures w14:val="none"/>
        </w:rPr>
        <w:t>PA</w:t>
      </w:r>
      <w:r w:rsidR="00203353">
        <w:rPr>
          <w:rFonts w:eastAsia="Calibri"/>
          <w:kern w:val="0"/>
          <w14:ligatures w14:val="none"/>
        </w:rPr>
        <w:t xml:space="preserve"> </w:t>
      </w:r>
      <w:r w:rsidR="006C19CA">
        <w:rPr>
          <w:rFonts w:eastAsia="Calibri"/>
          <w:kern w:val="0"/>
          <w14:ligatures w14:val="none"/>
        </w:rPr>
        <w:t>ja SKA</w:t>
      </w:r>
      <w:r w:rsidRPr="006C19CA">
        <w:rPr>
          <w:rFonts w:eastAsia="Calibri"/>
          <w:kern w:val="0"/>
          <w14:ligatures w14:val="none"/>
        </w:rPr>
        <w:t xml:space="preserve"> eelnõuga planeeritava</w:t>
      </w:r>
      <w:r w:rsidR="006C19CA">
        <w:rPr>
          <w:rFonts w:eastAsia="Calibri"/>
          <w:kern w:val="0"/>
          <w14:ligatures w14:val="none"/>
        </w:rPr>
        <w:t>te</w:t>
      </w:r>
      <w:r>
        <w:rPr>
          <w:rFonts w:eastAsia="Calibri"/>
          <w:kern w:val="0"/>
          <w14:ligatures w14:val="none"/>
        </w:rPr>
        <w:t xml:space="preserve"> </w:t>
      </w:r>
      <w:r w:rsidRPr="006C19CA">
        <w:rPr>
          <w:rFonts w:eastAsia="Calibri"/>
          <w:kern w:val="0"/>
          <w14:ligatures w14:val="none"/>
        </w:rPr>
        <w:t>muudatuste süsteemne elluviimine.</w:t>
      </w:r>
    </w:p>
    <w:p w14:paraId="275A11F7" w14:textId="77777777" w:rsidR="003F1650" w:rsidRPr="003F1650" w:rsidRDefault="003F1650" w:rsidP="003F1650">
      <w:pPr>
        <w:rPr>
          <w:lang w:eastAsia="et-EE"/>
        </w:rPr>
      </w:pPr>
    </w:p>
    <w:p w14:paraId="1F8CA3D1" w14:textId="03FE63E8" w:rsidR="00E73F44" w:rsidRPr="00CE4688" w:rsidRDefault="003F1650" w:rsidP="00E73F44">
      <w:pPr>
        <w:pStyle w:val="Pealkiri4"/>
        <w:rPr>
          <w:rFonts w:eastAsia="Calibri" w:cs="Times New Roman"/>
          <w:szCs w:val="24"/>
        </w:rPr>
      </w:pPr>
      <w:r>
        <w:rPr>
          <w:rFonts w:eastAsia="Calibri" w:cs="Times New Roman"/>
          <w:szCs w:val="24"/>
        </w:rPr>
        <w:t xml:space="preserve">6.2.2.4 </w:t>
      </w:r>
      <w:r w:rsidR="00E73F44" w:rsidRPr="00CE4688">
        <w:rPr>
          <w:rFonts w:eastAsia="Calibri" w:cs="Times New Roman"/>
          <w:szCs w:val="24"/>
        </w:rPr>
        <w:t>Muudatuse sotsiaalne, sh demograafiline mõju</w:t>
      </w:r>
    </w:p>
    <w:p w14:paraId="71754F22" w14:textId="77777777" w:rsidR="00E73F44" w:rsidRPr="00CE4688" w:rsidRDefault="00E73F44" w:rsidP="00E73F44">
      <w:pPr>
        <w:jc w:val="both"/>
        <w:rPr>
          <w:rFonts w:eastAsia="Calibri"/>
          <w:b/>
          <w:kern w:val="0"/>
          <w14:ligatures w14:val="none"/>
        </w:rPr>
      </w:pPr>
    </w:p>
    <w:p w14:paraId="3C69ACC2" w14:textId="77AAF9EA" w:rsidR="00E73F44" w:rsidRDefault="00E73F44" w:rsidP="00E73F44">
      <w:pPr>
        <w:jc w:val="both"/>
      </w:pPr>
      <w:r w:rsidRPr="002236C7">
        <w:rPr>
          <w:b/>
          <w:color w:val="4472C4" w:themeColor="accent1"/>
        </w:rPr>
        <w:t>Sihtrühm:</w:t>
      </w:r>
      <w:r w:rsidRPr="00CE4688">
        <w:t xml:space="preserve"> </w:t>
      </w:r>
      <w:r>
        <w:t>rahvusvahelise kaitse taotleja</w:t>
      </w:r>
      <w:r w:rsidR="00182253">
        <w:t>d</w:t>
      </w:r>
    </w:p>
    <w:p w14:paraId="63562B8D" w14:textId="77777777" w:rsidR="00C11A58" w:rsidRPr="00B8078F" w:rsidRDefault="00C11A58" w:rsidP="00E73F44">
      <w:pPr>
        <w:jc w:val="both"/>
        <w:rPr>
          <w:rFonts w:eastAsia="Arial Unicode MS"/>
          <w:kern w:val="0"/>
          <w:u w:color="000000"/>
          <w:lang w:eastAsia="et-EE"/>
          <w14:ligatures w14:val="none"/>
        </w:rPr>
      </w:pPr>
    </w:p>
    <w:p w14:paraId="350452FC" w14:textId="71F4FAC5" w:rsidR="00C11A58" w:rsidRPr="002236C7" w:rsidRDefault="00E73F44" w:rsidP="00E73F44">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3BC7D778" w14:textId="77777777" w:rsidR="002371C6" w:rsidRDefault="002371C6" w:rsidP="00E73F44">
      <w:pPr>
        <w:jc w:val="both"/>
        <w:rPr>
          <w:rFonts w:eastAsia="Times New Roman"/>
          <w:lang w:eastAsia="et-EE"/>
        </w:rPr>
      </w:pPr>
    </w:p>
    <w:p w14:paraId="7A13344D" w14:textId="71BDEC79" w:rsidR="00E73F44" w:rsidRPr="00D0049A" w:rsidRDefault="00E73F44" w:rsidP="00E73F44">
      <w:pPr>
        <w:jc w:val="both"/>
        <w:rPr>
          <w:rFonts w:eastAsia="Times New Roman"/>
          <w:lang w:eastAsia="et-EE"/>
        </w:rPr>
      </w:pPr>
      <w:r>
        <w:rPr>
          <w:rFonts w:eastAsia="Times New Roman"/>
          <w:lang w:eastAsia="et-EE"/>
        </w:rPr>
        <w:t xml:space="preserve">Eelnõus planeeritava muudatusega täpsustuvad taotlejate jaoks reeglid, mida nad taotluse menetlemise ajal peavad järgima </w:t>
      </w:r>
      <w:r w:rsidDel="00182253">
        <w:rPr>
          <w:rFonts w:eastAsia="Times New Roman"/>
          <w:lang w:eastAsia="et-EE"/>
        </w:rPr>
        <w:t xml:space="preserve">nagu </w:t>
      </w:r>
      <w:r w:rsidR="00182253">
        <w:rPr>
          <w:rFonts w:eastAsia="Times New Roman"/>
          <w:lang w:eastAsia="et-EE"/>
        </w:rPr>
        <w:t>viibimine kindlas geograafilises piirkonnas ehk</w:t>
      </w:r>
      <w:r>
        <w:rPr>
          <w:rFonts w:eastAsia="Times New Roman"/>
          <w:lang w:eastAsia="et-EE"/>
        </w:rPr>
        <w:t xml:space="preserve"> majutuskoha maakonna territooriumil</w:t>
      </w:r>
      <w:r w:rsidR="00182253">
        <w:rPr>
          <w:rFonts w:eastAsia="Times New Roman"/>
          <w:lang w:eastAsia="et-EE"/>
        </w:rPr>
        <w:t xml:space="preserve"> ning</w:t>
      </w:r>
      <w:r>
        <w:rPr>
          <w:rFonts w:eastAsia="Times New Roman"/>
          <w:lang w:eastAsia="et-EE"/>
        </w:rPr>
        <w:t xml:space="preserve"> </w:t>
      </w:r>
      <w:r w:rsidR="00182253">
        <w:rPr>
          <w:rFonts w:eastAsia="Times New Roman"/>
          <w:lang w:eastAsia="et-EE"/>
        </w:rPr>
        <w:t xml:space="preserve">nad peavad arvestama loa- või teavituskohustusega sealt </w:t>
      </w:r>
      <w:r>
        <w:rPr>
          <w:rFonts w:eastAsia="Times New Roman"/>
          <w:lang w:eastAsia="et-EE"/>
        </w:rPr>
        <w:t xml:space="preserve">lahkumiseks. Muudatuse mõjul suureneb taotlejate </w:t>
      </w:r>
      <w:r w:rsidR="00C81EA4">
        <w:rPr>
          <w:rFonts w:eastAsia="Times New Roman"/>
          <w:lang w:eastAsia="et-EE"/>
        </w:rPr>
        <w:t>teadlikkus</w:t>
      </w:r>
      <w:r>
        <w:rPr>
          <w:rFonts w:eastAsia="Times New Roman"/>
          <w:lang w:eastAsia="et-EE"/>
        </w:rPr>
        <w:t xml:space="preserve"> nende </w:t>
      </w:r>
      <w:r w:rsidR="00F015F2">
        <w:rPr>
          <w:rFonts w:eastAsia="Times New Roman"/>
          <w:lang w:eastAsia="et-EE"/>
        </w:rPr>
        <w:t xml:space="preserve">õiguste ja </w:t>
      </w:r>
      <w:r>
        <w:rPr>
          <w:rFonts w:eastAsia="Times New Roman"/>
          <w:lang w:eastAsia="et-EE"/>
        </w:rPr>
        <w:t>kohustuste kohta.</w:t>
      </w:r>
    </w:p>
    <w:p w14:paraId="70803120" w14:textId="77777777" w:rsidR="00510BD1" w:rsidRDefault="00510BD1" w:rsidP="00E73F44">
      <w:pPr>
        <w:jc w:val="both"/>
        <w:rPr>
          <w:rFonts w:eastAsia="Times New Roman"/>
          <w:lang w:eastAsia="et-EE"/>
        </w:rPr>
      </w:pPr>
    </w:p>
    <w:p w14:paraId="6AA21821" w14:textId="3238E901" w:rsidR="008E1FB8" w:rsidRPr="007C6189" w:rsidRDefault="00E73F44" w:rsidP="007C6189">
      <w:pPr>
        <w:jc w:val="both"/>
        <w:rPr>
          <w:rFonts w:eastAsia="Times New Roman"/>
          <w:lang w:eastAsia="et-EE"/>
        </w:rPr>
      </w:pPr>
      <w:r w:rsidRPr="002236C7">
        <w:rPr>
          <w:rFonts w:eastAsia="Times New Roman"/>
          <w:b/>
          <w:color w:val="4472C4" w:themeColor="accent1"/>
          <w:lang w:eastAsia="et-EE"/>
        </w:rPr>
        <w:t>Ebasoovitava mõjuna</w:t>
      </w:r>
      <w:r w:rsidRPr="002236C7">
        <w:rPr>
          <w:rFonts w:eastAsia="Times New Roman"/>
          <w:color w:val="4472C4" w:themeColor="accent1"/>
          <w:lang w:eastAsia="et-EE"/>
        </w:rPr>
        <w:t xml:space="preserve"> </w:t>
      </w:r>
      <w:r>
        <w:rPr>
          <w:rFonts w:eastAsia="Times New Roman"/>
          <w:lang w:eastAsia="et-EE"/>
        </w:rPr>
        <w:t>või</w:t>
      </w:r>
      <w:r w:rsidR="00182253">
        <w:rPr>
          <w:rFonts w:eastAsia="Times New Roman"/>
          <w:lang w:eastAsia="et-EE"/>
        </w:rPr>
        <w:t>b majutuskoha maakonna territooriumil viibimise kohustus</w:t>
      </w:r>
      <w:r w:rsidR="008B7A8B">
        <w:rPr>
          <w:rFonts w:eastAsia="Times New Roman"/>
          <w:lang w:eastAsia="et-EE"/>
        </w:rPr>
        <w:t xml:space="preserve"> </w:t>
      </w:r>
      <w:r>
        <w:rPr>
          <w:rFonts w:eastAsia="Times New Roman"/>
          <w:lang w:eastAsia="et-EE"/>
        </w:rPr>
        <w:t>suurendada taotlejate sotsiaalset tõrjutust ja trotslikkust riigi vastu, sest nende liikumine ja seekaudu inimestega lävimine on kontrollitud.</w:t>
      </w:r>
      <w:r w:rsidR="00565414">
        <w:rPr>
          <w:rFonts w:eastAsia="Times New Roman"/>
          <w:lang w:eastAsia="et-EE"/>
        </w:rPr>
        <w:t xml:space="preserve"> </w:t>
      </w:r>
      <w:commentRangeStart w:id="280"/>
      <w:r w:rsidR="00565414">
        <w:rPr>
          <w:rFonts w:eastAsia="Times New Roman"/>
          <w:lang w:eastAsia="et-EE"/>
        </w:rPr>
        <w:t xml:space="preserve">Etteteatamata või ilma loata lahkumist </w:t>
      </w:r>
      <w:r w:rsidR="00FB0A3E">
        <w:rPr>
          <w:rFonts w:eastAsia="Times New Roman"/>
          <w:lang w:eastAsia="et-EE"/>
        </w:rPr>
        <w:t xml:space="preserve">kindlaksmääratud territooriumilt </w:t>
      </w:r>
      <w:r w:rsidR="008E1FB8" w:rsidRPr="00565414">
        <w:rPr>
          <w:rFonts w:eastAsia="Times New Roman"/>
          <w:lang w:eastAsia="et-EE"/>
        </w:rPr>
        <w:t>võib k</w:t>
      </w:r>
      <w:r w:rsidR="003912EA">
        <w:rPr>
          <w:rFonts w:eastAsia="Times New Roman"/>
          <w:lang w:eastAsia="et-EE"/>
        </w:rPr>
        <w:t>äsitleda</w:t>
      </w:r>
      <w:r w:rsidR="008E1FB8" w:rsidRPr="00565414">
        <w:rPr>
          <w:rFonts w:eastAsia="Times New Roman"/>
          <w:lang w:eastAsia="et-EE"/>
        </w:rPr>
        <w:t xml:space="preserve"> kui koostöö mittetegemist või ohuna inimese põgenemiseks</w:t>
      </w:r>
      <w:r w:rsidR="00565414">
        <w:rPr>
          <w:rFonts w:eastAsia="Times New Roman"/>
          <w:lang w:eastAsia="et-EE"/>
        </w:rPr>
        <w:t xml:space="preserve">, </w:t>
      </w:r>
      <w:r w:rsidR="007C6189">
        <w:rPr>
          <w:rFonts w:eastAsia="Times New Roman"/>
          <w:lang w:eastAsia="et-EE"/>
        </w:rPr>
        <w:t xml:space="preserve">mille alusel võib kohus otsustada paigutada taotleja kinnipidamisele. </w:t>
      </w:r>
      <w:commentRangeEnd w:id="280"/>
      <w:r w:rsidR="00E45332">
        <w:rPr>
          <w:rStyle w:val="Kommentaariviide"/>
          <w:rFonts w:eastAsia="Times New Roman"/>
          <w:kern w:val="0"/>
          <w14:ligatures w14:val="none"/>
        </w:rPr>
        <w:commentReference w:id="280"/>
      </w:r>
    </w:p>
    <w:p w14:paraId="7AB04131" w14:textId="77777777" w:rsidR="00C11A58" w:rsidRDefault="00C11A58" w:rsidP="00E73F44">
      <w:pPr>
        <w:jc w:val="both"/>
        <w:rPr>
          <w:rFonts w:eastAsia="Times New Roman"/>
          <w:lang w:eastAsia="et-EE"/>
        </w:rPr>
      </w:pPr>
    </w:p>
    <w:p w14:paraId="681FDB0B" w14:textId="2AF32645" w:rsidR="00E73F44"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Pr>
          <w:rFonts w:eastAsia="Calibri"/>
          <w:kern w:val="0"/>
          <w14:ligatures w14:val="none"/>
        </w:rPr>
        <w:t xml:space="preserve">on </w:t>
      </w:r>
      <w:r w:rsidR="00F43092">
        <w:rPr>
          <w:rFonts w:eastAsia="Calibri"/>
          <w:kern w:val="0"/>
          <w14:ligatures w14:val="none"/>
        </w:rPr>
        <w:t>keskmine</w:t>
      </w:r>
      <w:r w:rsidR="00E04152">
        <w:rPr>
          <w:rFonts w:eastAsia="Calibri"/>
          <w:kern w:val="0"/>
          <w14:ligatures w14:val="none"/>
        </w:rPr>
        <w:t>, sest muudatus mõjutab taotlejat igapäevaselt.</w:t>
      </w:r>
      <w:r w:rsidR="00014EEC">
        <w:rPr>
          <w:rFonts w:eastAsia="Calibri"/>
          <w:kern w:val="0"/>
          <w14:ligatures w14:val="none"/>
        </w:rPr>
        <w:t xml:space="preserve"> </w:t>
      </w:r>
    </w:p>
    <w:p w14:paraId="67ECE68A" w14:textId="77777777" w:rsidR="00C11A58" w:rsidRPr="00CE4688" w:rsidRDefault="00C11A58" w:rsidP="00E73F44">
      <w:pPr>
        <w:jc w:val="both"/>
        <w:rPr>
          <w:rFonts w:eastAsia="Calibri"/>
          <w:kern w:val="0"/>
          <w14:ligatures w14:val="none"/>
        </w:rPr>
      </w:pPr>
    </w:p>
    <w:p w14:paraId="20882D33" w14:textId="19A19683" w:rsidR="00482480"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Pr>
          <w:rFonts w:eastAsia="Calibri"/>
          <w:kern w:val="0"/>
          <w14:ligatures w14:val="none"/>
        </w:rPr>
        <w:t>on väike.</w:t>
      </w:r>
      <w:r w:rsidR="00BD206A">
        <w:rPr>
          <w:rFonts w:eastAsia="Calibri"/>
          <w:kern w:val="0"/>
          <w14:ligatures w14:val="none"/>
        </w:rPr>
        <w:t xml:space="preserve"> Võimalikku riski </w:t>
      </w:r>
      <w:r w:rsidR="00B20CAF">
        <w:rPr>
          <w:rFonts w:eastAsia="Calibri"/>
          <w:kern w:val="0"/>
          <w14:ligatures w14:val="none"/>
        </w:rPr>
        <w:t xml:space="preserve">ennetab </w:t>
      </w:r>
      <w:r w:rsidR="00FE2838">
        <w:rPr>
          <w:rFonts w:eastAsia="Calibri"/>
          <w:kern w:val="0"/>
          <w14:ligatures w14:val="none"/>
        </w:rPr>
        <w:t>muudatusele vastavate majutustingimuste ja piirkonna tagamine, mis võimaldab kõikide õiguste,</w:t>
      </w:r>
      <w:r w:rsidR="00BC1F3B">
        <w:rPr>
          <w:rFonts w:eastAsia="Calibri"/>
          <w:kern w:val="0"/>
          <w14:ligatures w14:val="none"/>
        </w:rPr>
        <w:t xml:space="preserve"> </w:t>
      </w:r>
      <w:r w:rsidR="00482480" w:rsidRPr="00FE2838">
        <w:rPr>
          <w:rFonts w:eastAsia="Times New Roman"/>
          <w:lang w:eastAsia="et-EE"/>
        </w:rPr>
        <w:t xml:space="preserve">erivajaduste ja menetlustagatiste kaitse, juurdepääsu vajalikele avalikele taristutele </w:t>
      </w:r>
      <w:r w:rsidR="00FE2838">
        <w:rPr>
          <w:rFonts w:eastAsia="Times New Roman"/>
          <w:lang w:eastAsia="et-EE"/>
        </w:rPr>
        <w:t>ja ei</w:t>
      </w:r>
      <w:r w:rsidR="00482480" w:rsidRPr="00FE2838">
        <w:rPr>
          <w:rFonts w:eastAsia="Times New Roman"/>
          <w:lang w:eastAsia="et-EE"/>
        </w:rPr>
        <w:t xml:space="preserve"> mõjuta</w:t>
      </w:r>
      <w:r w:rsidR="00FE2838">
        <w:rPr>
          <w:rFonts w:eastAsia="Times New Roman"/>
          <w:lang w:eastAsia="et-EE"/>
        </w:rPr>
        <w:t xml:space="preserve"> </w:t>
      </w:r>
      <w:r w:rsidR="00482480" w:rsidRPr="00FE2838">
        <w:rPr>
          <w:rFonts w:eastAsia="Times New Roman"/>
          <w:lang w:eastAsia="et-EE"/>
        </w:rPr>
        <w:t>taotlejate võõrandamatut õigust eraelu puutumatusele.</w:t>
      </w:r>
      <w:r w:rsidR="00FE2838">
        <w:rPr>
          <w:rFonts w:eastAsia="Times New Roman"/>
          <w:lang w:eastAsia="et-EE"/>
        </w:rPr>
        <w:t xml:space="preserve"> Riskitekke maandamist toetab taotleja ligipääs tasuta </w:t>
      </w:r>
      <w:r w:rsidR="00FE2838">
        <w:rPr>
          <w:rFonts w:eastAsia="Calibri"/>
          <w:kern w:val="0"/>
          <w14:ligatures w14:val="none"/>
        </w:rPr>
        <w:t>õigusabile, mille kaudu on võimalus tutvuda oma õiguste ja kohustute ning sätestatud meetmetega täpsemalt.</w:t>
      </w:r>
    </w:p>
    <w:p w14:paraId="5F00E787" w14:textId="77777777" w:rsidR="00E73F44" w:rsidRPr="00CE4688" w:rsidRDefault="00E73F44" w:rsidP="00E73F44">
      <w:pPr>
        <w:contextualSpacing/>
        <w:jc w:val="both"/>
        <w:rPr>
          <w:rFonts w:eastAsia="Calibri"/>
          <w:b/>
          <w:bCs/>
          <w:kern w:val="0"/>
          <w14:ligatures w14:val="none"/>
        </w:rPr>
      </w:pPr>
    </w:p>
    <w:p w14:paraId="7A9062DC" w14:textId="62049979" w:rsidR="00E73F44" w:rsidRPr="00CE4688" w:rsidRDefault="00E73F44" w:rsidP="00E73F44">
      <w:pPr>
        <w:pStyle w:val="Pealkiri4"/>
        <w:rPr>
          <w:rFonts w:cs="Times New Roman"/>
          <w:szCs w:val="24"/>
        </w:rPr>
      </w:pPr>
      <w:r w:rsidRPr="00CE4688">
        <w:rPr>
          <w:rFonts w:cs="Times New Roman"/>
          <w:szCs w:val="24"/>
        </w:rPr>
        <w:lastRenderedPageBreak/>
        <w:t>6.2.2.5</w:t>
      </w:r>
      <w:r w:rsidR="00182253">
        <w:rPr>
          <w:rFonts w:cs="Times New Roman"/>
          <w:szCs w:val="24"/>
        </w:rPr>
        <w:t>.</w:t>
      </w:r>
      <w:r w:rsidRPr="00CE4688">
        <w:rPr>
          <w:rFonts w:cs="Times New Roman"/>
          <w:szCs w:val="24"/>
        </w:rPr>
        <w:t xml:space="preserve"> Muudatuse mõju muudele valdkondadele </w:t>
      </w:r>
    </w:p>
    <w:p w14:paraId="102D8132" w14:textId="77777777" w:rsidR="00E73F44" w:rsidRDefault="00E73F44" w:rsidP="00E73F44">
      <w:pPr>
        <w:rPr>
          <w:rFonts w:eastAsia="Calibri"/>
        </w:rPr>
      </w:pPr>
    </w:p>
    <w:p w14:paraId="3681B24B" w14:textId="32D0F168" w:rsidR="00E73F44" w:rsidRPr="00AD6950" w:rsidRDefault="00AD6950" w:rsidP="00AD6950">
      <w:pPr>
        <w:jc w:val="both"/>
        <w:rPr>
          <w:rFonts w:eastAsia="Times New Roman"/>
          <w:lang w:eastAsia="et-EE" w:bidi="et-EE"/>
        </w:rPr>
      </w:pPr>
      <w:r>
        <w:rPr>
          <w:rFonts w:eastAsia="Times New Roman"/>
          <w:noProof/>
          <w:lang w:eastAsia="et-EE" w:bidi="et-EE"/>
        </w:rPr>
        <w:t>Muudatusel puudub mõju teistele mõjuvaldkondadele.</w:t>
      </w:r>
    </w:p>
    <w:p w14:paraId="7354E371" w14:textId="77777777" w:rsidR="00BC0ABC" w:rsidRDefault="00BC0ABC" w:rsidP="005E2158">
      <w:pPr>
        <w:rPr>
          <w:rFonts w:eastAsia="Calibri"/>
        </w:rPr>
      </w:pPr>
    </w:p>
    <w:p w14:paraId="28A1A9B6" w14:textId="2A6AB337" w:rsidR="00E73F44" w:rsidRPr="007A6E86" w:rsidRDefault="00E73F44" w:rsidP="00E73F44">
      <w:pPr>
        <w:pStyle w:val="Pealkiri3"/>
        <w:rPr>
          <w:rFonts w:cs="Times New Roman"/>
          <w:b w:val="0"/>
          <w:bCs/>
          <w:color w:val="FF0000"/>
        </w:rPr>
      </w:pPr>
      <w:r w:rsidRPr="00CE4688">
        <w:rPr>
          <w:rFonts w:eastAsia="Calibri" w:cs="Times New Roman"/>
        </w:rPr>
        <w:t xml:space="preserve">6.2.3 </w:t>
      </w:r>
      <w:r w:rsidRPr="00CE4688">
        <w:rPr>
          <w:rFonts w:cs="Times New Roman"/>
          <w:bCs/>
        </w:rPr>
        <w:t>Kinnipidami</w:t>
      </w:r>
      <w:r w:rsidR="00A15011">
        <w:rPr>
          <w:rFonts w:cs="Times New Roman"/>
          <w:bCs/>
        </w:rPr>
        <w:t>se alternatiivid</w:t>
      </w:r>
    </w:p>
    <w:p w14:paraId="3B9D6DAC" w14:textId="77777777" w:rsidR="00F14FC3" w:rsidRPr="00CE4688" w:rsidRDefault="00F14FC3" w:rsidP="00E73F44"/>
    <w:p w14:paraId="26259303" w14:textId="74CAB4D7" w:rsidR="003C398F" w:rsidRPr="002B0520" w:rsidRDefault="00DB68E4" w:rsidP="006752C4">
      <w:pPr>
        <w:jc w:val="both"/>
        <w:rPr>
          <w:highlight w:val="yellow"/>
        </w:rPr>
      </w:pPr>
      <w:r w:rsidRPr="00A2742B">
        <w:t xml:space="preserve">Järgnevalt kajastatakse mõjusid, mis tulenevad </w:t>
      </w:r>
      <w:r w:rsidR="009223DF" w:rsidRPr="00A2742B">
        <w:t xml:space="preserve">rahalise tagatise ja liikumisvabaduse piirangute kui kinnipidamise alternatiivide rakendamisest. </w:t>
      </w:r>
    </w:p>
    <w:p w14:paraId="19BD09D9" w14:textId="77777777" w:rsidR="00C445A1" w:rsidRPr="00CE4688" w:rsidRDefault="00C445A1" w:rsidP="00E73F44"/>
    <w:p w14:paraId="153CC50B" w14:textId="4186D44F" w:rsidR="00E73F44" w:rsidRPr="00CE4688" w:rsidRDefault="00E73F44" w:rsidP="00E73F44">
      <w:pPr>
        <w:pStyle w:val="Pealkiri4"/>
        <w:rPr>
          <w:rFonts w:cs="Times New Roman"/>
          <w:szCs w:val="24"/>
        </w:rPr>
      </w:pPr>
      <w:r w:rsidRPr="00CE4688">
        <w:rPr>
          <w:rFonts w:eastAsia="Calibri" w:cs="Times New Roman"/>
          <w:szCs w:val="24"/>
        </w:rPr>
        <w:t xml:space="preserve">6.2.3.1 </w:t>
      </w:r>
      <w:r w:rsidRPr="00CE4688">
        <w:rPr>
          <w:rFonts w:cs="Times New Roman"/>
          <w:szCs w:val="24"/>
        </w:rPr>
        <w:t>Muudatuste mõju riigiasutuste ja kohaliku omavalitsuse korraldusele</w:t>
      </w:r>
      <w:r w:rsidR="009C7E68">
        <w:rPr>
          <w:rFonts w:cs="Times New Roman"/>
          <w:szCs w:val="24"/>
        </w:rPr>
        <w:t xml:space="preserve"> </w:t>
      </w:r>
    </w:p>
    <w:p w14:paraId="575FE29A" w14:textId="77777777" w:rsidR="00C941D6" w:rsidRPr="00CE4688" w:rsidRDefault="00C941D6" w:rsidP="00E73F44"/>
    <w:p w14:paraId="14852336" w14:textId="6F454318" w:rsidR="004331F6" w:rsidRDefault="00E73F44" w:rsidP="004331F6">
      <w:pPr>
        <w:jc w:val="both"/>
      </w:pPr>
      <w:r w:rsidRPr="002236C7">
        <w:rPr>
          <w:b/>
          <w:color w:val="4472C4" w:themeColor="accent1"/>
        </w:rPr>
        <w:t>Sihtrühm:</w:t>
      </w:r>
      <w:r w:rsidRPr="00CE4688">
        <w:t xml:space="preserve"> </w:t>
      </w:r>
      <w:r w:rsidR="004D6C64" w:rsidRPr="00AB782A">
        <w:t>PPA</w:t>
      </w:r>
      <w:r w:rsidR="00D050E4">
        <w:t xml:space="preserve"> vastavas valdkonnas tegelevad ametnikud</w:t>
      </w:r>
      <w:r w:rsidR="002B6E07">
        <w:t xml:space="preserve"> ja kohtud</w:t>
      </w:r>
      <w:commentRangeStart w:id="281"/>
      <w:r w:rsidR="002B6E07">
        <w:t>. PPA s</w:t>
      </w:r>
      <w:r w:rsidR="00D050E4">
        <w:t xml:space="preserve">ihtrühma suurus on juurdepääsupiiranguga teave. </w:t>
      </w:r>
      <w:commentRangeEnd w:id="281"/>
      <w:r w:rsidR="00E60F09">
        <w:rPr>
          <w:rStyle w:val="Kommentaariviide"/>
          <w:rFonts w:eastAsia="Times New Roman"/>
          <w:kern w:val="0"/>
          <w14:ligatures w14:val="none"/>
        </w:rPr>
        <w:commentReference w:id="281"/>
      </w:r>
      <w:commentRangeStart w:id="282"/>
      <w:r w:rsidR="00F46279">
        <w:t>Kohtute s</w:t>
      </w:r>
      <w:r w:rsidR="009009E4">
        <w:t>ihtrühma arv on väike.</w:t>
      </w:r>
      <w:commentRangeEnd w:id="282"/>
      <w:r w:rsidR="00E60F09">
        <w:rPr>
          <w:rStyle w:val="Kommentaariviide"/>
          <w:rFonts w:eastAsia="Times New Roman"/>
          <w:kern w:val="0"/>
          <w14:ligatures w14:val="none"/>
        </w:rPr>
        <w:commentReference w:id="282"/>
      </w:r>
    </w:p>
    <w:p w14:paraId="52A48C5B" w14:textId="77777777" w:rsidR="00C57E60" w:rsidRPr="00CE4688" w:rsidRDefault="00C57E60" w:rsidP="00C57E60">
      <w:pPr>
        <w:jc w:val="both"/>
        <w:rPr>
          <w:i/>
        </w:rPr>
      </w:pPr>
    </w:p>
    <w:p w14:paraId="0DA972AD" w14:textId="77777777" w:rsidR="00C57E60" w:rsidRPr="002236C7" w:rsidRDefault="00C57E60" w:rsidP="00C57E60">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9D23962" w14:textId="77777777" w:rsidR="00C57E60" w:rsidRPr="002371C6" w:rsidRDefault="00C57E60" w:rsidP="00C57E60">
      <w:pPr>
        <w:rPr>
          <w:rFonts w:eastAsia="Times New Roman"/>
          <w:b/>
          <w:lang w:eastAsia="et-EE"/>
        </w:rPr>
      </w:pPr>
    </w:p>
    <w:p w14:paraId="579A8E5D" w14:textId="5917A0B4" w:rsidR="00240278" w:rsidRPr="00D87F7E" w:rsidRDefault="00ED4D95" w:rsidP="00D87F7E">
      <w:pPr>
        <w:jc w:val="both"/>
      </w:pPr>
      <w:r w:rsidRPr="00106C02">
        <w:rPr>
          <w:rFonts w:eastAsia="Times New Roman"/>
          <w:lang w:eastAsia="et-EE"/>
        </w:rPr>
        <w:t xml:space="preserve">Kinnipidamine on taotleja õigusi tugevalt riivav meede, millel on riigile väga suured kulud. </w:t>
      </w:r>
      <w:r w:rsidR="00142921" w:rsidRPr="00106C02">
        <w:rPr>
          <w:rFonts w:eastAsia="Times New Roman"/>
          <w:lang w:eastAsia="et-EE"/>
        </w:rPr>
        <w:t>K</w:t>
      </w:r>
      <w:r w:rsidR="00297B3B" w:rsidRPr="00106C02">
        <w:t xml:space="preserve">innipidamist </w:t>
      </w:r>
      <w:r w:rsidR="00142921" w:rsidRPr="00106C02">
        <w:t>peab kasutama</w:t>
      </w:r>
      <w:r w:rsidR="00297B3B" w:rsidRPr="00106C02">
        <w:t xml:space="preserve"> viimase abinõuna pärast individuaalset hindamist, ning kaitsemeetmed juhuks, kui taotleja füüsiline või vaimne tervis on tõsises ohus</w:t>
      </w:r>
      <w:r w:rsidR="00106C02" w:rsidRPr="00106C02">
        <w:t>. V</w:t>
      </w:r>
      <w:r w:rsidR="00297B3B" w:rsidRPr="00106C02">
        <w:t>astuvõtu erivajadustega taotlejaid ei saa kinni pidada, kui nende kinnipidamine ohustaks tõsiselt nende füüsilist ja vaimset tervist.</w:t>
      </w:r>
      <w:r w:rsidR="006176AB">
        <w:t xml:space="preserve"> </w:t>
      </w:r>
      <w:r w:rsidR="00D87F7E">
        <w:t>L</w:t>
      </w:r>
      <w:r w:rsidR="00240278" w:rsidRPr="00B0295E">
        <w:t xml:space="preserve">iikmesriigid </w:t>
      </w:r>
      <w:r w:rsidR="00BB2A4B">
        <w:t xml:space="preserve">peavad </w:t>
      </w:r>
      <w:r w:rsidR="00240278" w:rsidRPr="00B0295E">
        <w:t>tagama, et riigisisese õigusega on ette nähtud reeglid, mis käsitlevad kinnipidamise alternatiive, nagu korrapärane ilmumine ametiasutustesse, rahalise tagatise andmine või kohustus elada kindlaksmääratud kohas</w:t>
      </w:r>
    </w:p>
    <w:p w14:paraId="463CBFD7" w14:textId="77777777" w:rsidR="00055035" w:rsidRDefault="00055035" w:rsidP="00035ADA">
      <w:pPr>
        <w:jc w:val="both"/>
      </w:pPr>
    </w:p>
    <w:p w14:paraId="0655D750" w14:textId="7E9C1E20" w:rsidR="00ED5FF0" w:rsidRDefault="00ED4D95" w:rsidP="00035ADA">
      <w:pPr>
        <w:jc w:val="both"/>
      </w:pPr>
      <w:r>
        <w:t>Taotleja liikumise piiramiseks ja põgenemise ennetamiseks</w:t>
      </w:r>
      <w:r w:rsidR="00035ADA">
        <w:t xml:space="preserve"> </w:t>
      </w:r>
      <w:r w:rsidR="00086299">
        <w:t>täiendatakse</w:t>
      </w:r>
      <w:r w:rsidR="009F19D7">
        <w:t xml:space="preserve"> eelnõuga </w:t>
      </w:r>
      <w:r w:rsidR="00D46EBA">
        <w:t xml:space="preserve">seniseid </w:t>
      </w:r>
      <w:r w:rsidR="009F19D7">
        <w:t>kinnipidamise alternatiive.</w:t>
      </w:r>
      <w:r w:rsidR="0073342A">
        <w:t xml:space="preserve"> </w:t>
      </w:r>
      <w:r w:rsidR="009F19D7">
        <w:rPr>
          <w:rFonts w:eastAsia="Times New Roman"/>
          <w:lang w:eastAsia="et-EE"/>
        </w:rPr>
        <w:t xml:space="preserve">Muudatusena saab </w:t>
      </w:r>
      <w:r w:rsidR="001F008F">
        <w:rPr>
          <w:rFonts w:eastAsia="Times New Roman"/>
          <w:lang w:eastAsia="et-EE"/>
        </w:rPr>
        <w:t xml:space="preserve">PPA </w:t>
      </w:r>
      <w:r w:rsidR="009F19D7">
        <w:rPr>
          <w:rFonts w:eastAsia="Times New Roman"/>
          <w:lang w:eastAsia="et-EE"/>
        </w:rPr>
        <w:t xml:space="preserve">kinnipidamise alternatiivina </w:t>
      </w:r>
      <w:r w:rsidR="000B1B17">
        <w:rPr>
          <w:rFonts w:eastAsia="Times New Roman"/>
          <w:lang w:eastAsia="et-EE"/>
        </w:rPr>
        <w:t xml:space="preserve">taotlejale </w:t>
      </w:r>
      <w:r w:rsidR="00035ADA">
        <w:rPr>
          <w:rFonts w:eastAsia="Times New Roman"/>
          <w:lang w:eastAsia="et-EE"/>
        </w:rPr>
        <w:t>määrata</w:t>
      </w:r>
      <w:r w:rsidR="00B66A08">
        <w:rPr>
          <w:rFonts w:eastAsia="Times New Roman"/>
          <w:lang w:eastAsia="et-EE"/>
        </w:rPr>
        <w:t xml:space="preserve"> </w:t>
      </w:r>
      <w:r w:rsidR="00930A41">
        <w:rPr>
          <w:rFonts w:eastAsia="Times New Roman"/>
          <w:lang w:eastAsia="et-EE"/>
        </w:rPr>
        <w:t>deposiidi</w:t>
      </w:r>
      <w:r w:rsidR="00B66A08">
        <w:rPr>
          <w:rFonts w:eastAsia="Times New Roman"/>
          <w:lang w:eastAsia="et-EE"/>
        </w:rPr>
        <w:t xml:space="preserve"> ehk rahalise tagatise andmise</w:t>
      </w:r>
      <w:r w:rsidR="00CF271D">
        <w:rPr>
          <w:rFonts w:eastAsia="Times New Roman"/>
          <w:lang w:eastAsia="et-EE"/>
        </w:rPr>
        <w:t>.</w:t>
      </w:r>
      <w:r w:rsidR="00E5292C">
        <w:rPr>
          <w:rFonts w:eastAsia="Times New Roman"/>
          <w:lang w:eastAsia="et-EE"/>
        </w:rPr>
        <w:t xml:space="preserve"> </w:t>
      </w:r>
      <w:r w:rsidR="00A0118E">
        <w:rPr>
          <w:rFonts w:eastAsia="Times New Roman"/>
          <w:lang w:eastAsia="et-EE"/>
        </w:rPr>
        <w:t xml:space="preserve">Deposiidi eesmärk on motiveerida välismaalast </w:t>
      </w:r>
      <w:r w:rsidR="00623C03">
        <w:rPr>
          <w:rFonts w:eastAsia="Times New Roman"/>
          <w:lang w:eastAsia="et-EE"/>
        </w:rPr>
        <w:t>täitma talle määratud kohustusi</w:t>
      </w:r>
      <w:r w:rsidR="000436EE">
        <w:rPr>
          <w:rFonts w:eastAsia="Times New Roman"/>
          <w:lang w:eastAsia="et-EE"/>
        </w:rPr>
        <w:t xml:space="preserve">, sh viibida kokkulepitud piirkonnas. </w:t>
      </w:r>
      <w:r w:rsidR="009E5A9B">
        <w:rPr>
          <w:rFonts w:eastAsia="Times New Roman"/>
          <w:lang w:eastAsia="et-EE"/>
        </w:rPr>
        <w:t>Eelnõu ei sätesta deposiidi</w:t>
      </w:r>
      <w:r w:rsidR="003C7089">
        <w:rPr>
          <w:rFonts w:eastAsia="Times New Roman"/>
          <w:lang w:eastAsia="et-EE"/>
        </w:rPr>
        <w:t xml:space="preserve"> määramisega seotud reegleid</w:t>
      </w:r>
      <w:r w:rsidR="009E5A9B">
        <w:rPr>
          <w:rFonts w:eastAsia="Times New Roman"/>
          <w:lang w:eastAsia="et-EE"/>
        </w:rPr>
        <w:t xml:space="preserve">, </w:t>
      </w:r>
      <w:r w:rsidR="005F62D1">
        <w:rPr>
          <w:rFonts w:eastAsia="Times New Roman"/>
          <w:lang w:eastAsia="et-EE"/>
        </w:rPr>
        <w:t xml:space="preserve">PPA </w:t>
      </w:r>
      <w:r w:rsidR="000A10D3">
        <w:rPr>
          <w:rFonts w:eastAsia="Times New Roman"/>
          <w:lang w:eastAsia="et-EE"/>
        </w:rPr>
        <w:t xml:space="preserve">peab </w:t>
      </w:r>
      <w:r w:rsidR="009E5A9B">
        <w:rPr>
          <w:rFonts w:eastAsia="Times New Roman"/>
          <w:lang w:eastAsia="et-EE"/>
        </w:rPr>
        <w:t xml:space="preserve">praktika </w:t>
      </w:r>
      <w:r w:rsidR="005F62D1">
        <w:rPr>
          <w:rFonts w:eastAsia="Times New Roman"/>
          <w:lang w:eastAsia="et-EE"/>
        </w:rPr>
        <w:t>välja tööta</w:t>
      </w:r>
      <w:r w:rsidR="00CA3CB2">
        <w:rPr>
          <w:rFonts w:eastAsia="Times New Roman"/>
          <w:lang w:eastAsia="et-EE"/>
        </w:rPr>
        <w:t xml:space="preserve">ma </w:t>
      </w:r>
      <w:r w:rsidR="005F62D1">
        <w:rPr>
          <w:rFonts w:eastAsia="Times New Roman"/>
          <w:lang w:eastAsia="et-EE"/>
        </w:rPr>
        <w:t>ja juuruta</w:t>
      </w:r>
      <w:r w:rsidR="00CA3CB2">
        <w:rPr>
          <w:rFonts w:eastAsia="Times New Roman"/>
          <w:lang w:eastAsia="et-EE"/>
        </w:rPr>
        <w:t>m</w:t>
      </w:r>
      <w:r w:rsidR="005F62D1">
        <w:rPr>
          <w:rFonts w:eastAsia="Times New Roman"/>
          <w:lang w:eastAsia="et-EE"/>
        </w:rPr>
        <w:t xml:space="preserve">a. </w:t>
      </w:r>
    </w:p>
    <w:p w14:paraId="02D593D7" w14:textId="77777777" w:rsidR="0004093C" w:rsidRPr="0004093C" w:rsidRDefault="0004093C" w:rsidP="00035ADA">
      <w:pPr>
        <w:jc w:val="both"/>
      </w:pPr>
    </w:p>
    <w:p w14:paraId="1BB1985A" w14:textId="7EF875BB" w:rsidR="000624CB" w:rsidRDefault="00F01D6D" w:rsidP="00035ADA">
      <w:pPr>
        <w:jc w:val="both"/>
        <w:rPr>
          <w:rFonts w:eastAsia="Times New Roman"/>
          <w:lang w:eastAsia="et-EE"/>
        </w:rPr>
      </w:pPr>
      <w:r>
        <w:rPr>
          <w:rFonts w:eastAsia="Times New Roman"/>
          <w:lang w:eastAsia="et-EE"/>
        </w:rPr>
        <w:t>Eelnõus planee</w:t>
      </w:r>
      <w:r w:rsidR="00F60988">
        <w:rPr>
          <w:rFonts w:eastAsia="Times New Roman"/>
          <w:lang w:eastAsia="et-EE"/>
        </w:rPr>
        <w:t xml:space="preserve">ritud kinnipidamise alternatiivide </w:t>
      </w:r>
      <w:r>
        <w:rPr>
          <w:rFonts w:eastAsia="Times New Roman"/>
          <w:lang w:eastAsia="et-EE"/>
        </w:rPr>
        <w:t xml:space="preserve">muudatusena peab PPA </w:t>
      </w:r>
      <w:r w:rsidR="001E4A34">
        <w:rPr>
          <w:rFonts w:eastAsia="Times New Roman"/>
          <w:lang w:eastAsia="et-EE"/>
        </w:rPr>
        <w:t xml:space="preserve">hakkama </w:t>
      </w:r>
      <w:r>
        <w:rPr>
          <w:rFonts w:eastAsia="Times New Roman"/>
          <w:lang w:eastAsia="et-EE"/>
        </w:rPr>
        <w:t xml:space="preserve">liikumisvabaduse piirangute väljatöötamisel ja määramisel </w:t>
      </w:r>
      <w:r w:rsidR="00CA71E2">
        <w:rPr>
          <w:rFonts w:eastAsia="Times New Roman"/>
          <w:lang w:eastAsia="et-EE"/>
        </w:rPr>
        <w:t xml:space="preserve">muuhulgas </w:t>
      </w:r>
      <w:r w:rsidR="001E4A34">
        <w:rPr>
          <w:rFonts w:eastAsia="Times New Roman"/>
          <w:lang w:eastAsia="et-EE"/>
        </w:rPr>
        <w:t xml:space="preserve">lähtuma </w:t>
      </w:r>
      <w:r>
        <w:rPr>
          <w:rFonts w:eastAsia="Times New Roman"/>
          <w:lang w:eastAsia="et-EE"/>
        </w:rPr>
        <w:t>EUAA kinnipidamise alternatiivide juhismaterjali</w:t>
      </w:r>
      <w:r w:rsidR="00A00327">
        <w:rPr>
          <w:rFonts w:eastAsia="Times New Roman"/>
          <w:lang w:eastAsia="et-EE"/>
        </w:rPr>
        <w:t>st</w:t>
      </w:r>
      <w:r w:rsidR="001E272C">
        <w:rPr>
          <w:rStyle w:val="Allmrkuseviide"/>
          <w:rFonts w:eastAsia="Times New Roman"/>
          <w:lang w:eastAsia="et-EE"/>
        </w:rPr>
        <w:footnoteReference w:id="131"/>
      </w:r>
      <w:r w:rsidR="00F60988">
        <w:rPr>
          <w:rFonts w:eastAsia="Times New Roman"/>
          <w:lang w:eastAsia="et-EE"/>
        </w:rPr>
        <w:t xml:space="preserve">. </w:t>
      </w:r>
    </w:p>
    <w:p w14:paraId="02540F6F" w14:textId="77777777" w:rsidR="00F01D6D" w:rsidRDefault="00F01D6D" w:rsidP="00035ADA">
      <w:pPr>
        <w:jc w:val="both"/>
        <w:rPr>
          <w:rFonts w:eastAsia="Times New Roman"/>
          <w:lang w:eastAsia="et-EE"/>
        </w:rPr>
      </w:pPr>
    </w:p>
    <w:p w14:paraId="59541E8F" w14:textId="5ED000BD" w:rsidR="00B30A89" w:rsidRPr="001A21EC" w:rsidRDefault="000B44BD" w:rsidP="00CE4609">
      <w:pPr>
        <w:jc w:val="both"/>
      </w:pPr>
      <w:r w:rsidRPr="001A21EC">
        <w:t>Vajalike muudatuste rakendamiseks</w:t>
      </w:r>
      <w:r w:rsidR="00B30A89" w:rsidRPr="001A21EC">
        <w:t xml:space="preserve"> peab PPA muutma senist töökorraldust, tõstma töötajate teadlikkust muudatustest ja looma juhendmaterjale, mis toetavad uute </w:t>
      </w:r>
      <w:r w:rsidR="00B945F8" w:rsidRPr="001A21EC">
        <w:t xml:space="preserve">ja muudetud </w:t>
      </w:r>
      <w:r w:rsidR="00B30A89" w:rsidRPr="001A21EC">
        <w:t xml:space="preserve">praktikate edukat rakendamist. </w:t>
      </w:r>
    </w:p>
    <w:p w14:paraId="285FDF70" w14:textId="77777777" w:rsidR="007E7717" w:rsidRDefault="007E7717" w:rsidP="00F0059A">
      <w:pPr>
        <w:jc w:val="both"/>
        <w:rPr>
          <w:highlight w:val="yellow"/>
        </w:rPr>
      </w:pPr>
    </w:p>
    <w:p w14:paraId="21FAB26B" w14:textId="4CA89392" w:rsidR="0080166C" w:rsidRPr="00031830" w:rsidRDefault="004F1BDF" w:rsidP="00031830">
      <w:pPr>
        <w:jc w:val="both"/>
      </w:pPr>
      <w:r w:rsidRPr="00031830">
        <w:t xml:space="preserve">Planeeritud muudatusena </w:t>
      </w:r>
      <w:r w:rsidRPr="002236C7">
        <w:rPr>
          <w:b/>
          <w:color w:val="4472C4" w:themeColor="accent1"/>
        </w:rPr>
        <w:t>ebasoovitav mõju</w:t>
      </w:r>
      <w:r w:rsidRPr="002236C7">
        <w:rPr>
          <w:color w:val="4472C4" w:themeColor="accent1"/>
        </w:rPr>
        <w:t xml:space="preserve"> </w:t>
      </w:r>
      <w:r w:rsidRPr="00031830">
        <w:t>o</w:t>
      </w:r>
      <w:r w:rsidR="00031830">
        <w:t xml:space="preserve">n välismaalase põgenemine meetmete rakendamisest </w:t>
      </w:r>
      <w:commentRangeStart w:id="283"/>
      <w:r w:rsidR="00031830">
        <w:t>hoolima</w:t>
      </w:r>
      <w:r w:rsidR="0025370F">
        <w:t>ta</w:t>
      </w:r>
      <w:commentRangeEnd w:id="283"/>
      <w:r w:rsidR="003B7239">
        <w:rPr>
          <w:rStyle w:val="Kommentaariviide"/>
          <w:rFonts w:eastAsia="Times New Roman"/>
          <w:kern w:val="0"/>
          <w14:ligatures w14:val="none"/>
        </w:rPr>
        <w:commentReference w:id="283"/>
      </w:r>
      <w:r w:rsidR="00031830">
        <w:t xml:space="preserve">. Põgenemisel või selle ohu ilmnemisel tekib </w:t>
      </w:r>
      <w:proofErr w:type="spellStart"/>
      <w:r w:rsidR="00031830">
        <w:t>PPA-le</w:t>
      </w:r>
      <w:proofErr w:type="spellEnd"/>
      <w:r w:rsidR="00031830">
        <w:t xml:space="preserve">, ennekõike </w:t>
      </w:r>
      <w:proofErr w:type="spellStart"/>
      <w:r w:rsidR="00031830">
        <w:t>migratsioonijärelvalve</w:t>
      </w:r>
      <w:proofErr w:type="spellEnd"/>
      <w:r w:rsidR="00031830">
        <w:t xml:space="preserve"> ja kinnipidamisega tegelevatele ametnikele, suurem </w:t>
      </w:r>
      <w:commentRangeStart w:id="284"/>
      <w:r w:rsidR="00031830">
        <w:t xml:space="preserve">halduskoormus </w:t>
      </w:r>
      <w:commentRangeEnd w:id="284"/>
      <w:r w:rsidR="00A870A4">
        <w:rPr>
          <w:rStyle w:val="Kommentaariviide"/>
          <w:rFonts w:eastAsia="Times New Roman"/>
          <w:kern w:val="0"/>
          <w14:ligatures w14:val="none"/>
        </w:rPr>
        <w:commentReference w:id="284"/>
      </w:r>
      <w:r w:rsidR="00031830">
        <w:t xml:space="preserve">inimese ülesotsimise ja kinnipidamise rakendamise tõttu. </w:t>
      </w:r>
      <w:r w:rsidR="00F134CD">
        <w:t>Kinnipidamine on kõige ressursimahukam rändehaldus meede</w:t>
      </w:r>
      <w:r w:rsidR="00A870A4">
        <w:t>.</w:t>
      </w:r>
    </w:p>
    <w:p w14:paraId="1FC7B9D7" w14:textId="77777777" w:rsidR="004D6C64" w:rsidRPr="004D6C64" w:rsidRDefault="004D6C64" w:rsidP="00E73F44">
      <w:pPr>
        <w:rPr>
          <w:rFonts w:eastAsia="Times New Roman"/>
          <w:lang w:eastAsia="et-EE"/>
        </w:rPr>
      </w:pPr>
    </w:p>
    <w:p w14:paraId="39117A49" w14:textId="00DC866F" w:rsidR="007510A0" w:rsidRPr="00DE328A" w:rsidRDefault="00E73F44" w:rsidP="007510A0">
      <w:pPr>
        <w:jc w:val="both"/>
        <w:rPr>
          <w:rFonts w:eastAsia="Calibri"/>
          <w:color w:val="00B050"/>
          <w:kern w:val="0"/>
          <w14:ligatures w14:val="none"/>
        </w:rPr>
      </w:pPr>
      <w:r w:rsidRPr="002236C7">
        <w:rPr>
          <w:rFonts w:eastAsia="Calibri"/>
          <w:b/>
          <w:color w:val="4472C4" w:themeColor="accent1"/>
          <w:kern w:val="0"/>
          <w14:ligatures w14:val="none"/>
        </w:rPr>
        <w:t xml:space="preserve">Mõju avaldumise sagedus </w:t>
      </w:r>
      <w:r w:rsidR="00F0059A" w:rsidRPr="00031830">
        <w:rPr>
          <w:rFonts w:eastAsia="Calibri"/>
          <w:kern w:val="0"/>
          <w14:ligatures w14:val="none"/>
        </w:rPr>
        <w:t xml:space="preserve">on </w:t>
      </w:r>
      <w:r w:rsidR="007510A0">
        <w:rPr>
          <w:rFonts w:eastAsia="Calibri"/>
          <w:kern w:val="0"/>
          <w14:ligatures w14:val="none"/>
        </w:rPr>
        <w:t>väike</w:t>
      </w:r>
      <w:r w:rsidR="00F0059A" w:rsidRPr="00031830">
        <w:rPr>
          <w:rFonts w:eastAsia="Calibri"/>
          <w:kern w:val="0"/>
          <w14:ligatures w14:val="none"/>
        </w:rPr>
        <w:t xml:space="preserve">. </w:t>
      </w:r>
      <w:r w:rsidR="007510A0">
        <w:rPr>
          <w:rFonts w:eastAsia="Calibri"/>
          <w:color w:val="000000"/>
          <w:kern w:val="0"/>
          <w14:ligatures w14:val="none"/>
        </w:rPr>
        <w:t>E</w:t>
      </w:r>
      <w:r w:rsidR="007510A0" w:rsidRPr="0070495F">
        <w:rPr>
          <w:rFonts w:eastAsia="Calibri"/>
          <w:color w:val="000000"/>
          <w:kern w:val="0"/>
          <w14:ligatures w14:val="none"/>
        </w:rPr>
        <w:t>elnõuga ei muudeta riigiasutuste põhiülesandeid ja töökorraldusmuudatused on ühekordsed.</w:t>
      </w:r>
    </w:p>
    <w:p w14:paraId="640D6DD8" w14:textId="7526F464" w:rsidR="00C57E60" w:rsidRPr="00CE4688" w:rsidRDefault="00C57E60" w:rsidP="00C57E60">
      <w:pPr>
        <w:jc w:val="both"/>
        <w:rPr>
          <w:rFonts w:eastAsia="Calibri"/>
          <w:kern w:val="0"/>
          <w14:ligatures w14:val="none"/>
        </w:rPr>
      </w:pPr>
    </w:p>
    <w:p w14:paraId="723BD367" w14:textId="12F57A33" w:rsidR="00C57E60" w:rsidRPr="00CE4688" w:rsidRDefault="00C57E60" w:rsidP="00C57E60">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63715A" w:rsidRPr="00031830">
        <w:rPr>
          <w:rFonts w:eastAsia="Calibri"/>
          <w:kern w:val="0"/>
          <w14:ligatures w14:val="none"/>
        </w:rPr>
        <w:t>on keskmine. Riski maandamist toetab PPA töötajate ja kohtute teadlikkuse tõstmine koolituste ja juhendmaterjalidega</w:t>
      </w:r>
      <w:r w:rsidR="0063715A">
        <w:rPr>
          <w:rFonts w:eastAsia="Calibri"/>
          <w:kern w:val="0"/>
          <w14:ligatures w14:val="none"/>
        </w:rPr>
        <w:t xml:space="preserve">. </w:t>
      </w:r>
    </w:p>
    <w:p w14:paraId="61598FA3" w14:textId="77777777" w:rsidR="00E73F44" w:rsidRPr="00CE4688" w:rsidRDefault="00E73F44" w:rsidP="00E73F44"/>
    <w:p w14:paraId="43E83B41" w14:textId="163DC392" w:rsidR="00C941D6" w:rsidRPr="00CE4688" w:rsidRDefault="00E73F44" w:rsidP="00E73F44">
      <w:pPr>
        <w:pStyle w:val="Pealkiri4"/>
        <w:rPr>
          <w:rFonts w:eastAsia="Calibri" w:cs="Times New Roman"/>
          <w:szCs w:val="24"/>
        </w:rPr>
      </w:pPr>
      <w:r w:rsidRPr="00CE4688">
        <w:rPr>
          <w:rFonts w:cs="Times New Roman"/>
          <w:szCs w:val="24"/>
        </w:rPr>
        <w:lastRenderedPageBreak/>
        <w:t xml:space="preserve">6.2.3.2 Muudatuste mõju </w:t>
      </w:r>
      <w:r w:rsidRPr="00CE4688">
        <w:rPr>
          <w:rFonts w:eastAsia="Calibri" w:cs="Times New Roman"/>
          <w:szCs w:val="24"/>
        </w:rPr>
        <w:t>riigi julgeolekule ja siseturvalisusele</w:t>
      </w:r>
    </w:p>
    <w:p w14:paraId="3F35FAB0" w14:textId="77777777" w:rsidR="00C941D6" w:rsidRPr="00CE4688" w:rsidRDefault="00C941D6" w:rsidP="00E73F44"/>
    <w:p w14:paraId="14DF161F" w14:textId="468D76E8" w:rsidR="00C57E60" w:rsidRPr="00CE4688" w:rsidRDefault="00C57E60" w:rsidP="00C57E60">
      <w:pPr>
        <w:jc w:val="both"/>
        <w:rPr>
          <w:rFonts w:eastAsia="Arial Unicode MS"/>
          <w:kern w:val="0"/>
          <w:u w:color="000000"/>
          <w:lang w:eastAsia="et-EE"/>
          <w14:ligatures w14:val="none"/>
        </w:rPr>
      </w:pPr>
      <w:r w:rsidRPr="002236C7">
        <w:rPr>
          <w:b/>
          <w:color w:val="4472C4" w:themeColor="accent1"/>
        </w:rPr>
        <w:t>Sihtrühm:</w:t>
      </w:r>
      <w:r w:rsidRPr="00CE4688">
        <w:t xml:space="preserve"> </w:t>
      </w:r>
      <w:r w:rsidR="00A4026A">
        <w:t>PPA, KAPO</w:t>
      </w:r>
    </w:p>
    <w:p w14:paraId="4D60511E" w14:textId="77777777" w:rsidR="00C57E60" w:rsidRPr="00CE4688" w:rsidRDefault="00C57E60" w:rsidP="00C57E60">
      <w:pPr>
        <w:jc w:val="both"/>
        <w:rPr>
          <w:i/>
        </w:rPr>
      </w:pPr>
    </w:p>
    <w:p w14:paraId="0314CC09" w14:textId="77777777" w:rsidR="00C57E60" w:rsidRPr="002236C7" w:rsidRDefault="00C57E60" w:rsidP="00C57E60">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274C1295" w14:textId="1DC588C9" w:rsidR="0074735F" w:rsidRPr="00515A5B" w:rsidRDefault="00BD4563" w:rsidP="00640952">
      <w:pPr>
        <w:jc w:val="both"/>
        <w:rPr>
          <w:rFonts w:eastAsia="Times New Roman"/>
          <w:lang w:eastAsia="et-EE"/>
        </w:rPr>
      </w:pPr>
      <w:r w:rsidRPr="00515A5B">
        <w:rPr>
          <w:rFonts w:eastAsia="Times New Roman"/>
          <w:lang w:eastAsia="et-EE"/>
        </w:rPr>
        <w:t xml:space="preserve">Eelnõus planeeritud kinnipidamisele alternatiivide </w:t>
      </w:r>
      <w:r w:rsidR="00973E7B" w:rsidRPr="00515A5B">
        <w:rPr>
          <w:rFonts w:eastAsia="Times New Roman"/>
          <w:lang w:eastAsia="et-EE"/>
        </w:rPr>
        <w:t>täiendamise</w:t>
      </w:r>
      <w:r w:rsidRPr="00515A5B">
        <w:rPr>
          <w:rFonts w:eastAsia="Times New Roman"/>
          <w:lang w:eastAsia="et-EE"/>
        </w:rPr>
        <w:t xml:space="preserve"> muudatus</w:t>
      </w:r>
      <w:r w:rsidR="0074735F" w:rsidRPr="00515A5B">
        <w:rPr>
          <w:rFonts w:eastAsia="Times New Roman"/>
          <w:lang w:eastAsia="et-EE"/>
        </w:rPr>
        <w:t xml:space="preserve"> </w:t>
      </w:r>
      <w:r w:rsidRPr="00515A5B">
        <w:rPr>
          <w:rFonts w:eastAsia="Times New Roman"/>
          <w:lang w:eastAsia="et-EE"/>
        </w:rPr>
        <w:t>vabastab kinnipidamisasutuste ressursse, võimaldades nende kasutamist teiste julgeoleku ja siseturvalisuse ülesannete jaoks</w:t>
      </w:r>
      <w:r w:rsidR="00A57DFC" w:rsidRPr="00515A5B">
        <w:rPr>
          <w:rFonts w:eastAsia="Times New Roman"/>
          <w:lang w:eastAsia="et-EE"/>
        </w:rPr>
        <w:t>.</w:t>
      </w:r>
    </w:p>
    <w:p w14:paraId="206F44FE" w14:textId="77777777" w:rsidR="0074735F" w:rsidRPr="00515A5B" w:rsidRDefault="0074735F" w:rsidP="00640952">
      <w:pPr>
        <w:jc w:val="both"/>
        <w:rPr>
          <w:rFonts w:eastAsia="Times New Roman"/>
          <w:lang w:eastAsia="et-EE"/>
        </w:rPr>
      </w:pPr>
    </w:p>
    <w:p w14:paraId="404FFB2E" w14:textId="02BD7C34" w:rsidR="00515A5B" w:rsidRDefault="00640952" w:rsidP="007126C2">
      <w:pPr>
        <w:jc w:val="both"/>
        <w:rPr>
          <w:rFonts w:eastAsia="Times New Roman"/>
          <w:lang w:eastAsia="et-EE"/>
        </w:rPr>
      </w:pPr>
      <w:r w:rsidRPr="00515A5B">
        <w:rPr>
          <w:rFonts w:eastAsia="Times New Roman"/>
          <w:lang w:eastAsia="et-EE"/>
        </w:rPr>
        <w:t>Ebasoovitava mõjuna</w:t>
      </w:r>
      <w:r w:rsidR="0074735F" w:rsidRPr="00515A5B">
        <w:rPr>
          <w:rFonts w:eastAsia="Times New Roman"/>
          <w:lang w:eastAsia="et-EE"/>
        </w:rPr>
        <w:t xml:space="preserve"> </w:t>
      </w:r>
      <w:r w:rsidR="00515A5B" w:rsidRPr="00515A5B">
        <w:rPr>
          <w:rFonts w:eastAsia="Times New Roman"/>
          <w:lang w:eastAsia="et-EE"/>
        </w:rPr>
        <w:t xml:space="preserve">suurendab muudatus kinnipidamise alternatiividega seotud ametnike nagu </w:t>
      </w:r>
      <w:proofErr w:type="spellStart"/>
      <w:r w:rsidR="00515A5B" w:rsidRPr="00515A5B">
        <w:rPr>
          <w:rFonts w:eastAsia="Times New Roman"/>
          <w:lang w:eastAsia="et-EE"/>
        </w:rPr>
        <w:t>migratsioonijärelvalve</w:t>
      </w:r>
      <w:proofErr w:type="spellEnd"/>
      <w:r w:rsidR="00515A5B" w:rsidRPr="00515A5B">
        <w:rPr>
          <w:rFonts w:eastAsia="Times New Roman"/>
          <w:lang w:eastAsia="et-EE"/>
        </w:rPr>
        <w:t xml:space="preserve"> töökoormust ja tekitab vajaduse muuta tööprotsesse, et kinnipidamise alternatiivide puhul taotlejad ei lahkuks omavoliliselt piirkonnast, kus peavad viibima.</w:t>
      </w:r>
    </w:p>
    <w:p w14:paraId="4FE42A78" w14:textId="77777777" w:rsidR="00C57E60" w:rsidRPr="00CE4688" w:rsidRDefault="00C57E60" w:rsidP="00C57E60">
      <w:pPr>
        <w:rPr>
          <w:rFonts w:eastAsia="Times New Roman"/>
          <w:u w:val="single"/>
          <w:lang w:eastAsia="et-EE"/>
        </w:rPr>
      </w:pPr>
    </w:p>
    <w:p w14:paraId="0BE22855" w14:textId="2C010946" w:rsidR="00C57E60" w:rsidRDefault="00E73F44" w:rsidP="00C57E60">
      <w:pPr>
        <w:jc w:val="both"/>
        <w:rPr>
          <w:rFonts w:eastAsia="Calibri"/>
          <w:color w:val="000000"/>
          <w:kern w:val="0"/>
          <w14:ligatures w14:val="none"/>
        </w:rPr>
      </w:pPr>
      <w:r w:rsidRPr="002236C7">
        <w:rPr>
          <w:rFonts w:eastAsia="Calibri"/>
          <w:b/>
          <w:color w:val="4472C4" w:themeColor="accent1"/>
          <w:kern w:val="0"/>
          <w14:ligatures w14:val="none"/>
        </w:rPr>
        <w:t xml:space="preserve">Mõju avaldumise sagedus </w:t>
      </w:r>
      <w:r w:rsidR="00637710" w:rsidRPr="002340BE">
        <w:rPr>
          <w:rFonts w:eastAsia="Calibri"/>
          <w:kern w:val="0"/>
          <w14:ligatures w14:val="none"/>
        </w:rPr>
        <w:t xml:space="preserve">on </w:t>
      </w:r>
      <w:r w:rsidR="0016138D" w:rsidRPr="002340BE">
        <w:rPr>
          <w:rFonts w:eastAsia="Calibri"/>
          <w:color w:val="000000"/>
          <w:kern w:val="0"/>
          <w14:ligatures w14:val="none"/>
        </w:rPr>
        <w:t>väike, kuna eelnõuga ei muudeta riigiasutuste põhiülesandeid ja töökorraldusmuudatused on ühekordsed.</w:t>
      </w:r>
    </w:p>
    <w:p w14:paraId="6E89B069" w14:textId="77777777" w:rsidR="0016138D" w:rsidRPr="00CE4688" w:rsidRDefault="0016138D" w:rsidP="00E73F44">
      <w:pPr>
        <w:jc w:val="both"/>
        <w:rPr>
          <w:rFonts w:eastAsia="Calibri"/>
          <w:kern w:val="0"/>
          <w14:ligatures w14:val="none"/>
        </w:rPr>
      </w:pPr>
    </w:p>
    <w:p w14:paraId="29F178B6" w14:textId="57966C5F" w:rsidR="002D5510" w:rsidRDefault="00E73F44" w:rsidP="002D5510">
      <w:pPr>
        <w:jc w:val="both"/>
        <w:rPr>
          <w:rFonts w:eastAsia="Times New Roman"/>
          <w:lang w:eastAsia="et-EE"/>
        </w:rPr>
      </w:pPr>
      <w:r w:rsidRPr="002236C7">
        <w:rPr>
          <w:rFonts w:eastAsia="Calibri"/>
          <w:b/>
          <w:color w:val="4472C4" w:themeColor="accent1"/>
          <w:kern w:val="0"/>
          <w14:ligatures w14:val="none"/>
        </w:rPr>
        <w:t xml:space="preserve">Ebasoovitava mõju kaasnemise risk </w:t>
      </w:r>
      <w:r w:rsidR="002D5510">
        <w:rPr>
          <w:rFonts w:eastAsia="Calibri"/>
          <w:kern w:val="0"/>
          <w14:ligatures w14:val="none"/>
        </w:rPr>
        <w:t xml:space="preserve">on </w:t>
      </w:r>
      <w:r w:rsidR="002D5510" w:rsidRPr="002340BE">
        <w:rPr>
          <w:rFonts w:eastAsia="Calibri"/>
          <w:kern w:val="0"/>
          <w14:ligatures w14:val="none"/>
        </w:rPr>
        <w:t xml:space="preserve">väike. Riski ennetamiseks on tõsta PPA </w:t>
      </w:r>
      <w:r w:rsidR="002340BE">
        <w:rPr>
          <w:rFonts w:eastAsia="Calibri"/>
          <w:kern w:val="0"/>
          <w14:ligatures w14:val="none"/>
        </w:rPr>
        <w:t xml:space="preserve">ja KAPO </w:t>
      </w:r>
      <w:r w:rsidR="002D5510" w:rsidRPr="002340BE">
        <w:rPr>
          <w:rFonts w:eastAsia="Calibri"/>
          <w:kern w:val="0"/>
          <w14:ligatures w14:val="none"/>
        </w:rPr>
        <w:t>töötajate teadlikkust muudatustest ja töötada välja protsessid, kuidas kinnipidamise alternatiivide puhul ennetada määratud piirkonnast omavolilist lahkumist</w:t>
      </w:r>
      <w:r w:rsidR="00E962BC">
        <w:rPr>
          <w:rFonts w:eastAsia="Calibri"/>
          <w:kern w:val="0"/>
          <w14:ligatures w14:val="none"/>
        </w:rPr>
        <w:t xml:space="preserve"> ja </w:t>
      </w:r>
      <w:r w:rsidR="000F54AE">
        <w:rPr>
          <w:rFonts w:eastAsia="Calibri"/>
          <w:kern w:val="0"/>
          <w14:ligatures w14:val="none"/>
        </w:rPr>
        <w:t>täiendada vajadusel protsesse</w:t>
      </w:r>
      <w:r w:rsidR="00E962BC">
        <w:rPr>
          <w:rFonts w:eastAsia="Calibri"/>
          <w:kern w:val="0"/>
          <w14:ligatures w14:val="none"/>
        </w:rPr>
        <w:t xml:space="preserve"> inimese võimalikult kiireks ülesotsimiseks</w:t>
      </w:r>
      <w:r w:rsidR="002D5510" w:rsidRPr="002340BE">
        <w:rPr>
          <w:rFonts w:eastAsia="Calibri"/>
          <w:kern w:val="0"/>
          <w14:ligatures w14:val="none"/>
        </w:rPr>
        <w:t>.</w:t>
      </w:r>
      <w:r w:rsidR="002D5510">
        <w:rPr>
          <w:rFonts w:eastAsia="Calibri"/>
          <w:kern w:val="0"/>
          <w14:ligatures w14:val="none"/>
        </w:rPr>
        <w:t xml:space="preserve"> </w:t>
      </w:r>
    </w:p>
    <w:p w14:paraId="3E82CCAD" w14:textId="77777777" w:rsidR="0044790D" w:rsidRPr="00CE4688" w:rsidRDefault="0044790D" w:rsidP="00E73F44"/>
    <w:p w14:paraId="3AF2E6E2" w14:textId="78C299B9" w:rsidR="00E73F44" w:rsidRPr="00CE4688" w:rsidRDefault="00E73F44" w:rsidP="00E73F44">
      <w:pPr>
        <w:pStyle w:val="Pealkiri4"/>
        <w:rPr>
          <w:rFonts w:eastAsia="Calibri" w:cs="Times New Roman"/>
          <w:szCs w:val="24"/>
        </w:rPr>
      </w:pPr>
      <w:r w:rsidRPr="00CE4688">
        <w:rPr>
          <w:rFonts w:eastAsia="Calibri" w:cs="Times New Roman"/>
          <w:szCs w:val="24"/>
        </w:rPr>
        <w:t>6.2.3.3 Muudatuse mõju välissuhetele</w:t>
      </w:r>
    </w:p>
    <w:p w14:paraId="209BA2F1" w14:textId="77777777" w:rsidR="00E73F44" w:rsidRPr="00CE4688" w:rsidRDefault="00E73F44" w:rsidP="00E73F44"/>
    <w:p w14:paraId="0DC6B465" w14:textId="6AED130B" w:rsidR="00E73F44" w:rsidRPr="00771E02" w:rsidRDefault="00E73F44" w:rsidP="00E73F44">
      <w:pPr>
        <w:jc w:val="both"/>
        <w:rPr>
          <w:rFonts w:eastAsia="Arial Unicode MS"/>
          <w:i/>
          <w:kern w:val="0"/>
          <w:u w:color="000000"/>
          <w:lang w:eastAsia="et-EE"/>
          <w14:ligatures w14:val="none"/>
        </w:rPr>
      </w:pPr>
      <w:r w:rsidRPr="002236C7">
        <w:rPr>
          <w:b/>
          <w:color w:val="4472C4" w:themeColor="accent1"/>
        </w:rPr>
        <w:t>Sihtrühm:</w:t>
      </w:r>
      <w:r w:rsidRPr="00CE4688">
        <w:t xml:space="preserve"> </w:t>
      </w:r>
      <w:r w:rsidR="00771E02">
        <w:t xml:space="preserve">EL liikmesriigid, </w:t>
      </w:r>
      <w:r w:rsidR="001C2BA4">
        <w:t xml:space="preserve">EK, </w:t>
      </w:r>
      <w:r w:rsidR="00771E02">
        <w:t xml:space="preserve">EUAA, UNHCR, </w:t>
      </w:r>
      <w:r w:rsidR="00C2205E">
        <w:t>Euroopa Inimõiguste Kohus</w:t>
      </w:r>
      <w:r w:rsidR="008F2B19">
        <w:t>, Euroopa Kohus</w:t>
      </w:r>
    </w:p>
    <w:p w14:paraId="1B034D0D" w14:textId="77777777" w:rsidR="00E73F44" w:rsidRPr="00CE4688" w:rsidRDefault="00E73F44" w:rsidP="00E73F44">
      <w:pPr>
        <w:jc w:val="both"/>
        <w:rPr>
          <w:i/>
        </w:rPr>
      </w:pPr>
    </w:p>
    <w:p w14:paraId="68AFB4B3" w14:textId="77777777" w:rsidR="00E73F44" w:rsidRPr="002236C7" w:rsidRDefault="00E73F44" w:rsidP="00E73F44">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37B43415" w14:textId="77777777" w:rsidR="00E73F44" w:rsidRPr="00CE4688" w:rsidRDefault="00E73F44" w:rsidP="00E73F44">
      <w:pPr>
        <w:rPr>
          <w:rFonts w:eastAsia="Times New Roman"/>
          <w:u w:val="single"/>
          <w:lang w:eastAsia="et-EE"/>
        </w:rPr>
      </w:pPr>
    </w:p>
    <w:p w14:paraId="58490FD2" w14:textId="636791B2" w:rsidR="00903B1E" w:rsidRPr="00BC3BD1" w:rsidRDefault="00103D5F" w:rsidP="00E73F44">
      <w:pPr>
        <w:rPr>
          <w:rFonts w:eastAsia="Times New Roman"/>
          <w:lang w:eastAsia="et-EE"/>
        </w:rPr>
      </w:pPr>
      <w:r w:rsidRPr="00BC3BD1">
        <w:rPr>
          <w:rFonts w:eastAsia="Times New Roman"/>
          <w:lang w:eastAsia="et-EE"/>
        </w:rPr>
        <w:t>Eelnõus planeeritud muudatused</w:t>
      </w:r>
      <w:r w:rsidR="00485B2C" w:rsidRPr="00BC3BD1">
        <w:rPr>
          <w:rFonts w:eastAsia="Times New Roman"/>
          <w:lang w:eastAsia="et-EE"/>
        </w:rPr>
        <w:t xml:space="preserve"> </w:t>
      </w:r>
      <w:r w:rsidR="00BC3BD1" w:rsidRPr="00BC3BD1">
        <w:rPr>
          <w:rFonts w:eastAsia="Times New Roman"/>
          <w:lang w:eastAsia="et-EE"/>
        </w:rPr>
        <w:t>täiendavad seniseid</w:t>
      </w:r>
      <w:r w:rsidR="00480B1D" w:rsidRPr="00BC3BD1">
        <w:rPr>
          <w:rFonts w:eastAsia="Times New Roman"/>
          <w:lang w:eastAsia="et-EE"/>
        </w:rPr>
        <w:t xml:space="preserve"> kinnipidamise </w:t>
      </w:r>
      <w:r w:rsidR="00BC3BD1" w:rsidRPr="00BC3BD1">
        <w:rPr>
          <w:rFonts w:eastAsia="Times New Roman"/>
          <w:lang w:eastAsia="et-EE"/>
        </w:rPr>
        <w:t xml:space="preserve">alternatiive. </w:t>
      </w:r>
    </w:p>
    <w:p w14:paraId="6EB070B9" w14:textId="77777777" w:rsidR="00D37AF1" w:rsidRPr="00D61497" w:rsidRDefault="00D37AF1" w:rsidP="00E73F44">
      <w:pPr>
        <w:rPr>
          <w:rFonts w:eastAsia="Times New Roman"/>
          <w:highlight w:val="yellow"/>
          <w:u w:val="single"/>
          <w:lang w:eastAsia="et-EE"/>
        </w:rPr>
      </w:pPr>
    </w:p>
    <w:p w14:paraId="483159A2" w14:textId="0CBCD3FD" w:rsidR="008D15CC" w:rsidRPr="00B83161" w:rsidRDefault="00B83161" w:rsidP="005E37AD">
      <w:pPr>
        <w:jc w:val="both"/>
        <w:rPr>
          <w:rFonts w:eastAsia="Times New Roman"/>
          <w:lang w:eastAsia="et-EE"/>
        </w:rPr>
      </w:pPr>
      <w:r w:rsidRPr="002236C7">
        <w:rPr>
          <w:rFonts w:eastAsia="Times New Roman"/>
          <w:b/>
          <w:color w:val="4472C4" w:themeColor="accent1"/>
          <w:lang w:eastAsia="et-EE"/>
        </w:rPr>
        <w:t>Ebasoovitava mõju</w:t>
      </w:r>
      <w:r w:rsidR="007A34D0" w:rsidRPr="002236C7">
        <w:rPr>
          <w:rFonts w:eastAsia="Times New Roman"/>
          <w:color w:val="4472C4" w:themeColor="accent1"/>
          <w:lang w:eastAsia="et-EE"/>
        </w:rPr>
        <w:t xml:space="preserve"> </w:t>
      </w:r>
      <w:r w:rsidR="007A34D0" w:rsidRPr="00F14F29">
        <w:rPr>
          <w:rFonts w:eastAsia="Times New Roman"/>
          <w:lang w:eastAsia="et-EE"/>
        </w:rPr>
        <w:t xml:space="preserve">on deposiidi määramisest hoolimata välismaalaste põgenemine teistesse liikmesriikidesse, suurendades </w:t>
      </w:r>
      <w:commentRangeStart w:id="285"/>
      <w:r w:rsidR="007A34D0" w:rsidRPr="00F14F29">
        <w:rPr>
          <w:rFonts w:eastAsia="Times New Roman"/>
          <w:lang w:eastAsia="et-EE"/>
        </w:rPr>
        <w:t>nende halduskoormust</w:t>
      </w:r>
      <w:commentRangeEnd w:id="285"/>
      <w:r w:rsidR="0049243F">
        <w:rPr>
          <w:rStyle w:val="Kommentaariviide"/>
          <w:rFonts w:eastAsia="Times New Roman"/>
          <w:kern w:val="0"/>
          <w14:ligatures w14:val="none"/>
        </w:rPr>
        <w:commentReference w:id="285"/>
      </w:r>
      <w:r w:rsidR="007A34D0" w:rsidRPr="00F14F29">
        <w:rPr>
          <w:rFonts w:eastAsia="Times New Roman"/>
          <w:lang w:eastAsia="et-EE"/>
        </w:rPr>
        <w:t xml:space="preserve">, ja </w:t>
      </w:r>
      <w:r w:rsidR="00D60405" w:rsidRPr="00F14F29">
        <w:rPr>
          <w:rFonts w:eastAsia="Times New Roman"/>
          <w:lang w:eastAsia="et-EE"/>
        </w:rPr>
        <w:t xml:space="preserve">EUAA juhise ebapiisav rakendamine praktikasse. </w:t>
      </w:r>
      <w:r w:rsidR="00F14F29" w:rsidRPr="00F14F29">
        <w:rPr>
          <w:rFonts w:eastAsia="Times New Roman"/>
          <w:lang w:eastAsia="et-EE"/>
        </w:rPr>
        <w:t xml:space="preserve">Vastutava liikmesriigi määramine suurendab teiste liikmesriikide halduskoormust, mis vähendab Eesti mainet usaldusväärse partnerina. </w:t>
      </w:r>
      <w:r w:rsidR="00F14F29">
        <w:rPr>
          <w:rFonts w:eastAsia="Times New Roman"/>
          <w:lang w:eastAsia="et-EE"/>
        </w:rPr>
        <w:t xml:space="preserve">Mõlema ebasoovitava mõju tulemusena võib Eestile kaasneda </w:t>
      </w:r>
      <w:r w:rsidR="008D15CC" w:rsidRPr="00F14F29">
        <w:rPr>
          <w:rFonts w:eastAsia="Calibri"/>
          <w:kern w:val="0"/>
          <w14:ligatures w14:val="none"/>
        </w:rPr>
        <w:t>EUAA seirevisii</w:t>
      </w:r>
      <w:r w:rsidR="00F14F29" w:rsidRPr="00F14F29">
        <w:rPr>
          <w:rFonts w:eastAsia="Calibri"/>
          <w:kern w:val="0"/>
          <w14:ligatures w14:val="none"/>
        </w:rPr>
        <w:t xml:space="preserve">t kontrollimaks Eesti praktikaid, millega lisandub suur halduskoormus kõikidele osapooltele. </w:t>
      </w:r>
    </w:p>
    <w:p w14:paraId="77524371" w14:textId="77777777" w:rsidR="00B83161" w:rsidRPr="00CE4688" w:rsidRDefault="00B83161" w:rsidP="00E73F44">
      <w:pPr>
        <w:rPr>
          <w:rFonts w:eastAsia="Times New Roman"/>
          <w:u w:val="single"/>
          <w:lang w:eastAsia="et-EE"/>
        </w:rPr>
      </w:pPr>
    </w:p>
    <w:p w14:paraId="173EE98A" w14:textId="17ACD1F6" w:rsidR="00E73F44" w:rsidRPr="00CE4688"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6D7F09" w:rsidRPr="0096732B">
        <w:rPr>
          <w:rFonts w:eastAsia="Calibri"/>
          <w:kern w:val="0"/>
          <w14:ligatures w14:val="none"/>
        </w:rPr>
        <w:t xml:space="preserve">on väike. Kinnipidamine ja selle alternatiivid kohalduvad väiksele osale </w:t>
      </w:r>
      <w:r w:rsidR="00062348" w:rsidRPr="0096732B">
        <w:rPr>
          <w:rFonts w:eastAsia="Calibri"/>
          <w:kern w:val="0"/>
          <w14:ligatures w14:val="none"/>
        </w:rPr>
        <w:t>rahvusvahelise kaitse taotlejatest.</w:t>
      </w:r>
      <w:r w:rsidR="00062348">
        <w:rPr>
          <w:rFonts w:eastAsia="Calibri"/>
          <w:kern w:val="0"/>
          <w14:ligatures w14:val="none"/>
        </w:rPr>
        <w:t xml:space="preserve"> </w:t>
      </w:r>
    </w:p>
    <w:p w14:paraId="639219CA" w14:textId="77777777" w:rsidR="00E73F44" w:rsidRPr="00CE4688" w:rsidRDefault="00E73F44" w:rsidP="00E73F44">
      <w:pPr>
        <w:jc w:val="both"/>
        <w:rPr>
          <w:rFonts w:eastAsia="Calibri"/>
          <w:kern w:val="0"/>
          <w14:ligatures w14:val="none"/>
        </w:rPr>
      </w:pPr>
    </w:p>
    <w:p w14:paraId="132ACD5F" w14:textId="55E66F5A" w:rsidR="00E73F44" w:rsidRDefault="00E73F44" w:rsidP="00D80366">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D80366">
        <w:rPr>
          <w:rFonts w:eastAsia="Calibri"/>
          <w:kern w:val="0"/>
          <w14:ligatures w14:val="none"/>
        </w:rPr>
        <w:t xml:space="preserve">on </w:t>
      </w:r>
      <w:r w:rsidR="00D80366" w:rsidRPr="0096732B">
        <w:rPr>
          <w:rFonts w:eastAsia="Calibri"/>
          <w:kern w:val="0"/>
          <w14:ligatures w14:val="none"/>
        </w:rPr>
        <w:t xml:space="preserve">madal. Riski realiseerumise ennetamiseks peab PPA </w:t>
      </w:r>
      <w:r w:rsidR="0096732B">
        <w:rPr>
          <w:rFonts w:eastAsia="Calibri"/>
          <w:kern w:val="0"/>
          <w14:ligatures w14:val="none"/>
        </w:rPr>
        <w:t xml:space="preserve">rakendama deposiidi määramist süsteemselt, </w:t>
      </w:r>
      <w:r w:rsidR="00D80366" w:rsidRPr="0096732B">
        <w:rPr>
          <w:rFonts w:eastAsia="Calibri"/>
          <w:kern w:val="0"/>
          <w14:ligatures w14:val="none"/>
        </w:rPr>
        <w:t>lähtuma EUAA kinnipidamise alternatiivide juhendist, muutma seniseid praktikaid vastavalt ja koolitama personali.</w:t>
      </w:r>
      <w:r w:rsidR="00D80366">
        <w:rPr>
          <w:rFonts w:eastAsia="Calibri"/>
          <w:kern w:val="0"/>
          <w14:ligatures w14:val="none"/>
        </w:rPr>
        <w:t xml:space="preserve"> </w:t>
      </w:r>
    </w:p>
    <w:p w14:paraId="6C1570A1" w14:textId="77777777" w:rsidR="00E73F44" w:rsidRPr="00CE4688" w:rsidRDefault="00E73F44" w:rsidP="00E73F44"/>
    <w:p w14:paraId="36F7F55E" w14:textId="1F1FD35F" w:rsidR="00E73F44" w:rsidRPr="00941DFC" w:rsidRDefault="00E73F44" w:rsidP="00941DFC">
      <w:pPr>
        <w:pStyle w:val="Pealkiri4"/>
        <w:rPr>
          <w:rFonts w:eastAsia="Calibri" w:cs="Times New Roman"/>
          <w:szCs w:val="24"/>
        </w:rPr>
      </w:pPr>
      <w:r w:rsidRPr="00CE4688">
        <w:rPr>
          <w:rFonts w:eastAsia="Calibri" w:cs="Times New Roman"/>
          <w:szCs w:val="24"/>
        </w:rPr>
        <w:t>6.2.3.4 Muudatuse sotsiaalne, sh demograafiline mõju</w:t>
      </w:r>
    </w:p>
    <w:p w14:paraId="618CE539" w14:textId="77777777" w:rsidR="00E73F44" w:rsidRPr="00CE4688" w:rsidRDefault="00E73F44" w:rsidP="00E73F44">
      <w:pPr>
        <w:jc w:val="both"/>
        <w:rPr>
          <w:rFonts w:eastAsia="Calibri"/>
          <w:b/>
          <w:kern w:val="0"/>
          <w14:ligatures w14:val="none"/>
        </w:rPr>
      </w:pPr>
    </w:p>
    <w:p w14:paraId="17FC9BB0" w14:textId="5B4CDF21" w:rsidR="00E73F44" w:rsidRDefault="00E73F44" w:rsidP="00E73F44">
      <w:pPr>
        <w:jc w:val="both"/>
      </w:pPr>
      <w:r w:rsidRPr="002236C7">
        <w:rPr>
          <w:b/>
          <w:color w:val="4472C4" w:themeColor="accent1"/>
        </w:rPr>
        <w:t>Sihtrühm:</w:t>
      </w:r>
      <w:r w:rsidRPr="00CE4688">
        <w:t xml:space="preserve"> </w:t>
      </w:r>
      <w:r w:rsidR="004331F6" w:rsidRPr="00B31004">
        <w:t>kinnipeetud rahvusvahelise kaitse taotlejad või</w:t>
      </w:r>
      <w:r w:rsidR="004331F6">
        <w:t xml:space="preserve"> Eestis</w:t>
      </w:r>
      <w:r w:rsidR="004331F6" w:rsidRPr="00B31004">
        <w:t xml:space="preserve"> seadusliku aluseta viibivad välismaalased</w:t>
      </w:r>
    </w:p>
    <w:p w14:paraId="0809983C" w14:textId="77777777" w:rsidR="004331F6" w:rsidRDefault="004331F6" w:rsidP="00E73F44">
      <w:pPr>
        <w:jc w:val="both"/>
      </w:pPr>
    </w:p>
    <w:p w14:paraId="7C3107D4" w14:textId="434CA91C" w:rsidR="004331F6" w:rsidRDefault="004331F6" w:rsidP="00E73F44">
      <w:pPr>
        <w:jc w:val="both"/>
      </w:pPr>
      <w:r>
        <w:t xml:space="preserve">Välismaalaste sihtrühma suurust ei ole võimalik täpselt määratleda, kuid viimase </w:t>
      </w:r>
      <w:r w:rsidR="007C1E8B">
        <w:t xml:space="preserve">PPA </w:t>
      </w:r>
      <w:r>
        <w:t xml:space="preserve">kümne aasta statistika alusel võib järeldada ja prognoosida, et kinnipidamiskeskuses pikemalt kui 48 </w:t>
      </w:r>
      <w:r>
        <w:lastRenderedPageBreak/>
        <w:t xml:space="preserve">tundi viibib ühe aasta lõikes </w:t>
      </w:r>
      <w:r w:rsidR="007C1E8B">
        <w:t>vähem kui</w:t>
      </w:r>
      <w:r>
        <w:t xml:space="preserve"> 100 välismaalas</w:t>
      </w:r>
      <w:r w:rsidR="007C1E8B">
        <w:t>t</w:t>
      </w:r>
      <w:r>
        <w:t xml:space="preserve">, kes on esitanud rahvusvahelise kaitse taotluse </w:t>
      </w:r>
      <w:r w:rsidR="007C1E8B">
        <w:t>ja</w:t>
      </w:r>
      <w:r>
        <w:t xml:space="preserve"> kelle rahvusvahelise kaitse menetlus lõppes keelduva otsusega ning kes kuuluvad väljasaatmisele.</w:t>
      </w:r>
    </w:p>
    <w:p w14:paraId="7AC3DEDE" w14:textId="77777777" w:rsidR="004331F6" w:rsidRPr="00CE4688" w:rsidRDefault="004331F6" w:rsidP="00E73F44">
      <w:pPr>
        <w:jc w:val="both"/>
        <w:rPr>
          <w:i/>
        </w:rPr>
      </w:pPr>
    </w:p>
    <w:p w14:paraId="50ED68B5" w14:textId="77777777" w:rsidR="00E73F44" w:rsidRPr="002236C7" w:rsidRDefault="00E73F44" w:rsidP="00E73F44">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22340851" w14:textId="71E6D422" w:rsidR="00054A84" w:rsidRDefault="0004213D" w:rsidP="00A00C53">
      <w:pPr>
        <w:jc w:val="both"/>
      </w:pPr>
      <w:r w:rsidRPr="006D5C35">
        <w:rPr>
          <w:rFonts w:eastAsia="Times New Roman"/>
          <w:lang w:eastAsia="et-EE"/>
        </w:rPr>
        <w:t>Eelnõus planeeritud muudatusena täiendatakse kinnipidamise alternatiive</w:t>
      </w:r>
      <w:r w:rsidR="006D5C35" w:rsidRPr="006D5C35">
        <w:t xml:space="preserve">. </w:t>
      </w:r>
      <w:r w:rsidR="005F687C">
        <w:t>Alternatiivide täiendamine</w:t>
      </w:r>
      <w:r w:rsidR="00EE66D4" w:rsidRPr="006D5C35">
        <w:t xml:space="preserve"> on kinnipidamisele suunatud taotlejatele positiiv</w:t>
      </w:r>
      <w:r w:rsidR="007926D2">
        <w:t>se mõjuga</w:t>
      </w:r>
      <w:r w:rsidR="00EE66D4" w:rsidRPr="006D5C35">
        <w:t xml:space="preserve">, sest </w:t>
      </w:r>
      <w:r w:rsidR="00684A5F" w:rsidRPr="006D5C35">
        <w:t xml:space="preserve">kinnipidamine on </w:t>
      </w:r>
      <w:r w:rsidR="003E215A" w:rsidRPr="006D5C35">
        <w:t xml:space="preserve">inimese jaoks suure mõjuga meede. </w:t>
      </w:r>
      <w:r w:rsidR="00261FB0" w:rsidRPr="006D5C35">
        <w:t>Alternatiivid pakuvad viise, mis</w:t>
      </w:r>
      <w:r w:rsidR="001A57DE" w:rsidRPr="006D5C35">
        <w:t xml:space="preserve"> piiravad liikumisvabadust ja sotsiaalset suhtlust vähem</w:t>
      </w:r>
      <w:r w:rsidR="00816C63" w:rsidRPr="006D5C35">
        <w:t xml:space="preserve"> kui kinnipidamine</w:t>
      </w:r>
      <w:r w:rsidR="001A57DE" w:rsidRPr="006D5C35">
        <w:t>.</w:t>
      </w:r>
      <w:r w:rsidR="001A57DE">
        <w:t xml:space="preserve"> </w:t>
      </w:r>
      <w:r w:rsidR="00A0270F">
        <w:t>Kuna PPA peab deposiidi määramise praktika välja töötama,</w:t>
      </w:r>
      <w:r w:rsidR="00795848">
        <w:t xml:space="preserve"> võib praktika </w:t>
      </w:r>
      <w:proofErr w:type="spellStart"/>
      <w:r w:rsidR="00795848">
        <w:t>sissetöötamise</w:t>
      </w:r>
      <w:proofErr w:type="spellEnd"/>
      <w:r w:rsidR="00795848">
        <w:t xml:space="preserve"> ajal tekkida</w:t>
      </w:r>
      <w:r w:rsidR="005973F9">
        <w:t xml:space="preserve"> segadust ja teadmatust. </w:t>
      </w:r>
    </w:p>
    <w:p w14:paraId="3ED6C351" w14:textId="0E1553B8" w:rsidR="00E73F44" w:rsidRPr="00110277" w:rsidRDefault="00E73F44" w:rsidP="00E73F44"/>
    <w:p w14:paraId="500FD2EA" w14:textId="699DBF63" w:rsidR="00E73F44" w:rsidRPr="00CE4688"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sidR="0092783A">
        <w:rPr>
          <w:rFonts w:eastAsia="Calibri"/>
          <w:kern w:val="0"/>
          <w14:ligatures w14:val="none"/>
        </w:rPr>
        <w:t xml:space="preserve">on </w:t>
      </w:r>
      <w:r w:rsidR="00594D03" w:rsidRPr="000C4E87">
        <w:rPr>
          <w:rFonts w:eastAsia="Calibri"/>
          <w:kern w:val="0"/>
          <w14:ligatures w14:val="none"/>
        </w:rPr>
        <w:t>väike</w:t>
      </w:r>
      <w:r w:rsidR="0092783A" w:rsidRPr="000C4E87">
        <w:rPr>
          <w:rFonts w:eastAsia="Calibri"/>
          <w:kern w:val="0"/>
          <w14:ligatures w14:val="none"/>
        </w:rPr>
        <w:t>.</w:t>
      </w:r>
      <w:r w:rsidR="000C4E87" w:rsidRPr="000C4E87">
        <w:rPr>
          <w:rFonts w:eastAsia="Calibri"/>
          <w:kern w:val="0"/>
          <w14:ligatures w14:val="none"/>
        </w:rPr>
        <w:t xml:space="preserve"> Taotlejale, kellele kohaldatakse kinnipidamise alternatiive, ei ole </w:t>
      </w:r>
      <w:r w:rsidR="00646FFC" w:rsidRPr="000C4E87">
        <w:rPr>
          <w:rFonts w:eastAsia="Calibri"/>
          <w:kern w:val="0"/>
          <w14:ligatures w14:val="none"/>
        </w:rPr>
        <w:t>muudatus olulise, igapäevase mõjuga.</w:t>
      </w:r>
      <w:r w:rsidR="00646FFC">
        <w:rPr>
          <w:rFonts w:eastAsia="Calibri"/>
          <w:kern w:val="0"/>
          <w14:ligatures w14:val="none"/>
        </w:rPr>
        <w:t xml:space="preserve"> </w:t>
      </w:r>
    </w:p>
    <w:p w14:paraId="0A1B48B5" w14:textId="77777777" w:rsidR="00E73F44" w:rsidRPr="00CE4688" w:rsidRDefault="00E73F44" w:rsidP="00E73F44">
      <w:pPr>
        <w:jc w:val="both"/>
        <w:rPr>
          <w:rFonts w:eastAsia="Calibri"/>
          <w:kern w:val="0"/>
          <w14:ligatures w14:val="none"/>
        </w:rPr>
      </w:pPr>
    </w:p>
    <w:p w14:paraId="53C0F83B" w14:textId="1E214A51" w:rsidR="00E73F44" w:rsidRPr="00CE4688"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Ebasoovitava mõju kaasnemise risk </w:t>
      </w:r>
      <w:r w:rsidR="003E48D5">
        <w:rPr>
          <w:rFonts w:eastAsia="Calibri"/>
          <w:kern w:val="0"/>
          <w14:ligatures w14:val="none"/>
        </w:rPr>
        <w:t xml:space="preserve">on madal. </w:t>
      </w:r>
      <w:r w:rsidR="004C507A" w:rsidRPr="006D2AFC">
        <w:rPr>
          <w:rFonts w:eastAsia="Calibri"/>
          <w:kern w:val="0"/>
          <w14:ligatures w14:val="none"/>
        </w:rPr>
        <w:t>Riski realiseerumist maandab taotleja teadlikkuse tõstmine alternatiividest, õigustest ja kohustustest.</w:t>
      </w:r>
      <w:r w:rsidR="004C507A">
        <w:rPr>
          <w:rFonts w:eastAsia="Calibri"/>
          <w:kern w:val="0"/>
          <w14:ligatures w14:val="none"/>
        </w:rPr>
        <w:t xml:space="preserve"> </w:t>
      </w:r>
    </w:p>
    <w:p w14:paraId="0EECB3A5" w14:textId="77777777" w:rsidR="00E73F44" w:rsidRPr="00CE4688" w:rsidRDefault="00E73F44" w:rsidP="00E73F44">
      <w:pPr>
        <w:contextualSpacing/>
        <w:jc w:val="both"/>
        <w:rPr>
          <w:rFonts w:eastAsia="Calibri"/>
          <w:b/>
          <w:bCs/>
          <w:kern w:val="0"/>
          <w14:ligatures w14:val="none"/>
        </w:rPr>
      </w:pPr>
    </w:p>
    <w:p w14:paraId="29B4801C" w14:textId="77777777" w:rsidR="00E73F44" w:rsidRPr="00CE4688" w:rsidRDefault="00E73F44" w:rsidP="00E73F44">
      <w:pPr>
        <w:pStyle w:val="Pealkiri4"/>
        <w:rPr>
          <w:rFonts w:cs="Times New Roman"/>
          <w:szCs w:val="24"/>
        </w:rPr>
      </w:pPr>
      <w:r w:rsidRPr="00CE4688">
        <w:rPr>
          <w:rFonts w:cs="Times New Roman"/>
          <w:szCs w:val="24"/>
        </w:rPr>
        <w:t xml:space="preserve">6.2.3.5 Muudatuse mõju muudele valdkondadele </w:t>
      </w:r>
    </w:p>
    <w:p w14:paraId="0CA36A5F" w14:textId="77777777" w:rsidR="00E73F44" w:rsidRPr="00CE4688" w:rsidRDefault="00E73F44" w:rsidP="00E73F44"/>
    <w:p w14:paraId="2EF33EFA" w14:textId="77777777" w:rsidR="001D6522" w:rsidRPr="00AD6950" w:rsidRDefault="001D6522" w:rsidP="001D6522">
      <w:pPr>
        <w:jc w:val="both"/>
        <w:rPr>
          <w:rFonts w:eastAsia="Times New Roman"/>
          <w:noProof/>
          <w:lang w:eastAsia="et-EE" w:bidi="et-EE"/>
        </w:rPr>
      </w:pPr>
      <w:r>
        <w:rPr>
          <w:rFonts w:eastAsia="Times New Roman"/>
          <w:noProof/>
          <w:lang w:eastAsia="et-EE" w:bidi="et-EE"/>
        </w:rPr>
        <w:t>Muudatusel puudub mõju teistele mõjuvaldkondadele.</w:t>
      </w:r>
    </w:p>
    <w:p w14:paraId="7F7FFD41" w14:textId="77777777" w:rsidR="00A15011" w:rsidRDefault="00A15011" w:rsidP="00E73F44">
      <w:pPr>
        <w:keepNext/>
        <w:jc w:val="both"/>
        <w:rPr>
          <w:rFonts w:eastAsia="Calibri"/>
        </w:rPr>
      </w:pPr>
    </w:p>
    <w:p w14:paraId="2DB0E10B" w14:textId="02370FAC" w:rsidR="00852753" w:rsidRPr="00537B46" w:rsidRDefault="00A15011" w:rsidP="00CD0ED5">
      <w:pPr>
        <w:pStyle w:val="Pealkiri3"/>
        <w:rPr>
          <w:rFonts w:cs="Times New Roman"/>
        </w:rPr>
      </w:pPr>
      <w:r w:rsidRPr="00537B46">
        <w:rPr>
          <w:rFonts w:eastAsia="Calibri" w:cs="Times New Roman"/>
        </w:rPr>
        <w:t xml:space="preserve">6.2.4. </w:t>
      </w:r>
      <w:r w:rsidRPr="00537B46">
        <w:rPr>
          <w:rFonts w:cs="Times New Roman"/>
        </w:rPr>
        <w:t>Kavandatavad muudatused seoses välismaalaste kinnipidamisega</w:t>
      </w:r>
    </w:p>
    <w:p w14:paraId="6B1AB17B" w14:textId="77777777" w:rsidR="00852753" w:rsidRDefault="00852753" w:rsidP="00281C1E">
      <w:pPr>
        <w:rPr>
          <w:highlight w:val="yellow"/>
        </w:rPr>
      </w:pPr>
    </w:p>
    <w:p w14:paraId="18368728" w14:textId="3DF88742" w:rsidR="00281C1E" w:rsidRDefault="00281C1E" w:rsidP="00A15011">
      <w:pPr>
        <w:jc w:val="both"/>
      </w:pPr>
      <w:r w:rsidRPr="00CD0ED5">
        <w:t>Järgnevalt kajastatakse mõjusid, mis tulenevad</w:t>
      </w:r>
      <w:r w:rsidR="00680540" w:rsidRPr="00CD0ED5">
        <w:t xml:space="preserve"> muudatusest võimaldada esmakordne välismaalase kinnipidamine kohtu laol kuni neljaks kuuks ja kohtu loal kinnipidamise katkematus sõltuvalt riigis viibimise õigusest, mitte õiguslikust staatusest.</w:t>
      </w:r>
      <w:bookmarkStart w:id="286" w:name="_Hlk200030690"/>
    </w:p>
    <w:p w14:paraId="392B5472" w14:textId="77777777" w:rsidR="00281C1E" w:rsidRDefault="00281C1E" w:rsidP="00A15011">
      <w:pPr>
        <w:jc w:val="both"/>
      </w:pPr>
    </w:p>
    <w:p w14:paraId="1C7CF251" w14:textId="2DD59C93" w:rsidR="00E36379" w:rsidRPr="00537B46" w:rsidRDefault="00A15011" w:rsidP="00781222">
      <w:pPr>
        <w:pStyle w:val="Pealkiri4"/>
        <w:rPr>
          <w:rFonts w:cs="Times New Roman"/>
        </w:rPr>
      </w:pPr>
      <w:r w:rsidRPr="00537B46">
        <w:rPr>
          <w:rFonts w:eastAsia="Times New Roman" w:cs="Times New Roman"/>
          <w:lang w:eastAsia="de-DE"/>
        </w:rPr>
        <w:t xml:space="preserve">6.2.4.1. </w:t>
      </w:r>
      <w:r w:rsidRPr="00537B46">
        <w:rPr>
          <w:rFonts w:cs="Times New Roman"/>
        </w:rPr>
        <w:t xml:space="preserve">Mõju riigiasutuste ja kohaliku omavalitsuse korraldusele </w:t>
      </w:r>
    </w:p>
    <w:p w14:paraId="508BCF42" w14:textId="77777777" w:rsidR="00E36379" w:rsidRDefault="00E36379" w:rsidP="00A15011">
      <w:pPr>
        <w:jc w:val="both"/>
        <w:rPr>
          <w:bCs/>
          <w:u w:val="single"/>
        </w:rPr>
      </w:pPr>
    </w:p>
    <w:p w14:paraId="19A480FC" w14:textId="47B7579C" w:rsidR="00CB1E42" w:rsidRDefault="00CB1E42" w:rsidP="00CB1E42">
      <w:pPr>
        <w:jc w:val="both"/>
      </w:pPr>
      <w:r w:rsidRPr="002236C7">
        <w:rPr>
          <w:b/>
          <w:color w:val="4472C4" w:themeColor="accent1"/>
        </w:rPr>
        <w:t>Sihtrühm:</w:t>
      </w:r>
      <w:r w:rsidRPr="00B31004">
        <w:t xml:space="preserve"> </w:t>
      </w:r>
      <w:r w:rsidRPr="00CF6C80">
        <w:t>PPA ja kohtud</w:t>
      </w:r>
      <w:r w:rsidR="00CF6C80" w:rsidRPr="00CF6C80">
        <w:t xml:space="preserve">. Muudatused puudutavad PPA migratsioonijärelevalve ametnikke ning kinnipidamistaotlusi lahendavaid halduskohtu kohtunikke ja muud personali. </w:t>
      </w:r>
      <w:commentRangeStart w:id="287"/>
      <w:r w:rsidR="00CF6C80" w:rsidRPr="00CF6C80">
        <w:t>Sihtrühma suurus on väike.</w:t>
      </w:r>
      <w:commentRangeEnd w:id="287"/>
      <w:r w:rsidR="008D3423">
        <w:rPr>
          <w:rStyle w:val="Kommentaariviide"/>
          <w:rFonts w:eastAsia="Times New Roman"/>
          <w:kern w:val="0"/>
          <w14:ligatures w14:val="none"/>
        </w:rPr>
        <w:commentReference w:id="287"/>
      </w:r>
    </w:p>
    <w:p w14:paraId="56F50E66" w14:textId="77777777" w:rsidR="00CB1E42" w:rsidRDefault="00CB1E42" w:rsidP="00CB1E42">
      <w:pPr>
        <w:jc w:val="both"/>
        <w:rPr>
          <w:bCs/>
          <w:u w:val="single"/>
        </w:rPr>
      </w:pPr>
    </w:p>
    <w:p w14:paraId="12364A81" w14:textId="77777777" w:rsidR="00CB1E42" w:rsidRPr="002236C7" w:rsidRDefault="00CB1E42" w:rsidP="00CB1E42">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9CF870F" w14:textId="77777777" w:rsidR="008B693F" w:rsidRDefault="008B693F" w:rsidP="00CB1E42">
      <w:pPr>
        <w:jc w:val="both"/>
      </w:pPr>
    </w:p>
    <w:p w14:paraId="20CAF9EF" w14:textId="77777777" w:rsidR="007619B5" w:rsidRDefault="007619B5" w:rsidP="007619B5">
      <w:pPr>
        <w:jc w:val="both"/>
      </w:pPr>
      <w:r>
        <w:t>Eelnõu kohaselt on võimalik k</w:t>
      </w:r>
      <w:r w:rsidRPr="00E008F3">
        <w:t>innipidamise jätkumine</w:t>
      </w:r>
      <w:r>
        <w:t xml:space="preserve"> VRKS-i või </w:t>
      </w:r>
      <w:proofErr w:type="spellStart"/>
      <w:r>
        <w:t>VSS-i</w:t>
      </w:r>
      <w:proofErr w:type="spellEnd"/>
      <w:r>
        <w:t xml:space="preserve"> alusel antud</w:t>
      </w:r>
      <w:r w:rsidRPr="00E008F3">
        <w:t xml:space="preserve"> kohtu loa alusel sõltumata välismaalase õiguslikust staatusest</w:t>
      </w:r>
      <w:r>
        <w:t xml:space="preserve"> kahel juhul.</w:t>
      </w:r>
      <w:r w:rsidRPr="00CC2475">
        <w:t xml:space="preserve"> </w:t>
      </w:r>
      <w:r>
        <w:t>Kinnipidamise ajal muutub isiku õiguslik staatus järgnevalt:</w:t>
      </w:r>
    </w:p>
    <w:p w14:paraId="25E300F2" w14:textId="77777777" w:rsidR="007619B5" w:rsidRDefault="007619B5" w:rsidP="007619B5">
      <w:pPr>
        <w:jc w:val="both"/>
      </w:pPr>
      <w:r>
        <w:t xml:space="preserve">1) väljasaadetav → rahvusvahelise kaitse taotleja, kellel ei ole õigust riigis viibida (kinnipidamine jätkub </w:t>
      </w:r>
      <w:proofErr w:type="spellStart"/>
      <w:r>
        <w:t>VSS-i</w:t>
      </w:r>
      <w:proofErr w:type="spellEnd"/>
      <w:r>
        <w:t xml:space="preserve"> alusel antud loas määratud tähtajani);</w:t>
      </w:r>
    </w:p>
    <w:p w14:paraId="10A80375" w14:textId="77777777" w:rsidR="007619B5" w:rsidRPr="00B31004" w:rsidRDefault="007619B5" w:rsidP="007619B5">
      <w:pPr>
        <w:jc w:val="both"/>
      </w:pPr>
      <w:r>
        <w:t>2) rahvusvahelise kaitse taotleja → väljasaadetav (kinnipidamine jätkub VRKS-i alusel antud loas määratud tähtajani).</w:t>
      </w:r>
    </w:p>
    <w:p w14:paraId="679A92C4" w14:textId="77777777" w:rsidR="007619B5" w:rsidRDefault="007619B5" w:rsidP="00CB1E42">
      <w:pPr>
        <w:jc w:val="both"/>
      </w:pPr>
    </w:p>
    <w:p w14:paraId="1F378308" w14:textId="7368D5C2" w:rsidR="007619B5" w:rsidRDefault="007619B5" w:rsidP="00CB1E42">
      <w:pPr>
        <w:jc w:val="both"/>
      </w:pPr>
      <w:r>
        <w:t>Täiendavalt antakse halduskohtule võimalus otsustada välismaalase esmane kinnipidamine kuni neljaks kuuks. Kehtivas seaduses võib halduskohus loa anda kuni kaheks kuuks. Muudatuse eesmärk on</w:t>
      </w:r>
      <w:r w:rsidR="007C4790">
        <w:t xml:space="preserve"> haldusorgani ja kohtute</w:t>
      </w:r>
      <w:r>
        <w:t xml:space="preserve"> töökoormuse vähendamine. Haldusorganil on igal juhul kohustus välismaalane viivitamatult vabastada kui langeb ära kinnipidamise alus. Samuti ei ole haldusorgan kohustatud taotlema kinnipidamist neljaks kuuks, kui on ettenähtav, et vajalikud toimingud lõpetatakse varem. Tegu on maksimaalse tähtajaga ja ka halduskohus ei ole haldusorgani taotluses märgitud kinnipidamise tähtajaga seotud ning võib anda kinnipidamiseks lühema aja.</w:t>
      </w:r>
    </w:p>
    <w:p w14:paraId="77BEFC02" w14:textId="77777777" w:rsidR="008B693F" w:rsidRDefault="008B693F" w:rsidP="00CB1E42">
      <w:pPr>
        <w:jc w:val="both"/>
      </w:pPr>
    </w:p>
    <w:p w14:paraId="0C095DF9" w14:textId="77777777" w:rsidR="008B693F" w:rsidRDefault="008B693F" w:rsidP="008B693F">
      <w:pPr>
        <w:jc w:val="both"/>
        <w:rPr>
          <w:lang w:eastAsia="et-EE"/>
        </w:rPr>
      </w:pPr>
      <w:r w:rsidRPr="00B31004">
        <w:lastRenderedPageBreak/>
        <w:t>Riik peab ennetama omavolilist või õigustamatut vabaduse võtmist</w:t>
      </w:r>
      <w:r>
        <w:t xml:space="preserve"> ning</w:t>
      </w:r>
      <w:r w:rsidRPr="00B31004">
        <w:t xml:space="preserve"> </w:t>
      </w:r>
      <w:r>
        <w:t xml:space="preserve">muudatused ei loo sellist olukorda. Muudatuste tulemusena kaotatakse võimalust, kus välismaalasel on võimalik ise otsustada, millal PPA ja kohus peavad tema kinnipidamise lubatavuse üle otsustama. Kehtiva õiguse kohaselt on </w:t>
      </w:r>
      <w:r>
        <w:rPr>
          <w:lang w:eastAsia="et-EE"/>
        </w:rPr>
        <w:t xml:space="preserve">välismaalasel võimalus esitada lõputult rahvusvahelise kaitse taotlusi, millega kaasneb õigus riigis viibida ning seega saab ta takistada enda väljasaatmist. </w:t>
      </w:r>
    </w:p>
    <w:p w14:paraId="357BDFB9" w14:textId="77777777" w:rsidR="00CB1E42" w:rsidRDefault="00CB1E42" w:rsidP="00CB1E42">
      <w:pPr>
        <w:jc w:val="both"/>
        <w:rPr>
          <w:lang w:eastAsia="et-EE"/>
        </w:rPr>
      </w:pPr>
    </w:p>
    <w:p w14:paraId="6C42985E" w14:textId="21D13AB0" w:rsidR="00CB1E42" w:rsidRDefault="00CB1E42" w:rsidP="00CB1E42">
      <w:pPr>
        <w:jc w:val="both"/>
        <w:rPr>
          <w:lang w:eastAsia="et-EE"/>
        </w:rPr>
      </w:pPr>
      <w:r>
        <w:rPr>
          <w:lang w:eastAsia="et-EE"/>
        </w:rPr>
        <w:t>Muudatuste</w:t>
      </w:r>
      <w:r w:rsidR="008B693F">
        <w:rPr>
          <w:lang w:eastAsia="et-EE"/>
        </w:rPr>
        <w:t xml:space="preserve">ga </w:t>
      </w:r>
      <w:r>
        <w:rPr>
          <w:lang w:eastAsia="et-EE"/>
        </w:rPr>
        <w:t xml:space="preserve">leeveneb PPA ja kohtute töökoormus ning PPA saab tulemuslikult läbi viia väljasaatmismenetlusi vastavalt seadusega pandud kohustustele. Kohtute töökoormuse puhul peab arvestama, et kui </w:t>
      </w:r>
      <w:r w:rsidRPr="004C5B7D">
        <w:rPr>
          <w:lang w:eastAsia="et-EE"/>
        </w:rPr>
        <w:t>kohtult taotletakse luba isikult vabaduse võtmiseks</w:t>
      </w:r>
      <w:r>
        <w:rPr>
          <w:lang w:eastAsia="et-EE"/>
        </w:rPr>
        <w:t xml:space="preserve">, tuleb asja arutada kohtuistungil ning sihtgrupi eripära arvestades kaasatakse asja arutamisse ka tõlk. Sõltuvalt sihtgrupi suurusest ühes aastas, vabaneb halduskohtul ilmselt väike, kuid arvestatav hulk päevi, mida suunata muude haldusasjade </w:t>
      </w:r>
      <w:r w:rsidR="008B693F">
        <w:rPr>
          <w:lang w:eastAsia="et-EE"/>
        </w:rPr>
        <w:t>lahendamisse</w:t>
      </w:r>
      <w:r>
        <w:rPr>
          <w:lang w:eastAsia="et-EE"/>
        </w:rPr>
        <w:t xml:space="preserve">. </w:t>
      </w:r>
    </w:p>
    <w:p w14:paraId="51DC3805" w14:textId="77777777" w:rsidR="00CB1E42" w:rsidRDefault="00CB1E42" w:rsidP="00CB1E42">
      <w:pPr>
        <w:jc w:val="both"/>
        <w:rPr>
          <w:lang w:eastAsia="et-EE"/>
        </w:rPr>
      </w:pPr>
    </w:p>
    <w:p w14:paraId="790A4275" w14:textId="190623A8" w:rsidR="00CB1E42" w:rsidRDefault="00CB1E42" w:rsidP="00A15011">
      <w:pPr>
        <w:jc w:val="both"/>
        <w:rPr>
          <w:rFonts w:eastAsia="Times New Roman"/>
          <w:noProof/>
          <w:lang w:eastAsia="et-EE" w:bidi="et-EE"/>
        </w:rPr>
      </w:pPr>
      <w:r>
        <w:rPr>
          <w:rFonts w:eastAsia="Times New Roman"/>
          <w:noProof/>
          <w:lang w:eastAsia="et-EE" w:bidi="et-EE"/>
        </w:rPr>
        <w:t xml:space="preserve">Lähtudes eeltoodust on mõju ulatus ja ebasoovitava mõju risk väike, kuid </w:t>
      </w:r>
      <w:commentRangeStart w:id="288"/>
      <w:r>
        <w:rPr>
          <w:rFonts w:eastAsia="Times New Roman"/>
          <w:noProof/>
          <w:lang w:eastAsia="et-EE" w:bidi="et-EE"/>
        </w:rPr>
        <w:t>mõju sagedust ei ole võimalik prognoosida.</w:t>
      </w:r>
      <w:commentRangeEnd w:id="288"/>
      <w:r w:rsidR="004C091B">
        <w:rPr>
          <w:rStyle w:val="Kommentaariviide"/>
          <w:rFonts w:eastAsia="Times New Roman"/>
          <w:kern w:val="0"/>
          <w14:ligatures w14:val="none"/>
        </w:rPr>
        <w:commentReference w:id="288"/>
      </w:r>
    </w:p>
    <w:p w14:paraId="54B56D7D" w14:textId="77777777" w:rsidR="00CB1E42" w:rsidRDefault="00CB1E42" w:rsidP="00A15011">
      <w:pPr>
        <w:jc w:val="both"/>
        <w:rPr>
          <w:bCs/>
          <w:u w:val="single"/>
        </w:rPr>
      </w:pPr>
    </w:p>
    <w:p w14:paraId="65BF897E" w14:textId="3AF7106C" w:rsidR="00CB1E42" w:rsidRPr="00537B46" w:rsidRDefault="00CB1E42" w:rsidP="00781222">
      <w:pPr>
        <w:pStyle w:val="Pealkiri4"/>
        <w:rPr>
          <w:rFonts w:cs="Times New Roman"/>
        </w:rPr>
      </w:pPr>
      <w:r w:rsidRPr="00537B46">
        <w:rPr>
          <w:rFonts w:cs="Times New Roman"/>
        </w:rPr>
        <w:t xml:space="preserve">6.2.4.2 </w:t>
      </w:r>
      <w:r w:rsidRPr="00537B46">
        <w:rPr>
          <w:rFonts w:eastAsia="Times New Roman" w:cs="Times New Roman"/>
        </w:rPr>
        <w:t>Sotsiaalne, sealhulgas demograafiline mõju</w:t>
      </w:r>
    </w:p>
    <w:p w14:paraId="000A8ABB" w14:textId="77777777" w:rsidR="00CB1E42" w:rsidRDefault="00CB1E42" w:rsidP="00CB1E42">
      <w:pPr>
        <w:jc w:val="both"/>
      </w:pPr>
    </w:p>
    <w:p w14:paraId="2F78E740" w14:textId="77777777" w:rsidR="00CB1E42" w:rsidRDefault="00CB1E42" w:rsidP="00CB1E42">
      <w:pPr>
        <w:jc w:val="both"/>
      </w:pPr>
      <w:r w:rsidRPr="002236C7">
        <w:rPr>
          <w:b/>
          <w:color w:val="4472C4" w:themeColor="accent1"/>
        </w:rPr>
        <w:t>Sihtrühm:</w:t>
      </w:r>
      <w:r w:rsidRPr="00B31004">
        <w:t xml:space="preserve"> </w:t>
      </w:r>
      <w:bookmarkStart w:id="289" w:name="_Hlk200030671"/>
      <w:r w:rsidRPr="00B31004">
        <w:t>rahvusvahelise kaitse taotlejad</w:t>
      </w:r>
      <w:r>
        <w:t xml:space="preserve"> </w:t>
      </w:r>
      <w:r w:rsidRPr="00B31004">
        <w:t>või seadusliku aluseta viibivad välismaalased</w:t>
      </w:r>
      <w:r>
        <w:rPr>
          <w:rStyle w:val="Allmrkuseviide"/>
        </w:rPr>
        <w:footnoteReference w:id="132"/>
      </w:r>
      <w:r w:rsidRPr="00B31004">
        <w:t xml:space="preserve"> </w:t>
      </w:r>
      <w:bookmarkEnd w:id="289"/>
    </w:p>
    <w:p w14:paraId="4C4C4862" w14:textId="77777777" w:rsidR="00CB1E42" w:rsidRDefault="00CB1E42" w:rsidP="00CB1E42"/>
    <w:p w14:paraId="2581BFAE" w14:textId="77777777" w:rsidR="00CB1E42" w:rsidRPr="002236C7" w:rsidRDefault="00CB1E42" w:rsidP="00CB1E42">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4AB9289A" w14:textId="77777777" w:rsidR="00A15011" w:rsidRDefault="00A15011" w:rsidP="00A15011">
      <w:pPr>
        <w:jc w:val="both"/>
        <w:rPr>
          <w:b/>
        </w:rPr>
      </w:pPr>
    </w:p>
    <w:p w14:paraId="3C5783B9" w14:textId="1A2AD64A" w:rsidR="00A15011" w:rsidRDefault="00A15011" w:rsidP="00A15011">
      <w:pPr>
        <w:jc w:val="both"/>
        <w:rPr>
          <w:bCs/>
        </w:rPr>
      </w:pPr>
      <w:r>
        <w:rPr>
          <w:bCs/>
        </w:rPr>
        <w:t>Muudatuse</w:t>
      </w:r>
      <w:r w:rsidR="008B693F">
        <w:rPr>
          <w:bCs/>
        </w:rPr>
        <w:t xml:space="preserve"> sihtgruppi, mille järgi ei tule kinnipidamist VRKS-i või </w:t>
      </w:r>
      <w:proofErr w:type="spellStart"/>
      <w:r w:rsidR="008B693F">
        <w:rPr>
          <w:bCs/>
        </w:rPr>
        <w:t>VSS-i</w:t>
      </w:r>
      <w:proofErr w:type="spellEnd"/>
      <w:r w:rsidR="008B693F">
        <w:rPr>
          <w:bCs/>
        </w:rPr>
        <w:t xml:space="preserve"> alusel ümber, </w:t>
      </w:r>
      <w:r>
        <w:rPr>
          <w:bCs/>
        </w:rPr>
        <w:t>kuulub välismaalane, kelle osas on PPA ja kohus juba tuvastanud, et:</w:t>
      </w:r>
    </w:p>
    <w:p w14:paraId="046519A4" w14:textId="77777777" w:rsidR="00A15011" w:rsidRDefault="00A15011" w:rsidP="00A15011">
      <w:pPr>
        <w:jc w:val="both"/>
      </w:pPr>
      <w:r>
        <w:rPr>
          <w:bCs/>
        </w:rPr>
        <w:t>1) välismaalasel ei</w:t>
      </w:r>
      <w:r>
        <w:t xml:space="preserve"> ole õigust Eestis elada ega viibida;</w:t>
      </w:r>
    </w:p>
    <w:p w14:paraId="35955C5B" w14:textId="77777777" w:rsidR="00A15011" w:rsidRPr="00A304B9" w:rsidRDefault="00A15011" w:rsidP="00A15011">
      <w:pPr>
        <w:jc w:val="both"/>
      </w:pPr>
      <w:r>
        <w:t xml:space="preserve">2) esineb kinnipidamise alus ja leebemate järelevalvemeetmete kohaldamine ei ole võimalik. </w:t>
      </w:r>
    </w:p>
    <w:p w14:paraId="3E04D63E" w14:textId="77777777" w:rsidR="00A15011" w:rsidRDefault="00A15011" w:rsidP="00A15011">
      <w:pPr>
        <w:jc w:val="both"/>
        <w:rPr>
          <w:bCs/>
        </w:rPr>
      </w:pPr>
    </w:p>
    <w:p w14:paraId="5A9BD16D" w14:textId="77777777" w:rsidR="00A15011" w:rsidRDefault="00A15011" w:rsidP="00A15011">
      <w:pPr>
        <w:jc w:val="both"/>
        <w:rPr>
          <w:bCs/>
        </w:rPr>
      </w:pPr>
      <w:r>
        <w:rPr>
          <w:bCs/>
        </w:rPr>
        <w:t>Muudatuse</w:t>
      </w:r>
      <w:r w:rsidRPr="00E72114">
        <w:rPr>
          <w:bCs/>
        </w:rPr>
        <w:t xml:space="preserve"> sihtgruppi eristab muudest rahvusvahelise kaitse taotlejatest</w:t>
      </w:r>
      <w:r>
        <w:rPr>
          <w:bCs/>
        </w:rPr>
        <w:t xml:space="preserve"> asjaolu, et nende rahvusvahelise kaitse taotluse osas on tehtud lõplik otsus ja välismaalasel ei ole õigust riigis viibida. Välismaalasi koheldakse võrdselt lähtudes nende õigusest Eestis viibida, mitte sellest, mitu rahvusvahelise kaitse taotlust nad esitanud on.</w:t>
      </w:r>
    </w:p>
    <w:p w14:paraId="3C250EA3" w14:textId="77777777" w:rsidR="008B693F" w:rsidRDefault="008B693F" w:rsidP="00A15011">
      <w:pPr>
        <w:jc w:val="both"/>
        <w:rPr>
          <w:bCs/>
        </w:rPr>
      </w:pPr>
    </w:p>
    <w:p w14:paraId="346598EE" w14:textId="1FBFAFD1" w:rsidR="008B693F" w:rsidRDefault="008B693F" w:rsidP="00A15011">
      <w:pPr>
        <w:jc w:val="both"/>
        <w:rPr>
          <w:bCs/>
        </w:rPr>
      </w:pPr>
      <w:r>
        <w:rPr>
          <w:bCs/>
        </w:rPr>
        <w:t>Muudatuse sihtgruppi, mille kohaselt võib kohus anda loa välismaalase esmaseks kinnipidamiseks kuni neljaks kuuks, kuuluvad kõik rahvusvahelise kaitse taotlejad või seadusliku aluseta viibivad välismaalased, kelle kinnipidamine on proportsionaalne ja esineb kinnipidamise alus.</w:t>
      </w:r>
      <w:r w:rsidR="00AE62E2">
        <w:rPr>
          <w:bCs/>
        </w:rPr>
        <w:t xml:space="preserve"> Võimalus otsustada kinnipidamist pikemaks tähtajaks,</w:t>
      </w:r>
      <w:r>
        <w:rPr>
          <w:bCs/>
        </w:rPr>
        <w:t xml:space="preserve"> kohtleb kõiki </w:t>
      </w:r>
      <w:r w:rsidR="00AE62E2">
        <w:rPr>
          <w:bCs/>
        </w:rPr>
        <w:t xml:space="preserve">sihtgruppi kuuluvaid </w:t>
      </w:r>
      <w:r>
        <w:rPr>
          <w:bCs/>
        </w:rPr>
        <w:t>välismaalasi ühestel alustel ning seega ei oma regulatsioon eraldiseisvat sotsiaalset mõju</w:t>
      </w:r>
      <w:r w:rsidR="00AE62E2">
        <w:rPr>
          <w:bCs/>
        </w:rPr>
        <w:t xml:space="preserve">. Negatiivset sotsiaalset mõju </w:t>
      </w:r>
      <w:proofErr w:type="spellStart"/>
      <w:r w:rsidR="00AE62E2">
        <w:rPr>
          <w:bCs/>
        </w:rPr>
        <w:t>välismaalsele</w:t>
      </w:r>
      <w:proofErr w:type="spellEnd"/>
      <w:r w:rsidR="00AE62E2">
        <w:rPr>
          <w:bCs/>
        </w:rPr>
        <w:t xml:space="preserve"> omab oma olemuselt tema kinnipidamine, kuid käesoleva eelnõuga ei tehta kinnipidamise alustes ja põhimõtetes ühtegi olulist muudatust. </w:t>
      </w:r>
    </w:p>
    <w:p w14:paraId="26BE38B0" w14:textId="77777777" w:rsidR="00FB2C16" w:rsidRDefault="00FB2C16" w:rsidP="00A15011">
      <w:pPr>
        <w:jc w:val="both"/>
        <w:rPr>
          <w:bCs/>
        </w:rPr>
      </w:pPr>
    </w:p>
    <w:p w14:paraId="6A91759A" w14:textId="77777777" w:rsidR="00FB2C16" w:rsidRDefault="00FB2C16" w:rsidP="00FB2C16">
      <w:pPr>
        <w:jc w:val="both"/>
        <w:rPr>
          <w:rFonts w:eastAsia="Times New Roman"/>
          <w:noProof/>
          <w:lang w:eastAsia="et-EE" w:bidi="et-EE"/>
        </w:rPr>
      </w:pPr>
      <w:r>
        <w:rPr>
          <w:rFonts w:eastAsia="Times New Roman"/>
          <w:noProof/>
          <w:lang w:eastAsia="et-EE" w:bidi="et-EE"/>
        </w:rPr>
        <w:t xml:space="preserve">Lähtudes eeltoodust on mõju ulatus ja ebasoovitava mõju risk väike, kuid mõju sagedust ei ole võimalik </w:t>
      </w:r>
      <w:commentRangeStart w:id="290"/>
      <w:r>
        <w:rPr>
          <w:rFonts w:eastAsia="Times New Roman"/>
          <w:noProof/>
          <w:lang w:eastAsia="et-EE" w:bidi="et-EE"/>
        </w:rPr>
        <w:t>prognoosida</w:t>
      </w:r>
      <w:commentRangeEnd w:id="290"/>
      <w:r w:rsidR="005269F5">
        <w:rPr>
          <w:rStyle w:val="Kommentaariviide"/>
          <w:rFonts w:eastAsia="Times New Roman"/>
          <w:kern w:val="0"/>
          <w14:ligatures w14:val="none"/>
        </w:rPr>
        <w:commentReference w:id="290"/>
      </w:r>
      <w:r>
        <w:rPr>
          <w:rFonts w:eastAsia="Times New Roman"/>
          <w:noProof/>
          <w:lang w:eastAsia="et-EE" w:bidi="et-EE"/>
        </w:rPr>
        <w:t>.</w:t>
      </w:r>
    </w:p>
    <w:p w14:paraId="18F309AF" w14:textId="77777777" w:rsidR="00FB2C16" w:rsidRDefault="00FB2C16" w:rsidP="00A15011">
      <w:pPr>
        <w:jc w:val="both"/>
        <w:rPr>
          <w:rFonts w:eastAsia="Times New Roman"/>
          <w:noProof/>
          <w:lang w:eastAsia="et-EE" w:bidi="et-EE"/>
        </w:rPr>
      </w:pPr>
    </w:p>
    <w:p w14:paraId="57CDBE98" w14:textId="43A75590" w:rsidR="00FB2C16" w:rsidRPr="00537B46" w:rsidRDefault="00FB2C16" w:rsidP="00FB2C16">
      <w:pPr>
        <w:pStyle w:val="Pealkiri4"/>
        <w:rPr>
          <w:rFonts w:cs="Times New Roman"/>
        </w:rPr>
      </w:pPr>
      <w:r w:rsidRPr="00537B46">
        <w:rPr>
          <w:rFonts w:cs="Times New Roman"/>
          <w:lang w:bidi="et-EE"/>
        </w:rPr>
        <w:t>6.2.4.3.</w:t>
      </w:r>
      <w:r w:rsidRPr="00537B46">
        <w:rPr>
          <w:rFonts w:cs="Times New Roman"/>
        </w:rPr>
        <w:t xml:space="preserve"> Muudatuse mõju muudele valdkondadele </w:t>
      </w:r>
    </w:p>
    <w:p w14:paraId="49A1FB81" w14:textId="77777777" w:rsidR="00A277F1" w:rsidRPr="00B04342" w:rsidRDefault="00A277F1" w:rsidP="00182253">
      <w:pPr>
        <w:jc w:val="both"/>
        <w:rPr>
          <w:rFonts w:eastAsia="Times New Roman"/>
          <w:lang w:eastAsia="et-EE" w:bidi="et-EE"/>
        </w:rPr>
      </w:pPr>
    </w:p>
    <w:p w14:paraId="563FFD1A" w14:textId="77777777" w:rsidR="00182253" w:rsidRDefault="00182253" w:rsidP="00182253">
      <w:pPr>
        <w:jc w:val="both"/>
        <w:rPr>
          <w:rFonts w:eastAsia="Times New Roman"/>
          <w:noProof/>
          <w:lang w:eastAsia="et-EE" w:bidi="et-EE"/>
        </w:rPr>
      </w:pPr>
      <w:r w:rsidRPr="00B04342">
        <w:rPr>
          <w:rFonts w:eastAsia="Times New Roman"/>
          <w:lang w:eastAsia="et-EE" w:bidi="et-EE"/>
        </w:rPr>
        <w:t>Muudatusel puudub mõju teistele mõjuvaldkondadele.</w:t>
      </w:r>
    </w:p>
    <w:p w14:paraId="5E07447D" w14:textId="77777777" w:rsidR="00FB2C16" w:rsidRDefault="00FB2C16" w:rsidP="00A15011">
      <w:pPr>
        <w:jc w:val="both"/>
        <w:rPr>
          <w:rFonts w:eastAsia="Times New Roman"/>
          <w:noProof/>
          <w:lang w:eastAsia="et-EE" w:bidi="et-EE"/>
        </w:rPr>
      </w:pPr>
    </w:p>
    <w:bookmarkEnd w:id="286"/>
    <w:p w14:paraId="2AC2B00B" w14:textId="0865A1E4" w:rsidR="0018134D" w:rsidRPr="00537B46" w:rsidRDefault="00FB2C16" w:rsidP="00760708">
      <w:pPr>
        <w:pStyle w:val="Pealkiri3"/>
        <w:rPr>
          <w:rFonts w:eastAsia="Calibri" w:cs="Times New Roman"/>
        </w:rPr>
      </w:pPr>
      <w:r w:rsidRPr="00537B46">
        <w:rPr>
          <w:rFonts w:cs="Times New Roman"/>
        </w:rPr>
        <w:lastRenderedPageBreak/>
        <w:t xml:space="preserve">6.2.5. </w:t>
      </w:r>
      <w:r w:rsidRPr="00B31004">
        <w:rPr>
          <w:rFonts w:cs="Times New Roman"/>
          <w:u w:val="single"/>
        </w:rPr>
        <w:t>Kavandatavad muudatused seoses välismaalaste kinnipidamisega hädaolukorras</w:t>
      </w:r>
    </w:p>
    <w:p w14:paraId="3567B2CB" w14:textId="77777777" w:rsidR="00FB2C16" w:rsidRDefault="00FB2C16" w:rsidP="00781222">
      <w:pPr>
        <w:rPr>
          <w:highlight w:val="yellow"/>
        </w:rPr>
      </w:pPr>
    </w:p>
    <w:p w14:paraId="28F25956" w14:textId="10C4A26C" w:rsidR="00281C1E" w:rsidRPr="008F65F1" w:rsidRDefault="00281C1E" w:rsidP="00FB2C16">
      <w:pPr>
        <w:jc w:val="both"/>
        <w:rPr>
          <w:u w:val="single"/>
        </w:rPr>
      </w:pPr>
      <w:r w:rsidRPr="008F65F1">
        <w:t xml:space="preserve">Järgnevalt kajastatakse mõjusid, mis tulenevad </w:t>
      </w:r>
      <w:r w:rsidR="00B5374F" w:rsidRPr="008F65F1">
        <w:t xml:space="preserve">muudatusest seoses hädaolekukorras kinnipidamise tähtaja pikendamisega haldusorgani otsusel kuni seitsmeks päevaks ja </w:t>
      </w:r>
      <w:r w:rsidR="006A5EDD" w:rsidRPr="008F65F1">
        <w:t>muudatusest võimaldada taotleda kohtult kinnipidamiseks luba nimekirja alusel</w:t>
      </w:r>
      <w:r w:rsidR="008F65F1" w:rsidRPr="008F65F1">
        <w:t>.</w:t>
      </w:r>
    </w:p>
    <w:p w14:paraId="31D3DB2B" w14:textId="77777777" w:rsidR="006A5EDD" w:rsidRDefault="006A5EDD" w:rsidP="00FB2C16">
      <w:pPr>
        <w:jc w:val="both"/>
        <w:rPr>
          <w:bCs/>
          <w:u w:val="single"/>
        </w:rPr>
      </w:pPr>
    </w:p>
    <w:p w14:paraId="12721D6C" w14:textId="63A3AFD4" w:rsidR="00FB2C16" w:rsidRDefault="00FB2C16" w:rsidP="00FB2C16">
      <w:pPr>
        <w:jc w:val="both"/>
      </w:pPr>
      <w:r w:rsidRPr="00B31004">
        <w:rPr>
          <w:b/>
          <w:color w:val="4472C4" w:themeColor="accent1"/>
        </w:rPr>
        <w:t>Sihtrühm:</w:t>
      </w:r>
      <w:r w:rsidRPr="00B31004">
        <w:t xml:space="preserve"> rahvusvahelise kaitse taotlejad või seadusliku aluseta viibivad välismaalased, PPA, KAPO, kohtud, </w:t>
      </w:r>
      <w:r w:rsidRPr="00A85D3A">
        <w:t>EL</w:t>
      </w:r>
      <w:r w:rsidRPr="00B31004">
        <w:t xml:space="preserve"> </w:t>
      </w:r>
      <w:r w:rsidRPr="00A85D3A">
        <w:t>liikmes</w:t>
      </w:r>
      <w:r w:rsidRPr="00B31004">
        <w:t>riigid</w:t>
      </w:r>
    </w:p>
    <w:p w14:paraId="3EDF7EF8" w14:textId="77777777" w:rsidR="00FB2C16" w:rsidRDefault="00FB2C16" w:rsidP="00FB2C16">
      <w:pPr>
        <w:jc w:val="both"/>
      </w:pPr>
    </w:p>
    <w:p w14:paraId="1AE14770" w14:textId="77777777" w:rsidR="006803EA" w:rsidRPr="002236C7" w:rsidRDefault="006803EA" w:rsidP="006803EA">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720DEA45" w14:textId="77777777" w:rsidR="006803EA" w:rsidRDefault="006803EA" w:rsidP="00FB2C16">
      <w:pPr>
        <w:jc w:val="both"/>
      </w:pPr>
    </w:p>
    <w:p w14:paraId="1F16B58E" w14:textId="77777777" w:rsidR="00FB2C16" w:rsidRPr="00B31004" w:rsidRDefault="00FB2C16" w:rsidP="00FB2C16">
      <w:pPr>
        <w:jc w:val="both"/>
      </w:pPr>
      <w:r>
        <w:t xml:space="preserve">Kuivõrd välismaalasel ei ole subjektiivset õigust Eestis elada, on välismaalasele hädaolukorras antavate tagatiste piiramine põhjendatud ja muudatuse mõju sihtrühmale võib pidada väikeseks ning sotsiaalset mõju ei ole eraldi hinnatud. </w:t>
      </w:r>
    </w:p>
    <w:p w14:paraId="453FCAAC" w14:textId="77777777" w:rsidR="00FB2C16" w:rsidRPr="00B31004" w:rsidRDefault="00FB2C16" w:rsidP="00FB2C16">
      <w:pPr>
        <w:jc w:val="both"/>
      </w:pPr>
    </w:p>
    <w:p w14:paraId="3B4F0A44" w14:textId="77777777" w:rsidR="00FB2C16" w:rsidRPr="00B31004" w:rsidRDefault="00FB2C16" w:rsidP="00FB2C16">
      <w:pPr>
        <w:jc w:val="both"/>
      </w:pPr>
      <w:r w:rsidRPr="00B31004">
        <w:t xml:space="preserve">Selleks, et hädaolukorras võimaldada kinni pidada suur hulk Eestis seadusliku aluseta viibivaid välismaalasi või rahvusvahelise kaitse taotlejaid, on kavas teha järgmised muudatused: </w:t>
      </w:r>
    </w:p>
    <w:p w14:paraId="6249AE1D" w14:textId="77777777" w:rsidR="00FB2C16" w:rsidRPr="00B31004" w:rsidRDefault="00FB2C16" w:rsidP="00FB2C16">
      <w:pPr>
        <w:numPr>
          <w:ilvl w:val="0"/>
          <w:numId w:val="20"/>
        </w:numPr>
        <w:jc w:val="both"/>
      </w:pPr>
      <w:r>
        <w:t xml:space="preserve">võimaldada kinnipidamist haldusorgani otsuselt seitsmeks päevaks välismaalase </w:t>
      </w:r>
      <w:r w:rsidRPr="001E23F0">
        <w:t>Eestisse saabumise ja Eestis viibimise seaduslike aluste kontrollimiseks</w:t>
      </w:r>
      <w:r>
        <w:t>;</w:t>
      </w:r>
    </w:p>
    <w:p w14:paraId="3FA97F74" w14:textId="74C5E0F5" w:rsidR="00FB2C16" w:rsidRPr="00B31004" w:rsidRDefault="00FB2C16" w:rsidP="00FB2C16">
      <w:pPr>
        <w:numPr>
          <w:ilvl w:val="0"/>
          <w:numId w:val="20"/>
        </w:numPr>
        <w:jc w:val="both"/>
      </w:pPr>
      <w:r>
        <w:t>võimaldada taotleda kohtult kinnipidamiseks luba nimekirja alusel kuni neljaks kuuks.</w:t>
      </w:r>
    </w:p>
    <w:p w14:paraId="648B54B6" w14:textId="77777777" w:rsidR="00FB2C16" w:rsidRPr="00B31004" w:rsidRDefault="00FB2C16" w:rsidP="00FB2C16"/>
    <w:p w14:paraId="503DC693" w14:textId="77777777" w:rsidR="00FB2C16" w:rsidRPr="00B31004" w:rsidRDefault="00FB2C16" w:rsidP="00FB2C16">
      <w:pPr>
        <w:jc w:val="both"/>
      </w:pPr>
      <w:r w:rsidRPr="00B31004">
        <w:t>Euroopa Inimõiguste Kohus</w:t>
      </w:r>
      <w:r w:rsidRPr="00B31004">
        <w:rPr>
          <w:vertAlign w:val="superscript"/>
        </w:rPr>
        <w:footnoteReference w:id="133"/>
      </w:r>
      <w:r w:rsidRPr="00B31004">
        <w:t xml:space="preserve"> on kujundanud selge seisukoha, et rahvusvahelise õiguse kohaselt on riigil suveräänne õigus, arvestades endale </w:t>
      </w:r>
      <w:proofErr w:type="spellStart"/>
      <w:r w:rsidRPr="00B31004">
        <w:t>välislepingutega</w:t>
      </w:r>
      <w:proofErr w:type="spellEnd"/>
      <w:r w:rsidRPr="00B31004">
        <w:t>, sealhulgas Euroopa inimõiguste ja põhivabaduste kaitse konventsiooniga ning pagulasseisundi konventsiooniga võetud kohustusi, kontrollida välismaalaste riiki saabumist ja riigis viibimist ning kohustada neid riigist lahkuma. Liikmesriikide pädevatel asutustel peab olema mõistlik aeg ebaseaduslikult riigis viibiv välismaalane kinni pidada, et tuvastada tema isik ja selgitada välja tema õigusliku seisundiga seotud asjaolud, sh takistada varjupaigaõiguse väärkasutamist. Kui riigis ebaseaduslikult viibival välismaalasel võimaldatakse põgeneda, enne kui on õnnestunud selgust tuua tema olukorda, võidakse kahjustada naasmisdirektiivi eesmärki saata tõhusalt tagasi liikmesriigis ebaseaduslikult viibivad kolmandate riikide kodanikud</w:t>
      </w:r>
      <w:r w:rsidRPr="00B31004">
        <w:rPr>
          <w:vertAlign w:val="superscript"/>
        </w:rPr>
        <w:footnoteReference w:id="134"/>
      </w:r>
      <w:r w:rsidRPr="00B31004">
        <w:t xml:space="preserve">. </w:t>
      </w:r>
    </w:p>
    <w:p w14:paraId="6CF7C3ED" w14:textId="77777777" w:rsidR="00FB2C16" w:rsidRPr="00B31004" w:rsidRDefault="00FB2C16" w:rsidP="00FB2C16"/>
    <w:p w14:paraId="782442B8" w14:textId="79E9CCC4" w:rsidR="00FB2C16" w:rsidRDefault="00FB2C16" w:rsidP="00FB2C16">
      <w:pPr>
        <w:jc w:val="both"/>
      </w:pPr>
      <w:r w:rsidRPr="00B31004">
        <w:t xml:space="preserve">Olenevalt välismaalase õiguslikust seisundist on välismaalase kinnipidamise alused sätestatud vastavalt VSS-s või VRKS-s. </w:t>
      </w:r>
      <w:r>
        <w:t xml:space="preserve">Kehtiva õiguse kohaselt annab kohus </w:t>
      </w:r>
      <w:r w:rsidRPr="00B31004">
        <w:t>massilisest sisserändest põhjustatud hädaolukorras </w:t>
      </w:r>
      <w:r>
        <w:t xml:space="preserve">loa välismaalase kinnipidamiseks seitsmeks päevaks ning ilma kohtu loata võib välismaalast kinni pidada 48 tundi. </w:t>
      </w:r>
      <w:r w:rsidRPr="00B31004">
        <w:t xml:space="preserve">Hädaolukorras ei pruugi olla võimalik 48 tunni jooksul </w:t>
      </w:r>
      <w:r>
        <w:t xml:space="preserve">välja selgitada kõiki olulisi asjaolusid, mis on vajalikud välismaalase kinnipidamise üle otsustamiseks. Seitse päeva annab piisava aja otsustamiseks, kas välismaalase kinnipidamine on vältimatult vajalik ja kas selleks esineb seaduses sätestatud alus. Arvestades, et massiline sisseränne Eestisse leiab suure tõenäosusega aset idapiiri ebaseadusliku ületamise kaudu, tuleb selle sihtgrupi suhtes viia läbi piirimenetlus. Piirimenetluse läbiviimine on seaduses sätestatud kinnipidamise alus. </w:t>
      </w:r>
      <w:r w:rsidR="00760708">
        <w:t>Arvestades</w:t>
      </w:r>
      <w:r>
        <w:t xml:space="preserve"> massilise sisserände olulisi </w:t>
      </w:r>
      <w:proofErr w:type="spellStart"/>
      <w:r>
        <w:t>asjaolusi</w:t>
      </w:r>
      <w:proofErr w:type="spellEnd"/>
      <w:r>
        <w:t xml:space="preserve">, ei pruugi selles olukorras olla leebemate järelevalvemeetmete kohaldamine tõhus. Seega tuleks võimaldada kohtutel otsustada välismaalaste kinnipidamine nimekirjade alusel, kus iga välismaalase osas on märgitud tema nimi ja asjaomane kinnipidamise alus. Seejuures ei ole nimekirjade kasutamine kohustuslik. </w:t>
      </w:r>
    </w:p>
    <w:p w14:paraId="22209524" w14:textId="77777777" w:rsidR="00FB2C16" w:rsidRPr="00B31004" w:rsidRDefault="00FB2C16" w:rsidP="00FB2C16">
      <w:pPr>
        <w:jc w:val="both"/>
      </w:pPr>
    </w:p>
    <w:p w14:paraId="57064923" w14:textId="77777777" w:rsidR="00FB2C16" w:rsidRPr="00B31004" w:rsidRDefault="00FB2C16" w:rsidP="00FB2C16">
      <w:pPr>
        <w:jc w:val="both"/>
      </w:pPr>
      <w:r w:rsidRPr="00B31004">
        <w:lastRenderedPageBreak/>
        <w:t xml:space="preserve">Kuna kavandatavad piirangud kohalduvad vaid teatud ajavahemikul ja välismaalasel ei ole subjektiivset õigust Eestis elada, ei ole kavandatavatel muudatustel sihtrühmale olulist mõju. </w:t>
      </w:r>
    </w:p>
    <w:p w14:paraId="2730B35C" w14:textId="77777777" w:rsidR="00FB2C16" w:rsidRPr="00B31004" w:rsidRDefault="00FB2C16" w:rsidP="00FB2C16">
      <w:pPr>
        <w:jc w:val="both"/>
      </w:pPr>
    </w:p>
    <w:p w14:paraId="125D9CA1" w14:textId="77777777" w:rsidR="00FB2C16" w:rsidRPr="00B31004" w:rsidRDefault="00FB2C16" w:rsidP="00FB2C16">
      <w:pPr>
        <w:jc w:val="both"/>
      </w:pPr>
      <w:r w:rsidRPr="00B31004">
        <w:t>Kui sisserände maht on jaotatud pikema perioodi peale ja kestab kuni aasta või rohkem, siis see ei kurna niivõrd palju sündmust lahendavate asutuste toimimist ega anna hädaolukorra mõõtu välja.</w:t>
      </w:r>
      <w:r>
        <w:t xml:space="preserve"> Siiski,</w:t>
      </w:r>
      <w:r w:rsidRPr="00B31004">
        <w:t xml:space="preserve"> </w:t>
      </w:r>
      <w:r>
        <w:t xml:space="preserve">võrreldes olemasoleva massilise sisserände regulatsiooni kehtestamisega aastal 2020, võib massilise sisserände olukorda käesoleva eelnõu koostamise ajal ja lähitulevikus pidada tõenäoliseks. Tõenäoliseks tuleks pidada ka olukorda, kus </w:t>
      </w:r>
      <w:r w:rsidRPr="0045115F">
        <w:t xml:space="preserve">Eesti </w:t>
      </w:r>
      <w:r>
        <w:t xml:space="preserve">peab olema valmis </w:t>
      </w:r>
      <w:r w:rsidRPr="0045115F">
        <w:t>vajadusel otsustavalt reageerima</w:t>
      </w:r>
      <w:r>
        <w:t xml:space="preserve"> massilisele sisserändele olukordadele, mis on kunstlikult tekitatud Eesti avaliku korra ja julgeoleku destabiliseerimiseks.</w:t>
      </w:r>
    </w:p>
    <w:p w14:paraId="2C4E758D" w14:textId="77777777" w:rsidR="00FB2C16" w:rsidRPr="00B31004" w:rsidRDefault="00FB2C16" w:rsidP="00FB2C16">
      <w:pPr>
        <w:rPr>
          <w:b/>
        </w:rPr>
      </w:pPr>
    </w:p>
    <w:p w14:paraId="63D197F4" w14:textId="7E9A8B16" w:rsidR="003B7D1E" w:rsidRPr="00537B46" w:rsidRDefault="00FB2C16" w:rsidP="002F77ED">
      <w:pPr>
        <w:pStyle w:val="Pealkiri4"/>
        <w:rPr>
          <w:rFonts w:cs="Times New Roman"/>
        </w:rPr>
      </w:pPr>
      <w:r w:rsidRPr="00537B46">
        <w:rPr>
          <w:rFonts w:cs="Times New Roman"/>
        </w:rPr>
        <w:t>6.2.5.1</w:t>
      </w:r>
      <w:r w:rsidRPr="00B31004">
        <w:rPr>
          <w:rFonts w:cs="Times New Roman"/>
        </w:rPr>
        <w:t xml:space="preserve">. </w:t>
      </w:r>
      <w:r w:rsidR="003B7D1E" w:rsidRPr="00537B46">
        <w:rPr>
          <w:rFonts w:cs="Times New Roman"/>
        </w:rPr>
        <w:t xml:space="preserve">Mõju riigiasutuste ja kohaliku omavalitsuse korraldusele </w:t>
      </w:r>
    </w:p>
    <w:p w14:paraId="1C665DF3" w14:textId="77777777" w:rsidR="006C0F18" w:rsidRPr="00B31004" w:rsidRDefault="006C0F18" w:rsidP="003B7D1E">
      <w:pPr>
        <w:jc w:val="both"/>
        <w:rPr>
          <w:bCs/>
          <w:i/>
          <w:u w:val="single"/>
        </w:rPr>
      </w:pPr>
    </w:p>
    <w:p w14:paraId="7ABF694B" w14:textId="77777777" w:rsidR="003B7D1E" w:rsidRPr="00B31004" w:rsidRDefault="003B7D1E" w:rsidP="003B7D1E">
      <w:pPr>
        <w:jc w:val="both"/>
      </w:pPr>
      <w:r w:rsidRPr="00B31004">
        <w:t>Riik peab ennetama omavolilist või õigustamatut vabaduse võtmist, mistõttu on riigil kohustus tagada, et kohus kiires korras otsustaks isiku kinnipidamise õiguspärasuse ja korraldaks tema vabastamise, kui kinnipidamine on õigusvastane või see ei ole vajalik demokraatlikus ühiskonnas. Kinnipidamine peab olema kooskõlas nii riigisisese materiaal</w:t>
      </w:r>
      <w:r w:rsidRPr="00B31004">
        <w:noBreakHyphen/>
        <w:t xml:space="preserve"> kui ka menetlusõigusega. </w:t>
      </w:r>
    </w:p>
    <w:p w14:paraId="1C37538A" w14:textId="77777777" w:rsidR="003B7D1E" w:rsidRPr="00B31004" w:rsidRDefault="003B7D1E" w:rsidP="003B7D1E">
      <w:pPr>
        <w:jc w:val="both"/>
      </w:pPr>
    </w:p>
    <w:p w14:paraId="118CA130" w14:textId="77777777" w:rsidR="003B7D1E" w:rsidRDefault="003B7D1E" w:rsidP="003B7D1E">
      <w:pPr>
        <w:jc w:val="both"/>
      </w:pPr>
      <w:r w:rsidRPr="00B31004">
        <w:t>Kehtiv regulatsioon võimaldab isiku pidada kohtu loata kinni kuni 48 tundi. Kui kinnipidamist vajavate isikute arv on suur, tuleb paratamatult võtta kasutusele muud võimalikud kinnipidamiskohad peale kinnipidamiskeskuse ja kaasata neisse lisatööjõudu, et kinni peetud isikutele osutada neile seadusega ette nähtud teenuseid. Muudatustega vähendatakse olulisel määral politsei ja kohtute koormust isiku kinnipidamisel ning teenuste osutamisel, võrreldes olukorraga, kus muudatusi kehtivas õiguskorras ei tehtaks.</w:t>
      </w:r>
    </w:p>
    <w:p w14:paraId="5B106FEC" w14:textId="77777777" w:rsidR="003B7D1E" w:rsidRPr="00B31004" w:rsidRDefault="003B7D1E" w:rsidP="003B7D1E">
      <w:pPr>
        <w:jc w:val="both"/>
      </w:pPr>
      <w:r w:rsidRPr="00B31004">
        <w:t xml:space="preserve"> </w:t>
      </w:r>
    </w:p>
    <w:p w14:paraId="20A2A77F" w14:textId="77777777" w:rsidR="003B7D1E" w:rsidRDefault="003B7D1E" w:rsidP="003B7D1E">
      <w:pPr>
        <w:jc w:val="both"/>
        <w:rPr>
          <w:rFonts w:eastAsia="Calibri"/>
        </w:rPr>
      </w:pPr>
      <w:r w:rsidRPr="00B31004">
        <w:t>Mõju avaldamise sagedus</w:t>
      </w:r>
      <w:r>
        <w:t xml:space="preserve"> ja ulatus</w:t>
      </w:r>
      <w:r w:rsidRPr="00B31004">
        <w:t xml:space="preserve"> on väike, sest meedet rakendatakse vaid hädaolukorra ajal</w:t>
      </w:r>
      <w:r>
        <w:t xml:space="preserve"> ning </w:t>
      </w:r>
      <w:r>
        <w:rPr>
          <w:rFonts w:eastAsia="Calibri"/>
        </w:rPr>
        <w:t xml:space="preserve">ebasoovitavate mõjude kaasnemise riski ei </w:t>
      </w:r>
      <w:commentRangeStart w:id="291"/>
      <w:r>
        <w:rPr>
          <w:rFonts w:eastAsia="Calibri"/>
        </w:rPr>
        <w:t>ole</w:t>
      </w:r>
      <w:commentRangeEnd w:id="291"/>
      <w:r w:rsidR="00894513">
        <w:rPr>
          <w:rStyle w:val="Kommentaariviide"/>
          <w:rFonts w:eastAsia="Times New Roman"/>
          <w:kern w:val="0"/>
          <w14:ligatures w14:val="none"/>
        </w:rPr>
        <w:commentReference w:id="291"/>
      </w:r>
      <w:r>
        <w:rPr>
          <w:rFonts w:eastAsia="Calibri"/>
        </w:rPr>
        <w:t>.</w:t>
      </w:r>
    </w:p>
    <w:p w14:paraId="78E77DCA" w14:textId="77777777" w:rsidR="003B7D1E" w:rsidRPr="004B175A" w:rsidRDefault="003B7D1E" w:rsidP="00FB2C16">
      <w:pPr>
        <w:rPr>
          <w:u w:val="single"/>
        </w:rPr>
      </w:pPr>
    </w:p>
    <w:p w14:paraId="7FFDE200" w14:textId="0D2D524C" w:rsidR="00FB2C16" w:rsidRPr="00B31004" w:rsidRDefault="00E73F44" w:rsidP="002F77ED">
      <w:pPr>
        <w:pStyle w:val="Pealkiri4"/>
        <w:rPr>
          <w:rFonts w:cs="Times New Roman"/>
        </w:rPr>
      </w:pPr>
      <w:r w:rsidRPr="00537B46">
        <w:rPr>
          <w:rFonts w:cs="Times New Roman"/>
        </w:rPr>
        <w:t>6.2.</w:t>
      </w:r>
      <w:r w:rsidR="00FB2C16" w:rsidRPr="00537B46">
        <w:rPr>
          <w:rFonts w:cs="Times New Roman"/>
        </w:rPr>
        <w:t>5.</w:t>
      </w:r>
      <w:r w:rsidR="003B7D1E" w:rsidRPr="00537B46">
        <w:rPr>
          <w:rFonts w:cs="Times New Roman"/>
        </w:rPr>
        <w:t>2</w:t>
      </w:r>
      <w:r w:rsidR="00FB2C16" w:rsidRPr="00537B46">
        <w:rPr>
          <w:rFonts w:cs="Times New Roman"/>
        </w:rPr>
        <w:t xml:space="preserve">. </w:t>
      </w:r>
      <w:r w:rsidR="00FB2C16" w:rsidRPr="00B31004">
        <w:rPr>
          <w:rFonts w:cs="Times New Roman"/>
        </w:rPr>
        <w:t xml:space="preserve">Mõju riigi </w:t>
      </w:r>
      <w:r w:rsidR="00FB2C16" w:rsidRPr="00537B46">
        <w:rPr>
          <w:rFonts w:cs="Times New Roman"/>
        </w:rPr>
        <w:t>julgeolekule ja välissuhetele</w:t>
      </w:r>
    </w:p>
    <w:p w14:paraId="00202E0E" w14:textId="77777777" w:rsidR="0071213C" w:rsidRDefault="0071213C" w:rsidP="00FB2C16">
      <w:pPr>
        <w:jc w:val="both"/>
      </w:pPr>
    </w:p>
    <w:p w14:paraId="49D4273D" w14:textId="2375FAB8" w:rsidR="00FB2C16" w:rsidRDefault="00FB2C16" w:rsidP="00FB2C16">
      <w:pPr>
        <w:jc w:val="both"/>
      </w:pPr>
      <w:r w:rsidRPr="00B31004">
        <w:t>Isiku kinnipidamine on äärmuslik meede, mille kohaldamine on lubatud vaid siis, kui leebemaid sunnimeetmeid ei saa tulemuslikult kohaldada. Ometigi võib see osutuda vajalikuks, et välismaalase isik kindlaks teha, takistada tema edasiliikumist teistesse EL</w:t>
      </w:r>
      <w:r w:rsidRPr="00B31004">
        <w:noBreakHyphen/>
        <w:t>i riikidesse</w:t>
      </w:r>
      <w:r>
        <w:t xml:space="preserve">, </w:t>
      </w:r>
      <w:r w:rsidRPr="00B31004">
        <w:t>tagada avalik kord ja riigi julgeolek</w:t>
      </w:r>
      <w:r>
        <w:t xml:space="preserve"> või menetleda tema esitatud rahvusvahelise kaitse taotlust</w:t>
      </w:r>
      <w:r w:rsidRPr="00B31004">
        <w:t xml:space="preserve">. Seega on kavandataval muudatusel positiivne mõju Schengeni ala toimimisele, sh EL-i riikide sisejulgeoleku tagamisele. </w:t>
      </w:r>
    </w:p>
    <w:p w14:paraId="6AF23822" w14:textId="77777777" w:rsidR="00FB2C16" w:rsidRDefault="00FB2C16" w:rsidP="00FB2C16">
      <w:pPr>
        <w:jc w:val="both"/>
      </w:pPr>
    </w:p>
    <w:p w14:paraId="69605C8C" w14:textId="77777777" w:rsidR="00FB2C16" w:rsidRDefault="00FB2C16" w:rsidP="00FB2C16">
      <w:pPr>
        <w:jc w:val="both"/>
        <w:rPr>
          <w:rFonts w:eastAsia="Calibri"/>
        </w:rPr>
      </w:pPr>
      <w:r>
        <w:t xml:space="preserve">Muudatustel on positiivne mõju Eesti kui ka kogu ala Schengeni ala sisejulgeolekule. Pikem kinnipidamise tähtaeg annab pädevatele haldusorganitele parema võimaluse tuvastada Eestisse ebaseaduslikult sisenenud masside seast isikud, </w:t>
      </w:r>
      <w:r>
        <w:rPr>
          <w:rFonts w:eastAsia="Calibri"/>
        </w:rPr>
        <w:t xml:space="preserve">keda kasutatakse Eesti julgeoleku destabiliseerimiseks. Vähem oluline ei ole, et massilise sisserände olukord oma olemuselt ohustab Eesti avalikku korda ja sisejulgeolekut. Lähiriikide kogemus näitab, et välismaalased </w:t>
      </w:r>
      <w:r w:rsidRPr="00727BBA">
        <w:rPr>
          <w:rFonts w:eastAsia="Calibri"/>
        </w:rPr>
        <w:t>võivad hakata Eestisse sisenemiseks kasutama jõudu</w:t>
      </w:r>
      <w:r>
        <w:rPr>
          <w:rFonts w:eastAsia="Calibri"/>
        </w:rPr>
        <w:t xml:space="preserve">, lõhkuma piiritaristut ja ründama PPA ametnikke. Idapiiri </w:t>
      </w:r>
      <w:r w:rsidRPr="00727BBA">
        <w:rPr>
          <w:rFonts w:eastAsia="Calibri"/>
        </w:rPr>
        <w:t xml:space="preserve">piirialadelt Eestisse siseneda üritavad </w:t>
      </w:r>
      <w:r>
        <w:rPr>
          <w:rFonts w:eastAsia="Calibri"/>
        </w:rPr>
        <w:t>välismaalased</w:t>
      </w:r>
      <w:r w:rsidRPr="00727BBA">
        <w:rPr>
          <w:rFonts w:eastAsia="Calibri"/>
        </w:rPr>
        <w:t xml:space="preserve"> võivad sattuda maastikul liikudes ohtu, mistõttu tuleb </w:t>
      </w:r>
      <w:proofErr w:type="spellStart"/>
      <w:r w:rsidRPr="00727BBA">
        <w:rPr>
          <w:rFonts w:eastAsia="Calibri"/>
        </w:rPr>
        <w:t>PPA-l</w:t>
      </w:r>
      <w:proofErr w:type="spellEnd"/>
      <w:r w:rsidRPr="00727BBA">
        <w:rPr>
          <w:rFonts w:eastAsia="Calibri"/>
        </w:rPr>
        <w:t xml:space="preserve"> läbi viia otsingu- ja päästetegevusi</w:t>
      </w:r>
      <w:r>
        <w:rPr>
          <w:rFonts w:eastAsia="Calibri"/>
        </w:rPr>
        <w:t xml:space="preserve">. Arvestades et idapiiri kaudu lähtuv massiline sisseränne ei oleks spontaanne vaid toimuks Eesti suhtes vaenulikult meelestatud riigi toetusel, ei saa välistada teisi sündmusi ja hübriidrünnakuid, millega seotakse avaliku korra ja sisejulgeoleku eest vastutavate asutuste ressursse. Eesti otsustav käitumine sellises olukorras on määrav, et siseturvalisuse ja julgeoleku eest vastutavate asutuste võimekuste kurnamine massilise sisserände korraldamise kaudu ei avardaks täiendavaid võimalusi Eesti põhiseadusliku korra ohustamiseks. </w:t>
      </w:r>
    </w:p>
    <w:p w14:paraId="30CB4BCA" w14:textId="77777777" w:rsidR="00FB2C16" w:rsidRDefault="00FB2C16" w:rsidP="00FB2C16">
      <w:pPr>
        <w:jc w:val="both"/>
        <w:rPr>
          <w:rFonts w:eastAsia="Calibri"/>
        </w:rPr>
      </w:pPr>
    </w:p>
    <w:p w14:paraId="02275190" w14:textId="77777777" w:rsidR="00FB2C16" w:rsidRDefault="00FB2C16" w:rsidP="00FB2C16">
      <w:pPr>
        <w:jc w:val="both"/>
        <w:rPr>
          <w:rFonts w:eastAsia="Calibri"/>
        </w:rPr>
      </w:pPr>
      <w:r>
        <w:rPr>
          <w:rFonts w:eastAsia="Calibri"/>
        </w:rPr>
        <w:t>Muudatused mõjutavad positiivselt ka riigi üldist julgeolekut. Ei saa välistada olukorda, kui</w:t>
      </w:r>
      <w:r w:rsidRPr="004A229F">
        <w:rPr>
          <w:rFonts w:eastAsia="Calibri"/>
        </w:rPr>
        <w:t xml:space="preserve"> piiriületajate arvu tõttu </w:t>
      </w:r>
      <w:r>
        <w:rPr>
          <w:rFonts w:eastAsia="Calibri"/>
        </w:rPr>
        <w:t xml:space="preserve">ei ole </w:t>
      </w:r>
      <w:proofErr w:type="spellStart"/>
      <w:r>
        <w:rPr>
          <w:rFonts w:eastAsia="Calibri"/>
        </w:rPr>
        <w:t>PPA-l</w:t>
      </w:r>
      <w:proofErr w:type="spellEnd"/>
      <w:r>
        <w:rPr>
          <w:rFonts w:eastAsia="Calibri"/>
        </w:rPr>
        <w:t xml:space="preserve"> </w:t>
      </w:r>
      <w:r w:rsidRPr="004A229F">
        <w:rPr>
          <w:rFonts w:eastAsia="Calibri"/>
        </w:rPr>
        <w:t xml:space="preserve">võimalik välja panna piisavalt personali, et tagada piiripunktide turvalisus ja tõkestada kõiki piiriületuse katseid </w:t>
      </w:r>
      <w:proofErr w:type="spellStart"/>
      <w:r w:rsidRPr="004A229F">
        <w:rPr>
          <w:rFonts w:eastAsia="Calibri"/>
        </w:rPr>
        <w:t>piiripunktidevahelisel</w:t>
      </w:r>
      <w:proofErr w:type="spellEnd"/>
      <w:r w:rsidRPr="004A229F">
        <w:rPr>
          <w:rFonts w:eastAsia="Calibri"/>
        </w:rPr>
        <w:t xml:space="preserve"> alal.</w:t>
      </w:r>
      <w:r>
        <w:rPr>
          <w:rFonts w:eastAsia="Calibri"/>
        </w:rPr>
        <w:t xml:space="preserve"> Selle olukorra vältimiseks on PPA tegevustesse kaasatud juba Kaitsevägi ja Kaitseliit. Kinnipidamise tähtaja pikendamine võimaldab vähendada PPA vajadust Kaitseväe ja Kaitseliidu ressurssidele. Seeläbi on nendel asutustel võimalik paremini keskenduda oma põhiülesandele, mis on antud olukorras ka asjakohane, sest hübriidrünnakute üheks eesmärgiks võib olla konventsionaalse rünnaku ettevalmistamine.</w:t>
      </w:r>
    </w:p>
    <w:p w14:paraId="3970B83C" w14:textId="77777777" w:rsidR="00FB2C16" w:rsidRPr="00727BBA" w:rsidRDefault="00FB2C16" w:rsidP="00FB2C16">
      <w:pPr>
        <w:jc w:val="both"/>
        <w:rPr>
          <w:rFonts w:eastAsia="Calibri"/>
        </w:rPr>
      </w:pPr>
    </w:p>
    <w:p w14:paraId="3458B51C" w14:textId="77777777" w:rsidR="00FB2C16" w:rsidRPr="00727BBA" w:rsidRDefault="00FB2C16" w:rsidP="00FB2C16">
      <w:pPr>
        <w:jc w:val="both"/>
        <w:rPr>
          <w:rFonts w:eastAsia="Calibri"/>
        </w:rPr>
      </w:pPr>
      <w:r w:rsidRPr="00A5481A">
        <w:t>Muudatus</w:t>
      </w:r>
      <w:r>
        <w:t>e</w:t>
      </w:r>
      <w:r w:rsidRPr="00A5481A">
        <w:t xml:space="preserve"> </w:t>
      </w:r>
      <w:r>
        <w:t>m</w:t>
      </w:r>
      <w:r w:rsidRPr="00A5481A">
        <w:t xml:space="preserve">õju ulatus sõltub otseselt sihtrühma suurusest ja </w:t>
      </w:r>
      <w:r>
        <w:rPr>
          <w:rFonts w:eastAsia="Calibri"/>
        </w:rPr>
        <w:t>ei ole võimalik prognoosida, millises ulatuses tuleb asutuste personali planeerida välismaalaste kinnipidamisele, kinnipidamistaotluse esitamisele ja kinnipidamistaotluste lahendamisele kohtutes. Muudatuste sagedust ei ole võimalik täpselt määrata, parimal juhul ei tule regulatsiooni kunagi rakendada. Massilise sisserände hädaolukorras on muudatuste mõju ulatus sihtrühmale väike, sest puudub tarvidus selle konkreetse muudatustega kohanemiseks vaid kohaneda tuleb massilise sisserände olukorraga tervikuna. Sagedus võib massilise sisserände olukorras olla reeglipärane, seega vähemalt keskmine ning ebasoovitavate mõjude kaasnemise riski ei ole.</w:t>
      </w:r>
    </w:p>
    <w:p w14:paraId="557D6900" w14:textId="77777777" w:rsidR="00FB2C16" w:rsidRDefault="00FB2C16" w:rsidP="00FB2C16">
      <w:pPr>
        <w:jc w:val="both"/>
        <w:rPr>
          <w:rFonts w:eastAsia="Calibri"/>
        </w:rPr>
      </w:pPr>
    </w:p>
    <w:p w14:paraId="36D0ABE7" w14:textId="77777777" w:rsidR="00FB2C16" w:rsidRPr="00CE4688" w:rsidRDefault="00FB2C16" w:rsidP="00FB2C16">
      <w:pPr>
        <w:pStyle w:val="Pealkiri4"/>
        <w:rPr>
          <w:rFonts w:cs="Times New Roman"/>
          <w:szCs w:val="24"/>
        </w:rPr>
      </w:pPr>
      <w:r w:rsidRPr="00537B46">
        <w:rPr>
          <w:rFonts w:eastAsia="Calibri" w:cs="Times New Roman"/>
        </w:rPr>
        <w:t xml:space="preserve">6.2.5.3. </w:t>
      </w:r>
      <w:r w:rsidRPr="00CE4688">
        <w:rPr>
          <w:rFonts w:cs="Times New Roman"/>
          <w:szCs w:val="24"/>
        </w:rPr>
        <w:t xml:space="preserve">Muudatuse mõju muudele valdkondadele </w:t>
      </w:r>
    </w:p>
    <w:p w14:paraId="7E5F8452" w14:textId="77777777" w:rsidR="00FB2C16" w:rsidRDefault="00FB2C16" w:rsidP="00FB2C16">
      <w:pPr>
        <w:jc w:val="both"/>
        <w:rPr>
          <w:rFonts w:eastAsia="Times New Roman"/>
          <w:noProof/>
          <w:lang w:eastAsia="et-EE" w:bidi="et-EE"/>
        </w:rPr>
      </w:pPr>
      <w:r>
        <w:rPr>
          <w:rFonts w:eastAsia="Times New Roman"/>
          <w:noProof/>
          <w:lang w:eastAsia="et-EE" w:bidi="et-EE"/>
        </w:rPr>
        <w:t>Muudatusel puudub mõju teistele mõjuvaldkondadele.</w:t>
      </w:r>
    </w:p>
    <w:p w14:paraId="48A22C88" w14:textId="77777777" w:rsidR="00FB2C16" w:rsidRDefault="00FB2C16" w:rsidP="00781222"/>
    <w:p w14:paraId="1C61A49E" w14:textId="4DEA5F97" w:rsidR="00E73F44" w:rsidRPr="00FB2C16" w:rsidRDefault="00E73F44" w:rsidP="00E73F44">
      <w:pPr>
        <w:pStyle w:val="Pealkiri3"/>
        <w:rPr>
          <w:rFonts w:cs="Times New Roman"/>
          <w:b w:val="0"/>
          <w:bCs/>
          <w:u w:val="single"/>
        </w:rPr>
      </w:pPr>
      <w:r w:rsidRPr="00FB2C16">
        <w:rPr>
          <w:rFonts w:eastAsia="Calibri" w:cs="Times New Roman"/>
          <w:u w:val="single"/>
        </w:rPr>
        <w:t>6.2.</w:t>
      </w:r>
      <w:r w:rsidR="00FB2C16" w:rsidRPr="00FB2C16">
        <w:rPr>
          <w:rFonts w:eastAsia="Calibri" w:cs="Times New Roman"/>
          <w:u w:val="single"/>
        </w:rPr>
        <w:t>6.</w:t>
      </w:r>
      <w:r w:rsidRPr="00FB2C16">
        <w:rPr>
          <w:rFonts w:eastAsia="Calibri" w:cs="Times New Roman"/>
          <w:u w:val="single"/>
        </w:rPr>
        <w:t xml:space="preserve"> </w:t>
      </w:r>
      <w:r w:rsidRPr="00FB2C16">
        <w:rPr>
          <w:rFonts w:cs="Times New Roman"/>
          <w:bCs/>
          <w:u w:val="single"/>
        </w:rPr>
        <w:t>Õigusabi ja esindamine</w:t>
      </w:r>
    </w:p>
    <w:p w14:paraId="68F51577" w14:textId="77777777" w:rsidR="00E73F44" w:rsidRPr="00CE4688" w:rsidRDefault="00E73F44" w:rsidP="00E73F44"/>
    <w:p w14:paraId="6CD818DE" w14:textId="25CC4BCE" w:rsidR="00ED4ECB" w:rsidRDefault="00ED4ECB" w:rsidP="00A30C5D">
      <w:pPr>
        <w:jc w:val="both"/>
      </w:pPr>
      <w:r w:rsidRPr="004663BC">
        <w:t xml:space="preserve">Järgnevalt kajastatakse mõjusid, mis tulenevad </w:t>
      </w:r>
      <w:r w:rsidR="00786CA2">
        <w:t>kohustusest</w:t>
      </w:r>
      <w:r w:rsidR="00ED46F1" w:rsidRPr="004663BC">
        <w:t xml:space="preserve"> pakkuda taotlejatele tasuta õigusabi rahvusvahelise kaitse taotlemise haldusmenetluse ajal</w:t>
      </w:r>
      <w:r w:rsidR="00786CA2">
        <w:t xml:space="preserve"> lisaks praegusele halduskohtumenetlusele.</w:t>
      </w:r>
    </w:p>
    <w:p w14:paraId="4093C7A6" w14:textId="77777777" w:rsidR="00ED4ECB" w:rsidRPr="00CE4688" w:rsidRDefault="00ED4ECB" w:rsidP="00E73F44"/>
    <w:p w14:paraId="1D456ECB" w14:textId="71A824FD" w:rsidR="00E73F44" w:rsidRDefault="00E73F44" w:rsidP="00E73F44">
      <w:pPr>
        <w:pStyle w:val="Pealkiri4"/>
        <w:rPr>
          <w:rFonts w:cs="Times New Roman"/>
          <w:szCs w:val="24"/>
        </w:rPr>
      </w:pPr>
      <w:r w:rsidRPr="00CE4688">
        <w:rPr>
          <w:rFonts w:eastAsia="Calibri" w:cs="Times New Roman"/>
          <w:szCs w:val="24"/>
        </w:rPr>
        <w:t>6.2.</w:t>
      </w:r>
      <w:r w:rsidR="00FB2C16">
        <w:rPr>
          <w:rFonts w:eastAsia="Calibri" w:cs="Times New Roman"/>
          <w:szCs w:val="24"/>
        </w:rPr>
        <w:t>6</w:t>
      </w:r>
      <w:r w:rsidRPr="00CE4688">
        <w:rPr>
          <w:rFonts w:eastAsia="Calibri" w:cs="Times New Roman"/>
          <w:szCs w:val="24"/>
        </w:rPr>
        <w:t xml:space="preserve">.1 </w:t>
      </w:r>
      <w:r w:rsidRPr="00C6294A">
        <w:rPr>
          <w:rFonts w:cs="Times New Roman"/>
          <w:szCs w:val="24"/>
        </w:rPr>
        <w:t>Muudatuste mõju riigiasutuste ja kohaliku omavalitsuse korraldusele</w:t>
      </w:r>
    </w:p>
    <w:p w14:paraId="0BB81F31" w14:textId="77777777" w:rsidR="00E73F44" w:rsidRPr="00567989" w:rsidRDefault="00E73F44" w:rsidP="00E73F44"/>
    <w:p w14:paraId="31914C2E" w14:textId="10EC849C" w:rsidR="00E73F44" w:rsidRDefault="00E73F44" w:rsidP="00E73F44">
      <w:pPr>
        <w:jc w:val="both"/>
      </w:pPr>
      <w:r w:rsidRPr="002236C7">
        <w:rPr>
          <w:b/>
          <w:color w:val="4472C4" w:themeColor="accent1"/>
        </w:rPr>
        <w:t>Sihtrühm:</w:t>
      </w:r>
      <w:r w:rsidRPr="0069161B">
        <w:t xml:space="preserve"> JDM</w:t>
      </w:r>
      <w:r w:rsidR="0069161B" w:rsidRPr="0069161B">
        <w:t xml:space="preserve"> ja </w:t>
      </w:r>
      <w:r w:rsidRPr="0069161B">
        <w:t>PPA</w:t>
      </w:r>
      <w:r w:rsidR="0069161B" w:rsidRPr="0069161B">
        <w:t xml:space="preserve"> </w:t>
      </w:r>
      <w:r w:rsidRPr="0069161B">
        <w:t xml:space="preserve">rahvusvahelise </w:t>
      </w:r>
      <w:r w:rsidR="0069161B" w:rsidRPr="0069161B">
        <w:t>kaitsega seotud ametnikud</w:t>
      </w:r>
      <w:r w:rsidRPr="0069161B">
        <w:t>, kohtud</w:t>
      </w:r>
      <w:r w:rsidR="009935F3" w:rsidRPr="0069161B">
        <w:t xml:space="preserve">, </w:t>
      </w:r>
      <w:r w:rsidR="007C2845" w:rsidRPr="0069161B">
        <w:t>advokatuur</w:t>
      </w:r>
      <w:r w:rsidR="0069161B" w:rsidRPr="0069161B">
        <w:t>.</w:t>
      </w:r>
    </w:p>
    <w:p w14:paraId="4EFEC2F4" w14:textId="2DBFBF27" w:rsidR="00C11A58" w:rsidRPr="00913ED3" w:rsidRDefault="00C11A58" w:rsidP="00913ED3">
      <w:pPr>
        <w:jc w:val="both"/>
      </w:pPr>
    </w:p>
    <w:p w14:paraId="72F32DF9" w14:textId="23383E04" w:rsidR="00691F55" w:rsidRPr="002236C7" w:rsidRDefault="00E73F44" w:rsidP="00FB2C16">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046C967F" w14:textId="77777777" w:rsidR="00084FF2" w:rsidRDefault="00084FF2" w:rsidP="0088002B">
      <w:pPr>
        <w:jc w:val="both"/>
        <w:rPr>
          <w:rFonts w:eastAsia="Times New Roman"/>
          <w:lang w:eastAsia="et-EE"/>
        </w:rPr>
      </w:pPr>
    </w:p>
    <w:p w14:paraId="4934F3E9" w14:textId="3F55E322" w:rsidR="0088002B" w:rsidRPr="0088002B" w:rsidRDefault="00D4604A" w:rsidP="0088002B">
      <w:pPr>
        <w:jc w:val="both"/>
        <w:rPr>
          <w:rFonts w:eastAsia="Times New Roman"/>
          <w:lang w:eastAsia="et-EE"/>
        </w:rPr>
      </w:pPr>
      <w:r w:rsidRPr="00567989">
        <w:rPr>
          <w:rFonts w:eastAsia="Times New Roman"/>
          <w:lang w:eastAsia="et-EE"/>
        </w:rPr>
        <w:t xml:space="preserve">Eelnõus planeeritud </w:t>
      </w:r>
      <w:r w:rsidR="00504431">
        <w:rPr>
          <w:rFonts w:eastAsia="Times New Roman"/>
          <w:lang w:eastAsia="et-EE"/>
        </w:rPr>
        <w:t xml:space="preserve">kohustusliku </w:t>
      </w:r>
      <w:r w:rsidRPr="00567989">
        <w:rPr>
          <w:rFonts w:eastAsia="Times New Roman"/>
          <w:lang w:eastAsia="et-EE"/>
        </w:rPr>
        <w:t xml:space="preserve">muudatustega tekib riigil kohustus pakkuda taotlejatele tasuta õigusabi </w:t>
      </w:r>
      <w:r>
        <w:rPr>
          <w:rFonts w:eastAsia="Times New Roman"/>
          <w:lang w:eastAsia="et-EE"/>
        </w:rPr>
        <w:t xml:space="preserve">ja esindamist </w:t>
      </w:r>
      <w:r w:rsidRPr="00567989">
        <w:rPr>
          <w:rFonts w:eastAsia="Times New Roman"/>
          <w:lang w:eastAsia="et-EE"/>
        </w:rPr>
        <w:t xml:space="preserve">haldusmenetluse (rahvusvahelise kaitse menetluse) </w:t>
      </w:r>
      <w:r w:rsidR="00504431">
        <w:rPr>
          <w:rFonts w:eastAsia="Times New Roman"/>
          <w:lang w:eastAsia="et-EE"/>
        </w:rPr>
        <w:t xml:space="preserve">ajal ning säilib </w:t>
      </w:r>
      <w:r w:rsidRPr="00567989">
        <w:rPr>
          <w:rFonts w:eastAsia="Times New Roman"/>
          <w:lang w:eastAsia="et-EE"/>
        </w:rPr>
        <w:t xml:space="preserve">kohtumenetluse ajal. </w:t>
      </w:r>
      <w:r>
        <w:rPr>
          <w:rFonts w:eastAsia="Times New Roman"/>
          <w:lang w:eastAsia="et-EE"/>
        </w:rPr>
        <w:t>Õigusabi ja esindamine</w:t>
      </w:r>
      <w:r w:rsidRPr="00567989">
        <w:rPr>
          <w:rFonts w:eastAsia="Times New Roman"/>
          <w:lang w:eastAsia="et-EE"/>
        </w:rPr>
        <w:t xml:space="preserve"> haldusmenetluse ajal </w:t>
      </w:r>
      <w:r>
        <w:t>hõlmab</w:t>
      </w:r>
      <w:r w:rsidRPr="00567989">
        <w:t xml:space="preserve"> õiguste ja kohustuste tutvusta</w:t>
      </w:r>
      <w:r>
        <w:t>mist</w:t>
      </w:r>
      <w:r w:rsidR="00504431">
        <w:t xml:space="preserve">, </w:t>
      </w:r>
      <w:r w:rsidRPr="00567989">
        <w:t>abistami</w:t>
      </w:r>
      <w:r>
        <w:t>st</w:t>
      </w:r>
      <w:r w:rsidRPr="00567989">
        <w:t xml:space="preserve"> taotluse esitamisel ja intervjuu ajal</w:t>
      </w:r>
      <w:r>
        <w:t xml:space="preserve">, </w:t>
      </w:r>
      <w:r w:rsidR="00504431">
        <w:t xml:space="preserve">taotleja asemel dokumentide ja materjalide vastu võtmist, </w:t>
      </w:r>
      <w:r w:rsidRPr="00D81A42">
        <w:t>kohtukaebuse koostamis</w:t>
      </w:r>
      <w:r w:rsidR="00504431">
        <w:t>t</w:t>
      </w:r>
      <w:r>
        <w:t xml:space="preserve"> ja </w:t>
      </w:r>
      <w:r w:rsidRPr="00D81A42">
        <w:t>õigusabi ning esindami</w:t>
      </w:r>
      <w:r w:rsidR="00504431">
        <w:t>st</w:t>
      </w:r>
      <w:r w:rsidRPr="00D81A42">
        <w:t xml:space="preserve"> kohtumenetluse ajal. </w:t>
      </w:r>
      <w:r w:rsidR="00504431">
        <w:t>Nimetatud õigusabi ning esindamine kohaldub kõikides mene</w:t>
      </w:r>
      <w:r w:rsidR="00BE6B5A">
        <w:t>tl</w:t>
      </w:r>
      <w:r w:rsidR="00504431">
        <w:t xml:space="preserve">usliikides, sealhulgas eriti piirimenetluse ajal. Samuti on oluline, et juhul kui PPA otsustab teha taotluse vastu võtmise kolm etappi ühe toiminguna, siis peab õigusabi olema korraldatud juba taotluse registreerimise ajal. </w:t>
      </w:r>
      <w:r w:rsidRPr="00D81A42">
        <w:rPr>
          <w:rFonts w:eastAsia="Times New Roman"/>
          <w:lang w:eastAsia="et-EE"/>
        </w:rPr>
        <w:t>Muudatus</w:t>
      </w:r>
      <w:r w:rsidR="00504431">
        <w:rPr>
          <w:rFonts w:eastAsia="Times New Roman"/>
          <w:lang w:eastAsia="et-EE"/>
        </w:rPr>
        <w:t>te tõttu on vajalik</w:t>
      </w:r>
      <w:r w:rsidRPr="00D81A42">
        <w:rPr>
          <w:rFonts w:eastAsia="Times New Roman"/>
          <w:lang w:eastAsia="et-EE"/>
        </w:rPr>
        <w:t xml:space="preserve"> tõsta riigi õigusab</w:t>
      </w:r>
      <w:r>
        <w:rPr>
          <w:rFonts w:eastAsia="Times New Roman"/>
          <w:lang w:eastAsia="et-EE"/>
        </w:rPr>
        <w:t xml:space="preserve">i pakkumise võimekust. </w:t>
      </w:r>
      <w:r w:rsidR="0088002B">
        <w:rPr>
          <w:rFonts w:eastAsia="Times New Roman"/>
          <w:lang w:eastAsia="et-EE"/>
        </w:rPr>
        <w:t xml:space="preserve">2022-2025 aasta statistika näitab, et ligikaudu pooled rahvusvahelise kaitse taotlused, </w:t>
      </w:r>
      <w:r w:rsidR="002F6474">
        <w:rPr>
          <w:rFonts w:eastAsia="Times New Roman"/>
          <w:lang w:eastAsia="et-EE"/>
        </w:rPr>
        <w:t xml:space="preserve">mis saavad keelduva otsuse, kaevatakse kohtus edasi. </w:t>
      </w:r>
    </w:p>
    <w:p w14:paraId="3A40A225" w14:textId="77777777" w:rsidR="008B356C" w:rsidRDefault="008B356C" w:rsidP="00691F55">
      <w:pPr>
        <w:jc w:val="both"/>
        <w:rPr>
          <w:rFonts w:eastAsia="Times New Roman"/>
          <w:lang w:eastAsia="et-EE"/>
        </w:rPr>
      </w:pPr>
    </w:p>
    <w:p w14:paraId="769CD802" w14:textId="0EA4A6D9" w:rsidR="00691F55" w:rsidRPr="00A26468" w:rsidRDefault="00972483" w:rsidP="00691F55">
      <w:pPr>
        <w:jc w:val="both"/>
        <w:rPr>
          <w:rFonts w:eastAsia="Times New Roman"/>
          <w:lang w:eastAsia="et-EE"/>
        </w:rPr>
      </w:pPr>
      <w:r w:rsidRPr="0057476C">
        <w:rPr>
          <w:rFonts w:eastAsia="Times New Roman"/>
          <w:b/>
          <w:bCs/>
          <w:lang w:eastAsia="et-EE"/>
        </w:rPr>
        <w:t xml:space="preserve">Tabel </w:t>
      </w:r>
      <w:r w:rsidR="00182253">
        <w:rPr>
          <w:rFonts w:eastAsia="Times New Roman"/>
          <w:b/>
          <w:bCs/>
          <w:lang w:eastAsia="et-EE"/>
        </w:rPr>
        <w:t>8</w:t>
      </w:r>
      <w:r w:rsidR="002758AA" w:rsidRPr="002E1B8E">
        <w:rPr>
          <w:rFonts w:eastAsia="Times New Roman"/>
          <w:lang w:eastAsia="et-EE"/>
        </w:rPr>
        <w:t>.</w:t>
      </w:r>
      <w:r w:rsidRPr="002E1B8E">
        <w:rPr>
          <w:rFonts w:eastAsia="Times New Roman"/>
          <w:lang w:eastAsia="et-EE"/>
        </w:rPr>
        <w:t xml:space="preserve"> </w:t>
      </w:r>
      <w:r w:rsidRPr="002E1B8E">
        <w:t>Edasikaevatud rahvusvahelise kaitse otsused</w:t>
      </w:r>
      <w:r w:rsidR="00A26468">
        <w:rPr>
          <w:b/>
        </w:rPr>
        <w:t xml:space="preserve"> </w:t>
      </w:r>
      <w:r w:rsidR="00A26468" w:rsidRPr="00A26468">
        <w:rPr>
          <w:bCs/>
        </w:rPr>
        <w:t>(</w:t>
      </w:r>
      <w:r w:rsidR="00A26468" w:rsidRPr="00A26468">
        <w:rPr>
          <w:rFonts w:eastAsia="Times New Roman"/>
          <w:bCs/>
          <w:lang w:eastAsia="et-EE"/>
        </w:rPr>
        <w:t>allikas: PPA</w:t>
      </w:r>
      <w:r w:rsidR="00A26468" w:rsidRPr="00A26468">
        <w:rPr>
          <w:bCs/>
        </w:rPr>
        <w:t>)</w:t>
      </w:r>
    </w:p>
    <w:tbl>
      <w:tblPr>
        <w:tblStyle w:val="Tumeruuttabel5rhk5"/>
        <w:tblW w:w="8931" w:type="dxa"/>
        <w:tblLook w:val="04A0" w:firstRow="1" w:lastRow="0" w:firstColumn="1" w:lastColumn="0" w:noHBand="0" w:noVBand="1"/>
      </w:tblPr>
      <w:tblGrid>
        <w:gridCol w:w="1418"/>
        <w:gridCol w:w="2835"/>
        <w:gridCol w:w="2551"/>
        <w:gridCol w:w="2127"/>
      </w:tblGrid>
      <w:tr w:rsidR="00691F55" w:rsidRPr="007E7495" w14:paraId="6D8F618C" w14:textId="77777777" w:rsidTr="00742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7A17CC1E" w14:textId="77777777" w:rsidR="00691F55" w:rsidRPr="0074250E" w:rsidRDefault="00691F55" w:rsidP="00074073">
            <w:pPr>
              <w:pStyle w:val="pf0"/>
              <w:jc w:val="center"/>
              <w:rPr>
                <w:color w:val="auto"/>
                <w:sz w:val="22"/>
                <w:szCs w:val="22"/>
              </w:rPr>
            </w:pPr>
            <w:r w:rsidRPr="0074250E">
              <w:rPr>
                <w:color w:val="auto"/>
                <w:sz w:val="22"/>
                <w:szCs w:val="22"/>
              </w:rPr>
              <w:t>Aasta</w:t>
            </w:r>
          </w:p>
        </w:tc>
        <w:tc>
          <w:tcPr>
            <w:tcW w:w="2835"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7DFEA3CA" w14:textId="630432A5" w:rsidR="00691F55" w:rsidRPr="0074250E" w:rsidRDefault="00504431" w:rsidP="00074073">
            <w:pPr>
              <w:pStyle w:val="pf0"/>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74250E">
              <w:rPr>
                <w:color w:val="auto"/>
                <w:sz w:val="22"/>
                <w:szCs w:val="22"/>
              </w:rPr>
              <w:t>Rahvusvahelise kaitse</w:t>
            </w:r>
            <w:r w:rsidR="00D5685A" w:rsidRPr="0074250E">
              <w:rPr>
                <w:color w:val="auto"/>
                <w:sz w:val="22"/>
                <w:szCs w:val="22"/>
              </w:rPr>
              <w:t xml:space="preserve"> taotlused</w:t>
            </w:r>
          </w:p>
        </w:tc>
        <w:tc>
          <w:tcPr>
            <w:tcW w:w="2551"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43BE0C3B" w14:textId="1DF46983" w:rsidR="00D5685A" w:rsidRPr="0074250E" w:rsidRDefault="00807FBA" w:rsidP="00074073">
            <w:pPr>
              <w:pStyle w:val="pf0"/>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74250E">
              <w:rPr>
                <w:color w:val="auto"/>
                <w:sz w:val="22"/>
                <w:szCs w:val="22"/>
              </w:rPr>
              <w:t>Keelduvad</w:t>
            </w:r>
            <w:r w:rsidR="00D5685A" w:rsidRPr="0074250E">
              <w:rPr>
                <w:color w:val="auto"/>
                <w:sz w:val="22"/>
                <w:szCs w:val="22"/>
              </w:rPr>
              <w:t xml:space="preserve"> otsused</w:t>
            </w:r>
          </w:p>
        </w:tc>
        <w:tc>
          <w:tcPr>
            <w:tcW w:w="2127"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tcPr>
          <w:p w14:paraId="2CDE7731" w14:textId="42466557" w:rsidR="00691F55" w:rsidRPr="0074250E" w:rsidRDefault="00FD5881" w:rsidP="00074073">
            <w:pPr>
              <w:pStyle w:val="pf0"/>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74250E">
              <w:rPr>
                <w:color w:val="auto"/>
                <w:sz w:val="22"/>
                <w:szCs w:val="22"/>
              </w:rPr>
              <w:t>Edasi kaevatud otsused</w:t>
            </w:r>
            <w:r w:rsidR="00D5685A" w:rsidRPr="0074250E">
              <w:rPr>
                <w:rStyle w:val="Allmrkuseviide"/>
                <w:color w:val="auto"/>
                <w:sz w:val="22"/>
                <w:szCs w:val="22"/>
              </w:rPr>
              <w:footnoteReference w:id="135"/>
            </w:r>
          </w:p>
        </w:tc>
      </w:tr>
      <w:tr w:rsidR="00691F55" w:rsidRPr="007E7495" w14:paraId="15324DC3" w14:textId="77777777" w:rsidTr="007425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12" w:space="0" w:color="5B9BD5" w:themeColor="accent5"/>
            </w:tcBorders>
          </w:tcPr>
          <w:p w14:paraId="309E3464" w14:textId="77777777" w:rsidR="00691F55" w:rsidRPr="0074250E" w:rsidRDefault="00691F55" w:rsidP="00074073">
            <w:pPr>
              <w:pStyle w:val="pf0"/>
              <w:jc w:val="center"/>
              <w:rPr>
                <w:color w:val="auto"/>
                <w:sz w:val="22"/>
                <w:szCs w:val="22"/>
              </w:rPr>
            </w:pPr>
            <w:r w:rsidRPr="0074250E">
              <w:rPr>
                <w:color w:val="auto"/>
                <w:sz w:val="22"/>
                <w:szCs w:val="22"/>
              </w:rPr>
              <w:t>2022</w:t>
            </w:r>
          </w:p>
        </w:tc>
        <w:tc>
          <w:tcPr>
            <w:tcW w:w="2835" w:type="dxa"/>
            <w:tcBorders>
              <w:top w:val="single" w:sz="12" w:space="0" w:color="5B9BD5" w:themeColor="accent5"/>
            </w:tcBorders>
          </w:tcPr>
          <w:p w14:paraId="404CB5F9" w14:textId="3AA0A922" w:rsidR="00691F55" w:rsidRPr="0074250E" w:rsidRDefault="00691F55" w:rsidP="00074073">
            <w:pPr>
              <w:pStyle w:val="pf0"/>
              <w:jc w:val="center"/>
              <w:cnfStyle w:val="000000100000" w:firstRow="0" w:lastRow="0" w:firstColumn="0" w:lastColumn="0" w:oddVBand="0" w:evenVBand="0" w:oddHBand="1" w:evenHBand="0" w:firstRowFirstColumn="0" w:firstRowLastColumn="0" w:lastRowFirstColumn="0" w:lastRowLastColumn="0"/>
              <w:rPr>
                <w:sz w:val="22"/>
                <w:szCs w:val="22"/>
              </w:rPr>
            </w:pPr>
            <w:r w:rsidRPr="0074250E">
              <w:rPr>
                <w:sz w:val="22"/>
                <w:szCs w:val="22"/>
              </w:rPr>
              <w:t xml:space="preserve">2 940 </w:t>
            </w:r>
          </w:p>
        </w:tc>
        <w:tc>
          <w:tcPr>
            <w:tcW w:w="2551" w:type="dxa"/>
            <w:tcBorders>
              <w:top w:val="single" w:sz="12" w:space="0" w:color="5B9BD5" w:themeColor="accent5"/>
            </w:tcBorders>
          </w:tcPr>
          <w:p w14:paraId="2780716F" w14:textId="56452892" w:rsidR="00D5685A" w:rsidRPr="0074250E" w:rsidRDefault="00BB6CE5" w:rsidP="00074073">
            <w:pPr>
              <w:pStyle w:val="pf0"/>
              <w:jc w:val="center"/>
              <w:cnfStyle w:val="000000100000" w:firstRow="0" w:lastRow="0" w:firstColumn="0" w:lastColumn="0" w:oddVBand="0" w:evenVBand="0" w:oddHBand="1" w:evenHBand="0" w:firstRowFirstColumn="0" w:firstRowLastColumn="0" w:lastRowFirstColumn="0" w:lastRowLastColumn="0"/>
              <w:rPr>
                <w:sz w:val="22"/>
                <w:szCs w:val="22"/>
              </w:rPr>
            </w:pPr>
            <w:r w:rsidRPr="0074250E">
              <w:rPr>
                <w:sz w:val="22"/>
                <w:szCs w:val="22"/>
              </w:rPr>
              <w:t>92</w:t>
            </w:r>
          </w:p>
        </w:tc>
        <w:tc>
          <w:tcPr>
            <w:tcW w:w="2127" w:type="dxa"/>
            <w:tcBorders>
              <w:top w:val="single" w:sz="12" w:space="0" w:color="5B9BD5" w:themeColor="accent5"/>
            </w:tcBorders>
          </w:tcPr>
          <w:p w14:paraId="59EDDC89" w14:textId="77777777" w:rsidR="00691F55" w:rsidRPr="0074250E" w:rsidRDefault="00691F55" w:rsidP="00074073">
            <w:pPr>
              <w:pStyle w:val="pf0"/>
              <w:jc w:val="center"/>
              <w:cnfStyle w:val="000000100000" w:firstRow="0" w:lastRow="0" w:firstColumn="0" w:lastColumn="0" w:oddVBand="0" w:evenVBand="0" w:oddHBand="1" w:evenHBand="0" w:firstRowFirstColumn="0" w:firstRowLastColumn="0" w:lastRowFirstColumn="0" w:lastRowLastColumn="0"/>
              <w:rPr>
                <w:sz w:val="22"/>
                <w:szCs w:val="22"/>
              </w:rPr>
            </w:pPr>
            <w:r w:rsidRPr="0074250E">
              <w:rPr>
                <w:sz w:val="22"/>
                <w:szCs w:val="22"/>
              </w:rPr>
              <w:t>53</w:t>
            </w:r>
          </w:p>
        </w:tc>
      </w:tr>
      <w:tr w:rsidR="00691F55" w:rsidRPr="007E7495" w14:paraId="5A611DF2" w14:textId="77777777" w:rsidTr="00540ED5">
        <w:tc>
          <w:tcPr>
            <w:cnfStyle w:val="001000000000" w:firstRow="0" w:lastRow="0" w:firstColumn="1" w:lastColumn="0" w:oddVBand="0" w:evenVBand="0" w:oddHBand="0" w:evenHBand="0" w:firstRowFirstColumn="0" w:firstRowLastColumn="0" w:lastRowFirstColumn="0" w:lastRowLastColumn="0"/>
            <w:tcW w:w="1418" w:type="dxa"/>
          </w:tcPr>
          <w:p w14:paraId="45DDEB16" w14:textId="77777777" w:rsidR="00691F55" w:rsidRPr="0074250E" w:rsidRDefault="00691F55" w:rsidP="00074073">
            <w:pPr>
              <w:pStyle w:val="pf0"/>
              <w:jc w:val="center"/>
              <w:rPr>
                <w:color w:val="auto"/>
                <w:sz w:val="22"/>
                <w:szCs w:val="22"/>
              </w:rPr>
            </w:pPr>
            <w:r w:rsidRPr="0074250E">
              <w:rPr>
                <w:color w:val="auto"/>
                <w:sz w:val="22"/>
                <w:szCs w:val="22"/>
              </w:rPr>
              <w:lastRenderedPageBreak/>
              <w:t>2023</w:t>
            </w:r>
          </w:p>
        </w:tc>
        <w:tc>
          <w:tcPr>
            <w:tcW w:w="2835" w:type="dxa"/>
            <w:shd w:val="clear" w:color="auto" w:fill="FFFFFF" w:themeFill="background1"/>
          </w:tcPr>
          <w:p w14:paraId="6D907C23" w14:textId="287AC7F3" w:rsidR="00691F55" w:rsidRPr="0074250E" w:rsidRDefault="00691F55" w:rsidP="00074073">
            <w:pPr>
              <w:pStyle w:val="pf0"/>
              <w:jc w:val="center"/>
              <w:cnfStyle w:val="000000000000" w:firstRow="0" w:lastRow="0" w:firstColumn="0" w:lastColumn="0" w:oddVBand="0" w:evenVBand="0" w:oddHBand="0" w:evenHBand="0" w:firstRowFirstColumn="0" w:firstRowLastColumn="0" w:lastRowFirstColumn="0" w:lastRowLastColumn="0"/>
              <w:rPr>
                <w:sz w:val="22"/>
                <w:szCs w:val="22"/>
              </w:rPr>
            </w:pPr>
            <w:r w:rsidRPr="0074250E">
              <w:rPr>
                <w:sz w:val="22"/>
                <w:szCs w:val="22"/>
              </w:rPr>
              <w:t xml:space="preserve">3 980 </w:t>
            </w:r>
          </w:p>
        </w:tc>
        <w:tc>
          <w:tcPr>
            <w:tcW w:w="2551" w:type="dxa"/>
            <w:shd w:val="clear" w:color="auto" w:fill="FFFFFF" w:themeFill="background1"/>
          </w:tcPr>
          <w:p w14:paraId="500F32F8" w14:textId="0A4A2AF7" w:rsidR="00D5685A" w:rsidRPr="0074250E" w:rsidRDefault="00E140CC" w:rsidP="00074073">
            <w:pPr>
              <w:pStyle w:val="pf0"/>
              <w:jc w:val="center"/>
              <w:cnfStyle w:val="000000000000" w:firstRow="0" w:lastRow="0" w:firstColumn="0" w:lastColumn="0" w:oddVBand="0" w:evenVBand="0" w:oddHBand="0" w:evenHBand="0" w:firstRowFirstColumn="0" w:firstRowLastColumn="0" w:lastRowFirstColumn="0" w:lastRowLastColumn="0"/>
              <w:rPr>
                <w:sz w:val="22"/>
                <w:szCs w:val="22"/>
              </w:rPr>
            </w:pPr>
            <w:r w:rsidRPr="0074250E">
              <w:rPr>
                <w:sz w:val="22"/>
                <w:szCs w:val="22"/>
              </w:rPr>
              <w:t>144</w:t>
            </w:r>
          </w:p>
        </w:tc>
        <w:tc>
          <w:tcPr>
            <w:tcW w:w="2127" w:type="dxa"/>
            <w:shd w:val="clear" w:color="auto" w:fill="FFFFFF" w:themeFill="background1"/>
          </w:tcPr>
          <w:p w14:paraId="5AF7400D" w14:textId="77777777" w:rsidR="00691F55" w:rsidRPr="0074250E" w:rsidRDefault="00691F55" w:rsidP="00074073">
            <w:pPr>
              <w:pStyle w:val="pf0"/>
              <w:jc w:val="center"/>
              <w:cnfStyle w:val="000000000000" w:firstRow="0" w:lastRow="0" w:firstColumn="0" w:lastColumn="0" w:oddVBand="0" w:evenVBand="0" w:oddHBand="0" w:evenHBand="0" w:firstRowFirstColumn="0" w:firstRowLastColumn="0" w:lastRowFirstColumn="0" w:lastRowLastColumn="0"/>
              <w:rPr>
                <w:sz w:val="22"/>
                <w:szCs w:val="22"/>
              </w:rPr>
            </w:pPr>
            <w:r w:rsidRPr="0074250E">
              <w:rPr>
                <w:sz w:val="22"/>
                <w:szCs w:val="22"/>
              </w:rPr>
              <w:t>50</w:t>
            </w:r>
          </w:p>
        </w:tc>
      </w:tr>
      <w:tr w:rsidR="00691F55" w:rsidRPr="007E7495" w14:paraId="5160ADDE" w14:textId="77777777" w:rsidTr="00C87921">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418" w:type="dxa"/>
          </w:tcPr>
          <w:p w14:paraId="5AC6A3FB" w14:textId="77777777" w:rsidR="00691F55" w:rsidRPr="0074250E" w:rsidRDefault="00691F55" w:rsidP="00074073">
            <w:pPr>
              <w:pStyle w:val="pf0"/>
              <w:jc w:val="center"/>
              <w:rPr>
                <w:color w:val="auto"/>
                <w:sz w:val="22"/>
                <w:szCs w:val="22"/>
              </w:rPr>
            </w:pPr>
            <w:r w:rsidRPr="0074250E">
              <w:rPr>
                <w:color w:val="auto"/>
                <w:sz w:val="22"/>
                <w:szCs w:val="22"/>
              </w:rPr>
              <w:t>2024</w:t>
            </w:r>
          </w:p>
        </w:tc>
        <w:tc>
          <w:tcPr>
            <w:tcW w:w="2835" w:type="dxa"/>
          </w:tcPr>
          <w:p w14:paraId="118DB093" w14:textId="521D3E57" w:rsidR="00691F55" w:rsidRPr="0074250E" w:rsidRDefault="00691F55" w:rsidP="00074073">
            <w:pPr>
              <w:pStyle w:val="pf0"/>
              <w:jc w:val="center"/>
              <w:cnfStyle w:val="000000100000" w:firstRow="0" w:lastRow="0" w:firstColumn="0" w:lastColumn="0" w:oddVBand="0" w:evenVBand="0" w:oddHBand="1" w:evenHBand="0" w:firstRowFirstColumn="0" w:firstRowLastColumn="0" w:lastRowFirstColumn="0" w:lastRowLastColumn="0"/>
              <w:rPr>
                <w:sz w:val="22"/>
                <w:szCs w:val="22"/>
              </w:rPr>
            </w:pPr>
            <w:r w:rsidRPr="0074250E">
              <w:rPr>
                <w:sz w:val="22"/>
                <w:szCs w:val="22"/>
              </w:rPr>
              <w:t xml:space="preserve">1 328 </w:t>
            </w:r>
          </w:p>
        </w:tc>
        <w:tc>
          <w:tcPr>
            <w:tcW w:w="2551" w:type="dxa"/>
          </w:tcPr>
          <w:p w14:paraId="4CCCC3B3" w14:textId="21ED4EFB" w:rsidR="00D5685A" w:rsidRPr="0074250E" w:rsidRDefault="006C2953" w:rsidP="00074073">
            <w:pPr>
              <w:pStyle w:val="pf0"/>
              <w:jc w:val="center"/>
              <w:cnfStyle w:val="000000100000" w:firstRow="0" w:lastRow="0" w:firstColumn="0" w:lastColumn="0" w:oddVBand="0" w:evenVBand="0" w:oddHBand="1" w:evenHBand="0" w:firstRowFirstColumn="0" w:firstRowLastColumn="0" w:lastRowFirstColumn="0" w:lastRowLastColumn="0"/>
              <w:rPr>
                <w:sz w:val="22"/>
                <w:szCs w:val="22"/>
              </w:rPr>
            </w:pPr>
            <w:r w:rsidRPr="0074250E">
              <w:rPr>
                <w:sz w:val="22"/>
                <w:szCs w:val="22"/>
              </w:rPr>
              <w:t>114</w:t>
            </w:r>
          </w:p>
        </w:tc>
        <w:tc>
          <w:tcPr>
            <w:tcW w:w="2127" w:type="dxa"/>
          </w:tcPr>
          <w:p w14:paraId="03BBA975" w14:textId="77777777" w:rsidR="00691F55" w:rsidRPr="0074250E" w:rsidRDefault="00691F55" w:rsidP="00074073">
            <w:pPr>
              <w:pStyle w:val="pf0"/>
              <w:jc w:val="center"/>
              <w:cnfStyle w:val="000000100000" w:firstRow="0" w:lastRow="0" w:firstColumn="0" w:lastColumn="0" w:oddVBand="0" w:evenVBand="0" w:oddHBand="1" w:evenHBand="0" w:firstRowFirstColumn="0" w:firstRowLastColumn="0" w:lastRowFirstColumn="0" w:lastRowLastColumn="0"/>
              <w:rPr>
                <w:sz w:val="22"/>
                <w:szCs w:val="22"/>
              </w:rPr>
            </w:pPr>
            <w:r w:rsidRPr="0074250E">
              <w:rPr>
                <w:sz w:val="22"/>
                <w:szCs w:val="22"/>
              </w:rPr>
              <w:t>44</w:t>
            </w:r>
          </w:p>
        </w:tc>
      </w:tr>
      <w:tr w:rsidR="00691F55" w:rsidRPr="007E7495" w14:paraId="09ED6C16" w14:textId="77777777" w:rsidTr="00540ED5">
        <w:trPr>
          <w:trHeight w:val="50"/>
        </w:trPr>
        <w:tc>
          <w:tcPr>
            <w:cnfStyle w:val="001000000000" w:firstRow="0" w:lastRow="0" w:firstColumn="1" w:lastColumn="0" w:oddVBand="0" w:evenVBand="0" w:oddHBand="0" w:evenHBand="0" w:firstRowFirstColumn="0" w:firstRowLastColumn="0" w:lastRowFirstColumn="0" w:lastRowLastColumn="0"/>
            <w:tcW w:w="1418" w:type="dxa"/>
          </w:tcPr>
          <w:p w14:paraId="04FAF89E" w14:textId="77777777" w:rsidR="00691F55" w:rsidRPr="0074250E" w:rsidRDefault="00691F55" w:rsidP="00074073">
            <w:pPr>
              <w:pStyle w:val="pf0"/>
              <w:jc w:val="center"/>
              <w:rPr>
                <w:color w:val="auto"/>
                <w:sz w:val="22"/>
                <w:szCs w:val="22"/>
              </w:rPr>
            </w:pPr>
            <w:r w:rsidRPr="0074250E">
              <w:rPr>
                <w:color w:val="auto"/>
                <w:sz w:val="22"/>
                <w:szCs w:val="22"/>
              </w:rPr>
              <w:t>2025</w:t>
            </w:r>
          </w:p>
        </w:tc>
        <w:tc>
          <w:tcPr>
            <w:tcW w:w="2835" w:type="dxa"/>
            <w:shd w:val="clear" w:color="auto" w:fill="FFFFFF" w:themeFill="background1"/>
          </w:tcPr>
          <w:p w14:paraId="2B206625" w14:textId="3B3B8611" w:rsidR="00691F55" w:rsidRPr="0074250E" w:rsidRDefault="00691F55" w:rsidP="00074073">
            <w:pPr>
              <w:pStyle w:val="pf0"/>
              <w:jc w:val="center"/>
              <w:cnfStyle w:val="000000000000" w:firstRow="0" w:lastRow="0" w:firstColumn="0" w:lastColumn="0" w:oddVBand="0" w:evenVBand="0" w:oddHBand="0" w:evenHBand="0" w:firstRowFirstColumn="0" w:firstRowLastColumn="0" w:lastRowFirstColumn="0" w:lastRowLastColumn="0"/>
              <w:rPr>
                <w:sz w:val="22"/>
                <w:szCs w:val="22"/>
              </w:rPr>
            </w:pPr>
            <w:r w:rsidRPr="0074250E">
              <w:rPr>
                <w:sz w:val="22"/>
                <w:szCs w:val="22"/>
              </w:rPr>
              <w:t xml:space="preserve">434 </w:t>
            </w:r>
          </w:p>
        </w:tc>
        <w:tc>
          <w:tcPr>
            <w:tcW w:w="2551" w:type="dxa"/>
            <w:shd w:val="clear" w:color="auto" w:fill="FFFFFF" w:themeFill="background1"/>
          </w:tcPr>
          <w:p w14:paraId="01EB72D9" w14:textId="4A0713E8" w:rsidR="00D5685A" w:rsidRPr="0074250E" w:rsidRDefault="00A3288A" w:rsidP="00074073">
            <w:pPr>
              <w:pStyle w:val="pf0"/>
              <w:jc w:val="center"/>
              <w:cnfStyle w:val="000000000000" w:firstRow="0" w:lastRow="0" w:firstColumn="0" w:lastColumn="0" w:oddVBand="0" w:evenVBand="0" w:oddHBand="0" w:evenHBand="0" w:firstRowFirstColumn="0" w:firstRowLastColumn="0" w:lastRowFirstColumn="0" w:lastRowLastColumn="0"/>
              <w:rPr>
                <w:sz w:val="22"/>
                <w:szCs w:val="22"/>
              </w:rPr>
            </w:pPr>
            <w:r w:rsidRPr="0074250E">
              <w:rPr>
                <w:sz w:val="22"/>
                <w:szCs w:val="22"/>
              </w:rPr>
              <w:t>29</w:t>
            </w:r>
            <w:r w:rsidRPr="0074250E">
              <w:rPr>
                <w:rStyle w:val="Allmrkuseviide"/>
                <w:sz w:val="22"/>
                <w:szCs w:val="22"/>
              </w:rPr>
              <w:footnoteReference w:id="136"/>
            </w:r>
          </w:p>
        </w:tc>
        <w:tc>
          <w:tcPr>
            <w:tcW w:w="2127" w:type="dxa"/>
            <w:shd w:val="clear" w:color="auto" w:fill="FFFFFF" w:themeFill="background1"/>
          </w:tcPr>
          <w:p w14:paraId="14FB5B62" w14:textId="77777777" w:rsidR="00691F55" w:rsidRPr="0074250E" w:rsidRDefault="00691F55" w:rsidP="00074073">
            <w:pPr>
              <w:pStyle w:val="pf0"/>
              <w:jc w:val="center"/>
              <w:cnfStyle w:val="000000000000" w:firstRow="0" w:lastRow="0" w:firstColumn="0" w:lastColumn="0" w:oddVBand="0" w:evenVBand="0" w:oddHBand="0" w:evenHBand="0" w:firstRowFirstColumn="0" w:firstRowLastColumn="0" w:lastRowFirstColumn="0" w:lastRowLastColumn="0"/>
              <w:rPr>
                <w:sz w:val="22"/>
                <w:szCs w:val="22"/>
              </w:rPr>
            </w:pPr>
            <w:r w:rsidRPr="0074250E">
              <w:rPr>
                <w:sz w:val="22"/>
                <w:szCs w:val="22"/>
              </w:rPr>
              <w:t>14</w:t>
            </w:r>
          </w:p>
        </w:tc>
      </w:tr>
    </w:tbl>
    <w:p w14:paraId="1843E537" w14:textId="77777777" w:rsidR="0057476C" w:rsidRDefault="0057476C" w:rsidP="00E73F44">
      <w:pPr>
        <w:jc w:val="both"/>
        <w:rPr>
          <w:rFonts w:eastAsia="Times New Roman"/>
          <w:lang w:eastAsia="et-EE"/>
        </w:rPr>
      </w:pPr>
    </w:p>
    <w:p w14:paraId="56739133" w14:textId="00CD2915" w:rsidR="00F70B2F" w:rsidRPr="00C01BA7" w:rsidRDefault="00E73F44" w:rsidP="00C01BA7">
      <w:pPr>
        <w:jc w:val="both"/>
        <w:rPr>
          <w:rFonts w:eastAsia="Times New Roman"/>
          <w:lang w:eastAsia="et-EE"/>
        </w:rPr>
      </w:pPr>
      <w:r w:rsidRPr="00337CC7">
        <w:rPr>
          <w:rFonts w:eastAsia="Times New Roman"/>
          <w:lang w:eastAsia="et-EE"/>
        </w:rPr>
        <w:t xml:space="preserve">Suurenenud ligipääs õigusabile </w:t>
      </w:r>
      <w:r w:rsidR="00BE6B5A">
        <w:rPr>
          <w:rFonts w:eastAsia="Times New Roman"/>
          <w:lang w:eastAsia="et-EE"/>
        </w:rPr>
        <w:t>tõstab</w:t>
      </w:r>
      <w:r w:rsidRPr="00337CC7">
        <w:rPr>
          <w:rFonts w:eastAsia="Times New Roman"/>
          <w:lang w:eastAsia="et-EE"/>
        </w:rPr>
        <w:t xml:space="preserve"> taotluste</w:t>
      </w:r>
      <w:r w:rsidR="002A3991" w:rsidRPr="00337CC7">
        <w:rPr>
          <w:rFonts w:eastAsia="Times New Roman"/>
          <w:lang w:eastAsia="et-EE"/>
        </w:rPr>
        <w:t xml:space="preserve">, </w:t>
      </w:r>
      <w:r w:rsidRPr="00337CC7">
        <w:rPr>
          <w:rFonts w:eastAsia="Times New Roman"/>
          <w:lang w:eastAsia="et-EE"/>
        </w:rPr>
        <w:t>haldus</w:t>
      </w:r>
      <w:r w:rsidR="002A3991" w:rsidRPr="00337CC7">
        <w:rPr>
          <w:rFonts w:eastAsia="Times New Roman"/>
          <w:lang w:eastAsia="et-EE"/>
        </w:rPr>
        <w:t>menetluse</w:t>
      </w:r>
      <w:r w:rsidR="0088272C" w:rsidRPr="00337CC7">
        <w:rPr>
          <w:rFonts w:eastAsia="Times New Roman"/>
          <w:lang w:eastAsia="et-EE"/>
        </w:rPr>
        <w:t>, kohtumenetluseks ettevalmistamise</w:t>
      </w:r>
      <w:r w:rsidRPr="00337CC7">
        <w:rPr>
          <w:rFonts w:eastAsia="Times New Roman"/>
          <w:lang w:eastAsia="et-EE"/>
        </w:rPr>
        <w:t xml:space="preserve">- ja </w:t>
      </w:r>
      <w:r w:rsidR="008C1701" w:rsidRPr="00337CC7">
        <w:rPr>
          <w:rFonts w:eastAsia="Times New Roman"/>
          <w:lang w:eastAsia="et-EE"/>
        </w:rPr>
        <w:t>kohtukaebuse</w:t>
      </w:r>
      <w:r w:rsidRPr="00337CC7">
        <w:rPr>
          <w:rFonts w:eastAsia="Times New Roman"/>
          <w:lang w:eastAsia="et-EE"/>
        </w:rPr>
        <w:t xml:space="preserve"> kvaliteeti</w:t>
      </w:r>
      <w:r w:rsidR="008279AD" w:rsidRPr="00337CC7">
        <w:rPr>
          <w:rFonts w:eastAsia="Times New Roman"/>
          <w:lang w:eastAsia="et-EE"/>
        </w:rPr>
        <w:t>. T</w:t>
      </w:r>
      <w:r w:rsidRPr="00337CC7">
        <w:rPr>
          <w:rFonts w:eastAsia="Times New Roman"/>
          <w:lang w:eastAsia="et-EE"/>
        </w:rPr>
        <w:t xml:space="preserve">aotleja </w:t>
      </w:r>
      <w:r w:rsidR="00281BF4" w:rsidRPr="00337CC7">
        <w:rPr>
          <w:rFonts w:eastAsia="Times New Roman"/>
          <w:lang w:eastAsia="et-EE"/>
        </w:rPr>
        <w:t>teadlikkus</w:t>
      </w:r>
      <w:r w:rsidRPr="00337CC7">
        <w:rPr>
          <w:rFonts w:eastAsia="Times New Roman"/>
          <w:lang w:eastAsia="et-EE"/>
        </w:rPr>
        <w:t xml:space="preserve"> </w:t>
      </w:r>
      <w:r w:rsidR="008279AD" w:rsidRPr="00337CC7">
        <w:rPr>
          <w:rFonts w:eastAsia="Times New Roman"/>
          <w:lang w:eastAsia="et-EE"/>
        </w:rPr>
        <w:t>rahvusvahelise kaitse menetluse</w:t>
      </w:r>
      <w:r w:rsidRPr="00337CC7">
        <w:rPr>
          <w:rFonts w:eastAsia="Times New Roman"/>
          <w:lang w:eastAsia="et-EE"/>
        </w:rPr>
        <w:t xml:space="preserve"> protsessist, </w:t>
      </w:r>
      <w:r w:rsidR="00AC6642" w:rsidRPr="00337CC7">
        <w:rPr>
          <w:rFonts w:eastAsia="Times New Roman"/>
          <w:lang w:eastAsia="et-EE"/>
        </w:rPr>
        <w:t xml:space="preserve">oma </w:t>
      </w:r>
      <w:r w:rsidRPr="00337CC7">
        <w:rPr>
          <w:rFonts w:eastAsia="Times New Roman"/>
          <w:lang w:eastAsia="et-EE"/>
        </w:rPr>
        <w:t>õigustest ja kohustustest on suurem</w:t>
      </w:r>
      <w:r w:rsidR="00A573EA" w:rsidRPr="00337CC7">
        <w:rPr>
          <w:rFonts w:eastAsia="Times New Roman"/>
          <w:i/>
          <w:lang w:eastAsia="et-EE"/>
        </w:rPr>
        <w:t xml:space="preserve">, </w:t>
      </w:r>
      <w:r w:rsidR="00A573EA" w:rsidRPr="00337CC7">
        <w:rPr>
          <w:rFonts w:eastAsia="Times New Roman"/>
          <w:lang w:eastAsia="et-EE"/>
        </w:rPr>
        <w:t>sest taotleja on kursis menetlusprotsessidega ja saab aidata menetlusele võimalikult hästi kaasa</w:t>
      </w:r>
      <w:r w:rsidRPr="00337CC7">
        <w:rPr>
          <w:rFonts w:eastAsia="Times New Roman"/>
          <w:lang w:eastAsia="et-EE"/>
        </w:rPr>
        <w:t>.</w:t>
      </w:r>
      <w:r w:rsidR="00C01BA7">
        <w:rPr>
          <w:rFonts w:eastAsia="Times New Roman"/>
          <w:lang w:eastAsia="et-EE"/>
        </w:rPr>
        <w:t xml:space="preserve"> </w:t>
      </w:r>
    </w:p>
    <w:p w14:paraId="69484B07" w14:textId="77777777" w:rsidR="000A3403" w:rsidRPr="00537B46" w:rsidRDefault="000A3403" w:rsidP="000A3403">
      <w:pPr>
        <w:pStyle w:val="Loendilik"/>
        <w:rPr>
          <w:rFonts w:eastAsia="Times New Roman" w:cs="Times New Roman"/>
          <w:i/>
          <w:lang w:eastAsia="et-EE"/>
        </w:rPr>
      </w:pPr>
    </w:p>
    <w:p w14:paraId="5081C7CD" w14:textId="105D3803" w:rsidR="00911365" w:rsidRPr="00911365" w:rsidRDefault="00911365" w:rsidP="00AB1024">
      <w:pPr>
        <w:jc w:val="both"/>
        <w:rPr>
          <w:rFonts w:eastAsia="Times New Roman"/>
          <w:lang w:eastAsia="et-EE"/>
        </w:rPr>
      </w:pPr>
      <w:r>
        <w:rPr>
          <w:rFonts w:eastAsia="Times New Roman"/>
          <w:lang w:eastAsia="et-EE"/>
        </w:rPr>
        <w:t xml:space="preserve">Muudatusega tekib vajadus rahvusvahelise kaitse valdkonnaga kursis olevate advokaatide </w:t>
      </w:r>
      <w:r w:rsidR="00297D79">
        <w:rPr>
          <w:rFonts w:eastAsia="Times New Roman"/>
          <w:lang w:eastAsia="et-EE"/>
        </w:rPr>
        <w:t>järgi</w:t>
      </w:r>
      <w:r w:rsidR="00BE6B5A">
        <w:rPr>
          <w:rFonts w:eastAsia="Times New Roman"/>
          <w:lang w:eastAsia="et-EE"/>
        </w:rPr>
        <w:t xml:space="preserve"> ning suureneb vajadus rahvusvahelise kaitse valdkonna koolitusteks</w:t>
      </w:r>
      <w:r w:rsidR="00BE6B5A" w:rsidRPr="00537B46">
        <w:rPr>
          <w:rFonts w:eastAsia="Times New Roman"/>
          <w:lang w:eastAsia="et-EE"/>
        </w:rPr>
        <w:t>.</w:t>
      </w:r>
    </w:p>
    <w:p w14:paraId="73BBF173" w14:textId="77777777" w:rsidR="00911365" w:rsidRPr="008801D6" w:rsidRDefault="00911365" w:rsidP="008801D6">
      <w:pPr>
        <w:rPr>
          <w:rFonts w:eastAsia="Times New Roman"/>
          <w:i/>
          <w:lang w:eastAsia="et-EE"/>
        </w:rPr>
      </w:pPr>
    </w:p>
    <w:p w14:paraId="624EE9CD" w14:textId="6612EF8C" w:rsidR="00E73F44" w:rsidRDefault="00E73F44" w:rsidP="00E73F44">
      <w:pPr>
        <w:jc w:val="both"/>
        <w:rPr>
          <w:rFonts w:eastAsia="Times New Roman"/>
          <w:lang w:eastAsia="et-EE"/>
        </w:rPr>
      </w:pPr>
      <w:r w:rsidRPr="002236C7">
        <w:rPr>
          <w:rFonts w:eastAsia="Times New Roman"/>
          <w:b/>
          <w:color w:val="4472C4" w:themeColor="accent1"/>
          <w:lang w:eastAsia="et-EE"/>
        </w:rPr>
        <w:t>Ebasoovitav mõju</w:t>
      </w:r>
      <w:r w:rsidRPr="002236C7">
        <w:rPr>
          <w:rFonts w:eastAsia="Times New Roman"/>
          <w:color w:val="4472C4" w:themeColor="accent1"/>
          <w:lang w:eastAsia="et-EE"/>
        </w:rPr>
        <w:t xml:space="preserve"> </w:t>
      </w:r>
      <w:r>
        <w:rPr>
          <w:rFonts w:eastAsia="Times New Roman"/>
          <w:lang w:eastAsia="et-EE"/>
        </w:rPr>
        <w:t xml:space="preserve">on, et </w:t>
      </w:r>
      <w:r w:rsidR="00F55A50">
        <w:rPr>
          <w:rFonts w:eastAsia="Times New Roman"/>
          <w:lang w:eastAsia="et-EE"/>
        </w:rPr>
        <w:t xml:space="preserve">kui </w:t>
      </w:r>
      <w:r>
        <w:rPr>
          <w:rFonts w:eastAsia="Times New Roman"/>
          <w:lang w:eastAsia="et-EE"/>
        </w:rPr>
        <w:t xml:space="preserve">riigil pole võimalik </w:t>
      </w:r>
      <w:r w:rsidR="005110C5">
        <w:rPr>
          <w:rFonts w:eastAsia="Times New Roman"/>
          <w:lang w:eastAsia="et-EE"/>
        </w:rPr>
        <w:t xml:space="preserve">tasuta õigusabi pakkumise </w:t>
      </w:r>
      <w:r>
        <w:rPr>
          <w:rFonts w:eastAsia="Times New Roman"/>
          <w:lang w:eastAsia="et-EE"/>
        </w:rPr>
        <w:t xml:space="preserve">kohustust täita, s.t </w:t>
      </w:r>
      <w:r w:rsidR="00F177D6" w:rsidRPr="00053966">
        <w:rPr>
          <w:rFonts w:eastAsia="Times New Roman"/>
          <w:lang w:eastAsia="et-EE"/>
        </w:rPr>
        <w:t xml:space="preserve">viia taotleja kokku </w:t>
      </w:r>
      <w:r w:rsidR="00F177D6">
        <w:rPr>
          <w:rFonts w:eastAsia="Times New Roman"/>
          <w:lang w:eastAsia="et-EE"/>
        </w:rPr>
        <w:t>varjupaiga valdkonda tundva</w:t>
      </w:r>
      <w:r w:rsidR="00F177D6" w:rsidRPr="00053966">
        <w:rPr>
          <w:rFonts w:eastAsia="Times New Roman"/>
          <w:lang w:eastAsia="et-EE"/>
        </w:rPr>
        <w:t xml:space="preserve"> advokaadiga </w:t>
      </w:r>
      <w:r w:rsidRPr="00053966">
        <w:rPr>
          <w:rFonts w:eastAsia="Times New Roman"/>
          <w:lang w:eastAsia="et-EE"/>
        </w:rPr>
        <w:t>ja/või</w:t>
      </w:r>
      <w:r w:rsidR="00F177D6">
        <w:rPr>
          <w:rFonts w:eastAsia="Times New Roman"/>
          <w:lang w:eastAsia="et-EE"/>
        </w:rPr>
        <w:t xml:space="preserve"> </w:t>
      </w:r>
      <w:r>
        <w:rPr>
          <w:rFonts w:eastAsia="Times New Roman"/>
          <w:lang w:eastAsia="et-EE"/>
        </w:rPr>
        <w:t>katta lisanduva õigusabi võimekuse kulud</w:t>
      </w:r>
      <w:r w:rsidR="00053966" w:rsidRPr="00053966">
        <w:rPr>
          <w:rFonts w:eastAsia="Times New Roman"/>
          <w:lang w:eastAsia="et-EE"/>
        </w:rPr>
        <w:t>.</w:t>
      </w:r>
      <w:r w:rsidR="000F1541">
        <w:rPr>
          <w:rFonts w:eastAsia="Times New Roman"/>
          <w:lang w:eastAsia="et-EE"/>
        </w:rPr>
        <w:t xml:space="preserve"> Kui välismaalastest õigusabi vajajaid on</w:t>
      </w:r>
      <w:r w:rsidR="00A27B5A">
        <w:rPr>
          <w:rFonts w:eastAsia="Times New Roman"/>
          <w:lang w:eastAsia="et-EE"/>
        </w:rPr>
        <w:t xml:space="preserve"> palju, võib õigusabi ressurss siseriiklike abivajajate jaoks väheneda ja kohtumenetlused nende jaoks venima. </w:t>
      </w:r>
    </w:p>
    <w:p w14:paraId="0D1C0740" w14:textId="77777777" w:rsidR="00C11A58" w:rsidRPr="00D93048" w:rsidRDefault="00C11A58" w:rsidP="00E73F44">
      <w:pPr>
        <w:jc w:val="both"/>
        <w:rPr>
          <w:rFonts w:eastAsia="Times New Roman"/>
          <w:lang w:eastAsia="et-EE"/>
        </w:rPr>
      </w:pPr>
    </w:p>
    <w:p w14:paraId="086C5B95" w14:textId="721961BA" w:rsidR="00E73F44" w:rsidRDefault="00E73F44" w:rsidP="00E73F44">
      <w:pPr>
        <w:jc w:val="both"/>
        <w:rPr>
          <w:rFonts w:eastAsia="Calibri"/>
          <w:kern w:val="0"/>
          <w14:ligatures w14:val="none"/>
        </w:rPr>
      </w:pPr>
      <w:r w:rsidRPr="002236C7">
        <w:rPr>
          <w:rFonts w:eastAsia="Calibri"/>
          <w:b/>
          <w:color w:val="4472C4" w:themeColor="accent1"/>
          <w:kern w:val="0"/>
          <w14:ligatures w14:val="none"/>
        </w:rPr>
        <w:t xml:space="preserve">Mõju avaldumise sagedus </w:t>
      </w:r>
      <w:r>
        <w:rPr>
          <w:rFonts w:eastAsia="Calibri"/>
          <w:kern w:val="0"/>
          <w14:ligatures w14:val="none"/>
        </w:rPr>
        <w:t>on keskmine</w:t>
      </w:r>
      <w:r w:rsidR="00F36CC4">
        <w:rPr>
          <w:rFonts w:eastAsia="Calibri"/>
          <w:kern w:val="0"/>
          <w14:ligatures w14:val="none"/>
        </w:rPr>
        <w:t>, sest muudatus mõjutab sihtrühmi reeglipäraselt.</w:t>
      </w:r>
      <w:r>
        <w:rPr>
          <w:rFonts w:eastAsia="Calibri"/>
          <w:kern w:val="0"/>
          <w14:ligatures w14:val="none"/>
        </w:rPr>
        <w:t xml:space="preserve"> </w:t>
      </w:r>
      <w:r w:rsidR="005B3F7F" w:rsidRPr="00361B6B">
        <w:rPr>
          <w:rFonts w:eastAsia="Calibri"/>
          <w:kern w:val="0"/>
          <w14:ligatures w14:val="none"/>
        </w:rPr>
        <w:t>Teovõimetute taotlejate puhul on mõju avaldumine pigem harv, kuna tänane statistika näitab, et selliseid taotlejaid Eestisse üldjuhul ei saabu, v.a üksikjuhtumid.</w:t>
      </w:r>
    </w:p>
    <w:p w14:paraId="112F7C4A" w14:textId="77777777" w:rsidR="00C11A58" w:rsidRPr="00CE4688" w:rsidRDefault="00C11A58" w:rsidP="00E73F44">
      <w:pPr>
        <w:jc w:val="both"/>
        <w:rPr>
          <w:rFonts w:eastAsia="Calibri"/>
          <w:kern w:val="0"/>
          <w14:ligatures w14:val="none"/>
        </w:rPr>
      </w:pPr>
    </w:p>
    <w:p w14:paraId="40020B24" w14:textId="7D410440" w:rsidR="00E73F44" w:rsidRPr="00D93048" w:rsidRDefault="00E73F44" w:rsidP="00E73F44">
      <w:pPr>
        <w:jc w:val="both"/>
        <w:rPr>
          <w:rFonts w:eastAsia="Times New Roman"/>
          <w:lang w:eastAsia="et-EE"/>
        </w:rPr>
      </w:pPr>
      <w:r w:rsidRPr="002236C7">
        <w:rPr>
          <w:rFonts w:eastAsia="Calibri"/>
          <w:b/>
          <w:color w:val="4472C4" w:themeColor="accent1"/>
          <w:kern w:val="0"/>
          <w14:ligatures w14:val="none"/>
        </w:rPr>
        <w:t xml:space="preserve">Ebasoovitava mõju kaasnemise risk </w:t>
      </w:r>
      <w:r>
        <w:rPr>
          <w:rFonts w:eastAsia="Calibri"/>
          <w:kern w:val="0"/>
          <w14:ligatures w14:val="none"/>
        </w:rPr>
        <w:t xml:space="preserve">on madal. </w:t>
      </w:r>
      <w:r>
        <w:rPr>
          <w:rFonts w:eastAsia="Times New Roman"/>
          <w:lang w:eastAsia="et-EE"/>
        </w:rPr>
        <w:t xml:space="preserve">Riskide maandamiseks on riik taotlenud </w:t>
      </w:r>
      <w:r w:rsidR="001B7DAE">
        <w:rPr>
          <w:rFonts w:eastAsia="Times New Roman"/>
          <w:lang w:eastAsia="et-EE"/>
        </w:rPr>
        <w:t>EK</w:t>
      </w:r>
      <w:r>
        <w:rPr>
          <w:rFonts w:eastAsia="Times New Roman"/>
          <w:lang w:eastAsia="et-EE"/>
        </w:rPr>
        <w:t xml:space="preserve"> varjupaiga- ja rändehalduse õigustiku reformi erimeetme rahastust eelarvevahendeid, et tasuda õigusabi pakkumisega </w:t>
      </w:r>
      <w:r w:rsidRPr="00371BD2">
        <w:rPr>
          <w:rFonts w:eastAsia="Times New Roman"/>
          <w:lang w:eastAsia="et-EE"/>
        </w:rPr>
        <w:t xml:space="preserve">seotud kulud ja koolitada </w:t>
      </w:r>
      <w:r w:rsidR="00371BD2">
        <w:rPr>
          <w:rFonts w:eastAsia="Times New Roman"/>
          <w:lang w:eastAsia="et-EE"/>
        </w:rPr>
        <w:t xml:space="preserve">kohtuid ning advokatuuri. </w:t>
      </w:r>
      <w:r w:rsidR="005E067B">
        <w:rPr>
          <w:rFonts w:eastAsia="Times New Roman"/>
          <w:lang w:eastAsia="et-EE"/>
        </w:rPr>
        <w:t xml:space="preserve">Eelarvevahendite </w:t>
      </w:r>
      <w:r w:rsidR="00796A0C">
        <w:rPr>
          <w:rFonts w:eastAsia="Times New Roman"/>
          <w:lang w:eastAsia="et-EE"/>
        </w:rPr>
        <w:t>ulatus ja jaotus on esitatud punktis 7</w:t>
      </w:r>
      <w:r w:rsidR="00371BD2">
        <w:rPr>
          <w:rFonts w:eastAsia="Times New Roman"/>
          <w:lang w:eastAsia="et-EE"/>
        </w:rPr>
        <w:t xml:space="preserve">. </w:t>
      </w:r>
    </w:p>
    <w:p w14:paraId="4581B346" w14:textId="6A2AB888" w:rsidR="004E76F0" w:rsidRPr="00CE4688" w:rsidRDefault="007907E1" w:rsidP="00E73F44">
      <w:r>
        <w:t xml:space="preserve"> </w:t>
      </w:r>
    </w:p>
    <w:p w14:paraId="60F9E6F4" w14:textId="37816325" w:rsidR="00BA20E2" w:rsidRPr="00D358C3" w:rsidRDefault="00E73F44" w:rsidP="00E73F44">
      <w:pPr>
        <w:pStyle w:val="Pealkiri4"/>
        <w:rPr>
          <w:rFonts w:eastAsia="Calibri" w:cs="Times New Roman"/>
          <w:szCs w:val="24"/>
        </w:rPr>
      </w:pPr>
      <w:r w:rsidRPr="00CE4688">
        <w:rPr>
          <w:rFonts w:eastAsia="Calibri" w:cs="Times New Roman"/>
          <w:szCs w:val="24"/>
        </w:rPr>
        <w:t>6.2.</w:t>
      </w:r>
      <w:r w:rsidR="00FB2C16">
        <w:rPr>
          <w:rFonts w:eastAsia="Calibri" w:cs="Times New Roman"/>
          <w:szCs w:val="24"/>
        </w:rPr>
        <w:t>6</w:t>
      </w:r>
      <w:r w:rsidRPr="00CE4688">
        <w:rPr>
          <w:rFonts w:eastAsia="Calibri" w:cs="Times New Roman"/>
          <w:szCs w:val="24"/>
        </w:rPr>
        <w:t>.</w:t>
      </w:r>
      <w:r>
        <w:rPr>
          <w:rFonts w:eastAsia="Calibri" w:cs="Times New Roman"/>
          <w:szCs w:val="24"/>
        </w:rPr>
        <w:t>2</w:t>
      </w:r>
      <w:r w:rsidR="00FB2C16">
        <w:rPr>
          <w:rFonts w:eastAsia="Calibri" w:cs="Times New Roman"/>
          <w:szCs w:val="24"/>
        </w:rPr>
        <w:t>.</w:t>
      </w:r>
      <w:r w:rsidRPr="00CE4688">
        <w:rPr>
          <w:rFonts w:eastAsia="Calibri" w:cs="Times New Roman"/>
          <w:szCs w:val="24"/>
        </w:rPr>
        <w:t xml:space="preserve"> </w:t>
      </w:r>
      <w:r w:rsidR="00BA20E2" w:rsidRPr="00D358C3">
        <w:rPr>
          <w:rFonts w:eastAsia="Calibri" w:cs="Times New Roman"/>
          <w:szCs w:val="24"/>
        </w:rPr>
        <w:t xml:space="preserve">Muudatuste mõju riigi julgeolekule ja siseturvalisusele </w:t>
      </w:r>
    </w:p>
    <w:p w14:paraId="49A188B7" w14:textId="77777777" w:rsidR="00BA20E2" w:rsidRPr="00D358C3" w:rsidRDefault="00BA20E2" w:rsidP="00BA20E2">
      <w:pPr>
        <w:rPr>
          <w:lang w:eastAsia="et-EE"/>
        </w:rPr>
      </w:pPr>
    </w:p>
    <w:p w14:paraId="41D6CE96" w14:textId="33FE1219" w:rsidR="00BA20E2" w:rsidRPr="00D358C3" w:rsidRDefault="00BA20E2" w:rsidP="00BA20E2">
      <w:pPr>
        <w:jc w:val="both"/>
      </w:pPr>
      <w:r w:rsidRPr="002236C7">
        <w:rPr>
          <w:b/>
          <w:color w:val="4472C4" w:themeColor="accent1"/>
        </w:rPr>
        <w:t>Sihtrühm:</w:t>
      </w:r>
      <w:r w:rsidRPr="00EC1937">
        <w:t xml:space="preserve"> </w:t>
      </w:r>
      <w:r w:rsidR="00EC1937" w:rsidRPr="00EC1937">
        <w:t xml:space="preserve">PPA ja KAPO vastavas valdkonnas tegelevad ametnikud. </w:t>
      </w:r>
      <w:commentRangeStart w:id="292"/>
      <w:r w:rsidR="00EC1937" w:rsidRPr="00EC1937">
        <w:t>Sihtrühma suurus on juurdepääsupiiranguga teave.</w:t>
      </w:r>
      <w:commentRangeEnd w:id="292"/>
      <w:r w:rsidR="00D03EF8">
        <w:rPr>
          <w:rStyle w:val="Kommentaariviide"/>
          <w:rFonts w:eastAsia="Times New Roman"/>
          <w:kern w:val="0"/>
          <w14:ligatures w14:val="none"/>
        </w:rPr>
        <w:commentReference w:id="292"/>
      </w:r>
    </w:p>
    <w:p w14:paraId="68C022D6" w14:textId="77777777" w:rsidR="00BA20E2" w:rsidRPr="00900966" w:rsidRDefault="00BA20E2" w:rsidP="00BA20E2">
      <w:pPr>
        <w:jc w:val="both"/>
        <w:rPr>
          <w:highlight w:val="yellow"/>
        </w:rPr>
      </w:pPr>
    </w:p>
    <w:p w14:paraId="0018A0D9" w14:textId="3374A3F2" w:rsidR="005E5D70" w:rsidRPr="002236C7" w:rsidRDefault="00BA20E2" w:rsidP="00BA20E2">
      <w:pPr>
        <w:rPr>
          <w:rFonts w:eastAsia="Times New Roman"/>
          <w:b/>
          <w:color w:val="4472C4" w:themeColor="accent1"/>
          <w:lang w:eastAsia="et-EE"/>
        </w:rPr>
      </w:pPr>
      <w:r w:rsidRPr="002236C7">
        <w:rPr>
          <w:rFonts w:eastAsia="Times New Roman"/>
          <w:b/>
          <w:color w:val="4472C4" w:themeColor="accent1"/>
          <w:lang w:eastAsia="et-EE"/>
        </w:rPr>
        <w:t>Mõju kirjeldus ja ulatus</w:t>
      </w:r>
    </w:p>
    <w:p w14:paraId="35E68829" w14:textId="77777777" w:rsidR="00084FF2" w:rsidRDefault="00084FF2" w:rsidP="00556009">
      <w:pPr>
        <w:jc w:val="both"/>
        <w:rPr>
          <w:rFonts w:eastAsia="Times New Roman"/>
          <w:lang w:eastAsia="et-EE"/>
        </w:rPr>
      </w:pPr>
    </w:p>
    <w:p w14:paraId="0A107AE0" w14:textId="01EE8164" w:rsidR="00AF4CCB" w:rsidRPr="002C5EB5" w:rsidRDefault="005E5D70" w:rsidP="00556009">
      <w:pPr>
        <w:jc w:val="both"/>
        <w:rPr>
          <w:rFonts w:eastAsia="Times New Roman"/>
          <w:lang w:eastAsia="et-EE"/>
        </w:rPr>
      </w:pPr>
      <w:r>
        <w:rPr>
          <w:rFonts w:eastAsia="Times New Roman"/>
          <w:lang w:eastAsia="et-EE"/>
        </w:rPr>
        <w:t xml:space="preserve">Planeeritud muudatuse mõju on riigi julgeolekule ja siseturvalisusele positiivne. Õigusabi ja esindamise kättesaadavamaks muutumisega tõuseb taotlejate teadlikkus nende õigustest ja kohustustest ning suurema tõenäosusega käitutakse õiguskuulekalt. </w:t>
      </w:r>
    </w:p>
    <w:p w14:paraId="7EB8D62B" w14:textId="77777777" w:rsidR="00BA20E2" w:rsidRPr="00900966" w:rsidRDefault="00BA20E2" w:rsidP="00BA20E2">
      <w:pPr>
        <w:rPr>
          <w:highlight w:val="yellow"/>
          <w:lang w:eastAsia="et-EE"/>
        </w:rPr>
      </w:pPr>
    </w:p>
    <w:p w14:paraId="194022FD" w14:textId="2E865465" w:rsidR="00BA20E2" w:rsidRPr="002C5EB5" w:rsidRDefault="00A86999" w:rsidP="00BA20E2">
      <w:pPr>
        <w:rPr>
          <w:lang w:eastAsia="et-EE"/>
        </w:rPr>
      </w:pPr>
      <w:r>
        <w:rPr>
          <w:lang w:eastAsia="et-EE"/>
        </w:rPr>
        <w:t>Muudatuse e</w:t>
      </w:r>
      <w:r w:rsidR="00BA20E2" w:rsidRPr="002C5EB5">
        <w:rPr>
          <w:lang w:eastAsia="et-EE"/>
        </w:rPr>
        <w:t>basoovitav mõju</w:t>
      </w:r>
      <w:r w:rsidR="00AF4959">
        <w:rPr>
          <w:lang w:eastAsia="et-EE"/>
        </w:rPr>
        <w:t xml:space="preserve"> </w:t>
      </w:r>
      <w:r>
        <w:rPr>
          <w:lang w:eastAsia="et-EE"/>
        </w:rPr>
        <w:t>on laienenud teadlikkuse tõttu rahvusvahelise kaitse süsteemi ärakasutamise tõus.</w:t>
      </w:r>
    </w:p>
    <w:p w14:paraId="5A62B7C0" w14:textId="77777777" w:rsidR="00BA20E2" w:rsidRPr="00900966" w:rsidRDefault="00BA20E2" w:rsidP="00BA20E2">
      <w:pPr>
        <w:rPr>
          <w:highlight w:val="yellow"/>
          <w:lang w:eastAsia="et-EE"/>
        </w:rPr>
      </w:pPr>
    </w:p>
    <w:p w14:paraId="54D08E82" w14:textId="610676B1" w:rsidR="00BA20E2" w:rsidRPr="00FB48B8" w:rsidRDefault="00BA20E2" w:rsidP="00BA20E2">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sidRPr="00FB48B8">
        <w:rPr>
          <w:rFonts w:eastAsia="Calibri"/>
          <w:kern w:val="0"/>
          <w14:ligatures w14:val="none"/>
        </w:rPr>
        <w:t>on</w:t>
      </w:r>
      <w:r w:rsidR="00FB48B8">
        <w:rPr>
          <w:rFonts w:eastAsia="Calibri"/>
          <w:kern w:val="0"/>
          <w14:ligatures w14:val="none"/>
        </w:rPr>
        <w:t xml:space="preserve"> väike, sest sihtrühmal on planeeritud muudatusega kokkupuude ebaregulaarne.</w:t>
      </w:r>
      <w:r w:rsidRPr="00FB48B8">
        <w:rPr>
          <w:rFonts w:eastAsia="Calibri"/>
          <w:kern w:val="0"/>
          <w14:ligatures w14:val="none"/>
        </w:rPr>
        <w:t xml:space="preserve"> </w:t>
      </w:r>
    </w:p>
    <w:p w14:paraId="5FF7EF8F" w14:textId="77777777" w:rsidR="00BA20E2" w:rsidRPr="00900966" w:rsidRDefault="00BA20E2" w:rsidP="00BA20E2">
      <w:pPr>
        <w:jc w:val="both"/>
        <w:rPr>
          <w:rFonts w:eastAsia="Calibri"/>
          <w:kern w:val="0"/>
          <w:highlight w:val="yellow"/>
          <w14:ligatures w14:val="none"/>
        </w:rPr>
      </w:pPr>
    </w:p>
    <w:p w14:paraId="0A6D0E07" w14:textId="2011E6A5" w:rsidR="00BA20E2" w:rsidRPr="00236B11" w:rsidRDefault="00BA20E2" w:rsidP="00BA20E2">
      <w:pPr>
        <w:rPr>
          <w:rFonts w:eastAsia="Calibri"/>
          <w:kern w:val="0"/>
          <w14:ligatures w14:val="none"/>
        </w:rPr>
      </w:pPr>
      <w:r w:rsidRPr="008267A0">
        <w:rPr>
          <w:rFonts w:eastAsia="Calibri"/>
          <w:b/>
          <w:color w:val="4472C4" w:themeColor="accent1"/>
          <w:kern w:val="0"/>
          <w14:ligatures w14:val="none"/>
        </w:rPr>
        <w:t>Ebasoovitava mõju kaasnemise risk</w:t>
      </w:r>
      <w:r w:rsidR="00236B11" w:rsidRPr="008267A0">
        <w:rPr>
          <w:rFonts w:eastAsia="Calibri"/>
          <w:b/>
          <w:color w:val="4472C4" w:themeColor="accent1"/>
          <w:kern w:val="0"/>
          <w14:ligatures w14:val="none"/>
        </w:rPr>
        <w:t xml:space="preserve"> </w:t>
      </w:r>
      <w:r w:rsidR="00236B11" w:rsidRPr="00236B11">
        <w:rPr>
          <w:rFonts w:eastAsia="Calibri"/>
          <w:kern w:val="0"/>
          <w14:ligatures w14:val="none"/>
        </w:rPr>
        <w:t>on madal</w:t>
      </w:r>
      <w:r w:rsidR="00306F5B">
        <w:rPr>
          <w:rFonts w:eastAsia="Calibri"/>
          <w:kern w:val="0"/>
          <w14:ligatures w14:val="none"/>
        </w:rPr>
        <w:t xml:space="preserve">. Riski maandamist aitab ennetada PPA ja KAPO töötajate teadlikkuse tõstmine võimalikest ohtudest. </w:t>
      </w:r>
    </w:p>
    <w:p w14:paraId="5A27C130" w14:textId="77777777" w:rsidR="004D5611" w:rsidRPr="00BA20E2" w:rsidRDefault="004D5611" w:rsidP="00BA20E2">
      <w:pPr>
        <w:rPr>
          <w:lang w:eastAsia="et-EE"/>
        </w:rPr>
      </w:pPr>
    </w:p>
    <w:p w14:paraId="2505D59B" w14:textId="22F063CA" w:rsidR="00E73F44" w:rsidRPr="00CE4688" w:rsidRDefault="00BA20E2" w:rsidP="00E73F44">
      <w:pPr>
        <w:pStyle w:val="Pealkiri4"/>
        <w:rPr>
          <w:rFonts w:eastAsia="Calibri" w:cs="Times New Roman"/>
          <w:szCs w:val="24"/>
        </w:rPr>
      </w:pPr>
      <w:r>
        <w:rPr>
          <w:rFonts w:eastAsia="Calibri" w:cs="Times New Roman"/>
          <w:szCs w:val="24"/>
        </w:rPr>
        <w:t>6.2.</w:t>
      </w:r>
      <w:r w:rsidR="00FB2C16">
        <w:rPr>
          <w:rFonts w:eastAsia="Calibri" w:cs="Times New Roman"/>
          <w:szCs w:val="24"/>
        </w:rPr>
        <w:t>6</w:t>
      </w:r>
      <w:r>
        <w:rPr>
          <w:rFonts w:eastAsia="Calibri" w:cs="Times New Roman"/>
          <w:szCs w:val="24"/>
        </w:rPr>
        <w:t>.3</w:t>
      </w:r>
      <w:r w:rsidR="00182253">
        <w:rPr>
          <w:rFonts w:eastAsia="Calibri" w:cs="Times New Roman"/>
          <w:szCs w:val="24"/>
        </w:rPr>
        <w:t>.</w:t>
      </w:r>
      <w:r>
        <w:rPr>
          <w:rFonts w:eastAsia="Calibri" w:cs="Times New Roman"/>
          <w:szCs w:val="24"/>
        </w:rPr>
        <w:t xml:space="preserve"> </w:t>
      </w:r>
      <w:r w:rsidR="00E73F44" w:rsidRPr="00CE4688">
        <w:rPr>
          <w:rFonts w:eastAsia="Calibri" w:cs="Times New Roman"/>
          <w:szCs w:val="24"/>
        </w:rPr>
        <w:t>Muudatuse sotsiaalne, sh demograafiline mõju</w:t>
      </w:r>
    </w:p>
    <w:p w14:paraId="6BE068C8" w14:textId="77777777" w:rsidR="00E73F44" w:rsidRPr="00CE4688" w:rsidRDefault="00E73F44" w:rsidP="00E73F44">
      <w:pPr>
        <w:jc w:val="both"/>
        <w:rPr>
          <w:rFonts w:eastAsia="Calibri"/>
          <w:b/>
          <w:kern w:val="0"/>
          <w14:ligatures w14:val="none"/>
        </w:rPr>
      </w:pPr>
    </w:p>
    <w:p w14:paraId="1B20B9D1" w14:textId="023222E2" w:rsidR="00E73F44" w:rsidRDefault="00E73F44" w:rsidP="00E73F44">
      <w:pPr>
        <w:jc w:val="both"/>
      </w:pPr>
      <w:r w:rsidRPr="008267A0">
        <w:rPr>
          <w:b/>
          <w:color w:val="4472C4" w:themeColor="accent1"/>
        </w:rPr>
        <w:t>Sihtrühm:</w:t>
      </w:r>
      <w:r w:rsidRPr="001E4F90">
        <w:t xml:space="preserve"> rahvusvahelise kaitse taotleja</w:t>
      </w:r>
      <w:r w:rsidR="001E4F90" w:rsidRPr="001E4F90">
        <w:t>d</w:t>
      </w:r>
    </w:p>
    <w:p w14:paraId="07090958" w14:textId="77777777" w:rsidR="00C11A58" w:rsidRPr="007233B9" w:rsidRDefault="00C11A58" w:rsidP="00E73F44">
      <w:pPr>
        <w:jc w:val="both"/>
        <w:rPr>
          <w:rFonts w:eastAsia="Arial Unicode MS"/>
          <w:kern w:val="0"/>
          <w:u w:color="000000"/>
          <w:lang w:eastAsia="et-EE"/>
          <w14:ligatures w14:val="none"/>
        </w:rPr>
      </w:pPr>
    </w:p>
    <w:p w14:paraId="775B8760" w14:textId="2AC31F9A" w:rsidR="00C11A58" w:rsidRPr="008267A0" w:rsidRDefault="00E73F44" w:rsidP="00E73F44">
      <w:pPr>
        <w:rPr>
          <w:rFonts w:eastAsia="Times New Roman"/>
          <w:b/>
          <w:color w:val="4472C4" w:themeColor="accent1"/>
          <w:lang w:eastAsia="et-EE"/>
        </w:rPr>
      </w:pPr>
      <w:r w:rsidRPr="008267A0">
        <w:rPr>
          <w:rFonts w:eastAsia="Times New Roman"/>
          <w:b/>
          <w:color w:val="4472C4" w:themeColor="accent1"/>
          <w:lang w:eastAsia="et-EE"/>
        </w:rPr>
        <w:lastRenderedPageBreak/>
        <w:t>Mõju kirjeldus ja ulatus</w:t>
      </w:r>
    </w:p>
    <w:p w14:paraId="219EBC26" w14:textId="77777777" w:rsidR="00084FF2" w:rsidRDefault="00084FF2" w:rsidP="001D2A9E">
      <w:pPr>
        <w:jc w:val="both"/>
        <w:rPr>
          <w:rFonts w:eastAsia="Times New Roman"/>
          <w:lang w:eastAsia="et-EE"/>
        </w:rPr>
      </w:pPr>
    </w:p>
    <w:p w14:paraId="033A63C3" w14:textId="6FF4E915" w:rsidR="00E73F44" w:rsidRPr="005823E7" w:rsidRDefault="00E73F44" w:rsidP="001D2A9E">
      <w:pPr>
        <w:jc w:val="both"/>
        <w:rPr>
          <w:rFonts w:eastAsia="Times New Roman"/>
          <w:lang w:eastAsia="et-EE"/>
        </w:rPr>
      </w:pPr>
      <w:r>
        <w:rPr>
          <w:rFonts w:eastAsia="Times New Roman"/>
          <w:lang w:eastAsia="et-EE"/>
        </w:rPr>
        <w:t xml:space="preserve">Eelnõus planeeritav muudatus suurendab taotlejate </w:t>
      </w:r>
      <w:r w:rsidR="00593414">
        <w:rPr>
          <w:rFonts w:eastAsia="Times New Roman"/>
          <w:lang w:eastAsia="et-EE"/>
        </w:rPr>
        <w:t>teadlikkust</w:t>
      </w:r>
      <w:r>
        <w:rPr>
          <w:rFonts w:eastAsia="Times New Roman"/>
          <w:lang w:eastAsia="et-EE"/>
        </w:rPr>
        <w:t xml:space="preserve"> haldus- ja kohtumenetlusest </w:t>
      </w:r>
      <w:r w:rsidR="00155F52">
        <w:rPr>
          <w:rFonts w:eastAsia="Times New Roman"/>
          <w:lang w:eastAsia="et-EE"/>
        </w:rPr>
        <w:t>ning</w:t>
      </w:r>
      <w:r>
        <w:rPr>
          <w:rFonts w:eastAsia="Times New Roman"/>
          <w:lang w:eastAsia="et-EE"/>
        </w:rPr>
        <w:t xml:space="preserve"> taotleja õigustest </w:t>
      </w:r>
      <w:r w:rsidR="002C6D48">
        <w:rPr>
          <w:rFonts w:eastAsia="Times New Roman"/>
          <w:lang w:eastAsia="et-EE"/>
        </w:rPr>
        <w:t>ja</w:t>
      </w:r>
      <w:r>
        <w:rPr>
          <w:rFonts w:eastAsia="Times New Roman"/>
          <w:lang w:eastAsia="et-EE"/>
        </w:rPr>
        <w:t xml:space="preserve"> kohustustest. Planeeritaval muudatusel on taotlejatele positiivne mõju, sest muudatus suurendab taotlejate ligipääsetavust õigusabile nii rahaliselt kui erinevates menetlustes, teadlikkust menetlustest ja taotleja õigustest ning kohustustest. </w:t>
      </w:r>
      <w:r w:rsidR="004314D7">
        <w:rPr>
          <w:rFonts w:eastAsia="Times New Roman"/>
          <w:lang w:eastAsia="et-EE"/>
        </w:rPr>
        <w:t>Taotleja teadlikkus rahvusvahelise kaitse menetluse protsessist, oma õigustest ja kohustustest on suurem</w:t>
      </w:r>
      <w:r w:rsidR="004314D7">
        <w:rPr>
          <w:rFonts w:eastAsia="Times New Roman"/>
          <w:i/>
          <w:iCs/>
          <w:lang w:eastAsia="et-EE"/>
        </w:rPr>
        <w:t xml:space="preserve">, </w:t>
      </w:r>
      <w:r w:rsidR="004314D7" w:rsidRPr="00A573EA">
        <w:rPr>
          <w:rFonts w:eastAsia="Times New Roman"/>
          <w:lang w:eastAsia="et-EE"/>
        </w:rPr>
        <w:t>sest taotleja on kursis menetlusprotsessidega ja saab aidata menetlusele võimalikult hästi kaasa.</w:t>
      </w:r>
      <w:r w:rsidR="004314D7">
        <w:rPr>
          <w:rFonts w:eastAsia="Times New Roman"/>
          <w:lang w:eastAsia="et-EE"/>
        </w:rPr>
        <w:t xml:space="preserve"> </w:t>
      </w:r>
      <w:r w:rsidR="005B3F7F" w:rsidRPr="00F85646">
        <w:rPr>
          <w:rFonts w:eastAsia="Times New Roman"/>
          <w:lang w:eastAsia="et-EE"/>
        </w:rPr>
        <w:t>Teovõimetutele taotlejatele on tagatud esindaja.</w:t>
      </w:r>
    </w:p>
    <w:p w14:paraId="6D5AD206" w14:textId="77777777" w:rsidR="00424DAE" w:rsidRDefault="00424DAE" w:rsidP="00B56743">
      <w:pPr>
        <w:rPr>
          <w:rFonts w:eastAsia="Times New Roman"/>
          <w:lang w:eastAsia="et-EE"/>
        </w:rPr>
      </w:pPr>
    </w:p>
    <w:p w14:paraId="7211D6BA" w14:textId="771F38E5" w:rsidR="00E73F44" w:rsidRDefault="006D313A" w:rsidP="00E73F44">
      <w:pPr>
        <w:rPr>
          <w:rFonts w:eastAsia="Times New Roman"/>
          <w:lang w:eastAsia="et-EE"/>
        </w:rPr>
      </w:pPr>
      <w:r w:rsidRPr="008267A0">
        <w:rPr>
          <w:rFonts w:eastAsia="Times New Roman"/>
          <w:b/>
          <w:color w:val="4472C4" w:themeColor="accent1"/>
          <w:lang w:eastAsia="et-EE"/>
        </w:rPr>
        <w:t>Ebasoovitava mõjuna</w:t>
      </w:r>
      <w:r w:rsidRPr="008267A0">
        <w:rPr>
          <w:rFonts w:eastAsia="Times New Roman"/>
          <w:color w:val="4472C4" w:themeColor="accent1"/>
          <w:lang w:eastAsia="et-EE"/>
        </w:rPr>
        <w:t xml:space="preserve"> </w:t>
      </w:r>
      <w:r>
        <w:rPr>
          <w:rFonts w:eastAsia="Times New Roman"/>
          <w:lang w:eastAsia="et-EE"/>
        </w:rPr>
        <w:t>võib muudatus kaasa tuua</w:t>
      </w:r>
      <w:r w:rsidR="00642031">
        <w:rPr>
          <w:rFonts w:eastAsia="Times New Roman"/>
          <w:lang w:eastAsia="et-EE"/>
        </w:rPr>
        <w:t xml:space="preserve"> </w:t>
      </w:r>
      <w:r w:rsidR="005A5754">
        <w:rPr>
          <w:rFonts w:eastAsia="Times New Roman"/>
          <w:lang w:eastAsia="et-EE"/>
        </w:rPr>
        <w:t xml:space="preserve">õigusabi süsteemi kuritarvitamise </w:t>
      </w:r>
      <w:commentRangeStart w:id="293"/>
      <w:r w:rsidR="005A5754">
        <w:rPr>
          <w:rFonts w:eastAsia="Times New Roman"/>
          <w:lang w:eastAsia="et-EE"/>
        </w:rPr>
        <w:t>ohu</w:t>
      </w:r>
      <w:commentRangeEnd w:id="293"/>
      <w:r w:rsidR="008D60E1">
        <w:rPr>
          <w:rStyle w:val="Kommentaariviide"/>
          <w:rFonts w:eastAsia="Times New Roman"/>
          <w:kern w:val="0"/>
          <w14:ligatures w14:val="none"/>
        </w:rPr>
        <w:commentReference w:id="293"/>
      </w:r>
      <w:r w:rsidR="005A5754">
        <w:rPr>
          <w:rFonts w:eastAsia="Times New Roman"/>
          <w:lang w:eastAsia="et-EE"/>
        </w:rPr>
        <w:t>.</w:t>
      </w:r>
    </w:p>
    <w:p w14:paraId="348CC83C" w14:textId="77777777" w:rsidR="00C11A58" w:rsidRPr="00205A7A" w:rsidRDefault="00C11A58" w:rsidP="00E73F44">
      <w:pPr>
        <w:rPr>
          <w:rFonts w:eastAsia="Times New Roman"/>
          <w:lang w:eastAsia="et-EE"/>
        </w:rPr>
      </w:pPr>
    </w:p>
    <w:p w14:paraId="316781D4" w14:textId="5323FB25" w:rsidR="00E73F44" w:rsidRDefault="00E73F44" w:rsidP="00E73F44">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Pr>
          <w:rFonts w:eastAsia="Calibri"/>
          <w:kern w:val="0"/>
          <w14:ligatures w14:val="none"/>
        </w:rPr>
        <w:t>on keskmine</w:t>
      </w:r>
      <w:r w:rsidR="00391FDA">
        <w:rPr>
          <w:rFonts w:eastAsia="Calibri"/>
          <w:kern w:val="0"/>
          <w14:ligatures w14:val="none"/>
        </w:rPr>
        <w:t>,</w:t>
      </w:r>
      <w:r w:rsidR="00391FDA" w:rsidRPr="00391FDA">
        <w:rPr>
          <w:rFonts w:eastAsia="Calibri"/>
          <w:kern w:val="0"/>
          <w14:ligatures w14:val="none"/>
        </w:rPr>
        <w:t xml:space="preserve"> </w:t>
      </w:r>
      <w:r w:rsidR="00391FDA">
        <w:rPr>
          <w:rFonts w:eastAsia="Calibri"/>
          <w:kern w:val="0"/>
          <w14:ligatures w14:val="none"/>
        </w:rPr>
        <w:t xml:space="preserve">sest muudatus mõjutab sihtrühmi reeglipäraselt. </w:t>
      </w:r>
    </w:p>
    <w:p w14:paraId="1621BC14" w14:textId="77777777" w:rsidR="00C11A58" w:rsidRPr="00CE4688" w:rsidRDefault="00C11A58" w:rsidP="00E73F44">
      <w:pPr>
        <w:jc w:val="both"/>
        <w:rPr>
          <w:rFonts w:eastAsia="Calibri"/>
          <w:kern w:val="0"/>
          <w14:ligatures w14:val="none"/>
        </w:rPr>
      </w:pPr>
    </w:p>
    <w:p w14:paraId="6AEC6DEA" w14:textId="18167B7E" w:rsidR="00E73F44" w:rsidRPr="00305270" w:rsidRDefault="00E73F44" w:rsidP="00E73F44">
      <w:pPr>
        <w:jc w:val="both"/>
        <w:rPr>
          <w:rFonts w:eastAsia="Calibri"/>
          <w:kern w:val="0"/>
          <w14:ligatures w14:val="none"/>
        </w:rPr>
      </w:pPr>
      <w:r w:rsidRPr="008267A0">
        <w:rPr>
          <w:rFonts w:eastAsia="Calibri"/>
          <w:b/>
          <w:color w:val="4472C4" w:themeColor="accent1"/>
          <w:kern w:val="0"/>
          <w14:ligatures w14:val="none"/>
        </w:rPr>
        <w:t xml:space="preserve">Ebasoovitava mõju kaasnemise risk </w:t>
      </w:r>
      <w:r w:rsidR="005A5754">
        <w:rPr>
          <w:rFonts w:eastAsia="Calibri"/>
          <w:kern w:val="0"/>
          <w14:ligatures w14:val="none"/>
        </w:rPr>
        <w:t xml:space="preserve">on madal. Riski saab maandada taotleja, kohtute ja advokatuuri teadlikkuse tõstmisega õigusabi eesmärgist, taotleja õigustest ja kohustustest. </w:t>
      </w:r>
    </w:p>
    <w:p w14:paraId="712E8B28" w14:textId="77777777" w:rsidR="00E73F44" w:rsidRPr="00CE4688" w:rsidRDefault="00E73F44" w:rsidP="00E73F44">
      <w:pPr>
        <w:contextualSpacing/>
        <w:jc w:val="both"/>
        <w:rPr>
          <w:rFonts w:eastAsia="Calibri"/>
          <w:b/>
          <w:bCs/>
          <w:kern w:val="0"/>
          <w14:ligatures w14:val="none"/>
        </w:rPr>
      </w:pPr>
    </w:p>
    <w:p w14:paraId="219D792A" w14:textId="13011B84" w:rsidR="00E73F44" w:rsidRPr="00CE4688" w:rsidRDefault="00E73F44" w:rsidP="00E73F44">
      <w:pPr>
        <w:pStyle w:val="Pealkiri4"/>
        <w:rPr>
          <w:rFonts w:cs="Times New Roman"/>
          <w:szCs w:val="24"/>
        </w:rPr>
      </w:pPr>
      <w:r w:rsidRPr="00CE4688">
        <w:rPr>
          <w:rFonts w:cs="Times New Roman"/>
          <w:szCs w:val="24"/>
        </w:rPr>
        <w:t>6.2.</w:t>
      </w:r>
      <w:r w:rsidR="00FB2C16">
        <w:rPr>
          <w:rFonts w:cs="Times New Roman"/>
          <w:szCs w:val="24"/>
        </w:rPr>
        <w:t>6</w:t>
      </w:r>
      <w:r w:rsidRPr="00CE4688">
        <w:rPr>
          <w:rFonts w:cs="Times New Roman"/>
          <w:szCs w:val="24"/>
        </w:rPr>
        <w:t>.</w:t>
      </w:r>
      <w:r w:rsidR="00EA1EE4">
        <w:rPr>
          <w:rFonts w:cs="Times New Roman"/>
          <w:szCs w:val="24"/>
        </w:rPr>
        <w:t>4</w:t>
      </w:r>
      <w:r w:rsidRPr="00CE4688">
        <w:rPr>
          <w:rFonts w:cs="Times New Roman"/>
          <w:szCs w:val="24"/>
        </w:rPr>
        <w:t xml:space="preserve"> Muudatuse mõju muudele valdkondadele </w:t>
      </w:r>
    </w:p>
    <w:p w14:paraId="313E0F02" w14:textId="77777777" w:rsidR="00E73F44" w:rsidRPr="00CE4688" w:rsidRDefault="00E73F44" w:rsidP="00E73F44"/>
    <w:p w14:paraId="34D295E5" w14:textId="4010FCA1" w:rsidR="00E73F44" w:rsidRPr="00507CB9" w:rsidRDefault="00E73F44" w:rsidP="00E73F44">
      <w:pPr>
        <w:rPr>
          <w:rFonts w:eastAsia="Calibri"/>
        </w:rPr>
      </w:pPr>
      <w:r w:rsidRPr="00507CB9">
        <w:t xml:space="preserve">Muudatused ei avalda mõju </w:t>
      </w:r>
      <w:r w:rsidRPr="00507CB9">
        <w:rPr>
          <w:rFonts w:eastAsia="Calibri"/>
        </w:rPr>
        <w:t xml:space="preserve">riigi välissuhetele, </w:t>
      </w:r>
      <w:r w:rsidRPr="00507CB9">
        <w:t xml:space="preserve">majandusele, </w:t>
      </w:r>
      <w:r w:rsidRPr="00507CB9">
        <w:rPr>
          <w:rFonts w:eastAsia="Calibri"/>
        </w:rPr>
        <w:t>regionaalarengule ja elu- ning looduskeskkonnale.</w:t>
      </w:r>
    </w:p>
    <w:p w14:paraId="0DCD47B0" w14:textId="77777777" w:rsidR="00E73F44" w:rsidRDefault="00E73F44" w:rsidP="00E73F44">
      <w:pPr>
        <w:keepNext/>
        <w:jc w:val="both"/>
        <w:rPr>
          <w:rFonts w:eastAsia="Calibri"/>
        </w:rPr>
      </w:pPr>
    </w:p>
    <w:p w14:paraId="430CE102" w14:textId="71021500" w:rsidR="00E73F44" w:rsidRPr="000274DD" w:rsidRDefault="00E73F44" w:rsidP="000274DD">
      <w:pPr>
        <w:pStyle w:val="Pealkiri3"/>
        <w:rPr>
          <w:rFonts w:cs="Times New Roman"/>
          <w:b w:val="0"/>
        </w:rPr>
      </w:pPr>
      <w:r w:rsidRPr="00CE4688">
        <w:rPr>
          <w:rFonts w:eastAsia="Calibri" w:cs="Times New Roman"/>
        </w:rPr>
        <w:t>6.2.</w:t>
      </w:r>
      <w:r w:rsidR="00FB2C16">
        <w:rPr>
          <w:rFonts w:eastAsia="Calibri" w:cs="Times New Roman"/>
        </w:rPr>
        <w:t>7</w:t>
      </w:r>
      <w:r w:rsidR="00182253">
        <w:rPr>
          <w:rFonts w:eastAsia="Calibri" w:cs="Times New Roman"/>
        </w:rPr>
        <w:t>.</w:t>
      </w:r>
      <w:r w:rsidRPr="00CE4688">
        <w:rPr>
          <w:rFonts w:eastAsia="Calibri" w:cs="Times New Roman"/>
        </w:rPr>
        <w:t xml:space="preserve"> </w:t>
      </w:r>
      <w:r w:rsidRPr="00CE4688">
        <w:rPr>
          <w:rFonts w:cs="Times New Roman"/>
          <w:bCs/>
        </w:rPr>
        <w:t>Vastuvõtutingimused</w:t>
      </w:r>
    </w:p>
    <w:p w14:paraId="6020E7C3" w14:textId="77777777" w:rsidR="00E73F44" w:rsidRPr="00CE4688" w:rsidRDefault="00E73F44" w:rsidP="00E73F44"/>
    <w:p w14:paraId="2F27A5A5" w14:textId="39DE81B9" w:rsidR="00ED4ECB" w:rsidRDefault="00ED4ECB" w:rsidP="002B7BC2">
      <w:pPr>
        <w:jc w:val="both"/>
      </w:pPr>
      <w:r w:rsidRPr="00FB7256">
        <w:t>Järgnevalt kajastatakse mõjusid, mis tulenevad</w:t>
      </w:r>
      <w:r w:rsidR="00FB7256" w:rsidRPr="00FB7256">
        <w:t xml:space="preserve"> </w:t>
      </w:r>
      <w:r w:rsidR="005E4935">
        <w:t xml:space="preserve">Eesti valitud viisist </w:t>
      </w:r>
      <w:r w:rsidR="00FB7256" w:rsidRPr="00FB7256">
        <w:t>vastuvõtu korrald</w:t>
      </w:r>
      <w:r w:rsidR="005E4935">
        <w:t xml:space="preserve">amiseks </w:t>
      </w:r>
      <w:r w:rsidR="00FB7256" w:rsidRPr="00FB7256">
        <w:t xml:space="preserve">kohustusliku piirimenetluse ajal ning </w:t>
      </w:r>
      <w:r w:rsidR="005E4935" w:rsidRPr="005E4935">
        <w:t>Euroopa ühise varjupaigasüsteemi õigusaktid</w:t>
      </w:r>
      <w:r w:rsidR="005E4935">
        <w:t xml:space="preserve">e alusel kohustusena sätestatud </w:t>
      </w:r>
      <w:r w:rsidR="00FB7256" w:rsidRPr="00FB7256">
        <w:t xml:space="preserve">materiaalsete vastuvõtutingimuste kitsendamise ja tühistamise </w:t>
      </w:r>
      <w:r w:rsidR="005E4935">
        <w:t>rakendamisega</w:t>
      </w:r>
      <w:r w:rsidR="0022749D">
        <w:t>, samuti saatjata alaealiste ja täiskasvanutest teovõimetute välismaalaste esindamise tagamisega</w:t>
      </w:r>
      <w:r w:rsidR="005E4935">
        <w:t xml:space="preserve">. </w:t>
      </w:r>
    </w:p>
    <w:p w14:paraId="1285DF8A" w14:textId="77777777" w:rsidR="00ED4ECB" w:rsidRPr="00CE4688" w:rsidRDefault="00ED4ECB" w:rsidP="00E73F44"/>
    <w:p w14:paraId="6967FC1A" w14:textId="0C1029C7" w:rsidR="00E73F44" w:rsidRPr="00CE4688" w:rsidRDefault="00E73F44" w:rsidP="00E73F44">
      <w:pPr>
        <w:pStyle w:val="Pealkiri4"/>
        <w:rPr>
          <w:rFonts w:cs="Times New Roman"/>
          <w:szCs w:val="24"/>
        </w:rPr>
      </w:pPr>
      <w:r w:rsidRPr="00CE4688">
        <w:rPr>
          <w:rFonts w:eastAsia="Calibri" w:cs="Times New Roman"/>
          <w:szCs w:val="24"/>
        </w:rPr>
        <w:t>6.2.</w:t>
      </w:r>
      <w:r w:rsidR="00FB2C16">
        <w:rPr>
          <w:rFonts w:eastAsia="Calibri" w:cs="Times New Roman"/>
          <w:szCs w:val="24"/>
        </w:rPr>
        <w:t>7</w:t>
      </w:r>
      <w:r w:rsidRPr="00CE4688">
        <w:rPr>
          <w:rFonts w:eastAsia="Calibri" w:cs="Times New Roman"/>
          <w:szCs w:val="24"/>
        </w:rPr>
        <w:t>.1</w:t>
      </w:r>
      <w:r w:rsidR="00182253">
        <w:rPr>
          <w:rFonts w:eastAsia="Calibri" w:cs="Times New Roman"/>
          <w:szCs w:val="24"/>
        </w:rPr>
        <w:t>.</w:t>
      </w:r>
      <w:r w:rsidRPr="00CE4688">
        <w:rPr>
          <w:rFonts w:eastAsia="Calibri" w:cs="Times New Roman"/>
          <w:szCs w:val="24"/>
        </w:rPr>
        <w:t xml:space="preserve"> </w:t>
      </w:r>
      <w:r w:rsidRPr="00CE4688">
        <w:rPr>
          <w:rFonts w:cs="Times New Roman"/>
          <w:szCs w:val="24"/>
        </w:rPr>
        <w:t>Muudatuste mõju riigiasutuste ja kohaliku omavalitsuse korraldusele</w:t>
      </w:r>
    </w:p>
    <w:p w14:paraId="553F7099" w14:textId="77777777" w:rsidR="00E73F44" w:rsidRPr="00CE4688" w:rsidRDefault="00E73F44" w:rsidP="00E73F44">
      <w:r>
        <w:t xml:space="preserve"> </w:t>
      </w:r>
    </w:p>
    <w:p w14:paraId="15142CEF" w14:textId="138AD50B" w:rsidR="00776C85" w:rsidRPr="00776C85" w:rsidRDefault="00E73F44" w:rsidP="00E73F44">
      <w:pPr>
        <w:jc w:val="both"/>
      </w:pPr>
      <w:r w:rsidRPr="008267A0">
        <w:rPr>
          <w:b/>
          <w:color w:val="4472C4" w:themeColor="accent1"/>
        </w:rPr>
        <w:t>Sihtrühm:</w:t>
      </w:r>
      <w:r w:rsidR="00D56B79" w:rsidRPr="002B7BC2">
        <w:t xml:space="preserve"> </w:t>
      </w:r>
      <w:r w:rsidR="00F93130">
        <w:rPr>
          <w:rFonts w:eastAsia="Arial Unicode MS"/>
          <w:kern w:val="0"/>
          <w:u w:color="000000"/>
          <w:lang w:eastAsia="et-EE"/>
          <w14:ligatures w14:val="none"/>
        </w:rPr>
        <w:t xml:space="preserve">PPA ja SKA ametnikud, </w:t>
      </w:r>
      <w:r w:rsidR="00F93130">
        <w:t>kes tegelevad rahvusvahelise kaitse valdkonnas</w:t>
      </w:r>
      <w:r w:rsidR="004F1C64">
        <w:t xml:space="preserve">. </w:t>
      </w:r>
    </w:p>
    <w:p w14:paraId="6B7877A2" w14:textId="77777777" w:rsidR="005958ED" w:rsidRDefault="005958ED" w:rsidP="00E73F44">
      <w:pPr>
        <w:rPr>
          <w:rFonts w:eastAsia="Times New Roman"/>
          <w:u w:val="single"/>
          <w:lang w:eastAsia="et-EE"/>
        </w:rPr>
      </w:pPr>
    </w:p>
    <w:p w14:paraId="34B12096" w14:textId="46575756" w:rsidR="00C11A58" w:rsidRPr="008267A0" w:rsidRDefault="00E73F44" w:rsidP="00182253">
      <w:pPr>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76C5D36A" w14:textId="77777777" w:rsidR="009C37E7" w:rsidRDefault="009C37E7" w:rsidP="00DC51D4">
      <w:pPr>
        <w:jc w:val="both"/>
        <w:rPr>
          <w:rFonts w:eastAsia="Calibri"/>
          <w:kern w:val="0"/>
          <w14:ligatures w14:val="none"/>
        </w:rPr>
      </w:pPr>
    </w:p>
    <w:p w14:paraId="6E1BAF98" w14:textId="73F409D4" w:rsidR="003E1D8E" w:rsidRDefault="00E73F44" w:rsidP="00DC51D4">
      <w:pPr>
        <w:jc w:val="both"/>
        <w:rPr>
          <w:rFonts w:eastAsia="Calibri"/>
          <w:kern w:val="0"/>
          <w14:ligatures w14:val="none"/>
        </w:rPr>
      </w:pPr>
      <w:r>
        <w:rPr>
          <w:rFonts w:eastAsia="Calibri"/>
          <w:kern w:val="0"/>
          <w14:ligatures w14:val="none"/>
        </w:rPr>
        <w:t xml:space="preserve">Eelnõuga planeeritava muudatusega </w:t>
      </w:r>
      <w:r w:rsidR="002B7BC2">
        <w:rPr>
          <w:rFonts w:eastAsia="Calibri"/>
          <w:kern w:val="0"/>
          <w14:ligatures w14:val="none"/>
        </w:rPr>
        <w:t xml:space="preserve">korraldab sisenemise loata välismaalaste vastuvõttu piirimenetluse ajal PPA ning sisenemise loaga rahvusvahelise kaitse taotlejate vastuvõttu korraldab jätkuvalt SKA. </w:t>
      </w:r>
      <w:r w:rsidR="002857ED">
        <w:rPr>
          <w:rFonts w:eastAsia="Calibri"/>
          <w:kern w:val="0"/>
          <w14:ligatures w14:val="none"/>
        </w:rPr>
        <w:t xml:space="preserve">Selline ülesannete jaotus tuleneb kohustusest, et ilma sisenemise loata välismaalaste puhul tuleb liikmesriigil tagada, et need inimesed ei saaks ebaseaduslikult Schengeni alal edasi liikuda ja nad oleks võimalik peale kiiret piirimenetlust tagasi saata. Piirimenetluse maksimaalseks tähtajaks koos </w:t>
      </w:r>
      <w:r w:rsidR="00B75040">
        <w:rPr>
          <w:rFonts w:eastAsia="Calibri"/>
          <w:kern w:val="0"/>
          <w14:ligatures w14:val="none"/>
        </w:rPr>
        <w:t xml:space="preserve">kaitse andmisest keeldumise </w:t>
      </w:r>
      <w:r w:rsidR="002857ED">
        <w:rPr>
          <w:rFonts w:eastAsia="Calibri"/>
          <w:kern w:val="0"/>
          <w14:ligatures w14:val="none"/>
        </w:rPr>
        <w:t xml:space="preserve">kohtuliku kontrolliga </w:t>
      </w:r>
      <w:r w:rsidR="00B75040">
        <w:rPr>
          <w:rFonts w:eastAsia="Calibri"/>
          <w:kern w:val="0"/>
          <w14:ligatures w14:val="none"/>
        </w:rPr>
        <w:t xml:space="preserve">on 12 nädalat e 3 kuud. </w:t>
      </w:r>
      <w:proofErr w:type="spellStart"/>
      <w:r w:rsidR="00B75040">
        <w:rPr>
          <w:rFonts w:eastAsia="Calibri"/>
          <w:kern w:val="0"/>
          <w14:ligatures w14:val="none"/>
        </w:rPr>
        <w:t>PPA-l</w:t>
      </w:r>
      <w:proofErr w:type="spellEnd"/>
      <w:r w:rsidR="00B75040">
        <w:rPr>
          <w:rFonts w:eastAsia="Calibri"/>
          <w:kern w:val="0"/>
          <w14:ligatures w14:val="none"/>
        </w:rPr>
        <w:t xml:space="preserve"> on võimalus ise määrata, kus on piirimenetluse kohad ning seetõttu on otstarbekas, et sealsamas korraldatakse ka piirimenetluse subjektide vastuvõtt st majutus ja sellega kaasnevad teenused. Praegu piirimenetlust ei korraldata ja PPA sellega seonduvat vastuvõttu ei korralda. Seetõttu toob muudatus kaasa uute tööprotsesside juurutamise ning püsiva täiendava halduskoormuse. Positiivseks mõjuks on PPA töökorralduses paindlikkuse suurendamine, mis tõhustab piirimenetlusi, sest PPA saab menetlus</w:t>
      </w:r>
      <w:r w:rsidR="00046083">
        <w:rPr>
          <w:rFonts w:eastAsia="Calibri"/>
          <w:kern w:val="0"/>
          <w14:ligatures w14:val="none"/>
        </w:rPr>
        <w:t>-</w:t>
      </w:r>
      <w:r w:rsidR="00B75040">
        <w:rPr>
          <w:rFonts w:eastAsia="Calibri"/>
          <w:kern w:val="0"/>
          <w14:ligatures w14:val="none"/>
        </w:rPr>
        <w:t xml:space="preserve"> ja majutuskohta valida vastavalt piirimenetluse subjektide profiilidele, vajaliku ettevalmistusega ametnike paiknemisele ja edasi liikumise tõkestamise võimalustele.</w:t>
      </w:r>
    </w:p>
    <w:p w14:paraId="6683EC3F" w14:textId="77777777" w:rsidR="003E1D8E" w:rsidRDefault="003E1D8E" w:rsidP="00DC51D4">
      <w:pPr>
        <w:jc w:val="both"/>
        <w:rPr>
          <w:rFonts w:eastAsia="Calibri"/>
          <w:kern w:val="0"/>
          <w14:ligatures w14:val="none"/>
        </w:rPr>
      </w:pPr>
    </w:p>
    <w:p w14:paraId="7B4407BF" w14:textId="49EA61E4" w:rsidR="003E1D8E" w:rsidRDefault="002B7BC2" w:rsidP="00DC51D4">
      <w:pPr>
        <w:jc w:val="both"/>
        <w:rPr>
          <w:rFonts w:eastAsia="Calibri"/>
        </w:rPr>
      </w:pPr>
      <w:r>
        <w:rPr>
          <w:rFonts w:eastAsia="Calibri"/>
          <w:kern w:val="0"/>
          <w14:ligatures w14:val="none"/>
        </w:rPr>
        <w:lastRenderedPageBreak/>
        <w:t>Samuti kehtestatakse</w:t>
      </w:r>
      <w:r w:rsidR="003E1D8E">
        <w:rPr>
          <w:rFonts w:eastAsia="Calibri"/>
          <w:kern w:val="0"/>
          <w14:ligatures w14:val="none"/>
        </w:rPr>
        <w:t xml:space="preserve"> eelnõuga</w:t>
      </w:r>
      <w:r>
        <w:rPr>
          <w:rFonts w:eastAsia="Calibri"/>
          <w:kern w:val="0"/>
          <w14:ligatures w14:val="none"/>
        </w:rPr>
        <w:t xml:space="preserve"> </w:t>
      </w:r>
      <w:proofErr w:type="spellStart"/>
      <w:r w:rsidR="00DC51D4" w:rsidRPr="00776C85">
        <w:rPr>
          <w:rFonts w:eastAsia="Calibri"/>
          <w:kern w:val="0"/>
          <w14:ligatures w14:val="none"/>
        </w:rPr>
        <w:t>PPA</w:t>
      </w:r>
      <w:r>
        <w:rPr>
          <w:rFonts w:eastAsia="Calibri"/>
          <w:kern w:val="0"/>
          <w14:ligatures w14:val="none"/>
        </w:rPr>
        <w:t>-</w:t>
      </w:r>
      <w:r w:rsidR="00DC51D4" w:rsidRPr="00776C85">
        <w:rPr>
          <w:rFonts w:eastAsia="Calibri"/>
          <w:kern w:val="0"/>
          <w14:ligatures w14:val="none"/>
        </w:rPr>
        <w:t>le</w:t>
      </w:r>
      <w:proofErr w:type="spellEnd"/>
      <w:r w:rsidR="00DC51D4" w:rsidRPr="00776C85">
        <w:rPr>
          <w:rFonts w:eastAsia="Calibri"/>
          <w:kern w:val="0"/>
          <w14:ligatures w14:val="none"/>
        </w:rPr>
        <w:t xml:space="preserve"> </w:t>
      </w:r>
      <w:r w:rsidR="003E1D8E">
        <w:rPr>
          <w:rFonts w:eastAsia="Calibri"/>
          <w:kern w:val="0"/>
          <w14:ligatures w14:val="none"/>
        </w:rPr>
        <w:t xml:space="preserve">volitus </w:t>
      </w:r>
      <w:r>
        <w:rPr>
          <w:rFonts w:eastAsia="Calibri"/>
          <w:kern w:val="0"/>
          <w14:ligatures w14:val="none"/>
        </w:rPr>
        <w:t>kooskõlastatuna SKA-</w:t>
      </w:r>
      <w:proofErr w:type="spellStart"/>
      <w:r>
        <w:rPr>
          <w:rFonts w:eastAsia="Calibri"/>
          <w:kern w:val="0"/>
          <w14:ligatures w14:val="none"/>
        </w:rPr>
        <w:t>ga</w:t>
      </w:r>
      <w:proofErr w:type="spellEnd"/>
      <w:r>
        <w:rPr>
          <w:rFonts w:eastAsia="Calibri"/>
          <w:kern w:val="0"/>
          <w14:ligatures w14:val="none"/>
        </w:rPr>
        <w:t xml:space="preserve"> </w:t>
      </w:r>
      <w:r w:rsidR="00DC51D4" w:rsidRPr="00776C85">
        <w:rPr>
          <w:rFonts w:eastAsia="Calibri"/>
          <w:kern w:val="0"/>
          <w14:ligatures w14:val="none"/>
        </w:rPr>
        <w:t xml:space="preserve">piirata või </w:t>
      </w:r>
      <w:r>
        <w:rPr>
          <w:rFonts w:eastAsia="Calibri"/>
          <w:kern w:val="0"/>
          <w14:ligatures w14:val="none"/>
        </w:rPr>
        <w:t>tühistada</w:t>
      </w:r>
      <w:r w:rsidR="00DC51D4" w:rsidRPr="00776C85">
        <w:rPr>
          <w:rFonts w:eastAsia="Calibri"/>
          <w:kern w:val="0"/>
          <w14:ligatures w14:val="none"/>
        </w:rPr>
        <w:t xml:space="preserve"> </w:t>
      </w:r>
      <w:r>
        <w:rPr>
          <w:rFonts w:eastAsia="Calibri"/>
          <w:kern w:val="0"/>
          <w14:ligatures w14:val="none"/>
        </w:rPr>
        <w:t xml:space="preserve">rahvusvahelise kaitse taotlejate </w:t>
      </w:r>
      <w:r w:rsidR="00DC51D4" w:rsidRPr="00776C85">
        <w:rPr>
          <w:rFonts w:eastAsia="Calibri"/>
          <w:kern w:val="0"/>
          <w14:ligatures w14:val="none"/>
        </w:rPr>
        <w:t>materiaalseid vastuvõtutingimusi</w:t>
      </w:r>
      <w:r>
        <w:rPr>
          <w:rFonts w:eastAsia="Calibri"/>
          <w:kern w:val="0"/>
          <w14:ligatures w14:val="none"/>
        </w:rPr>
        <w:t xml:space="preserve">. Näiteks kui </w:t>
      </w:r>
      <w:r w:rsidR="00DC51D4" w:rsidRPr="00776C85">
        <w:rPr>
          <w:rFonts w:eastAsia="Calibri"/>
          <w:kern w:val="0"/>
          <w14:ligatures w14:val="none"/>
        </w:rPr>
        <w:t xml:space="preserve">taotleja </w:t>
      </w:r>
      <w:r w:rsidR="00DC51D4" w:rsidRPr="00776C85">
        <w:rPr>
          <w:rFonts w:eastAsia="Calibri"/>
        </w:rPr>
        <w:t xml:space="preserve">on üleandmisotsuse kohaselt kohustatud viibima </w:t>
      </w:r>
      <w:r>
        <w:rPr>
          <w:rFonts w:eastAsia="Calibri"/>
        </w:rPr>
        <w:t xml:space="preserve">vastutavas liikmesriigis, mis ei ole Eesti, siis tuleb materiaalsed vastuvõtutingimused tühistada. </w:t>
      </w:r>
      <w:r w:rsidR="003D1FBC">
        <w:rPr>
          <w:rFonts w:eastAsia="Calibri"/>
        </w:rPr>
        <w:t>J</w:t>
      </w:r>
      <w:r w:rsidRPr="00537B46">
        <w:rPr>
          <w:rFonts w:eastAsia="Calibri"/>
        </w:rPr>
        <w:t>uhul</w:t>
      </w:r>
      <w:r>
        <w:rPr>
          <w:rFonts w:eastAsia="Calibri"/>
        </w:rPr>
        <w:t xml:space="preserve"> kui </w:t>
      </w:r>
      <w:r w:rsidR="00DF178B" w:rsidRPr="00DF178B">
        <w:t>inimene lahkub talle määratud elukohast või piirkonnast</w:t>
      </w:r>
      <w:r w:rsidR="00A7309D">
        <w:t xml:space="preserve"> või paneb toime tõsise majutuskoha sisekorra rikkumise, siis saab vastuvõtutingimusi vähendada.</w:t>
      </w:r>
      <w:r w:rsidR="00DF178B">
        <w:rPr>
          <w:rFonts w:eastAsia="Calibri"/>
        </w:rPr>
        <w:t xml:space="preserve"> </w:t>
      </w:r>
      <w:r w:rsidR="003E1D8E">
        <w:rPr>
          <w:rFonts w:eastAsia="Calibri"/>
        </w:rPr>
        <w:t xml:space="preserve">Nimetatud otsuseid tehes tuleb muuhulgas arvestada taotleja </w:t>
      </w:r>
      <w:proofErr w:type="spellStart"/>
      <w:r w:rsidR="003E1D8E">
        <w:rPr>
          <w:rFonts w:eastAsia="Calibri"/>
        </w:rPr>
        <w:t>menetluslikke</w:t>
      </w:r>
      <w:proofErr w:type="spellEnd"/>
      <w:r w:rsidR="003E1D8E">
        <w:rPr>
          <w:rFonts w:eastAsia="Calibri"/>
        </w:rPr>
        <w:t xml:space="preserve"> eritagatisi ja vastuvõtu erivajadusi. </w:t>
      </w:r>
    </w:p>
    <w:p w14:paraId="07BE5C5F" w14:textId="77777777" w:rsidR="003E1D8E" w:rsidRDefault="003E1D8E" w:rsidP="00DC51D4">
      <w:pPr>
        <w:jc w:val="both"/>
        <w:rPr>
          <w:rFonts w:eastAsia="Calibri"/>
        </w:rPr>
      </w:pPr>
    </w:p>
    <w:p w14:paraId="4E241D95" w14:textId="30FCFC3B" w:rsidR="002A3FDC" w:rsidRDefault="003E1D8E" w:rsidP="00DC51D4">
      <w:pPr>
        <w:jc w:val="both"/>
        <w:rPr>
          <w:rFonts w:eastAsia="Calibri"/>
        </w:rPr>
      </w:pPr>
      <w:r>
        <w:rPr>
          <w:rFonts w:eastAsia="Calibri"/>
        </w:rPr>
        <w:t>Mõlemad muudatused toovad asutustele kaasa suurema vajaduse ja võimaluse senisest veelgi tihedama koostöö tegemiseks. Muuhulgas selleks, et hinnata taotlejate individuaalset olukorda kõikehõlmavalt ning langetada vastuvõtu korraldamise osas õiguspäraseid ja vajaduspõhiseid otsuseid. Samuti eeldab tihedamat koostööd vastuvõtt</w:t>
      </w:r>
      <w:r w:rsidR="00F23FC0">
        <w:rPr>
          <w:rFonts w:eastAsia="Calibri"/>
        </w:rPr>
        <w:t xml:space="preserve">u puudutvate otsuste rakendamine ning järelevalve. </w:t>
      </w:r>
    </w:p>
    <w:p w14:paraId="552C081F" w14:textId="77777777" w:rsidR="002A3FDC" w:rsidRDefault="002A3FDC" w:rsidP="00DC51D4">
      <w:pPr>
        <w:jc w:val="both"/>
        <w:rPr>
          <w:rFonts w:eastAsia="Calibri"/>
        </w:rPr>
      </w:pPr>
    </w:p>
    <w:p w14:paraId="27062FFF" w14:textId="02546E17" w:rsidR="00F23FC0" w:rsidRDefault="00F23FC0" w:rsidP="00DC51D4">
      <w:pPr>
        <w:jc w:val="both"/>
        <w:rPr>
          <w:rFonts w:eastAsia="Calibri"/>
        </w:rPr>
      </w:pPr>
      <w:r>
        <w:rPr>
          <w:rFonts w:eastAsia="Calibri"/>
        </w:rPr>
        <w:t>Vastuvõtu vähendamisel tuleb arvestada, et see</w:t>
      </w:r>
      <w:r w:rsidR="00DC51D4" w:rsidRPr="00776C85">
        <w:rPr>
          <w:rFonts w:eastAsia="Calibri"/>
        </w:rPr>
        <w:t xml:space="preserve"> on võimalik kuni vältimatu sotsiaalabiga ühtlustatud tasemini (majutus, toit ja vajadusel riideabi peavad olema alati tagatud) ning </w:t>
      </w:r>
      <w:r>
        <w:rPr>
          <w:rFonts w:eastAsia="Calibri"/>
        </w:rPr>
        <w:t xml:space="preserve">vähenda ja tühistada ei saa </w:t>
      </w:r>
      <w:r w:rsidR="00DC51D4" w:rsidRPr="00776C85">
        <w:rPr>
          <w:rFonts w:eastAsia="Calibri"/>
        </w:rPr>
        <w:t xml:space="preserve">tervishoiuteenused. </w:t>
      </w:r>
      <w:r w:rsidR="00993065">
        <w:rPr>
          <w:rFonts w:eastAsia="Calibri"/>
        </w:rPr>
        <w:t>Koormus vastuvõtusüsteemile väheneb kuid samas tõuseb risk, et inimesed jäävad ilma abita või panevad vajadusest toime süütegusid. Sellel võib olla negatiivne mõju suureneva migratsioonijärelevalve tö</w:t>
      </w:r>
      <w:r w:rsidR="006C63D1">
        <w:rPr>
          <w:rFonts w:eastAsia="Calibri"/>
        </w:rPr>
        <w:t>ökoormuse näol.</w:t>
      </w:r>
    </w:p>
    <w:p w14:paraId="7C196639" w14:textId="77777777" w:rsidR="008E372B" w:rsidRDefault="008E372B" w:rsidP="00DC51D4">
      <w:pPr>
        <w:jc w:val="both"/>
        <w:rPr>
          <w:rFonts w:eastAsia="Calibri"/>
        </w:rPr>
      </w:pPr>
    </w:p>
    <w:p w14:paraId="49F2BC3C" w14:textId="0A759DA6" w:rsidR="00DC51D4" w:rsidRPr="00776C85" w:rsidRDefault="00F23FC0" w:rsidP="00DC51D4">
      <w:pPr>
        <w:jc w:val="both"/>
        <w:rPr>
          <w:rFonts w:eastAsia="Calibri"/>
        </w:rPr>
      </w:pPr>
      <w:r>
        <w:rPr>
          <w:rFonts w:eastAsia="Calibri"/>
        </w:rPr>
        <w:t xml:space="preserve">Muudatuste </w:t>
      </w:r>
      <w:r w:rsidR="008E372B">
        <w:rPr>
          <w:rFonts w:eastAsia="Calibri"/>
        </w:rPr>
        <w:t>loomine</w:t>
      </w:r>
      <w:r>
        <w:rPr>
          <w:rFonts w:eastAsia="Calibri"/>
        </w:rPr>
        <w:t xml:space="preserve"> tõstab lühikeses perspektiivis </w:t>
      </w:r>
      <w:commentRangeStart w:id="294"/>
      <w:r>
        <w:rPr>
          <w:rFonts w:eastAsia="Calibri"/>
        </w:rPr>
        <w:t>halduskoormust</w:t>
      </w:r>
      <w:commentRangeEnd w:id="294"/>
      <w:r w:rsidR="00BE2710">
        <w:rPr>
          <w:rStyle w:val="Kommentaariviide"/>
          <w:rFonts w:eastAsia="Times New Roman"/>
          <w:kern w:val="0"/>
          <w14:ligatures w14:val="none"/>
        </w:rPr>
        <w:commentReference w:id="294"/>
      </w:r>
      <w:r>
        <w:rPr>
          <w:rFonts w:eastAsia="Calibri"/>
        </w:rPr>
        <w:t xml:space="preserve"> sest vajalik on uute tööprotsesside juurutamine, juhiste koostamine ja ametnike koolitamine ning pikas perspektiivis kindlasti ka andmebaaside arendamine, et tagada andmete turvaline töötlemine andmebaasist andmebaasi</w:t>
      </w:r>
      <w:r w:rsidR="00993065">
        <w:rPr>
          <w:rFonts w:eastAsia="Calibri"/>
        </w:rPr>
        <w:t xml:space="preserve"> meetodil</w:t>
      </w:r>
      <w:r>
        <w:rPr>
          <w:rFonts w:eastAsia="Calibri"/>
        </w:rPr>
        <w:t>.</w:t>
      </w:r>
    </w:p>
    <w:p w14:paraId="0EB3D22E" w14:textId="77777777" w:rsidR="00EE59AC" w:rsidRDefault="00EE59AC" w:rsidP="00DC51D4">
      <w:pPr>
        <w:jc w:val="both"/>
        <w:rPr>
          <w:rFonts w:eastAsia="Calibri"/>
        </w:rPr>
      </w:pPr>
    </w:p>
    <w:p w14:paraId="719549F6" w14:textId="617EF75D" w:rsidR="008801D6" w:rsidRPr="00537B46" w:rsidRDefault="008801D6" w:rsidP="008801D6">
      <w:pPr>
        <w:jc w:val="both"/>
        <w:rPr>
          <w:rFonts w:eastAsia="Times New Roman"/>
          <w:lang w:eastAsia="et-EE"/>
        </w:rPr>
      </w:pPr>
      <w:r w:rsidRPr="00537B46">
        <w:rPr>
          <w:rFonts w:eastAsia="Times New Roman"/>
          <w:lang w:eastAsia="et-EE"/>
        </w:rPr>
        <w:t xml:space="preserve">Saatjata alaealistele ja täiskasvanutest teovõimetutele välismaalastele tuleb tagada esindatus. See ühtlustatakse eelnõus perekonnaseaduses sätestatud eestkostega, mistõttu on esindajaks elukoha järgne </w:t>
      </w:r>
      <w:proofErr w:type="spellStart"/>
      <w:r w:rsidR="001A30A4">
        <w:rPr>
          <w:rFonts w:eastAsia="Times New Roman"/>
          <w:lang w:eastAsia="et-EE"/>
        </w:rPr>
        <w:t>KOV-i</w:t>
      </w:r>
      <w:proofErr w:type="spellEnd"/>
      <w:r w:rsidRPr="00537B46">
        <w:rPr>
          <w:rFonts w:eastAsia="Times New Roman"/>
          <w:lang w:eastAsia="et-EE"/>
        </w:rPr>
        <w:t xml:space="preserve"> töötaja, kes täidab eestkostja rolli. </w:t>
      </w:r>
      <w:r>
        <w:rPr>
          <w:rFonts w:eastAsia="Times New Roman"/>
          <w:lang w:eastAsia="et-EE"/>
        </w:rPr>
        <w:t xml:space="preserve">Sellistel juhtudel tohib üks füüsiline isik korraga esindada kuni 30 saatjata alaealist taotlejat. </w:t>
      </w:r>
      <w:r w:rsidRPr="00537B46">
        <w:rPr>
          <w:rFonts w:eastAsia="Times New Roman"/>
          <w:lang w:eastAsia="et-EE"/>
        </w:rPr>
        <w:t xml:space="preserve">Ka sellisel juhul on taotlejal õigus kasutada tasuta õigusabi. </w:t>
      </w:r>
    </w:p>
    <w:p w14:paraId="074362B9" w14:textId="77777777" w:rsidR="008801D6" w:rsidRPr="00537B46" w:rsidRDefault="008801D6" w:rsidP="008801D6">
      <w:pPr>
        <w:jc w:val="both"/>
        <w:rPr>
          <w:rFonts w:eastAsia="Times New Roman"/>
          <w:lang w:eastAsia="et-EE"/>
        </w:rPr>
      </w:pPr>
    </w:p>
    <w:p w14:paraId="3F2F0C87" w14:textId="289DE7AF" w:rsidR="008801D6" w:rsidRPr="00537B46" w:rsidRDefault="008801D6" w:rsidP="008801D6">
      <w:pPr>
        <w:jc w:val="both"/>
        <w:rPr>
          <w:rFonts w:eastAsia="Times New Roman"/>
          <w:lang w:eastAsia="et-EE"/>
        </w:rPr>
      </w:pPr>
      <w:r w:rsidRPr="00537B46">
        <w:rPr>
          <w:rFonts w:eastAsia="Times New Roman"/>
          <w:b/>
          <w:lang w:eastAsia="et-EE"/>
        </w:rPr>
        <w:t xml:space="preserve">Tabel </w:t>
      </w:r>
      <w:r w:rsidRPr="00537B46">
        <w:rPr>
          <w:rFonts w:eastAsia="Times New Roman"/>
          <w:b/>
          <w:bCs/>
          <w:lang w:eastAsia="et-EE"/>
        </w:rPr>
        <w:t>9</w:t>
      </w:r>
      <w:r w:rsidRPr="002E1B8E">
        <w:rPr>
          <w:rFonts w:eastAsia="Times New Roman"/>
          <w:lang w:eastAsia="et-EE"/>
        </w:rPr>
        <w:t xml:space="preserve">. </w:t>
      </w:r>
      <w:r w:rsidRPr="002E1B8E">
        <w:t xml:space="preserve">Rahvusvahelist kaitset taotlenud saatjata alaealine </w:t>
      </w:r>
      <w:r w:rsidRPr="00537B46">
        <w:rPr>
          <w:bCs/>
        </w:rPr>
        <w:t>(</w:t>
      </w:r>
      <w:r w:rsidRPr="00537B46">
        <w:rPr>
          <w:rFonts w:eastAsia="Times New Roman"/>
          <w:bCs/>
          <w:lang w:eastAsia="et-EE"/>
        </w:rPr>
        <w:t>allikas: PPA</w:t>
      </w:r>
      <w:r w:rsidRPr="00537B46">
        <w:rPr>
          <w:bCs/>
        </w:rPr>
        <w:t>)</w:t>
      </w:r>
    </w:p>
    <w:tbl>
      <w:tblPr>
        <w:tblStyle w:val="Tumeruuttabel5rhk5"/>
        <w:tblW w:w="4253" w:type="dxa"/>
        <w:tblInd w:w="1704" w:type="dxa"/>
        <w:tblLook w:val="04A0" w:firstRow="1" w:lastRow="0" w:firstColumn="1" w:lastColumn="0" w:noHBand="0" w:noVBand="1"/>
      </w:tblPr>
      <w:tblGrid>
        <w:gridCol w:w="1418"/>
        <w:gridCol w:w="2835"/>
      </w:tblGrid>
      <w:tr w:rsidR="008801D6" w:rsidRPr="00537B46" w14:paraId="06CE84D6" w14:textId="77777777" w:rsidTr="000740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B006F2A" w14:textId="77777777" w:rsidR="008801D6" w:rsidRPr="00537B46" w:rsidRDefault="008801D6" w:rsidP="00074073">
            <w:pPr>
              <w:pStyle w:val="pf0"/>
              <w:jc w:val="center"/>
              <w:rPr>
                <w:color w:val="auto"/>
              </w:rPr>
            </w:pPr>
            <w:r w:rsidRPr="00537B46">
              <w:rPr>
                <w:color w:val="auto"/>
              </w:rPr>
              <w:t>Aasta</w:t>
            </w:r>
          </w:p>
        </w:tc>
        <w:tc>
          <w:tcPr>
            <w:tcW w:w="2835" w:type="dxa"/>
          </w:tcPr>
          <w:p w14:paraId="2AB542C0" w14:textId="77777777" w:rsidR="008801D6" w:rsidRPr="00537B46" w:rsidRDefault="008801D6" w:rsidP="00074073">
            <w:pPr>
              <w:pStyle w:val="pf0"/>
              <w:jc w:val="center"/>
              <w:cnfStyle w:val="100000000000" w:firstRow="1" w:lastRow="0" w:firstColumn="0" w:lastColumn="0" w:oddVBand="0" w:evenVBand="0" w:oddHBand="0" w:evenHBand="0" w:firstRowFirstColumn="0" w:firstRowLastColumn="0" w:lastRowFirstColumn="0" w:lastRowLastColumn="0"/>
            </w:pPr>
            <w:r w:rsidRPr="00537B46">
              <w:rPr>
                <w:color w:val="auto"/>
              </w:rPr>
              <w:t>Saatjata alaealiste arv</w:t>
            </w:r>
          </w:p>
        </w:tc>
      </w:tr>
      <w:tr w:rsidR="008801D6" w:rsidRPr="00537B46" w14:paraId="7A166B61" w14:textId="77777777" w:rsidTr="000740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BCACB5A" w14:textId="77777777" w:rsidR="008801D6" w:rsidRPr="00537B46" w:rsidRDefault="008801D6" w:rsidP="00074073">
            <w:pPr>
              <w:pStyle w:val="pf0"/>
              <w:jc w:val="center"/>
              <w:rPr>
                <w:color w:val="auto"/>
              </w:rPr>
            </w:pPr>
            <w:r w:rsidRPr="00537B46">
              <w:rPr>
                <w:color w:val="auto"/>
              </w:rPr>
              <w:t>2022</w:t>
            </w:r>
          </w:p>
        </w:tc>
        <w:tc>
          <w:tcPr>
            <w:tcW w:w="2835" w:type="dxa"/>
          </w:tcPr>
          <w:p w14:paraId="6DE80BB7" w14:textId="77777777" w:rsidR="008801D6" w:rsidRPr="00537B46" w:rsidRDefault="008801D6" w:rsidP="00074073">
            <w:pPr>
              <w:pStyle w:val="pf0"/>
              <w:jc w:val="center"/>
              <w:cnfStyle w:val="000000100000" w:firstRow="0" w:lastRow="0" w:firstColumn="0" w:lastColumn="0" w:oddVBand="0" w:evenVBand="0" w:oddHBand="1" w:evenHBand="0" w:firstRowFirstColumn="0" w:firstRowLastColumn="0" w:lastRowFirstColumn="0" w:lastRowLastColumn="0"/>
            </w:pPr>
            <w:r w:rsidRPr="00537B46">
              <w:t xml:space="preserve">2 </w:t>
            </w:r>
          </w:p>
        </w:tc>
      </w:tr>
      <w:tr w:rsidR="008801D6" w:rsidRPr="00537B46" w14:paraId="131316F9" w14:textId="77777777" w:rsidTr="000A0748">
        <w:tc>
          <w:tcPr>
            <w:cnfStyle w:val="001000000000" w:firstRow="0" w:lastRow="0" w:firstColumn="1" w:lastColumn="0" w:oddVBand="0" w:evenVBand="0" w:oddHBand="0" w:evenHBand="0" w:firstRowFirstColumn="0" w:firstRowLastColumn="0" w:lastRowFirstColumn="0" w:lastRowLastColumn="0"/>
            <w:tcW w:w="1418" w:type="dxa"/>
          </w:tcPr>
          <w:p w14:paraId="49226AD7" w14:textId="77777777" w:rsidR="008801D6" w:rsidRPr="00537B46" w:rsidRDefault="008801D6" w:rsidP="00074073">
            <w:pPr>
              <w:pStyle w:val="pf0"/>
              <w:jc w:val="center"/>
              <w:rPr>
                <w:color w:val="auto"/>
              </w:rPr>
            </w:pPr>
            <w:r w:rsidRPr="00537B46">
              <w:rPr>
                <w:color w:val="auto"/>
              </w:rPr>
              <w:t>2023</w:t>
            </w:r>
          </w:p>
        </w:tc>
        <w:tc>
          <w:tcPr>
            <w:tcW w:w="2835" w:type="dxa"/>
            <w:shd w:val="clear" w:color="auto" w:fill="FFFFFF" w:themeFill="background1"/>
          </w:tcPr>
          <w:p w14:paraId="486984A9" w14:textId="77777777" w:rsidR="008801D6" w:rsidRPr="00537B46" w:rsidRDefault="008801D6" w:rsidP="00074073">
            <w:pPr>
              <w:pStyle w:val="pf0"/>
              <w:jc w:val="center"/>
              <w:cnfStyle w:val="000000000000" w:firstRow="0" w:lastRow="0" w:firstColumn="0" w:lastColumn="0" w:oddVBand="0" w:evenVBand="0" w:oddHBand="0" w:evenHBand="0" w:firstRowFirstColumn="0" w:firstRowLastColumn="0" w:lastRowFirstColumn="0" w:lastRowLastColumn="0"/>
            </w:pPr>
            <w:r w:rsidRPr="00537B46">
              <w:t xml:space="preserve">2 </w:t>
            </w:r>
          </w:p>
        </w:tc>
      </w:tr>
      <w:tr w:rsidR="008801D6" w:rsidRPr="00537B46" w14:paraId="1820D5FF" w14:textId="77777777" w:rsidTr="00074073">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418" w:type="dxa"/>
          </w:tcPr>
          <w:p w14:paraId="5E64FE2F" w14:textId="77777777" w:rsidR="008801D6" w:rsidRPr="00537B46" w:rsidRDefault="008801D6" w:rsidP="00074073">
            <w:pPr>
              <w:pStyle w:val="pf0"/>
              <w:jc w:val="center"/>
              <w:rPr>
                <w:color w:val="auto"/>
              </w:rPr>
            </w:pPr>
            <w:r w:rsidRPr="00537B46">
              <w:rPr>
                <w:color w:val="auto"/>
              </w:rPr>
              <w:t>2024</w:t>
            </w:r>
          </w:p>
        </w:tc>
        <w:tc>
          <w:tcPr>
            <w:tcW w:w="2835" w:type="dxa"/>
          </w:tcPr>
          <w:p w14:paraId="637845F6" w14:textId="77777777" w:rsidR="008801D6" w:rsidRPr="00537B46" w:rsidRDefault="008801D6" w:rsidP="00074073">
            <w:pPr>
              <w:pStyle w:val="pf0"/>
              <w:jc w:val="center"/>
              <w:cnfStyle w:val="000000100000" w:firstRow="0" w:lastRow="0" w:firstColumn="0" w:lastColumn="0" w:oddVBand="0" w:evenVBand="0" w:oddHBand="1" w:evenHBand="0" w:firstRowFirstColumn="0" w:firstRowLastColumn="0" w:lastRowFirstColumn="0" w:lastRowLastColumn="0"/>
            </w:pPr>
            <w:r w:rsidRPr="00537B46">
              <w:t xml:space="preserve">0 </w:t>
            </w:r>
          </w:p>
        </w:tc>
      </w:tr>
      <w:tr w:rsidR="008801D6" w:rsidRPr="00537B46" w14:paraId="49C331F2" w14:textId="77777777" w:rsidTr="000A0748">
        <w:trPr>
          <w:trHeight w:val="50"/>
        </w:trPr>
        <w:tc>
          <w:tcPr>
            <w:cnfStyle w:val="001000000000" w:firstRow="0" w:lastRow="0" w:firstColumn="1" w:lastColumn="0" w:oddVBand="0" w:evenVBand="0" w:oddHBand="0" w:evenHBand="0" w:firstRowFirstColumn="0" w:firstRowLastColumn="0" w:lastRowFirstColumn="0" w:lastRowLastColumn="0"/>
            <w:tcW w:w="1418" w:type="dxa"/>
          </w:tcPr>
          <w:p w14:paraId="3EBE5321" w14:textId="77777777" w:rsidR="008801D6" w:rsidRPr="00537B46" w:rsidRDefault="008801D6" w:rsidP="00074073">
            <w:pPr>
              <w:pStyle w:val="pf0"/>
              <w:jc w:val="center"/>
              <w:rPr>
                <w:color w:val="auto"/>
              </w:rPr>
            </w:pPr>
            <w:r w:rsidRPr="00537B46">
              <w:rPr>
                <w:color w:val="auto"/>
              </w:rPr>
              <w:t>2025</w:t>
            </w:r>
          </w:p>
        </w:tc>
        <w:tc>
          <w:tcPr>
            <w:tcW w:w="2835" w:type="dxa"/>
            <w:shd w:val="clear" w:color="auto" w:fill="FFFFFF" w:themeFill="background1"/>
          </w:tcPr>
          <w:p w14:paraId="2687FB5F" w14:textId="544693F6" w:rsidR="008801D6" w:rsidRPr="00537B46" w:rsidRDefault="00BC1F3B" w:rsidP="00074073">
            <w:pPr>
              <w:pStyle w:val="pf0"/>
              <w:jc w:val="center"/>
              <w:cnfStyle w:val="000000000000" w:firstRow="0" w:lastRow="0" w:firstColumn="0" w:lastColumn="0" w:oddVBand="0" w:evenVBand="0" w:oddHBand="0" w:evenHBand="0" w:firstRowFirstColumn="0" w:firstRowLastColumn="0" w:lastRowFirstColumn="0" w:lastRowLastColumn="0"/>
            </w:pPr>
            <w:r>
              <w:t xml:space="preserve">    </w:t>
            </w:r>
            <w:r w:rsidR="008801D6" w:rsidRPr="00537B46">
              <w:t>1</w:t>
            </w:r>
            <w:r w:rsidR="008801D6" w:rsidRPr="00537B46">
              <w:rPr>
                <w:rStyle w:val="Allmrkuseviide"/>
              </w:rPr>
              <w:footnoteReference w:id="137"/>
            </w:r>
          </w:p>
        </w:tc>
      </w:tr>
    </w:tbl>
    <w:p w14:paraId="605FE0DC" w14:textId="77777777" w:rsidR="008801D6" w:rsidRPr="00537B46" w:rsidRDefault="008801D6" w:rsidP="008801D6">
      <w:pPr>
        <w:jc w:val="both"/>
        <w:rPr>
          <w:rFonts w:eastAsia="Times New Roman"/>
          <w:lang w:eastAsia="et-EE"/>
        </w:rPr>
      </w:pPr>
    </w:p>
    <w:p w14:paraId="099E9287" w14:textId="7F3C0AAC" w:rsidR="00E0572F" w:rsidRDefault="008801D6" w:rsidP="00E0572F">
      <w:pPr>
        <w:jc w:val="both"/>
        <w:rPr>
          <w:rFonts w:eastAsia="Times New Roman"/>
          <w:lang w:eastAsia="et-EE"/>
        </w:rPr>
      </w:pPr>
      <w:r w:rsidRPr="00537B46">
        <w:rPr>
          <w:rFonts w:eastAsia="Times New Roman"/>
          <w:lang w:eastAsia="et-EE"/>
        </w:rPr>
        <w:t xml:space="preserve">Rändesurve puhul luuakse esindaja rolli täitmisel erisused, kus ressursside ammendumisest tekkinud vajaduse korral saab SKA </w:t>
      </w:r>
      <w:proofErr w:type="spellStart"/>
      <w:r>
        <w:rPr>
          <w:rFonts w:eastAsia="Times New Roman"/>
          <w:lang w:eastAsia="et-EE"/>
        </w:rPr>
        <w:t>KOV-e</w:t>
      </w:r>
      <w:proofErr w:type="spellEnd"/>
      <w:r w:rsidRPr="00537B46">
        <w:rPr>
          <w:rFonts w:eastAsia="Times New Roman"/>
          <w:lang w:eastAsia="et-EE"/>
        </w:rPr>
        <w:t xml:space="preserve"> toetada. </w:t>
      </w:r>
      <w:proofErr w:type="spellStart"/>
      <w:r>
        <w:rPr>
          <w:rFonts w:eastAsia="Times New Roman"/>
          <w:lang w:eastAsia="et-EE"/>
        </w:rPr>
        <w:t>KOV-id</w:t>
      </w:r>
      <w:proofErr w:type="spellEnd"/>
      <w:r w:rsidRPr="00537B46">
        <w:rPr>
          <w:rFonts w:eastAsia="Times New Roman"/>
          <w:lang w:eastAsia="et-EE"/>
        </w:rPr>
        <w:t xml:space="preserve"> esindavad saatjata rändetaustaga lapsi eestkostja rolli täites ka praegu. Juhul kui ühte </w:t>
      </w:r>
      <w:proofErr w:type="spellStart"/>
      <w:r w:rsidR="00E07831">
        <w:rPr>
          <w:rFonts w:eastAsia="Times New Roman"/>
          <w:lang w:eastAsia="et-EE"/>
        </w:rPr>
        <w:t>KOV-i</w:t>
      </w:r>
      <w:proofErr w:type="spellEnd"/>
      <w:r w:rsidRPr="00537B46">
        <w:rPr>
          <w:rFonts w:eastAsia="Times New Roman"/>
          <w:lang w:eastAsia="et-EE"/>
        </w:rPr>
        <w:t xml:space="preserve"> </w:t>
      </w:r>
      <w:r>
        <w:rPr>
          <w:rFonts w:eastAsia="Times New Roman"/>
          <w:lang w:eastAsia="et-EE"/>
        </w:rPr>
        <w:t>asub</w:t>
      </w:r>
      <w:r w:rsidRPr="00537B46">
        <w:rPr>
          <w:rFonts w:eastAsia="Times New Roman"/>
          <w:lang w:eastAsia="et-EE"/>
        </w:rPr>
        <w:t xml:space="preserve"> palju saatjata alaealisi, siis on võimalik, et SKA pakub neile täiendavat tuge ja võib ise ajutiselt võtta selle rolli. </w:t>
      </w:r>
      <w:r>
        <w:rPr>
          <w:rFonts w:eastAsia="Times New Roman"/>
          <w:lang w:eastAsia="et-EE"/>
        </w:rPr>
        <w:t xml:space="preserve">Massilisest sisserändest põhjustatud hädaolukorras võib üks esindaja esindada kuni 50 saatjata alaealist. </w:t>
      </w:r>
      <w:r w:rsidRPr="00537B46">
        <w:rPr>
          <w:rFonts w:eastAsia="Times New Roman"/>
          <w:lang w:eastAsia="et-EE"/>
        </w:rPr>
        <w:t xml:space="preserve">SKA saab toetada </w:t>
      </w:r>
      <w:proofErr w:type="spellStart"/>
      <w:r w:rsidR="007C78AB">
        <w:rPr>
          <w:rFonts w:eastAsia="Times New Roman"/>
          <w:lang w:eastAsia="et-EE"/>
        </w:rPr>
        <w:t>KOV-e</w:t>
      </w:r>
      <w:proofErr w:type="spellEnd"/>
      <w:r w:rsidRPr="00537B46">
        <w:rPr>
          <w:rFonts w:eastAsia="Times New Roman"/>
          <w:lang w:eastAsia="et-EE"/>
        </w:rPr>
        <w:t xml:space="preserve"> ka koolituste näol. </w:t>
      </w:r>
      <w:proofErr w:type="spellStart"/>
      <w:r w:rsidRPr="00537B46">
        <w:rPr>
          <w:rFonts w:eastAsia="Times New Roman"/>
          <w:lang w:eastAsia="et-EE"/>
        </w:rPr>
        <w:t>SKA-l</w:t>
      </w:r>
      <w:proofErr w:type="spellEnd"/>
      <w:r w:rsidRPr="00537B46">
        <w:rPr>
          <w:rFonts w:eastAsia="Times New Roman"/>
          <w:lang w:eastAsia="et-EE"/>
        </w:rPr>
        <w:t xml:space="preserve"> </w:t>
      </w:r>
      <w:r w:rsidR="00565377">
        <w:rPr>
          <w:rFonts w:eastAsia="Times New Roman"/>
          <w:lang w:eastAsia="et-EE"/>
        </w:rPr>
        <w:t>ei ole</w:t>
      </w:r>
      <w:r w:rsidRPr="00537B46">
        <w:rPr>
          <w:rFonts w:eastAsia="Times New Roman"/>
          <w:lang w:eastAsia="et-EE"/>
        </w:rPr>
        <w:t xml:space="preserve"> laste esindamise funktsiooni </w:t>
      </w:r>
      <w:r w:rsidR="00565377">
        <w:rPr>
          <w:rFonts w:eastAsia="Times New Roman"/>
          <w:lang w:eastAsia="et-EE"/>
        </w:rPr>
        <w:t>ja</w:t>
      </w:r>
      <w:r w:rsidRPr="00537B46">
        <w:rPr>
          <w:rFonts w:eastAsia="Times New Roman"/>
          <w:lang w:eastAsia="et-EE"/>
        </w:rPr>
        <w:t xml:space="preserve"> vastava võimekuse loomine vajab lisaressurssi, mida on osaliselt taotletud ka </w:t>
      </w:r>
      <w:r w:rsidR="000464B4">
        <w:rPr>
          <w:rFonts w:eastAsia="Times New Roman"/>
          <w:lang w:eastAsia="et-EE"/>
        </w:rPr>
        <w:t xml:space="preserve">EL </w:t>
      </w:r>
      <w:r w:rsidRPr="00537B46">
        <w:rPr>
          <w:rFonts w:eastAsia="Times New Roman"/>
          <w:lang w:eastAsia="et-EE"/>
        </w:rPr>
        <w:t xml:space="preserve">AMIF erimeetmest. Võime säilitamine võib vajada riigieelarvelisi lisakulusid, juhul kui </w:t>
      </w:r>
      <w:proofErr w:type="spellStart"/>
      <w:r w:rsidRPr="00537B46">
        <w:rPr>
          <w:rFonts w:eastAsia="Times New Roman"/>
          <w:lang w:eastAsia="et-EE"/>
        </w:rPr>
        <w:t>välisvahendid</w:t>
      </w:r>
      <w:proofErr w:type="spellEnd"/>
      <w:r w:rsidRPr="00537B46">
        <w:rPr>
          <w:rFonts w:eastAsia="Times New Roman"/>
          <w:lang w:eastAsia="et-EE"/>
        </w:rPr>
        <w:t xml:space="preserve"> seda jätkusuutlikult ei taga.</w:t>
      </w:r>
      <w:r>
        <w:rPr>
          <w:rFonts w:eastAsia="Times New Roman"/>
          <w:lang w:eastAsia="et-EE"/>
        </w:rPr>
        <w:t xml:space="preserve"> Hinnanguline SKA püsikulu on 110 000 EUR aastas, mis tagab tavaolukorras </w:t>
      </w:r>
      <w:proofErr w:type="spellStart"/>
      <w:r>
        <w:rPr>
          <w:rFonts w:eastAsia="Times New Roman"/>
          <w:lang w:eastAsia="et-EE"/>
        </w:rPr>
        <w:t>KOVide</w:t>
      </w:r>
      <w:proofErr w:type="spellEnd"/>
      <w:r>
        <w:rPr>
          <w:rFonts w:eastAsia="Times New Roman"/>
          <w:lang w:eastAsia="et-EE"/>
        </w:rPr>
        <w:t xml:space="preserve"> nõustamise ja suunamise saatjata alaealise esindamise osas ning rändetaustaga laste heaolu tagamisel vastuvõtusüsteemi kontekstis ja tagab SKA</w:t>
      </w:r>
      <w:r w:rsidR="008A1A55">
        <w:rPr>
          <w:rFonts w:eastAsia="Times New Roman"/>
          <w:lang w:eastAsia="et-EE"/>
        </w:rPr>
        <w:t>-</w:t>
      </w:r>
      <w:proofErr w:type="spellStart"/>
      <w:r>
        <w:rPr>
          <w:rFonts w:eastAsia="Times New Roman"/>
          <w:lang w:eastAsia="et-EE"/>
        </w:rPr>
        <w:t>le</w:t>
      </w:r>
      <w:proofErr w:type="spellEnd"/>
      <w:r>
        <w:rPr>
          <w:rFonts w:eastAsia="Times New Roman"/>
          <w:lang w:eastAsia="et-EE"/>
        </w:rPr>
        <w:t xml:space="preserve"> võime </w:t>
      </w:r>
      <w:r>
        <w:rPr>
          <w:rFonts w:eastAsia="Times New Roman"/>
          <w:lang w:eastAsia="et-EE"/>
        </w:rPr>
        <w:lastRenderedPageBreak/>
        <w:t>loomise ja säilitamise, et ise vajadusel reageerida hädaolukorra ajal. Oluline on arvestada, et kriisiajal ei saa asutus hakata võimet looma, vaid peab seda tagama.</w:t>
      </w:r>
    </w:p>
    <w:p w14:paraId="4ADC0D75" w14:textId="77777777" w:rsidR="005E666A" w:rsidRPr="005E666A" w:rsidRDefault="005E666A" w:rsidP="00E0572F">
      <w:pPr>
        <w:jc w:val="both"/>
        <w:rPr>
          <w:rFonts w:eastAsia="Times New Roman"/>
          <w:lang w:eastAsia="et-EE"/>
        </w:rPr>
      </w:pPr>
    </w:p>
    <w:p w14:paraId="3BD4F09A" w14:textId="50C79604" w:rsidR="00E0572F" w:rsidRPr="00537B46" w:rsidRDefault="00E0572F" w:rsidP="00E0572F">
      <w:pPr>
        <w:jc w:val="both"/>
        <w:rPr>
          <w:rFonts w:eastAsia="Calibri"/>
          <w:lang w:eastAsia="et-EE"/>
        </w:rPr>
      </w:pPr>
      <w:proofErr w:type="spellStart"/>
      <w:r>
        <w:rPr>
          <w:rFonts w:eastAsia="Calibri"/>
          <w:lang w:eastAsia="et-EE"/>
        </w:rPr>
        <w:t>KOV-idele</w:t>
      </w:r>
      <w:proofErr w:type="spellEnd"/>
      <w:r w:rsidRPr="00537B46">
        <w:rPr>
          <w:rFonts w:eastAsia="Calibri"/>
          <w:lang w:eastAsia="et-EE"/>
        </w:rPr>
        <w:t xml:space="preserve"> otsesed mõjud puuduvad, sest vajaduspõhised sotsiaalteenused laienevad kaitse saanutele samadel alustel, mis teistele elanikele, ning selles </w:t>
      </w:r>
      <w:r w:rsidR="005E666A">
        <w:rPr>
          <w:rFonts w:eastAsia="Calibri"/>
          <w:lang w:eastAsia="et-EE"/>
        </w:rPr>
        <w:t xml:space="preserve">ja esindamise </w:t>
      </w:r>
      <w:r w:rsidRPr="00537B46">
        <w:rPr>
          <w:rFonts w:eastAsia="Calibri"/>
          <w:lang w:eastAsia="et-EE"/>
        </w:rPr>
        <w:t xml:space="preserve">valdkonnas muudatusi ei tehta. Kaudsed mõjud võivad kaasneda sõltuvalt sellest, kuhu PPA otsustab rajada piirimenetluse kohad, kus piirimenetluse subjekte ka majutatakse ja sellega seotud teenuseid pakutakse. Samuti sõltub mõju piirimenetluse kestvusest. Juhul kui piirimenetluse subjektide hulgas on kooliealisi lapsi ja menetlus kestab kauem kui 2 kuud, siis on vajalik neile korraldada koolikohustuse täitmise võimalused. </w:t>
      </w:r>
    </w:p>
    <w:p w14:paraId="1E60BB8D" w14:textId="77777777" w:rsidR="008801D6" w:rsidRDefault="008801D6" w:rsidP="00DC51D4">
      <w:pPr>
        <w:jc w:val="both"/>
        <w:rPr>
          <w:rFonts w:eastAsia="Calibri"/>
        </w:rPr>
      </w:pPr>
    </w:p>
    <w:p w14:paraId="39EAEDF3" w14:textId="77777777" w:rsidR="00E77C1B" w:rsidRDefault="00E77C1B" w:rsidP="00E77C1B">
      <w:pPr>
        <w:jc w:val="both"/>
        <w:rPr>
          <w:rFonts w:eastAsia="Calibri"/>
        </w:rPr>
      </w:pPr>
      <w:r w:rsidRPr="00537B46">
        <w:rPr>
          <w:rFonts w:eastAsia="Calibri"/>
        </w:rPr>
        <w:t xml:space="preserve">Muudatusel on kokkuvõtlikult positiivne mõju, sest tiheneb ametite vaheline koostöö ning taotlejate suhtes luuakse meetmed, mis suunavad neid koostööle ametiasutustega. Kui koostöö on tihedam, siis on menetlused lühemad ja taotlejate ülalpidamiskulud väiksemad. Muudatuse tulemusel on võimalik väljaspool majutuskeskust viibivate taotlejate puhul ennetada võimalikku sotsiaalmajandusliku olukorra halvenemist ja võimalikke riskikäitumisi. </w:t>
      </w:r>
    </w:p>
    <w:p w14:paraId="5A569252" w14:textId="77777777" w:rsidR="00DC51D4" w:rsidRDefault="00DC51D4" w:rsidP="00DC51D4">
      <w:pPr>
        <w:jc w:val="both"/>
        <w:rPr>
          <w:rFonts w:eastAsia="Calibri"/>
        </w:rPr>
      </w:pPr>
    </w:p>
    <w:p w14:paraId="46384CF3" w14:textId="57E2F962" w:rsidR="00DC51D4" w:rsidRPr="00776C85" w:rsidRDefault="00DC51D4" w:rsidP="00DC51D4">
      <w:pPr>
        <w:jc w:val="both"/>
        <w:rPr>
          <w:rFonts w:eastAsia="Calibri"/>
          <w:kern w:val="0"/>
          <w14:ligatures w14:val="none"/>
        </w:rPr>
      </w:pPr>
      <w:r w:rsidRPr="00046FDE">
        <w:rPr>
          <w:rFonts w:eastAsia="Calibri"/>
          <w:kern w:val="0"/>
          <w14:ligatures w14:val="none"/>
        </w:rPr>
        <w:t xml:space="preserve">Planeeritava muudatuse </w:t>
      </w:r>
      <w:r w:rsidRPr="008267A0">
        <w:rPr>
          <w:rFonts w:eastAsia="Calibri"/>
          <w:b/>
          <w:color w:val="4472C4" w:themeColor="accent1"/>
          <w:kern w:val="0"/>
          <w14:ligatures w14:val="none"/>
        </w:rPr>
        <w:t>ebasoovitav mõju</w:t>
      </w:r>
      <w:r w:rsidRPr="008267A0">
        <w:rPr>
          <w:rFonts w:eastAsia="Calibri"/>
          <w:color w:val="4472C4" w:themeColor="accent1"/>
          <w:kern w:val="0"/>
          <w14:ligatures w14:val="none"/>
        </w:rPr>
        <w:t xml:space="preserve"> </w:t>
      </w:r>
      <w:r w:rsidRPr="00046FDE">
        <w:rPr>
          <w:rFonts w:eastAsia="Calibri"/>
          <w:kern w:val="0"/>
          <w14:ligatures w14:val="none"/>
        </w:rPr>
        <w:t>on</w:t>
      </w:r>
      <w:r>
        <w:rPr>
          <w:rFonts w:eastAsia="Calibri"/>
          <w:kern w:val="0"/>
          <w14:ligatures w14:val="none"/>
        </w:rPr>
        <w:t xml:space="preserve"> </w:t>
      </w:r>
      <w:commentRangeStart w:id="295"/>
      <w:r>
        <w:rPr>
          <w:rFonts w:eastAsia="Calibri"/>
          <w:kern w:val="0"/>
          <w14:ligatures w14:val="none"/>
        </w:rPr>
        <w:t xml:space="preserve">piiratud või tühistatud vastuvõtutingimustega taotleja seaduserikkumise võimalik tõus ajal, mil </w:t>
      </w:r>
      <w:r w:rsidR="006C63D1">
        <w:rPr>
          <w:rFonts w:eastAsia="Calibri"/>
          <w:kern w:val="0"/>
          <w14:ligatures w14:val="none"/>
        </w:rPr>
        <w:t>vastuvõtutingimusi ei anta ning puudub õigus töötada.</w:t>
      </w:r>
      <w:commentRangeEnd w:id="295"/>
      <w:r w:rsidR="004A7129">
        <w:rPr>
          <w:rStyle w:val="Kommentaariviide"/>
          <w:rFonts w:eastAsia="Times New Roman"/>
          <w:kern w:val="0"/>
          <w14:ligatures w14:val="none"/>
        </w:rPr>
        <w:commentReference w:id="295"/>
      </w:r>
      <w:r>
        <w:rPr>
          <w:rFonts w:eastAsia="Calibri"/>
          <w:kern w:val="0"/>
          <w14:ligatures w14:val="none"/>
        </w:rPr>
        <w:t xml:space="preserve"> </w:t>
      </w:r>
      <w:r w:rsidRPr="00776C85">
        <w:rPr>
          <w:rFonts w:eastAsia="Calibri"/>
          <w:kern w:val="0"/>
          <w14:ligatures w14:val="none"/>
        </w:rPr>
        <w:t xml:space="preserve">Muudatusega võib kaasneda teatud halduskoormus erinevatele osapooltele, kuna tingimuste vähendamine eeldab otsuse vormistamist ning tagab taotlejale õiguse otsust vaidlustada. </w:t>
      </w:r>
    </w:p>
    <w:p w14:paraId="667A3392" w14:textId="77777777" w:rsidR="00DC51D4" w:rsidRDefault="00DC51D4" w:rsidP="00DC51D4">
      <w:pPr>
        <w:jc w:val="both"/>
        <w:rPr>
          <w:rFonts w:eastAsia="Calibri"/>
          <w:b/>
          <w:bCs/>
          <w:kern w:val="0"/>
          <w14:ligatures w14:val="none"/>
        </w:rPr>
      </w:pPr>
    </w:p>
    <w:p w14:paraId="26B11655" w14:textId="1976A371" w:rsidR="00C11A58" w:rsidRDefault="00E73F44" w:rsidP="00E73F44">
      <w:pPr>
        <w:jc w:val="both"/>
        <w:rPr>
          <w:rFonts w:eastAsia="Calibri"/>
          <w:color w:val="000000"/>
          <w:kern w:val="0"/>
          <w14:ligatures w14:val="none"/>
        </w:rPr>
      </w:pPr>
      <w:r w:rsidRPr="008267A0">
        <w:rPr>
          <w:rFonts w:eastAsia="Calibri"/>
          <w:b/>
          <w:color w:val="4472C4" w:themeColor="accent1"/>
          <w:kern w:val="0"/>
          <w14:ligatures w14:val="none"/>
        </w:rPr>
        <w:t xml:space="preserve">Mõju avaldumise sagedus </w:t>
      </w:r>
      <w:r w:rsidR="00D74C73" w:rsidRPr="0070495F">
        <w:rPr>
          <w:rFonts w:eastAsia="Calibri"/>
          <w:color w:val="000000"/>
          <w:kern w:val="0"/>
          <w14:ligatures w14:val="none"/>
        </w:rPr>
        <w:t>väike, kuna eelnõuga ei muudeta riigiasutuste põhiülesandeid ja töökorraldusmuudatused on ühekordsed.</w:t>
      </w:r>
    </w:p>
    <w:p w14:paraId="0E3F8CC4" w14:textId="77777777" w:rsidR="00D74C73" w:rsidRPr="00CE4688" w:rsidRDefault="00D74C73" w:rsidP="00E73F44">
      <w:pPr>
        <w:jc w:val="both"/>
        <w:rPr>
          <w:rFonts w:eastAsia="Calibri"/>
          <w:kern w:val="0"/>
          <w14:ligatures w14:val="none"/>
        </w:rPr>
      </w:pPr>
    </w:p>
    <w:p w14:paraId="2D19CF79" w14:textId="5827DCF9" w:rsidR="003E3F41" w:rsidRDefault="00E73F44" w:rsidP="00E73F44">
      <w:pPr>
        <w:jc w:val="both"/>
        <w:rPr>
          <w:rFonts w:eastAsia="Calibri"/>
          <w:kern w:val="0"/>
          <w14:ligatures w14:val="none"/>
        </w:rPr>
      </w:pPr>
      <w:r w:rsidRPr="008267A0">
        <w:rPr>
          <w:rFonts w:eastAsia="Calibri"/>
          <w:b/>
          <w:color w:val="4472C4" w:themeColor="accent1"/>
          <w:kern w:val="0"/>
          <w14:ligatures w14:val="none"/>
        </w:rPr>
        <w:t xml:space="preserve">Ebasoovitava mõju kaasnemise risk </w:t>
      </w:r>
      <w:r w:rsidR="006B49E9">
        <w:rPr>
          <w:rFonts w:eastAsia="Calibri"/>
          <w:kern w:val="0"/>
          <w14:ligatures w14:val="none"/>
        </w:rPr>
        <w:t xml:space="preserve">on madal. Riski realiseerumist aitab maandada </w:t>
      </w:r>
      <w:r w:rsidR="003E3F41">
        <w:rPr>
          <w:rFonts w:eastAsia="Calibri"/>
          <w:kern w:val="0"/>
          <w14:ligatures w14:val="none"/>
        </w:rPr>
        <w:t>parem</w:t>
      </w:r>
      <w:r w:rsidR="00B47067">
        <w:rPr>
          <w:rFonts w:eastAsia="Calibri"/>
          <w:kern w:val="0"/>
          <w14:ligatures w14:val="none"/>
        </w:rPr>
        <w:t xml:space="preserve"> ligipääs tasuta õigusabile, kus tutvustatakse taotleja õiguseid ja kohustusi, mh </w:t>
      </w:r>
      <w:r w:rsidR="00776C85">
        <w:rPr>
          <w:rFonts w:eastAsia="Calibri"/>
          <w:kern w:val="0"/>
          <w14:ligatures w14:val="none"/>
        </w:rPr>
        <w:t>majutuskohtade</w:t>
      </w:r>
      <w:r w:rsidR="00B47067">
        <w:rPr>
          <w:rFonts w:eastAsia="Calibri"/>
          <w:kern w:val="0"/>
          <w14:ligatures w14:val="none"/>
        </w:rPr>
        <w:t xml:space="preserve"> viibimise osas</w:t>
      </w:r>
      <w:r w:rsidR="00715456">
        <w:rPr>
          <w:rFonts w:eastAsia="Calibri"/>
          <w:kern w:val="0"/>
          <w14:ligatures w14:val="none"/>
        </w:rPr>
        <w:t>.</w:t>
      </w:r>
      <w:r w:rsidR="00B47067">
        <w:rPr>
          <w:rFonts w:eastAsia="Calibri"/>
          <w:kern w:val="0"/>
          <w14:ligatures w14:val="none"/>
        </w:rPr>
        <w:t xml:space="preserve"> </w:t>
      </w:r>
    </w:p>
    <w:p w14:paraId="1691446F" w14:textId="77777777" w:rsidR="00E73F44" w:rsidRPr="00CE4688" w:rsidRDefault="00E73F44" w:rsidP="00E73F44"/>
    <w:p w14:paraId="5DFB2021" w14:textId="245B50B4" w:rsidR="00E73F44" w:rsidRPr="00CE4688" w:rsidRDefault="00E73F44" w:rsidP="00E73F44">
      <w:pPr>
        <w:pStyle w:val="Pealkiri4"/>
        <w:rPr>
          <w:rFonts w:eastAsia="Calibri" w:cs="Times New Roman"/>
          <w:szCs w:val="24"/>
        </w:rPr>
      </w:pPr>
      <w:r w:rsidRPr="00CE4688">
        <w:rPr>
          <w:rFonts w:cs="Times New Roman"/>
          <w:szCs w:val="24"/>
        </w:rPr>
        <w:t>6.2.</w:t>
      </w:r>
      <w:r w:rsidR="00FB2C16">
        <w:rPr>
          <w:rFonts w:cs="Times New Roman"/>
          <w:szCs w:val="24"/>
        </w:rPr>
        <w:t>7</w:t>
      </w:r>
      <w:r w:rsidRPr="00CE4688">
        <w:rPr>
          <w:rFonts w:cs="Times New Roman"/>
          <w:szCs w:val="24"/>
        </w:rPr>
        <w:t>.2</w:t>
      </w:r>
      <w:r w:rsidR="00182253">
        <w:rPr>
          <w:rFonts w:cs="Times New Roman"/>
          <w:szCs w:val="24"/>
        </w:rPr>
        <w:t>.</w:t>
      </w:r>
      <w:r w:rsidRPr="00CE4688">
        <w:rPr>
          <w:rFonts w:cs="Times New Roman"/>
          <w:szCs w:val="24"/>
        </w:rPr>
        <w:t xml:space="preserve"> Muudatuste mõju </w:t>
      </w:r>
      <w:r w:rsidRPr="00CE4688">
        <w:rPr>
          <w:rFonts w:eastAsia="Calibri" w:cs="Times New Roman"/>
          <w:szCs w:val="24"/>
        </w:rPr>
        <w:t>riigi julgeolekule ja siseturvalisusele</w:t>
      </w:r>
    </w:p>
    <w:p w14:paraId="060C689C" w14:textId="77777777" w:rsidR="00E73F44" w:rsidRPr="00CE4688" w:rsidRDefault="00E73F44" w:rsidP="00E73F44"/>
    <w:p w14:paraId="2515DB40" w14:textId="23F3EB0A" w:rsidR="00E73F44" w:rsidRDefault="00E73F44" w:rsidP="00E73F44">
      <w:pPr>
        <w:jc w:val="both"/>
      </w:pPr>
      <w:r w:rsidRPr="008267A0">
        <w:rPr>
          <w:b/>
          <w:color w:val="4472C4" w:themeColor="accent1"/>
        </w:rPr>
        <w:t>Sihtrühm:</w:t>
      </w:r>
      <w:r w:rsidRPr="00F740B3">
        <w:t xml:space="preserve"> </w:t>
      </w:r>
      <w:r w:rsidR="00EC1937">
        <w:t xml:space="preserve">PPA ja KAPO </w:t>
      </w:r>
      <w:r w:rsidR="00EC1937" w:rsidRPr="00E470DC">
        <w:t xml:space="preserve">vastavas valdkonnas tegelevad ametnikud. </w:t>
      </w:r>
      <w:commentRangeStart w:id="296"/>
      <w:r w:rsidR="00EC1937" w:rsidRPr="00E470DC">
        <w:t>Sihtrühma suurus on juurdepääsupiiranguga teave.</w:t>
      </w:r>
      <w:commentRangeEnd w:id="296"/>
      <w:r w:rsidR="00476420">
        <w:rPr>
          <w:rStyle w:val="Kommentaariviide"/>
          <w:rFonts w:eastAsia="Times New Roman"/>
          <w:kern w:val="0"/>
          <w14:ligatures w14:val="none"/>
        </w:rPr>
        <w:commentReference w:id="296"/>
      </w:r>
    </w:p>
    <w:p w14:paraId="33FC7246" w14:textId="77777777" w:rsidR="00C11A58" w:rsidRPr="00BB3C99" w:rsidRDefault="00C11A58" w:rsidP="00E73F44">
      <w:pPr>
        <w:jc w:val="both"/>
        <w:rPr>
          <w:rFonts w:eastAsia="Arial Unicode MS"/>
          <w:kern w:val="0"/>
          <w:u w:color="000000"/>
          <w:lang w:eastAsia="et-EE"/>
          <w14:ligatures w14:val="none"/>
        </w:rPr>
      </w:pPr>
    </w:p>
    <w:p w14:paraId="1896625B" w14:textId="71C7CAA8" w:rsidR="0069399D" w:rsidRPr="008267A0" w:rsidRDefault="00E73F44" w:rsidP="00E73F44">
      <w:pPr>
        <w:rPr>
          <w:rFonts w:eastAsia="Times New Roman"/>
          <w:b/>
          <w:color w:val="4472C4" w:themeColor="accent1"/>
          <w:lang w:eastAsia="et-EE"/>
        </w:rPr>
      </w:pPr>
      <w:r w:rsidRPr="008267A0">
        <w:rPr>
          <w:rFonts w:eastAsia="Times New Roman"/>
          <w:b/>
          <w:color w:val="4472C4" w:themeColor="accent1"/>
          <w:lang w:eastAsia="et-EE"/>
        </w:rPr>
        <w:t>Mõju kirjeldus ja ulatus</w:t>
      </w:r>
      <w:r w:rsidR="00C155A3" w:rsidRPr="008267A0">
        <w:rPr>
          <w:rFonts w:eastAsia="Times New Roman"/>
          <w:b/>
          <w:color w:val="4472C4" w:themeColor="accent1"/>
          <w:lang w:eastAsia="et-EE"/>
        </w:rPr>
        <w:t xml:space="preserve"> </w:t>
      </w:r>
    </w:p>
    <w:p w14:paraId="1EBBAA88" w14:textId="77777777" w:rsidR="00084FF2" w:rsidRDefault="00084FF2" w:rsidP="0099356D">
      <w:pPr>
        <w:jc w:val="both"/>
        <w:rPr>
          <w:rFonts w:eastAsia="Times New Roman"/>
          <w:lang w:eastAsia="et-EE"/>
        </w:rPr>
      </w:pPr>
    </w:p>
    <w:p w14:paraId="454E478E" w14:textId="6890BD15" w:rsidR="00C11A58" w:rsidRDefault="001127A7" w:rsidP="0099356D">
      <w:pPr>
        <w:jc w:val="both"/>
        <w:rPr>
          <w:rFonts w:eastAsia="Times New Roman"/>
          <w:lang w:eastAsia="et-EE"/>
        </w:rPr>
      </w:pPr>
      <w:r>
        <w:rPr>
          <w:rFonts w:eastAsia="Times New Roman"/>
          <w:lang w:eastAsia="et-EE"/>
        </w:rPr>
        <w:t>Planeeritav</w:t>
      </w:r>
      <w:r w:rsidR="004F1C64">
        <w:rPr>
          <w:rFonts w:eastAsia="Times New Roman"/>
          <w:lang w:eastAsia="et-EE"/>
        </w:rPr>
        <w:t>ad</w:t>
      </w:r>
      <w:r>
        <w:rPr>
          <w:rFonts w:eastAsia="Times New Roman"/>
          <w:lang w:eastAsia="et-EE"/>
        </w:rPr>
        <w:t xml:space="preserve"> muudatus</w:t>
      </w:r>
      <w:r w:rsidR="004F1C64">
        <w:rPr>
          <w:rFonts w:eastAsia="Times New Roman"/>
          <w:lang w:eastAsia="et-EE"/>
        </w:rPr>
        <w:t>ed</w:t>
      </w:r>
      <w:r>
        <w:rPr>
          <w:rFonts w:eastAsia="Times New Roman"/>
          <w:lang w:eastAsia="et-EE"/>
        </w:rPr>
        <w:t xml:space="preserve"> on </w:t>
      </w:r>
      <w:r w:rsidR="00F740B3">
        <w:rPr>
          <w:rFonts w:eastAsia="Times New Roman"/>
          <w:lang w:eastAsia="et-EE"/>
        </w:rPr>
        <w:t>Eesti riigi</w:t>
      </w:r>
      <w:r>
        <w:rPr>
          <w:rFonts w:eastAsia="Times New Roman"/>
          <w:lang w:eastAsia="et-EE"/>
        </w:rPr>
        <w:t xml:space="preserve"> julgeolekule ja siseturvalisusele positiivse mõjuga</w:t>
      </w:r>
      <w:r w:rsidR="0009211E">
        <w:rPr>
          <w:rFonts w:eastAsia="Times New Roman"/>
          <w:lang w:eastAsia="et-EE"/>
        </w:rPr>
        <w:t xml:space="preserve">. </w:t>
      </w:r>
      <w:r w:rsidR="00E55271">
        <w:rPr>
          <w:rFonts w:eastAsia="Times New Roman"/>
          <w:lang w:eastAsia="et-EE"/>
        </w:rPr>
        <w:t>Reeglite rikkumise tagajärjel võimalik m</w:t>
      </w:r>
      <w:r w:rsidR="00E55271">
        <w:rPr>
          <w:rFonts w:eastAsia="Calibri"/>
          <w:kern w:val="0"/>
          <w14:ligatures w14:val="none"/>
        </w:rPr>
        <w:t xml:space="preserve">ateriaalsete vastuvõtutingimuste õiguse kitsendamine või tühistamine </w:t>
      </w:r>
      <w:r w:rsidR="00E55271">
        <w:rPr>
          <w:rFonts w:eastAsia="Times New Roman"/>
          <w:lang w:eastAsia="et-EE"/>
        </w:rPr>
        <w:t>võib motiveerida</w:t>
      </w:r>
      <w:r w:rsidR="00915ACD">
        <w:rPr>
          <w:rFonts w:eastAsia="Times New Roman"/>
          <w:lang w:eastAsia="et-EE"/>
        </w:rPr>
        <w:t xml:space="preserve"> </w:t>
      </w:r>
      <w:r w:rsidR="00E55271">
        <w:rPr>
          <w:rFonts w:eastAsia="Times New Roman"/>
          <w:lang w:eastAsia="et-EE"/>
        </w:rPr>
        <w:t xml:space="preserve">taotlejaid tema kohustusi võimalikult täpselt, sh suunata inimest õiguskuulekale käitumisele. </w:t>
      </w:r>
      <w:r w:rsidR="00F740B3">
        <w:rPr>
          <w:rFonts w:eastAsia="Times New Roman"/>
          <w:lang w:eastAsia="et-EE"/>
        </w:rPr>
        <w:t xml:space="preserve">PPA </w:t>
      </w:r>
      <w:r w:rsidR="002F4A33">
        <w:rPr>
          <w:rFonts w:eastAsia="Times New Roman"/>
          <w:lang w:eastAsia="et-EE"/>
        </w:rPr>
        <w:t>võimalus</w:t>
      </w:r>
      <w:r w:rsidR="00F740B3">
        <w:rPr>
          <w:rFonts w:eastAsia="Times New Roman"/>
          <w:lang w:eastAsia="et-EE"/>
        </w:rPr>
        <w:t xml:space="preserve"> ise valida </w:t>
      </w:r>
      <w:r w:rsidR="002F4A33">
        <w:rPr>
          <w:rFonts w:eastAsia="Times New Roman"/>
          <w:lang w:eastAsia="et-EE"/>
        </w:rPr>
        <w:t>piirimenetluse</w:t>
      </w:r>
      <w:r w:rsidR="00F740B3">
        <w:rPr>
          <w:rFonts w:eastAsia="Times New Roman"/>
          <w:lang w:eastAsia="et-EE"/>
        </w:rPr>
        <w:t xml:space="preserve"> kohti ja korraldada seal vastuvõttu aitab tagada, et ilma sisenemise loata välismaalased ei jätka ebaseaduslikku edasi liikumist ning kiirendab menetlust. Mida kiirem on menetlus ja mida kiiremini saadetakse kaitset mitte vajav </w:t>
      </w:r>
      <w:r w:rsidR="002F4A33">
        <w:rPr>
          <w:rFonts w:eastAsia="Times New Roman"/>
          <w:lang w:eastAsia="et-EE"/>
        </w:rPr>
        <w:t xml:space="preserve">välismaalane </w:t>
      </w:r>
      <w:r w:rsidR="00F740B3">
        <w:rPr>
          <w:rFonts w:eastAsia="Times New Roman"/>
          <w:lang w:eastAsia="et-EE"/>
        </w:rPr>
        <w:t>tagasi ja mida paremad on meetmed ebaseadusliku edasi liikumist tõkestamiseks, seda positiivsem on mõju Eesti julgeolekule ja avalikule korrale.</w:t>
      </w:r>
    </w:p>
    <w:p w14:paraId="1EE9921D" w14:textId="77777777" w:rsidR="00991CED" w:rsidRDefault="00991CED" w:rsidP="0099356D">
      <w:pPr>
        <w:jc w:val="both"/>
        <w:rPr>
          <w:rFonts w:eastAsia="Times New Roman"/>
          <w:lang w:eastAsia="et-EE"/>
        </w:rPr>
      </w:pPr>
    </w:p>
    <w:p w14:paraId="0BA2183B" w14:textId="6376FA36" w:rsidR="0099356D" w:rsidRDefault="00A3425B" w:rsidP="0099356D">
      <w:pPr>
        <w:jc w:val="both"/>
        <w:rPr>
          <w:rFonts w:eastAsia="Times New Roman"/>
          <w:lang w:eastAsia="et-EE"/>
        </w:rPr>
      </w:pPr>
      <w:r>
        <w:rPr>
          <w:rFonts w:eastAsia="Times New Roman"/>
          <w:lang w:eastAsia="et-EE"/>
        </w:rPr>
        <w:t xml:space="preserve">Planeeritava muudatuse </w:t>
      </w:r>
      <w:r w:rsidRPr="008267A0">
        <w:rPr>
          <w:rFonts w:eastAsia="Times New Roman"/>
          <w:b/>
          <w:color w:val="4472C4" w:themeColor="accent1"/>
          <w:lang w:eastAsia="et-EE"/>
        </w:rPr>
        <w:t>ebasoovitav mõju</w:t>
      </w:r>
      <w:r w:rsidRPr="008267A0">
        <w:rPr>
          <w:rFonts w:eastAsia="Times New Roman"/>
          <w:color w:val="4472C4" w:themeColor="accent1"/>
          <w:lang w:eastAsia="et-EE"/>
        </w:rPr>
        <w:t xml:space="preserve"> </w:t>
      </w:r>
      <w:r>
        <w:rPr>
          <w:rFonts w:eastAsia="Times New Roman"/>
          <w:lang w:eastAsia="et-EE"/>
        </w:rPr>
        <w:t>on</w:t>
      </w:r>
      <w:r w:rsidR="0099356D">
        <w:rPr>
          <w:rFonts w:eastAsia="Times New Roman"/>
          <w:lang w:eastAsia="et-EE"/>
        </w:rPr>
        <w:t xml:space="preserve">, et inimesed, kelle materiaalseid vastuvõtutingimusi on kitsendatud või tühistatud viivad ellu seaduserikkumisi ja suurendavad seekaudu KAPO ja PPA, sh </w:t>
      </w:r>
      <w:proofErr w:type="spellStart"/>
      <w:r w:rsidR="0099356D">
        <w:rPr>
          <w:rFonts w:eastAsia="Times New Roman"/>
          <w:lang w:eastAsia="et-EE"/>
        </w:rPr>
        <w:t>migratsioonijärelvalve</w:t>
      </w:r>
      <w:proofErr w:type="spellEnd"/>
      <w:r w:rsidR="0099356D">
        <w:rPr>
          <w:rFonts w:eastAsia="Times New Roman"/>
          <w:lang w:eastAsia="et-EE"/>
        </w:rPr>
        <w:t xml:space="preserve"> töökoormust. </w:t>
      </w:r>
    </w:p>
    <w:p w14:paraId="47EEDB72" w14:textId="77777777" w:rsidR="00E73F44" w:rsidRPr="00CE4688" w:rsidRDefault="00E73F44" w:rsidP="00E73F44">
      <w:pPr>
        <w:rPr>
          <w:rFonts w:eastAsia="Times New Roman"/>
          <w:u w:val="single"/>
          <w:lang w:eastAsia="et-EE"/>
        </w:rPr>
      </w:pPr>
    </w:p>
    <w:p w14:paraId="316582C0" w14:textId="02EC5A86" w:rsidR="00E73F44" w:rsidRPr="00CE4688" w:rsidRDefault="00E73F44" w:rsidP="00E73F44">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sidR="00436068">
        <w:rPr>
          <w:rFonts w:eastAsia="Calibri"/>
          <w:kern w:val="0"/>
          <w14:ligatures w14:val="none"/>
        </w:rPr>
        <w:t xml:space="preserve">on väike, sest taotlejatel on motivatsioon täita reegleid, et mitte saada kitsendatud või tühistatud vastuvõtutingimusi. </w:t>
      </w:r>
    </w:p>
    <w:p w14:paraId="1E55CD87" w14:textId="77777777" w:rsidR="00E73F44" w:rsidRPr="00CE4688" w:rsidRDefault="00E73F44" w:rsidP="00E73F44">
      <w:pPr>
        <w:jc w:val="both"/>
        <w:rPr>
          <w:rFonts w:eastAsia="Calibri"/>
          <w:kern w:val="0"/>
          <w14:ligatures w14:val="none"/>
        </w:rPr>
      </w:pPr>
    </w:p>
    <w:p w14:paraId="4FA39A8D" w14:textId="69113578" w:rsidR="00561C0A" w:rsidRDefault="00E73F44" w:rsidP="003610CB">
      <w:pPr>
        <w:jc w:val="both"/>
        <w:rPr>
          <w:rFonts w:eastAsia="Calibri"/>
          <w:kern w:val="0"/>
          <w14:ligatures w14:val="none"/>
        </w:rPr>
      </w:pPr>
      <w:r w:rsidRPr="008267A0">
        <w:rPr>
          <w:rFonts w:eastAsia="Calibri"/>
          <w:b/>
          <w:color w:val="4472C4" w:themeColor="accent1"/>
          <w:kern w:val="0"/>
          <w14:ligatures w14:val="none"/>
        </w:rPr>
        <w:t xml:space="preserve">Ebasoovitava mõju kaasnemise risk </w:t>
      </w:r>
      <w:r w:rsidR="003610CB">
        <w:rPr>
          <w:rFonts w:eastAsia="Calibri"/>
          <w:kern w:val="0"/>
          <w14:ligatures w14:val="none"/>
        </w:rPr>
        <w:t xml:space="preserve">on väike, sest </w:t>
      </w:r>
      <w:r w:rsidR="008F28AE">
        <w:rPr>
          <w:rFonts w:eastAsia="Calibri"/>
          <w:kern w:val="0"/>
          <w14:ligatures w14:val="none"/>
        </w:rPr>
        <w:t xml:space="preserve">taotlejatele tutvustatakse nende õiguseid ja kohustusi, vastuvõtuga seotud reegleid. </w:t>
      </w:r>
    </w:p>
    <w:p w14:paraId="79414708" w14:textId="77777777" w:rsidR="00E73F44" w:rsidRPr="00CE4688" w:rsidRDefault="00E73F44" w:rsidP="00E73F44"/>
    <w:p w14:paraId="6A2F41A4" w14:textId="6CB6A13B" w:rsidR="00E73F44" w:rsidRPr="002317DB" w:rsidRDefault="00E73F44" w:rsidP="00E73F44">
      <w:pPr>
        <w:pStyle w:val="Pealkiri4"/>
        <w:rPr>
          <w:rFonts w:eastAsia="Calibri" w:cs="Times New Roman"/>
          <w:szCs w:val="24"/>
        </w:rPr>
      </w:pPr>
      <w:r w:rsidRPr="00CE4688">
        <w:rPr>
          <w:rFonts w:eastAsia="Calibri" w:cs="Times New Roman"/>
          <w:szCs w:val="24"/>
        </w:rPr>
        <w:t>6.2.</w:t>
      </w:r>
      <w:r w:rsidR="00FB2C16">
        <w:rPr>
          <w:rFonts w:eastAsia="Calibri" w:cs="Times New Roman"/>
          <w:szCs w:val="24"/>
        </w:rPr>
        <w:t>7</w:t>
      </w:r>
      <w:r w:rsidRPr="00CE4688">
        <w:rPr>
          <w:rFonts w:eastAsia="Calibri" w:cs="Times New Roman"/>
          <w:szCs w:val="24"/>
        </w:rPr>
        <w:t>.</w:t>
      </w:r>
      <w:r>
        <w:rPr>
          <w:rFonts w:eastAsia="Calibri" w:cs="Times New Roman"/>
          <w:szCs w:val="24"/>
        </w:rPr>
        <w:t>3</w:t>
      </w:r>
      <w:r w:rsidR="00FB2C16">
        <w:rPr>
          <w:rFonts w:eastAsia="Calibri" w:cs="Times New Roman"/>
          <w:szCs w:val="24"/>
        </w:rPr>
        <w:t>.</w:t>
      </w:r>
      <w:r w:rsidRPr="00CE4688">
        <w:rPr>
          <w:rFonts w:eastAsia="Calibri" w:cs="Times New Roman"/>
          <w:szCs w:val="24"/>
        </w:rPr>
        <w:t xml:space="preserve"> Muudatuse sotsiaalne, sh demograafiline mõju</w:t>
      </w:r>
    </w:p>
    <w:p w14:paraId="31F615BC" w14:textId="77777777" w:rsidR="00E73F44" w:rsidRDefault="00E73F44" w:rsidP="00E73F44">
      <w:pPr>
        <w:jc w:val="both"/>
        <w:rPr>
          <w:u w:val="single"/>
        </w:rPr>
      </w:pPr>
    </w:p>
    <w:p w14:paraId="48AC8904" w14:textId="09A8E44E" w:rsidR="00E73F44" w:rsidRDefault="00E73F44" w:rsidP="00E73F44">
      <w:pPr>
        <w:jc w:val="both"/>
      </w:pPr>
      <w:r w:rsidRPr="008267A0">
        <w:rPr>
          <w:b/>
          <w:color w:val="4472C4" w:themeColor="accent1"/>
        </w:rPr>
        <w:t>Sihtrühm:</w:t>
      </w:r>
      <w:r w:rsidRPr="00A05C1B">
        <w:t xml:space="preserve"> </w:t>
      </w:r>
      <w:r w:rsidR="00F207B7">
        <w:t>rahvusvahelise kaitse taotleja</w:t>
      </w:r>
      <w:r w:rsidR="002F4A33">
        <w:t>, sh taotleja, kelle rahvusvahaise kaitse taotlus on läbivaatamisel piirimenetluse raames ja kellel ei ole antud luba Eestisse siseneda</w:t>
      </w:r>
      <w:r w:rsidR="00F207B7">
        <w:t xml:space="preserve">. </w:t>
      </w:r>
      <w:commentRangeStart w:id="297"/>
      <w:r w:rsidR="00F207B7">
        <w:t>Sihtrühma suurus on kajastatud eespool esitatud statistika tabelis.</w:t>
      </w:r>
      <w:commentRangeEnd w:id="297"/>
      <w:r w:rsidR="00E50E00">
        <w:rPr>
          <w:rStyle w:val="Kommentaariviide"/>
          <w:rFonts w:eastAsia="Times New Roman"/>
          <w:kern w:val="0"/>
          <w14:ligatures w14:val="none"/>
        </w:rPr>
        <w:commentReference w:id="297"/>
      </w:r>
    </w:p>
    <w:p w14:paraId="1AF7D6C1" w14:textId="77777777" w:rsidR="00C11A58" w:rsidRPr="0063655E" w:rsidRDefault="00C11A58" w:rsidP="00E73F44">
      <w:pPr>
        <w:jc w:val="both"/>
        <w:rPr>
          <w:rFonts w:eastAsia="Arial Unicode MS"/>
          <w:kern w:val="0"/>
          <w:u w:color="000000"/>
          <w:lang w:eastAsia="et-EE"/>
          <w14:ligatures w14:val="none"/>
        </w:rPr>
      </w:pPr>
    </w:p>
    <w:p w14:paraId="3822F62F" w14:textId="23379A85" w:rsidR="00684126" w:rsidRPr="008267A0" w:rsidRDefault="00E73F44" w:rsidP="00E73F44">
      <w:pPr>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09D351BF" w14:textId="77777777" w:rsidR="00084FF2" w:rsidRDefault="00084FF2" w:rsidP="00B418BC">
      <w:pPr>
        <w:jc w:val="both"/>
        <w:rPr>
          <w:rFonts w:eastAsia="Times New Roman"/>
          <w:lang w:eastAsia="et-EE"/>
        </w:rPr>
      </w:pPr>
    </w:p>
    <w:p w14:paraId="41B6D8BC" w14:textId="0713488F" w:rsidR="00B418BC" w:rsidRDefault="00E868F8" w:rsidP="00B418BC">
      <w:pPr>
        <w:jc w:val="both"/>
        <w:rPr>
          <w:rFonts w:eastAsia="Times New Roman"/>
          <w:lang w:eastAsia="et-EE"/>
        </w:rPr>
      </w:pPr>
      <w:r>
        <w:rPr>
          <w:rFonts w:eastAsia="Times New Roman"/>
          <w:lang w:eastAsia="et-EE"/>
        </w:rPr>
        <w:t xml:space="preserve">Planeeritava muudatus loob võimaluse vähendada või lõpetada materiaalsete vastuvõtutingimuste pakkumine </w:t>
      </w:r>
      <w:r w:rsidR="007F4676">
        <w:rPr>
          <w:rFonts w:eastAsia="Times New Roman"/>
          <w:lang w:eastAsia="et-EE"/>
        </w:rPr>
        <w:t xml:space="preserve">taotlejatele, kes ei täida </w:t>
      </w:r>
      <w:r w:rsidR="00776C85" w:rsidRPr="00B375FF">
        <w:rPr>
          <w:rFonts w:eastAsia="Times New Roman"/>
          <w:lang w:eastAsia="et-EE"/>
        </w:rPr>
        <w:t>majutuskohtade</w:t>
      </w:r>
      <w:r w:rsidR="007F4676">
        <w:rPr>
          <w:rFonts w:eastAsia="Times New Roman"/>
          <w:lang w:eastAsia="et-EE"/>
        </w:rPr>
        <w:t xml:space="preserve"> reegleid. </w:t>
      </w:r>
      <w:r w:rsidR="00B418BC" w:rsidRPr="0156D046">
        <w:rPr>
          <w:rFonts w:eastAsia="Times New Roman"/>
          <w:lang w:eastAsia="et-EE"/>
        </w:rPr>
        <w:t xml:space="preserve">Muudatuse mõjul võivad taotlejad ilma jääda </w:t>
      </w:r>
      <w:r w:rsidR="00B418BC" w:rsidRPr="00B375FF">
        <w:rPr>
          <w:rFonts w:eastAsia="Times New Roman"/>
          <w:lang w:eastAsia="et-EE"/>
        </w:rPr>
        <w:t xml:space="preserve">tavapärasest temale laienevatest </w:t>
      </w:r>
      <w:r w:rsidR="00B418BC" w:rsidRPr="0156D046">
        <w:rPr>
          <w:rFonts w:eastAsia="Times New Roman"/>
          <w:lang w:eastAsia="et-EE"/>
        </w:rPr>
        <w:t xml:space="preserve">toetusest </w:t>
      </w:r>
      <w:r w:rsidR="00B418BC" w:rsidRPr="00B375FF">
        <w:rPr>
          <w:rFonts w:eastAsia="Times New Roman"/>
          <w:lang w:eastAsia="et-EE"/>
        </w:rPr>
        <w:t xml:space="preserve">ning </w:t>
      </w:r>
      <w:r w:rsidR="002F4A33">
        <w:rPr>
          <w:rFonts w:eastAsia="Times New Roman"/>
          <w:lang w:eastAsia="et-EE"/>
        </w:rPr>
        <w:t xml:space="preserve">peavad ise </w:t>
      </w:r>
      <w:r w:rsidR="00B418BC" w:rsidRPr="00B375FF">
        <w:rPr>
          <w:rFonts w:eastAsia="Times New Roman"/>
          <w:lang w:eastAsia="et-EE"/>
        </w:rPr>
        <w:t xml:space="preserve">tagama enda ülalpidamise. Samas taotlejatele jääb juurdepääs tervishoiuteenustele ning vältimatu sotsiaalabiga ühtlustatud abi (st vähemalt majutus, toit ning vajaduspõhised riided) kättesaamine. </w:t>
      </w:r>
      <w:r w:rsidR="00B418BC" w:rsidRPr="0156D046">
        <w:rPr>
          <w:rFonts w:eastAsia="Times New Roman"/>
          <w:lang w:eastAsia="et-EE"/>
        </w:rPr>
        <w:t xml:space="preserve">Muudatus võib motiveerida taotlejat täitma </w:t>
      </w:r>
      <w:r w:rsidR="00105367" w:rsidRPr="00B375FF">
        <w:rPr>
          <w:rFonts w:eastAsia="Times New Roman"/>
          <w:lang w:eastAsia="et-EE"/>
        </w:rPr>
        <w:t>majutuskoha</w:t>
      </w:r>
      <w:r w:rsidR="00B418BC" w:rsidRPr="0156D046">
        <w:rPr>
          <w:rFonts w:eastAsia="Times New Roman"/>
          <w:lang w:eastAsia="et-EE"/>
        </w:rPr>
        <w:t xml:space="preserve"> reegleid.</w:t>
      </w:r>
    </w:p>
    <w:p w14:paraId="75596083" w14:textId="41D017CE" w:rsidR="002F4A33" w:rsidRDefault="002F4A33" w:rsidP="00B418BC">
      <w:pPr>
        <w:jc w:val="both"/>
        <w:rPr>
          <w:rFonts w:eastAsia="Times New Roman"/>
          <w:lang w:eastAsia="et-EE"/>
        </w:rPr>
      </w:pPr>
      <w:r>
        <w:rPr>
          <w:rFonts w:eastAsia="Times New Roman"/>
          <w:lang w:eastAsia="et-EE"/>
        </w:rPr>
        <w:t>Planeeritav muudatus</w:t>
      </w:r>
      <w:r w:rsidR="00985142">
        <w:rPr>
          <w:rFonts w:eastAsia="Times New Roman"/>
          <w:lang w:eastAsia="et-EE"/>
        </w:rPr>
        <w:t xml:space="preserve">, mis on seotud PPA uue volitusega korraldada piirimenetluse subjektide vastuvõttu on taotlejatele positiivse mõjuga, sest menetlus on kiirem </w:t>
      </w:r>
      <w:r w:rsidR="00FB3A2B">
        <w:rPr>
          <w:rFonts w:eastAsia="Times New Roman"/>
          <w:lang w:eastAsia="et-EE"/>
        </w:rPr>
        <w:t>ja vastuvõtu korraldus on inimese jaoks selgem ning läbipaistvam</w:t>
      </w:r>
      <w:r w:rsidR="00E54B19">
        <w:rPr>
          <w:rFonts w:eastAsia="Times New Roman"/>
          <w:lang w:eastAsia="et-EE"/>
        </w:rPr>
        <w:t>, sest taotleja peab suhtlema vähema hulga erinevate ametnikega. Samuti langeb ära vajadus inimesi menetluse eesmärgil teise asukohta transportida, mis vähendab sotsiaalset ärevust</w:t>
      </w:r>
      <w:r w:rsidR="00FB3A2B">
        <w:rPr>
          <w:rFonts w:eastAsia="Times New Roman"/>
          <w:lang w:eastAsia="et-EE"/>
        </w:rPr>
        <w:t xml:space="preserve"> ja</w:t>
      </w:r>
      <w:r>
        <w:rPr>
          <w:rFonts w:eastAsia="Times New Roman"/>
          <w:lang w:eastAsia="et-EE"/>
        </w:rPr>
        <w:t xml:space="preserve"> </w:t>
      </w:r>
      <w:r w:rsidR="00E54B19">
        <w:rPr>
          <w:rFonts w:eastAsia="Times New Roman"/>
          <w:lang w:eastAsia="et-EE"/>
        </w:rPr>
        <w:t xml:space="preserve">täiendavat kohanemise vajadust ning kiirendab taotluse kohta otsuse saamist. </w:t>
      </w:r>
    </w:p>
    <w:p w14:paraId="179C67FB" w14:textId="1EA574D9" w:rsidR="00684126" w:rsidRDefault="00684126" w:rsidP="00B418BC">
      <w:pPr>
        <w:jc w:val="both"/>
        <w:rPr>
          <w:rFonts w:eastAsia="Times New Roman"/>
          <w:u w:val="single"/>
          <w:lang w:eastAsia="et-EE"/>
        </w:rPr>
      </w:pPr>
    </w:p>
    <w:p w14:paraId="41D5A4F0" w14:textId="4A90B743" w:rsidR="00E73F44" w:rsidRPr="00CF5BC8" w:rsidRDefault="00E73F44" w:rsidP="00E73F44">
      <w:pPr>
        <w:jc w:val="both"/>
        <w:rPr>
          <w:rFonts w:eastAsia="Calibri"/>
          <w:kern w:val="0"/>
          <w14:ligatures w14:val="none"/>
        </w:rPr>
      </w:pPr>
      <w:r w:rsidRPr="008267A0">
        <w:rPr>
          <w:rFonts w:eastAsia="Calibri"/>
          <w:b/>
          <w:color w:val="4472C4" w:themeColor="accent1"/>
          <w:kern w:val="0"/>
          <w14:ligatures w14:val="none"/>
        </w:rPr>
        <w:t>Ebasoovitav mõju</w:t>
      </w:r>
      <w:r w:rsidR="0001744A" w:rsidRPr="008267A0">
        <w:rPr>
          <w:rFonts w:eastAsia="Calibri"/>
          <w:color w:val="4472C4" w:themeColor="accent1"/>
          <w:kern w:val="0"/>
          <w14:ligatures w14:val="none"/>
        </w:rPr>
        <w:t xml:space="preserve"> </w:t>
      </w:r>
      <w:r w:rsidR="00E54B19">
        <w:rPr>
          <w:rFonts w:eastAsia="Calibri"/>
          <w:kern w:val="0"/>
          <w14:ligatures w14:val="none"/>
        </w:rPr>
        <w:t xml:space="preserve">välismaalastele sh </w:t>
      </w:r>
      <w:r w:rsidR="002C567E">
        <w:rPr>
          <w:rFonts w:eastAsia="Times New Roman"/>
          <w:lang w:eastAsia="et-EE"/>
        </w:rPr>
        <w:t>laste</w:t>
      </w:r>
      <w:r w:rsidR="00E54B19">
        <w:rPr>
          <w:rFonts w:eastAsia="Times New Roman"/>
          <w:lang w:eastAsia="et-EE"/>
        </w:rPr>
        <w:t>le</w:t>
      </w:r>
      <w:r w:rsidR="002C567E">
        <w:rPr>
          <w:rFonts w:eastAsia="Times New Roman"/>
          <w:lang w:eastAsia="et-EE"/>
        </w:rPr>
        <w:t>, kelle materiaalseid vastuvõtutingimusi on kitsendatud või tühistatud</w:t>
      </w:r>
      <w:r w:rsidR="00E54B19">
        <w:rPr>
          <w:rFonts w:eastAsia="Times New Roman"/>
          <w:lang w:eastAsia="et-EE"/>
        </w:rPr>
        <w:t xml:space="preserve"> seisneb selles, et nende olukorra määramatus suureneb, nende</w:t>
      </w:r>
      <w:r w:rsidR="002C567E">
        <w:rPr>
          <w:rFonts w:eastAsia="Times New Roman"/>
          <w:lang w:eastAsia="et-EE"/>
        </w:rPr>
        <w:t xml:space="preserve"> elukvaliteet ja (vaimne) tervis </w:t>
      </w:r>
      <w:r w:rsidR="00E54B19">
        <w:rPr>
          <w:rFonts w:eastAsia="Times New Roman"/>
          <w:lang w:eastAsia="et-EE"/>
        </w:rPr>
        <w:t>halveneb</w:t>
      </w:r>
      <w:r w:rsidR="002C567E">
        <w:rPr>
          <w:rFonts w:eastAsia="Times New Roman"/>
          <w:lang w:eastAsia="et-EE"/>
        </w:rPr>
        <w:t xml:space="preserve"> ning nad </w:t>
      </w:r>
      <w:r w:rsidR="00E54B19">
        <w:rPr>
          <w:rFonts w:eastAsia="Times New Roman"/>
          <w:lang w:eastAsia="et-EE"/>
        </w:rPr>
        <w:t>võivad toime panna</w:t>
      </w:r>
      <w:r w:rsidR="002C567E">
        <w:rPr>
          <w:rFonts w:eastAsia="Times New Roman"/>
          <w:lang w:eastAsia="et-EE"/>
        </w:rPr>
        <w:t xml:space="preserve"> seaduserikkumisi.</w:t>
      </w:r>
      <w:r w:rsidR="00E54B19">
        <w:rPr>
          <w:rFonts w:eastAsia="Times New Roman"/>
          <w:lang w:eastAsia="et-EE"/>
        </w:rPr>
        <w:t xml:space="preserve"> Ebasoovitav mõju seoses PPA volitusega korraldada </w:t>
      </w:r>
      <w:r w:rsidR="003C72ED">
        <w:rPr>
          <w:rFonts w:eastAsia="Times New Roman"/>
          <w:lang w:eastAsia="et-EE"/>
        </w:rPr>
        <w:t>piirimenetluse ajal ka vastuvõttu puudub.</w:t>
      </w:r>
    </w:p>
    <w:p w14:paraId="3C255405" w14:textId="77777777" w:rsidR="00E73F44" w:rsidRPr="00CE4688" w:rsidRDefault="00E73F44" w:rsidP="00E73F44">
      <w:pPr>
        <w:rPr>
          <w:rFonts w:eastAsia="Times New Roman"/>
          <w:u w:val="single"/>
          <w:lang w:eastAsia="et-EE"/>
        </w:rPr>
      </w:pPr>
    </w:p>
    <w:p w14:paraId="7F150C91" w14:textId="6BC2D5A9" w:rsidR="00E73F44" w:rsidRPr="00CE4688" w:rsidRDefault="00E73F44" w:rsidP="00E73F44">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sidR="00916A6C">
        <w:rPr>
          <w:rFonts w:eastAsia="Calibri"/>
          <w:kern w:val="0"/>
          <w14:ligatures w14:val="none"/>
        </w:rPr>
        <w:t xml:space="preserve">on </w:t>
      </w:r>
      <w:r w:rsidR="009068EE">
        <w:rPr>
          <w:rFonts w:eastAsia="Calibri"/>
          <w:kern w:val="0"/>
          <w14:ligatures w14:val="none"/>
        </w:rPr>
        <w:t>väike</w:t>
      </w:r>
      <w:r w:rsidR="00916A6C">
        <w:rPr>
          <w:rFonts w:eastAsia="Calibri"/>
          <w:kern w:val="0"/>
          <w14:ligatures w14:val="none"/>
        </w:rPr>
        <w:t xml:space="preserve">, sest </w:t>
      </w:r>
      <w:r w:rsidR="009068EE">
        <w:rPr>
          <w:rFonts w:eastAsia="Calibri"/>
          <w:kern w:val="0"/>
          <w14:ligatures w14:val="none"/>
        </w:rPr>
        <w:t xml:space="preserve">piirimenetlusse suunatud rahvusvahelise kaitse taotlejate </w:t>
      </w:r>
      <w:r w:rsidR="007D6800">
        <w:rPr>
          <w:rFonts w:eastAsia="Calibri"/>
          <w:kern w:val="0"/>
          <w14:ligatures w14:val="none"/>
        </w:rPr>
        <w:t xml:space="preserve">sihtgrupp </w:t>
      </w:r>
      <w:r w:rsidR="009068EE">
        <w:rPr>
          <w:rFonts w:eastAsia="Calibri"/>
          <w:kern w:val="0"/>
          <w14:ligatures w14:val="none"/>
        </w:rPr>
        <w:t>on prognoosi kohaselt väikesearvuline ning vastuvõtu tingimuste vähendamist või tühistamist tuleb tõenäoliselt ette vähestel juhtudel sest sätestatud on kohustuste täitmata jätmise selged tagajärjed ja inimesed ei soovi nende saabumist</w:t>
      </w:r>
      <w:r w:rsidR="007D6800">
        <w:rPr>
          <w:rFonts w:eastAsia="Calibri"/>
          <w:kern w:val="0"/>
          <w14:ligatures w14:val="none"/>
        </w:rPr>
        <w:t xml:space="preserve">. </w:t>
      </w:r>
    </w:p>
    <w:p w14:paraId="65902530" w14:textId="77777777" w:rsidR="00E73F44" w:rsidRPr="00CE4688" w:rsidRDefault="00E73F44" w:rsidP="00E73F44">
      <w:pPr>
        <w:jc w:val="both"/>
        <w:rPr>
          <w:rFonts w:eastAsia="Calibri"/>
          <w:kern w:val="0"/>
          <w14:ligatures w14:val="none"/>
        </w:rPr>
      </w:pPr>
    </w:p>
    <w:p w14:paraId="0E2BE190" w14:textId="208A2B86" w:rsidR="00A31B3F" w:rsidRDefault="00E73F44" w:rsidP="00A31B3F">
      <w:pPr>
        <w:jc w:val="both"/>
        <w:rPr>
          <w:rFonts w:eastAsia="Calibri"/>
          <w:kern w:val="0"/>
          <w14:ligatures w14:val="none"/>
        </w:rPr>
      </w:pPr>
      <w:r w:rsidRPr="008267A0">
        <w:rPr>
          <w:rFonts w:eastAsia="Calibri"/>
          <w:b/>
          <w:color w:val="4472C4" w:themeColor="accent1"/>
          <w:kern w:val="0"/>
          <w14:ligatures w14:val="none"/>
        </w:rPr>
        <w:t xml:space="preserve">Ebasoovitava mõju kaasnemise risk </w:t>
      </w:r>
      <w:r w:rsidR="00994E4D">
        <w:rPr>
          <w:rFonts w:eastAsia="Calibri"/>
          <w:kern w:val="0"/>
          <w14:ligatures w14:val="none"/>
        </w:rPr>
        <w:t xml:space="preserve">on väike. </w:t>
      </w:r>
      <w:r w:rsidR="00A31B3F">
        <w:rPr>
          <w:rFonts w:eastAsia="Calibri"/>
          <w:kern w:val="0"/>
          <w14:ligatures w14:val="none"/>
        </w:rPr>
        <w:t xml:space="preserve">Riski realiseerumist aitab maandada parem ligipääs tasuta õigusabile, kus </w:t>
      </w:r>
      <w:r w:rsidR="009068EE">
        <w:rPr>
          <w:rFonts w:eastAsia="Calibri"/>
          <w:kern w:val="0"/>
          <w14:ligatures w14:val="none"/>
        </w:rPr>
        <w:t>muuhulgas</w:t>
      </w:r>
      <w:r w:rsidR="00A31B3F">
        <w:rPr>
          <w:rFonts w:eastAsia="Calibri"/>
          <w:kern w:val="0"/>
          <w14:ligatures w14:val="none"/>
        </w:rPr>
        <w:t xml:space="preserve"> tutvustatakse </w:t>
      </w:r>
      <w:r w:rsidR="009068EE">
        <w:rPr>
          <w:rFonts w:eastAsia="Calibri"/>
          <w:kern w:val="0"/>
          <w14:ligatures w14:val="none"/>
        </w:rPr>
        <w:t>ja selgitatakse</w:t>
      </w:r>
      <w:r w:rsidR="00A31B3F">
        <w:rPr>
          <w:rFonts w:eastAsia="Calibri"/>
          <w:kern w:val="0"/>
          <w14:ligatures w14:val="none"/>
        </w:rPr>
        <w:t xml:space="preserve"> taotleja</w:t>
      </w:r>
      <w:r w:rsidR="009068EE">
        <w:rPr>
          <w:rFonts w:eastAsia="Calibri"/>
          <w:kern w:val="0"/>
          <w14:ligatures w14:val="none"/>
        </w:rPr>
        <w:t>le täiendavalt</w:t>
      </w:r>
      <w:r w:rsidR="00A31B3F">
        <w:rPr>
          <w:rFonts w:eastAsia="Calibri"/>
          <w:kern w:val="0"/>
          <w14:ligatures w14:val="none"/>
        </w:rPr>
        <w:t xml:space="preserve"> õiguseid ja kohustusi, mh </w:t>
      </w:r>
      <w:r w:rsidR="005D120D">
        <w:rPr>
          <w:rFonts w:eastAsia="Calibri"/>
          <w:kern w:val="0"/>
          <w14:ligatures w14:val="none"/>
        </w:rPr>
        <w:t xml:space="preserve">piirimenetlust, </w:t>
      </w:r>
      <w:r w:rsidR="009068EE">
        <w:rPr>
          <w:rFonts w:eastAsia="Calibri"/>
          <w:kern w:val="0"/>
          <w14:ligatures w14:val="none"/>
        </w:rPr>
        <w:t>kohustust viibida vastutavas riigis ja teha ametiasutustega igakülgset koostööd</w:t>
      </w:r>
      <w:r w:rsidR="00A31B3F">
        <w:rPr>
          <w:rFonts w:eastAsia="Calibri"/>
          <w:kern w:val="0"/>
          <w14:ligatures w14:val="none"/>
        </w:rPr>
        <w:t xml:space="preserve">. </w:t>
      </w:r>
    </w:p>
    <w:p w14:paraId="60201488" w14:textId="77777777" w:rsidR="0044790D" w:rsidRDefault="0044790D" w:rsidP="00C941D6">
      <w:pPr>
        <w:contextualSpacing/>
        <w:jc w:val="both"/>
        <w:rPr>
          <w:rFonts w:eastAsia="Calibri"/>
          <w:b/>
          <w:bCs/>
          <w:kern w:val="0"/>
          <w14:ligatures w14:val="none"/>
        </w:rPr>
      </w:pPr>
    </w:p>
    <w:p w14:paraId="41E0AAA2" w14:textId="087A5C83" w:rsidR="00341B95" w:rsidRDefault="00341B95" w:rsidP="00341B95">
      <w:pPr>
        <w:pStyle w:val="Pealkiri2"/>
        <w:rPr>
          <w:rFonts w:cs="Times New Roman"/>
          <w:bCs/>
          <w:szCs w:val="24"/>
        </w:rPr>
      </w:pPr>
      <w:r w:rsidRPr="00EE0F34">
        <w:rPr>
          <w:rFonts w:cs="Times New Roman"/>
          <w:szCs w:val="24"/>
        </w:rPr>
        <w:t xml:space="preserve">6.3 </w:t>
      </w:r>
      <w:r w:rsidR="00BB469A">
        <w:rPr>
          <w:rFonts w:cs="Times New Roman"/>
          <w:szCs w:val="24"/>
        </w:rPr>
        <w:t xml:space="preserve">Solidaarsusmehhanismi rakendamine </w:t>
      </w:r>
    </w:p>
    <w:p w14:paraId="62FEECCE" w14:textId="77777777" w:rsidR="00341B95" w:rsidRPr="0059266F" w:rsidRDefault="00341B95" w:rsidP="00341B95"/>
    <w:p w14:paraId="0C544651" w14:textId="47ACF8D8" w:rsidR="00A66693" w:rsidRPr="009A67E9" w:rsidRDefault="009A67E9" w:rsidP="00A66693">
      <w:pPr>
        <w:jc w:val="both"/>
      </w:pPr>
      <w:r w:rsidRPr="009A67E9">
        <w:t xml:space="preserve">Järgnevalt kajastatakse mõjusid, mis tulenevad kohustuslikus solidaarsusmehhanismis osalemise otsustamine protsessist ning valmisoleku loomisest selle protsessi raames teisi liikmesriike abistada ja ise abi vastu võtta. </w:t>
      </w:r>
      <w:r w:rsidR="00A66693" w:rsidRPr="00D40676">
        <w:rPr>
          <w:rFonts w:eastAsia="Calibri"/>
          <w:bCs/>
          <w:kern w:val="0"/>
          <w14:ligatures w14:val="none"/>
        </w:rPr>
        <w:t xml:space="preserve">Muudatused on </w:t>
      </w:r>
      <w:r w:rsidR="00A66693">
        <w:rPr>
          <w:rFonts w:eastAsia="Calibri"/>
          <w:bCs/>
          <w:kern w:val="0"/>
          <w14:ligatures w14:val="none"/>
        </w:rPr>
        <w:t xml:space="preserve">tervikliku ülevaate huvides </w:t>
      </w:r>
      <w:r w:rsidR="00A66693" w:rsidRPr="00D40676">
        <w:rPr>
          <w:rFonts w:eastAsia="Calibri"/>
          <w:bCs/>
          <w:kern w:val="0"/>
          <w14:ligatures w14:val="none"/>
        </w:rPr>
        <w:t>esitatud märksõnadena tabelis</w:t>
      </w:r>
      <w:r w:rsidR="00A66693">
        <w:rPr>
          <w:rFonts w:eastAsia="Calibri"/>
          <w:bCs/>
          <w:kern w:val="0"/>
          <w14:ligatures w14:val="none"/>
        </w:rPr>
        <w:t xml:space="preserve"> ja seostatud allolevas </w:t>
      </w:r>
      <w:commentRangeStart w:id="298"/>
      <w:r w:rsidR="00A66693">
        <w:rPr>
          <w:rFonts w:eastAsia="Calibri"/>
          <w:bCs/>
          <w:kern w:val="0"/>
          <w14:ligatures w14:val="none"/>
        </w:rPr>
        <w:t>mõjuhinnangus</w:t>
      </w:r>
      <w:commentRangeEnd w:id="298"/>
      <w:r w:rsidR="00B04F64">
        <w:rPr>
          <w:rStyle w:val="Kommentaariviide"/>
          <w:rFonts w:eastAsia="Times New Roman"/>
          <w:kern w:val="0"/>
          <w14:ligatures w14:val="none"/>
        </w:rPr>
        <w:commentReference w:id="298"/>
      </w:r>
      <w:r w:rsidR="00A66693">
        <w:rPr>
          <w:rFonts w:eastAsia="Calibri"/>
          <w:bCs/>
          <w:kern w:val="0"/>
          <w14:ligatures w14:val="none"/>
        </w:rPr>
        <w:t>.</w:t>
      </w:r>
    </w:p>
    <w:p w14:paraId="56755527" w14:textId="77777777" w:rsidR="00F22055" w:rsidRDefault="00F22055" w:rsidP="00341B95">
      <w:pPr>
        <w:jc w:val="both"/>
        <w:rPr>
          <w:bCs/>
        </w:rPr>
      </w:pPr>
    </w:p>
    <w:p w14:paraId="7B820E15" w14:textId="4FFFB32E" w:rsidR="00341B95" w:rsidRPr="00EE0F34" w:rsidRDefault="00F22055" w:rsidP="00341B95">
      <w:pPr>
        <w:jc w:val="both"/>
        <w:rPr>
          <w:bCs/>
        </w:rPr>
      </w:pPr>
      <w:r w:rsidRPr="002C580C">
        <w:rPr>
          <w:b/>
        </w:rPr>
        <w:t xml:space="preserve">Tabel </w:t>
      </w:r>
      <w:r w:rsidR="00980836">
        <w:rPr>
          <w:b/>
        </w:rPr>
        <w:t>10</w:t>
      </w:r>
      <w:r w:rsidR="002758AA" w:rsidRPr="002E1B8E">
        <w:t>.</w:t>
      </w:r>
      <w:r w:rsidRPr="002E1B8E">
        <w:t xml:space="preserve"> Peamised muudatused</w:t>
      </w:r>
      <w:r w:rsidR="00A26468">
        <w:rPr>
          <w:b/>
        </w:rPr>
        <w:t xml:space="preserve"> </w:t>
      </w:r>
      <w:r w:rsidR="00A26468" w:rsidRPr="00A26468">
        <w:rPr>
          <w:bCs/>
        </w:rPr>
        <w:t xml:space="preserve">(allikas: </w:t>
      </w:r>
      <w:r w:rsidR="005777E2">
        <w:rPr>
          <w:bCs/>
        </w:rPr>
        <w:t>SIM</w:t>
      </w:r>
      <w:r w:rsidR="00A26468" w:rsidRPr="00537B46">
        <w:rPr>
          <w:bCs/>
        </w:rPr>
        <w:t>)</w:t>
      </w:r>
    </w:p>
    <w:p w14:paraId="09C62F59" w14:textId="77777777" w:rsidR="00343E55" w:rsidRPr="00EE0F34" w:rsidRDefault="00343E55" w:rsidP="00341B95">
      <w:pPr>
        <w:jc w:val="both"/>
        <w:rPr>
          <w:bCs/>
        </w:rPr>
      </w:pPr>
    </w:p>
    <w:tbl>
      <w:tblPr>
        <w:tblStyle w:val="Kontuurtabel"/>
        <w:tblW w:w="0" w:type="auto"/>
        <w:tblLook w:val="04A0" w:firstRow="1" w:lastRow="0" w:firstColumn="1" w:lastColumn="0" w:noHBand="0" w:noVBand="1"/>
      </w:tblPr>
      <w:tblGrid>
        <w:gridCol w:w="4520"/>
        <w:gridCol w:w="4521"/>
      </w:tblGrid>
      <w:tr w:rsidR="00341B95" w:rsidRPr="00EE0F34" w14:paraId="650BF71B" w14:textId="77777777" w:rsidTr="004E107D">
        <w:tc>
          <w:tcPr>
            <w:tcW w:w="9061" w:type="dxa"/>
            <w:gridSpan w:val="2"/>
            <w:tcBorders>
              <w:top w:val="single" w:sz="12" w:space="0" w:color="9CC2E5" w:themeColor="accent5" w:themeTint="99"/>
              <w:left w:val="single" w:sz="12" w:space="0" w:color="9CC2E5" w:themeColor="accent5" w:themeTint="99"/>
              <w:right w:val="single" w:sz="12" w:space="0" w:color="9CC2E5" w:themeColor="accent5" w:themeTint="99"/>
            </w:tcBorders>
            <w:shd w:val="clear" w:color="auto" w:fill="D9E2F3" w:themeFill="accent1" w:themeFillTint="33"/>
          </w:tcPr>
          <w:p w14:paraId="29D66FD0" w14:textId="77777777" w:rsidR="00341B95" w:rsidRDefault="00341B95" w:rsidP="00074073">
            <w:pPr>
              <w:pStyle w:val="Pealkiri2"/>
              <w:jc w:val="center"/>
              <w:rPr>
                <w:rFonts w:ascii="Times New Roman" w:hAnsi="Times New Roman" w:cs="Times New Roman"/>
                <w:szCs w:val="22"/>
              </w:rPr>
            </w:pPr>
            <w:r w:rsidRPr="001E20CF">
              <w:rPr>
                <w:rFonts w:ascii="Times New Roman" w:hAnsi="Times New Roman" w:cs="Times New Roman"/>
                <w:szCs w:val="22"/>
              </w:rPr>
              <w:t>Liikmesriikide vahelise solidaarse abistamise ja vastutuse tasakaalu loomine</w:t>
            </w:r>
          </w:p>
          <w:p w14:paraId="45122B17" w14:textId="2CD361BA" w:rsidR="00341B95" w:rsidRPr="001E20CF" w:rsidRDefault="00430CCD" w:rsidP="00681D44">
            <w:pPr>
              <w:pStyle w:val="Pealkiri2"/>
              <w:jc w:val="center"/>
              <w:rPr>
                <w:rFonts w:ascii="Times New Roman" w:hAnsi="Times New Roman" w:cs="Times New Roman"/>
              </w:rPr>
            </w:pPr>
            <w:r>
              <w:rPr>
                <w:rFonts w:ascii="Times New Roman" w:hAnsi="Times New Roman" w:cs="Times New Roman"/>
                <w:bCs/>
                <w:szCs w:val="22"/>
              </w:rPr>
              <w:t xml:space="preserve"> ning rändekriiside ennetamine</w:t>
            </w:r>
          </w:p>
        </w:tc>
      </w:tr>
      <w:tr w:rsidR="00341B95" w:rsidRPr="00EE0F34" w14:paraId="5DC3B3D1" w14:textId="77777777" w:rsidTr="004E107D">
        <w:tc>
          <w:tcPr>
            <w:tcW w:w="4530" w:type="dxa"/>
            <w:tcBorders>
              <w:top w:val="single" w:sz="12" w:space="0" w:color="9CC2E5" w:themeColor="accent5" w:themeTint="99"/>
              <w:bottom w:val="single" w:sz="12" w:space="0" w:color="9CC2E5" w:themeColor="accent5" w:themeTint="99"/>
              <w:right w:val="single" w:sz="12" w:space="0" w:color="9CC2E5" w:themeColor="accent5" w:themeTint="99"/>
            </w:tcBorders>
            <w:shd w:val="clear" w:color="auto" w:fill="BDD6EE" w:themeFill="accent5" w:themeFillTint="66"/>
          </w:tcPr>
          <w:p w14:paraId="1713BA47" w14:textId="77777777" w:rsidR="00341B95" w:rsidRPr="001E20CF" w:rsidRDefault="00341B95" w:rsidP="00074073">
            <w:pPr>
              <w:jc w:val="center"/>
              <w:rPr>
                <w:rFonts w:ascii="Times New Roman" w:hAnsi="Times New Roman" w:cs="Times New Roman"/>
              </w:rPr>
            </w:pPr>
            <w:r w:rsidRPr="001E20CF">
              <w:rPr>
                <w:rFonts w:ascii="Times New Roman" w:hAnsi="Times New Roman" w:cs="Times New Roman"/>
              </w:rPr>
              <w:t>Enne reformi</w:t>
            </w:r>
          </w:p>
        </w:tc>
        <w:tc>
          <w:tcPr>
            <w:tcW w:w="4531" w:type="dxa"/>
            <w:tcBorders>
              <w:top w:val="single" w:sz="12" w:space="0" w:color="9CC2E5" w:themeColor="accent5" w:themeTint="99"/>
              <w:left w:val="single" w:sz="12" w:space="0" w:color="9CC2E5" w:themeColor="accent5" w:themeTint="99"/>
              <w:bottom w:val="single" w:sz="12" w:space="0" w:color="9CC2E5" w:themeColor="accent5" w:themeTint="99"/>
              <w:right w:val="single" w:sz="12" w:space="0" w:color="9CC2E5" w:themeColor="accent5" w:themeTint="99"/>
            </w:tcBorders>
            <w:shd w:val="clear" w:color="auto" w:fill="BDD6EE" w:themeFill="accent5" w:themeFillTint="66"/>
          </w:tcPr>
          <w:p w14:paraId="6ADDE5BF" w14:textId="7ED7AB40" w:rsidR="00341B95" w:rsidRPr="001E20CF" w:rsidRDefault="00341B95" w:rsidP="00074073">
            <w:pPr>
              <w:jc w:val="center"/>
              <w:rPr>
                <w:rFonts w:ascii="Times New Roman" w:hAnsi="Times New Roman" w:cs="Times New Roman"/>
              </w:rPr>
            </w:pPr>
            <w:r w:rsidRPr="001E20CF">
              <w:rPr>
                <w:rFonts w:ascii="Times New Roman" w:hAnsi="Times New Roman" w:cs="Times New Roman"/>
              </w:rPr>
              <w:t>P</w:t>
            </w:r>
            <w:r w:rsidR="003118C3" w:rsidRPr="001E20CF">
              <w:rPr>
                <w:rFonts w:ascii="Times New Roman" w:hAnsi="Times New Roman" w:cs="Times New Roman"/>
              </w:rPr>
              <w:t>ärast</w:t>
            </w:r>
            <w:r w:rsidRPr="001E20CF">
              <w:rPr>
                <w:rFonts w:ascii="Times New Roman" w:hAnsi="Times New Roman" w:cs="Times New Roman"/>
              </w:rPr>
              <w:t xml:space="preserve"> reformi rakendamist</w:t>
            </w:r>
          </w:p>
        </w:tc>
      </w:tr>
      <w:tr w:rsidR="00341B95" w:rsidRPr="00EE0F34" w14:paraId="56704079" w14:textId="77777777" w:rsidTr="004E107D">
        <w:tc>
          <w:tcPr>
            <w:tcW w:w="4530" w:type="dxa"/>
            <w:vMerge w:val="restart"/>
            <w:tcBorders>
              <w:top w:val="single" w:sz="12" w:space="0" w:color="9CC2E5" w:themeColor="accent5" w:themeTint="99"/>
              <w:left w:val="single" w:sz="12" w:space="0" w:color="9CC2E5" w:themeColor="accent5" w:themeTint="99"/>
              <w:right w:val="single" w:sz="12" w:space="0" w:color="9CC2E5" w:themeColor="accent5" w:themeTint="99"/>
            </w:tcBorders>
          </w:tcPr>
          <w:p w14:paraId="37D63444" w14:textId="77777777" w:rsidR="00341B95" w:rsidRPr="001E20CF" w:rsidRDefault="00341B95" w:rsidP="00074073">
            <w:pPr>
              <w:rPr>
                <w:rFonts w:ascii="Times New Roman" w:hAnsi="Times New Roman" w:cs="Times New Roman"/>
              </w:rPr>
            </w:pPr>
          </w:p>
          <w:p w14:paraId="2F9FD84A" w14:textId="77777777" w:rsidR="00341B95" w:rsidRPr="001E20CF" w:rsidRDefault="00341B95" w:rsidP="00074073">
            <w:pPr>
              <w:rPr>
                <w:rFonts w:ascii="Times New Roman" w:hAnsi="Times New Roman" w:cs="Times New Roman"/>
              </w:rPr>
            </w:pPr>
          </w:p>
          <w:p w14:paraId="56DF4A05" w14:textId="77777777" w:rsidR="004E107D" w:rsidRDefault="004E107D" w:rsidP="00074073">
            <w:pPr>
              <w:jc w:val="center"/>
              <w:rPr>
                <w:rFonts w:ascii="Times New Roman" w:hAnsi="Times New Roman" w:cs="Times New Roman"/>
              </w:rPr>
            </w:pPr>
          </w:p>
          <w:p w14:paraId="285E85F8" w14:textId="77777777" w:rsidR="004E107D" w:rsidRDefault="004E107D" w:rsidP="00074073">
            <w:pPr>
              <w:jc w:val="center"/>
              <w:rPr>
                <w:rFonts w:ascii="Times New Roman" w:hAnsi="Times New Roman" w:cs="Times New Roman"/>
              </w:rPr>
            </w:pPr>
          </w:p>
          <w:p w14:paraId="22396294" w14:textId="77777777" w:rsidR="00341B95" w:rsidRPr="001E20CF" w:rsidRDefault="00341B95" w:rsidP="00074073">
            <w:pPr>
              <w:jc w:val="center"/>
              <w:rPr>
                <w:rFonts w:ascii="Times New Roman" w:hAnsi="Times New Roman" w:cs="Times New Roman"/>
              </w:rPr>
            </w:pPr>
            <w:r w:rsidRPr="001E20CF">
              <w:rPr>
                <w:rFonts w:ascii="Times New Roman" w:hAnsi="Times New Roman" w:cs="Times New Roman"/>
              </w:rPr>
              <w:t xml:space="preserve">Solidaarsus on vabatahtlik ja </w:t>
            </w:r>
            <w:proofErr w:type="spellStart"/>
            <w:r w:rsidRPr="001E20CF">
              <w:rPr>
                <w:rFonts w:ascii="Times New Roman" w:hAnsi="Times New Roman" w:cs="Times New Roman"/>
                <w:i/>
              </w:rPr>
              <w:t>ad</w:t>
            </w:r>
            <w:proofErr w:type="spellEnd"/>
            <w:r w:rsidRPr="001E20CF">
              <w:rPr>
                <w:rFonts w:ascii="Times New Roman" w:hAnsi="Times New Roman" w:cs="Times New Roman"/>
                <w:i/>
              </w:rPr>
              <w:t xml:space="preserve"> </w:t>
            </w:r>
            <w:proofErr w:type="spellStart"/>
            <w:r w:rsidRPr="001E20CF">
              <w:rPr>
                <w:rFonts w:ascii="Times New Roman" w:hAnsi="Times New Roman" w:cs="Times New Roman"/>
                <w:i/>
              </w:rPr>
              <w:t>hoc</w:t>
            </w:r>
            <w:proofErr w:type="spellEnd"/>
            <w:r w:rsidRPr="001E20CF">
              <w:rPr>
                <w:rFonts w:ascii="Times New Roman" w:hAnsi="Times New Roman" w:cs="Times New Roman"/>
              </w:rPr>
              <w:t xml:space="preserve"> alusel</w:t>
            </w:r>
          </w:p>
        </w:tc>
        <w:tc>
          <w:tcPr>
            <w:tcW w:w="4531" w:type="dxa"/>
            <w:tcBorders>
              <w:top w:val="single" w:sz="12" w:space="0" w:color="9CC2E5" w:themeColor="accent5" w:themeTint="99"/>
              <w:left w:val="single" w:sz="12" w:space="0" w:color="9CC2E5" w:themeColor="accent5" w:themeTint="99"/>
              <w:right w:val="single" w:sz="12" w:space="0" w:color="9CC2E5" w:themeColor="accent5" w:themeTint="99"/>
            </w:tcBorders>
          </w:tcPr>
          <w:p w14:paraId="49261E96" w14:textId="6AFE04D0" w:rsidR="00341B95" w:rsidRPr="001E20CF" w:rsidRDefault="00341B95" w:rsidP="00074073">
            <w:pPr>
              <w:rPr>
                <w:rFonts w:ascii="Times New Roman" w:hAnsi="Times New Roman" w:cs="Times New Roman"/>
              </w:rPr>
            </w:pPr>
            <w:r w:rsidRPr="001E20CF">
              <w:rPr>
                <w:rFonts w:ascii="Times New Roman" w:hAnsi="Times New Roman" w:cs="Times New Roman"/>
              </w:rPr>
              <w:t>Solidaarsus on kohustuslik ja püsiv</w:t>
            </w:r>
            <w:r w:rsidR="00532533" w:rsidRPr="001E20CF">
              <w:rPr>
                <w:rFonts w:ascii="Times New Roman" w:hAnsi="Times New Roman" w:cs="Times New Roman"/>
              </w:rPr>
              <w:t xml:space="preserve"> </w:t>
            </w:r>
          </w:p>
        </w:tc>
      </w:tr>
      <w:tr w:rsidR="000F2DDE" w:rsidRPr="00EE0F34" w14:paraId="724053AD" w14:textId="77777777" w:rsidTr="004E107D">
        <w:tc>
          <w:tcPr>
            <w:tcW w:w="4530" w:type="dxa"/>
            <w:vMerge/>
            <w:tcBorders>
              <w:left w:val="single" w:sz="12" w:space="0" w:color="9CC2E5" w:themeColor="accent5" w:themeTint="99"/>
              <w:bottom w:val="single" w:sz="12" w:space="0" w:color="9CC2E5" w:themeColor="accent5" w:themeTint="99"/>
              <w:right w:val="single" w:sz="12" w:space="0" w:color="9CC2E5" w:themeColor="accent5" w:themeTint="99"/>
            </w:tcBorders>
          </w:tcPr>
          <w:p w14:paraId="09CDEE68" w14:textId="77777777" w:rsidR="000F2DDE" w:rsidRPr="00537B46" w:rsidRDefault="000F2DDE" w:rsidP="00074073">
            <w:pPr>
              <w:rPr>
                <w:rFonts w:ascii="Times New Roman" w:hAnsi="Times New Roman" w:cs="Times New Roman"/>
              </w:rPr>
            </w:pPr>
          </w:p>
        </w:tc>
        <w:tc>
          <w:tcPr>
            <w:tcW w:w="4531" w:type="dxa"/>
            <w:tcBorders>
              <w:left w:val="single" w:sz="12" w:space="0" w:color="9CC2E5" w:themeColor="accent5" w:themeTint="99"/>
              <w:bottom w:val="single" w:sz="12" w:space="0" w:color="9CC2E5" w:themeColor="accent5" w:themeTint="99"/>
              <w:right w:val="single" w:sz="12" w:space="0" w:color="9CC2E5" w:themeColor="accent5" w:themeTint="99"/>
            </w:tcBorders>
          </w:tcPr>
          <w:p w14:paraId="1DFD6BB6" w14:textId="77777777" w:rsidR="001E20CF" w:rsidRPr="001E20CF" w:rsidRDefault="001E20CF" w:rsidP="000F2DDE">
            <w:pPr>
              <w:rPr>
                <w:rFonts w:ascii="Times New Roman" w:hAnsi="Times New Roman" w:cs="Times New Roman"/>
              </w:rPr>
            </w:pPr>
            <w:r w:rsidRPr="001E20CF">
              <w:rPr>
                <w:rFonts w:ascii="Times New Roman" w:hAnsi="Times New Roman" w:cs="Times New Roman"/>
              </w:rPr>
              <w:t>Kehtestatud on solidaarsusmehhanism , mis hõlmab</w:t>
            </w:r>
          </w:p>
          <w:p w14:paraId="7855EABC" w14:textId="77777777" w:rsidR="001E20CF" w:rsidRPr="001E20CF" w:rsidRDefault="001E20CF" w:rsidP="000F2DDE">
            <w:pPr>
              <w:rPr>
                <w:rFonts w:ascii="Times New Roman" w:hAnsi="Times New Roman" w:cs="Times New Roman"/>
              </w:rPr>
            </w:pPr>
            <w:r w:rsidRPr="001E20CF">
              <w:rPr>
                <w:rFonts w:ascii="Times New Roman" w:hAnsi="Times New Roman" w:cs="Times New Roman"/>
              </w:rPr>
              <w:t>- kõrgetasemelise solidaarsusfoorumi</w:t>
            </w:r>
          </w:p>
          <w:p w14:paraId="6DE41996" w14:textId="77777777" w:rsidR="001E20CF" w:rsidRPr="001E20CF" w:rsidRDefault="001E20CF" w:rsidP="000F2DDE">
            <w:pPr>
              <w:rPr>
                <w:rFonts w:ascii="Times New Roman" w:hAnsi="Times New Roman" w:cs="Times New Roman"/>
              </w:rPr>
            </w:pPr>
            <w:r w:rsidRPr="001E20CF">
              <w:rPr>
                <w:rFonts w:ascii="Times New Roman" w:hAnsi="Times New Roman" w:cs="Times New Roman"/>
              </w:rPr>
              <w:t>- tehnilise tasandi solidaarsusfoorumi</w:t>
            </w:r>
          </w:p>
          <w:p w14:paraId="440E5C22" w14:textId="21AEB5C1" w:rsidR="000F2DDE" w:rsidRPr="001E20CF" w:rsidRDefault="001E20CF" w:rsidP="000F2DDE">
            <w:pPr>
              <w:rPr>
                <w:rFonts w:ascii="Times New Roman" w:hAnsi="Times New Roman" w:cs="Times New Roman"/>
              </w:rPr>
            </w:pPr>
            <w:r w:rsidRPr="001E20CF">
              <w:rPr>
                <w:rFonts w:ascii="Times New Roman" w:hAnsi="Times New Roman" w:cs="Times New Roman"/>
              </w:rPr>
              <w:t>- EL komisjoni solidaarsuskoordinaatori</w:t>
            </w:r>
            <w:r w:rsidR="000F2DDE" w:rsidRPr="001E20CF">
              <w:rPr>
                <w:rFonts w:ascii="Times New Roman" w:hAnsi="Times New Roman" w:cs="Times New Roman"/>
              </w:rPr>
              <w:t xml:space="preserve"> </w:t>
            </w:r>
          </w:p>
          <w:p w14:paraId="2C2015F5" w14:textId="1AB14C2F" w:rsidR="001E20CF" w:rsidRPr="001E20CF" w:rsidRDefault="001E20CF" w:rsidP="000F2DDE">
            <w:pPr>
              <w:rPr>
                <w:rFonts w:ascii="Times New Roman" w:hAnsi="Times New Roman" w:cs="Times New Roman"/>
              </w:rPr>
            </w:pPr>
            <w:r w:rsidRPr="001E20CF">
              <w:rPr>
                <w:rFonts w:ascii="Times New Roman" w:hAnsi="Times New Roman" w:cs="Times New Roman"/>
              </w:rPr>
              <w:t>- EL komisjoni ränderaporti ja ettepaneku EL nõukogu rakendusotsusest</w:t>
            </w:r>
          </w:p>
          <w:p w14:paraId="5AA33DC7" w14:textId="77777777" w:rsidR="000F2DDE" w:rsidRPr="001E20CF" w:rsidRDefault="001E20CF" w:rsidP="001E20CF">
            <w:pPr>
              <w:rPr>
                <w:rFonts w:ascii="Times New Roman" w:hAnsi="Times New Roman" w:cs="Times New Roman"/>
              </w:rPr>
            </w:pPr>
            <w:r w:rsidRPr="001E20CF">
              <w:rPr>
                <w:rFonts w:ascii="Times New Roman" w:hAnsi="Times New Roman" w:cs="Times New Roman"/>
              </w:rPr>
              <w:t>- EL nõukogu rakendusotsuse solidaarsusreservi kohta</w:t>
            </w:r>
          </w:p>
          <w:p w14:paraId="3C3FAF99" w14:textId="3710E91D" w:rsidR="000F2DDE" w:rsidRPr="00537B46" w:rsidRDefault="001E20CF" w:rsidP="00074073">
            <w:pPr>
              <w:rPr>
                <w:rFonts w:ascii="Times New Roman" w:hAnsi="Times New Roman" w:cs="Times New Roman"/>
              </w:rPr>
            </w:pPr>
            <w:r w:rsidRPr="001E20CF">
              <w:rPr>
                <w:rFonts w:ascii="Times New Roman" w:hAnsi="Times New Roman" w:cs="Times New Roman"/>
              </w:rPr>
              <w:t>- panuste ellu viimise korra</w:t>
            </w:r>
          </w:p>
        </w:tc>
      </w:tr>
      <w:tr w:rsidR="001E20CF" w:rsidRPr="00EE0F34" w14:paraId="5B4BEBC4" w14:textId="77777777" w:rsidTr="004E107D">
        <w:tc>
          <w:tcPr>
            <w:tcW w:w="9061" w:type="dxa"/>
            <w:gridSpan w:val="2"/>
            <w:tcBorders>
              <w:left w:val="single" w:sz="12" w:space="0" w:color="9CC2E5" w:themeColor="accent5" w:themeTint="99"/>
              <w:bottom w:val="single" w:sz="12" w:space="0" w:color="9CC2E5" w:themeColor="accent5" w:themeTint="99"/>
              <w:right w:val="single" w:sz="12" w:space="0" w:color="9CC2E5" w:themeColor="accent5" w:themeTint="99"/>
            </w:tcBorders>
            <w:shd w:val="clear" w:color="auto" w:fill="D9E2F3" w:themeFill="accent1" w:themeFillTint="33"/>
          </w:tcPr>
          <w:p w14:paraId="3EE7BD0A" w14:textId="5A002DE6" w:rsidR="001E20CF" w:rsidRPr="001E20CF" w:rsidRDefault="001E20CF" w:rsidP="001E20CF">
            <w:pPr>
              <w:jc w:val="center"/>
              <w:rPr>
                <w:rFonts w:ascii="Times New Roman" w:hAnsi="Times New Roman" w:cs="Times New Roman"/>
              </w:rPr>
            </w:pPr>
            <w:r w:rsidRPr="001E20CF">
              <w:rPr>
                <w:rFonts w:ascii="Times New Roman" w:hAnsi="Times New Roman" w:cs="Times New Roman"/>
                <w:b/>
              </w:rPr>
              <w:t xml:space="preserve">Seaduse rakendamise </w:t>
            </w:r>
            <w:commentRangeStart w:id="299"/>
            <w:r w:rsidRPr="001E20CF">
              <w:rPr>
                <w:rFonts w:ascii="Times New Roman" w:hAnsi="Times New Roman" w:cs="Times New Roman"/>
                <w:b/>
              </w:rPr>
              <w:t>mõju</w:t>
            </w:r>
            <w:commentRangeEnd w:id="299"/>
            <w:r w:rsidR="0047258D">
              <w:rPr>
                <w:rStyle w:val="Kommentaariviide"/>
                <w:rFonts w:ascii="Times New Roman" w:eastAsia="Times New Roman" w:hAnsi="Times New Roman" w:cs="Times New Roman"/>
              </w:rPr>
              <w:commentReference w:id="299"/>
            </w:r>
          </w:p>
        </w:tc>
      </w:tr>
      <w:tr w:rsidR="00341B95" w:rsidRPr="00EE0F34" w14:paraId="0FFC05A6" w14:textId="77777777" w:rsidTr="004E107D">
        <w:tc>
          <w:tcPr>
            <w:tcW w:w="4530" w:type="dxa"/>
            <w:tcBorders>
              <w:top w:val="single" w:sz="12" w:space="0" w:color="9CC2E5" w:themeColor="accent5" w:themeTint="99"/>
              <w:left w:val="single" w:sz="12" w:space="0" w:color="9CC2E5" w:themeColor="accent5" w:themeTint="99"/>
              <w:right w:val="single" w:sz="12" w:space="0" w:color="9CC2E5" w:themeColor="accent5" w:themeTint="99"/>
            </w:tcBorders>
            <w:shd w:val="clear" w:color="auto" w:fill="D9E2F3" w:themeFill="accent1" w:themeFillTint="33"/>
          </w:tcPr>
          <w:p w14:paraId="6D9BEE7B" w14:textId="108BFBBC" w:rsidR="001E20CF" w:rsidRPr="00537B46" w:rsidRDefault="001E20CF" w:rsidP="00074073">
            <w:pPr>
              <w:jc w:val="center"/>
              <w:rPr>
                <w:rFonts w:ascii="Times New Roman" w:hAnsi="Times New Roman" w:cs="Times New Roman"/>
                <w:b/>
              </w:rPr>
            </w:pPr>
            <w:r w:rsidRPr="00430CCD">
              <w:rPr>
                <w:rFonts w:ascii="Times New Roman" w:hAnsi="Times New Roman" w:cs="Times New Roman"/>
                <w:b/>
              </w:rPr>
              <w:t xml:space="preserve">Muutus </w:t>
            </w:r>
          </w:p>
        </w:tc>
        <w:tc>
          <w:tcPr>
            <w:tcW w:w="4531" w:type="dxa"/>
            <w:tcBorders>
              <w:top w:val="single" w:sz="12" w:space="0" w:color="9CC2E5" w:themeColor="accent5" w:themeTint="99"/>
              <w:left w:val="single" w:sz="12" w:space="0" w:color="9CC2E5" w:themeColor="accent5" w:themeTint="99"/>
              <w:right w:val="single" w:sz="12" w:space="0" w:color="9CC2E5" w:themeColor="accent5" w:themeTint="99"/>
            </w:tcBorders>
            <w:shd w:val="clear" w:color="auto" w:fill="D9E2F3" w:themeFill="accent1" w:themeFillTint="33"/>
          </w:tcPr>
          <w:p w14:paraId="2B6655F3" w14:textId="49D21EA8" w:rsidR="00341B95" w:rsidRPr="00430CCD" w:rsidRDefault="001E20CF" w:rsidP="00074073">
            <w:pPr>
              <w:jc w:val="center"/>
              <w:rPr>
                <w:rFonts w:ascii="Times New Roman" w:hAnsi="Times New Roman" w:cs="Times New Roman"/>
                <w:b/>
              </w:rPr>
            </w:pPr>
            <w:r w:rsidRPr="00430CCD">
              <w:rPr>
                <w:rFonts w:ascii="Times New Roman" w:hAnsi="Times New Roman" w:cs="Times New Roman"/>
                <w:b/>
              </w:rPr>
              <w:t xml:space="preserve">Komponent </w:t>
            </w:r>
          </w:p>
        </w:tc>
      </w:tr>
      <w:tr w:rsidR="00341B95" w:rsidRPr="00EE0F34" w14:paraId="399FD006" w14:textId="77777777" w:rsidTr="004E107D">
        <w:tc>
          <w:tcPr>
            <w:tcW w:w="4530" w:type="dxa"/>
            <w:vMerge w:val="restart"/>
            <w:tcBorders>
              <w:left w:val="single" w:sz="12" w:space="0" w:color="9CC2E5" w:themeColor="accent5" w:themeTint="99"/>
              <w:right w:val="single" w:sz="12" w:space="0" w:color="9CC2E5" w:themeColor="accent5" w:themeTint="99"/>
            </w:tcBorders>
          </w:tcPr>
          <w:p w14:paraId="18CFFD41" w14:textId="77777777" w:rsidR="00B22A99" w:rsidRPr="001E20CF" w:rsidRDefault="00B22A99" w:rsidP="0045538A">
            <w:pPr>
              <w:jc w:val="center"/>
              <w:rPr>
                <w:rFonts w:ascii="Times New Roman" w:hAnsi="Times New Roman" w:cs="Times New Roman"/>
              </w:rPr>
            </w:pPr>
          </w:p>
          <w:p w14:paraId="527177E3" w14:textId="7A8393EB" w:rsidR="00341B95" w:rsidRPr="001E20CF" w:rsidRDefault="0045538A" w:rsidP="0045538A">
            <w:pPr>
              <w:jc w:val="center"/>
              <w:rPr>
                <w:rFonts w:ascii="Times New Roman" w:hAnsi="Times New Roman" w:cs="Times New Roman"/>
              </w:rPr>
            </w:pPr>
            <w:r w:rsidRPr="001E20CF">
              <w:rPr>
                <w:rFonts w:ascii="Times New Roman" w:hAnsi="Times New Roman" w:cs="Times New Roman"/>
              </w:rPr>
              <w:t>Kohustuslik osalemine solidaarsusmehhanismis</w:t>
            </w:r>
          </w:p>
        </w:tc>
        <w:tc>
          <w:tcPr>
            <w:tcW w:w="4531" w:type="dxa"/>
            <w:tcBorders>
              <w:left w:val="single" w:sz="12" w:space="0" w:color="9CC2E5" w:themeColor="accent5" w:themeTint="99"/>
              <w:right w:val="single" w:sz="12" w:space="0" w:color="9CC2E5" w:themeColor="accent5" w:themeTint="99"/>
            </w:tcBorders>
          </w:tcPr>
          <w:p w14:paraId="66111D59" w14:textId="6C0EC2E2" w:rsidR="00341B95" w:rsidRPr="001E20CF" w:rsidRDefault="0045538A" w:rsidP="00074073">
            <w:pPr>
              <w:rPr>
                <w:rFonts w:ascii="Times New Roman" w:hAnsi="Times New Roman" w:cs="Times New Roman"/>
              </w:rPr>
            </w:pPr>
            <w:r w:rsidRPr="001E20CF">
              <w:rPr>
                <w:rFonts w:ascii="Times New Roman" w:hAnsi="Times New Roman" w:cs="Times New Roman"/>
              </w:rPr>
              <w:t>Solidaarsusmehhanismis osalemise otsustamine</w:t>
            </w:r>
          </w:p>
        </w:tc>
      </w:tr>
      <w:tr w:rsidR="00341B95" w:rsidRPr="00EE0F34" w14:paraId="5C25C74D" w14:textId="77777777" w:rsidTr="004E107D">
        <w:trPr>
          <w:trHeight w:val="58"/>
        </w:trPr>
        <w:tc>
          <w:tcPr>
            <w:tcW w:w="4530" w:type="dxa"/>
            <w:vMerge/>
            <w:tcBorders>
              <w:left w:val="single" w:sz="12" w:space="0" w:color="9CC2E5" w:themeColor="accent5" w:themeTint="99"/>
              <w:bottom w:val="single" w:sz="12" w:space="0" w:color="9CC2E5" w:themeColor="accent5" w:themeTint="99"/>
              <w:right w:val="single" w:sz="12" w:space="0" w:color="9CC2E5" w:themeColor="accent5" w:themeTint="99"/>
            </w:tcBorders>
          </w:tcPr>
          <w:p w14:paraId="42FC5736" w14:textId="77777777" w:rsidR="00341B95" w:rsidRPr="001E20CF" w:rsidRDefault="00341B95" w:rsidP="00074073">
            <w:pPr>
              <w:rPr>
                <w:rFonts w:ascii="Times New Roman" w:hAnsi="Times New Roman" w:cs="Times New Roman"/>
              </w:rPr>
            </w:pPr>
          </w:p>
        </w:tc>
        <w:tc>
          <w:tcPr>
            <w:tcW w:w="4531" w:type="dxa"/>
            <w:tcBorders>
              <w:left w:val="single" w:sz="12" w:space="0" w:color="9CC2E5" w:themeColor="accent5" w:themeTint="99"/>
              <w:bottom w:val="single" w:sz="12" w:space="0" w:color="9CC2E5" w:themeColor="accent5" w:themeTint="99"/>
              <w:right w:val="single" w:sz="12" w:space="0" w:color="9CC2E5" w:themeColor="accent5" w:themeTint="99"/>
            </w:tcBorders>
          </w:tcPr>
          <w:p w14:paraId="65AA9512" w14:textId="7F5201B0" w:rsidR="00341B95" w:rsidRPr="001E20CF" w:rsidRDefault="0045538A" w:rsidP="00074073">
            <w:pPr>
              <w:rPr>
                <w:rFonts w:ascii="Times New Roman" w:hAnsi="Times New Roman" w:cs="Times New Roman"/>
              </w:rPr>
            </w:pPr>
            <w:r w:rsidRPr="001E20CF">
              <w:rPr>
                <w:rFonts w:ascii="Times New Roman" w:hAnsi="Times New Roman" w:cs="Times New Roman"/>
              </w:rPr>
              <w:t>Solidaarsusmehhanismis osalemiseks valmisoleku loomine</w:t>
            </w:r>
          </w:p>
        </w:tc>
      </w:tr>
    </w:tbl>
    <w:p w14:paraId="1024698D" w14:textId="77777777" w:rsidR="006021D4" w:rsidRPr="002C580C" w:rsidRDefault="006021D4" w:rsidP="00341B95">
      <w:pPr>
        <w:jc w:val="both"/>
        <w:rPr>
          <w:u w:val="single"/>
        </w:rPr>
      </w:pPr>
    </w:p>
    <w:p w14:paraId="10E0F693" w14:textId="35DC2E14" w:rsidR="00341B95" w:rsidRPr="002C580C" w:rsidRDefault="00341B95" w:rsidP="00341B95">
      <w:pPr>
        <w:pStyle w:val="Pealkiri3"/>
        <w:rPr>
          <w:rFonts w:cs="Times New Roman"/>
          <w:b w:val="0"/>
          <w:u w:val="single"/>
        </w:rPr>
      </w:pPr>
      <w:r w:rsidRPr="002C580C">
        <w:rPr>
          <w:rFonts w:cs="Times New Roman"/>
          <w:b w:val="0"/>
          <w:u w:val="single"/>
        </w:rPr>
        <w:t>6.3.1</w:t>
      </w:r>
      <w:r w:rsidR="002C580C">
        <w:rPr>
          <w:rFonts w:cs="Times New Roman"/>
          <w:b w:val="0"/>
          <w:u w:val="single"/>
        </w:rPr>
        <w:t>.</w:t>
      </w:r>
      <w:r w:rsidRPr="002C580C">
        <w:rPr>
          <w:rFonts w:cs="Times New Roman"/>
          <w:b w:val="0"/>
          <w:u w:val="single"/>
        </w:rPr>
        <w:t xml:space="preserve"> Muudatuste mõju riigiasutuste ja kohaliku omavalitsuse korraldusele</w:t>
      </w:r>
    </w:p>
    <w:p w14:paraId="067BF1F8" w14:textId="77777777" w:rsidR="00530526" w:rsidRDefault="00530526" w:rsidP="00341B95">
      <w:pPr>
        <w:jc w:val="both"/>
        <w:rPr>
          <w:u w:val="single"/>
        </w:rPr>
      </w:pPr>
    </w:p>
    <w:p w14:paraId="2160301C" w14:textId="24CCBD88" w:rsidR="00341B95" w:rsidRPr="00EE0F34" w:rsidRDefault="00341B95" w:rsidP="00341B95">
      <w:pPr>
        <w:jc w:val="both"/>
      </w:pPr>
      <w:r w:rsidRPr="008267A0">
        <w:rPr>
          <w:b/>
          <w:color w:val="4472C4" w:themeColor="accent1"/>
        </w:rPr>
        <w:t>Sihtrühm:</w:t>
      </w:r>
      <w:r w:rsidRPr="00EE0F34">
        <w:t xml:space="preserve"> Vabariigi Valitsus</w:t>
      </w:r>
      <w:r w:rsidR="00A278F8">
        <w:t xml:space="preserve">, </w:t>
      </w:r>
      <w:r w:rsidR="00266D19">
        <w:t>RK</w:t>
      </w:r>
      <w:r w:rsidR="00935093">
        <w:t xml:space="preserve">, Riigikogu, </w:t>
      </w:r>
      <w:r w:rsidRPr="00EE0F34">
        <w:t>PPA</w:t>
      </w:r>
      <w:r w:rsidR="009E1F37">
        <w:t xml:space="preserve"> </w:t>
      </w:r>
      <w:r w:rsidR="00A278F8">
        <w:t>ja</w:t>
      </w:r>
      <w:r w:rsidR="009E1F37">
        <w:t xml:space="preserve"> </w:t>
      </w:r>
      <w:r w:rsidRPr="00F245B9">
        <w:t>KAP</w:t>
      </w:r>
      <w:r w:rsidR="00AB6EBC">
        <w:t>O</w:t>
      </w:r>
      <w:r w:rsidR="00186147">
        <w:t xml:space="preserve"> ametnikud</w:t>
      </w:r>
      <w:r w:rsidR="009E1F37">
        <w:t>, kes tegelevad rahvusvahelise kaitse valdkonna</w:t>
      </w:r>
      <w:r w:rsidR="005E469D">
        <w:t>s</w:t>
      </w:r>
      <w:r w:rsidR="009E1F37">
        <w:t xml:space="preserve">. </w:t>
      </w:r>
      <w:commentRangeStart w:id="300"/>
      <w:r w:rsidR="00241CE1">
        <w:t>PPA ja KAPO s</w:t>
      </w:r>
      <w:r w:rsidR="0052469B" w:rsidRPr="005C2B5A">
        <w:t>ihtrühma suurus on juurdepääsupiiranguga teave.</w:t>
      </w:r>
      <w:commentRangeEnd w:id="300"/>
      <w:r w:rsidR="002E18E9">
        <w:rPr>
          <w:rStyle w:val="Kommentaariviide"/>
          <w:rFonts w:eastAsia="Times New Roman"/>
          <w:kern w:val="0"/>
          <w14:ligatures w14:val="none"/>
        </w:rPr>
        <w:commentReference w:id="300"/>
      </w:r>
    </w:p>
    <w:p w14:paraId="5B5908F1" w14:textId="77777777" w:rsidR="00530526" w:rsidRDefault="00530526" w:rsidP="00341B95">
      <w:pPr>
        <w:keepNext/>
        <w:suppressAutoHyphens/>
        <w:jc w:val="both"/>
        <w:rPr>
          <w:rFonts w:eastAsia="Times New Roman"/>
          <w:u w:val="single"/>
          <w:lang w:eastAsia="et-EE"/>
        </w:rPr>
      </w:pPr>
    </w:p>
    <w:p w14:paraId="7CAC9472" w14:textId="6D4B4009" w:rsidR="00EA7BDA" w:rsidRPr="008267A0" w:rsidRDefault="00341B95" w:rsidP="00341B95">
      <w:pPr>
        <w:keepNext/>
        <w:suppressAutoHyphens/>
        <w:jc w:val="both"/>
        <w:rPr>
          <w:rFonts w:eastAsia="Times New Roman"/>
          <w:b/>
          <w:color w:val="4472C4" w:themeColor="accent1"/>
          <w:lang w:eastAsia="et-EE"/>
        </w:rPr>
      </w:pPr>
      <w:r w:rsidRPr="008267A0">
        <w:rPr>
          <w:rFonts w:eastAsia="Times New Roman"/>
          <w:b/>
          <w:color w:val="4472C4" w:themeColor="accent1"/>
          <w:lang w:eastAsia="et-EE"/>
        </w:rPr>
        <w:t xml:space="preserve">Mõju kirjeldus ja </w:t>
      </w:r>
      <w:r w:rsidR="00C57E60" w:rsidRPr="008267A0">
        <w:rPr>
          <w:rFonts w:eastAsia="Times New Roman"/>
          <w:b/>
          <w:color w:val="4472C4" w:themeColor="accent1"/>
          <w:lang w:eastAsia="et-EE"/>
        </w:rPr>
        <w:t>ulatus</w:t>
      </w:r>
    </w:p>
    <w:p w14:paraId="3A44D1AF" w14:textId="77777777" w:rsidR="00084FF2" w:rsidRDefault="00084FF2" w:rsidP="00341B95">
      <w:pPr>
        <w:jc w:val="both"/>
      </w:pPr>
    </w:p>
    <w:p w14:paraId="7AC96CA3" w14:textId="0EE5F4FD" w:rsidR="00341B95" w:rsidRPr="00EE0F34" w:rsidRDefault="00F17671" w:rsidP="00341B95">
      <w:pPr>
        <w:jc w:val="both"/>
      </w:pPr>
      <w:r>
        <w:t xml:space="preserve">Eelnõuga täiendatakse senist teiste liikmesriikide abistamise otsustamise protsessi ning luuakse uus protsess solidaarsusmehhanismi raames andtava abi vastu võtmise otsustamiseks. </w:t>
      </w:r>
      <w:r w:rsidR="00341B95" w:rsidRPr="00EE0F34">
        <w:t xml:space="preserve">Eelnõuga </w:t>
      </w:r>
      <w:r w:rsidR="00C360FD">
        <w:t xml:space="preserve">säilitatakse </w:t>
      </w:r>
      <w:r>
        <w:t xml:space="preserve">praegune </w:t>
      </w:r>
      <w:r w:rsidR="00C360FD">
        <w:t xml:space="preserve">Vabariigi Valitsuse ja </w:t>
      </w:r>
      <w:r w:rsidR="000C3480">
        <w:t xml:space="preserve">Riigikogu </w:t>
      </w:r>
      <w:r w:rsidR="00C360FD">
        <w:t xml:space="preserve">Euroopa Liidu asjade </w:t>
      </w:r>
      <w:r w:rsidR="00CF558B">
        <w:t xml:space="preserve">komisjoni roll </w:t>
      </w:r>
      <w:r w:rsidR="00C360FD">
        <w:t xml:space="preserve">ümberasustamise ja ümberpaigutamise otsustajana. </w:t>
      </w:r>
      <w:r w:rsidR="000C3480">
        <w:t xml:space="preserve">Sellele lisaks laiendatakse otsustusõigust </w:t>
      </w:r>
      <w:r>
        <w:t>vastavalt</w:t>
      </w:r>
      <w:r w:rsidR="000C3480">
        <w:t xml:space="preserve"> EL </w:t>
      </w:r>
      <w:r>
        <w:t xml:space="preserve">solidaarsusmehhanismi regulatsioonile. </w:t>
      </w:r>
      <w:r w:rsidR="00341B95" w:rsidRPr="00EE0F34">
        <w:t xml:space="preserve">Vabariigi Valitsusele </w:t>
      </w:r>
      <w:r>
        <w:t xml:space="preserve">antakse volitus lisaks inimese välismaalaste vastu võtmisele otsustada ka selle üle, millist liiki panuseid Eesti solidaarsusmehhanismi käigus teeb ja millises ulatuses need panused rahaliselt on. Kuna tegemist on EL õiguse rakendamisega, siis ei muudeta korda, mille kohaselt kinnitab </w:t>
      </w:r>
      <w:r w:rsidR="00341B95" w:rsidRPr="00EE0F34">
        <w:t>Vabariigi Valitsus</w:t>
      </w:r>
      <w:r>
        <w:t>e otsuse R</w:t>
      </w:r>
      <w:r w:rsidR="00341B95" w:rsidRPr="00EE0F34">
        <w:t xml:space="preserve">iigikogu </w:t>
      </w:r>
      <w:r w:rsidR="00D5479E">
        <w:t>EL-i</w:t>
      </w:r>
      <w:r w:rsidR="00341B95" w:rsidRPr="00EE0F34">
        <w:t xml:space="preserve"> asjade komisjon</w:t>
      </w:r>
      <w:r>
        <w:t>. Seega tuleb igal aastal otsustada, kas Eesti võtab solidaarsusmehhanismi kaudu vastu ümberpaigutatavaid rahvusvahelise kaitse taotlejaid või kaitse saajaid, panustab rahaliselt, pakub alternatiivset abi või kasutab nende solidaarsusmeetmete kombinatsiooni</w:t>
      </w:r>
      <w:r w:rsidR="008D6763">
        <w:t xml:space="preserve"> </w:t>
      </w:r>
      <w:r>
        <w:t xml:space="preserve">õiglase määra ulatuses. Inimeste vastu võtmise korral tuleb otsustada nende inimeste piirarv. </w:t>
      </w:r>
    </w:p>
    <w:p w14:paraId="06238B5B" w14:textId="77777777" w:rsidR="00530526" w:rsidRDefault="00530526" w:rsidP="00341B95">
      <w:pPr>
        <w:jc w:val="both"/>
      </w:pPr>
    </w:p>
    <w:p w14:paraId="58A416D4" w14:textId="3BF4E981" w:rsidR="007548C7" w:rsidRDefault="005E3564" w:rsidP="00341B95">
      <w:pPr>
        <w:jc w:val="both"/>
      </w:pPr>
      <w:r>
        <w:t xml:space="preserve">Nimetatud muudatusel on otsene mõju seotud asutuste, Vabariigi Valitsuse ja Riigikogu töökoormusele, sest solidaarsusmehhanismi raames tuleb kirjeldatud otsuseid võtta vastu igal aastal regulaarselt. Seega kasvab </w:t>
      </w:r>
      <w:commentRangeStart w:id="301"/>
      <w:r>
        <w:t>halduskoormus</w:t>
      </w:r>
      <w:commentRangeEnd w:id="301"/>
      <w:r w:rsidR="005B01A6">
        <w:rPr>
          <w:rStyle w:val="Kommentaariviide"/>
          <w:rFonts w:eastAsia="Times New Roman"/>
          <w:kern w:val="0"/>
          <w14:ligatures w14:val="none"/>
        </w:rPr>
        <w:commentReference w:id="301"/>
      </w:r>
      <w:r>
        <w:t xml:space="preserve"> ja tõenäoliselt sagenevad poliitilised debatid abistamise valikute osas. Ajutine </w:t>
      </w:r>
      <w:commentRangeStart w:id="302"/>
      <w:r>
        <w:t xml:space="preserve">halduskoormust </w:t>
      </w:r>
      <w:commentRangeEnd w:id="302"/>
      <w:r w:rsidR="0009065A">
        <w:rPr>
          <w:rStyle w:val="Kommentaariviide"/>
          <w:rFonts w:eastAsia="Times New Roman"/>
          <w:kern w:val="0"/>
          <w14:ligatures w14:val="none"/>
        </w:rPr>
        <w:commentReference w:id="302"/>
      </w:r>
      <w:r>
        <w:t xml:space="preserve">suurendav mõju on </w:t>
      </w:r>
      <w:proofErr w:type="spellStart"/>
      <w:r>
        <w:t>PPA-le</w:t>
      </w:r>
      <w:proofErr w:type="spellEnd"/>
      <w:r>
        <w:t xml:space="preserve"> ja </w:t>
      </w:r>
      <w:proofErr w:type="spellStart"/>
      <w:r>
        <w:t>KAPO-le</w:t>
      </w:r>
      <w:proofErr w:type="spellEnd"/>
      <w:r>
        <w:t xml:space="preserve"> sest tuleb luua uued EL õigusele vastavad tööprotsessid ja nende alusel töötajaid koolitada. </w:t>
      </w:r>
      <w:r w:rsidR="008D6763">
        <w:t xml:space="preserve">Kui uued tööprotsessid </w:t>
      </w:r>
      <w:r w:rsidR="00980045">
        <w:t>on juurutatud, siis on uuenduste mõju vähene, sest rahvusvahelise kaitse menetlus toimub samadel alustel ja Eestis ilma muudatusteta. Mõnevõrra töökoormus väheneb juhul kui otsustatakse vastu võtta rahvusvahelise kaitse saajaid, sest siis vormistatakse elamisluba automaatselt, see tähendab ilma täiendavate menetlustoiminguteta. Samas kasvab ajutiselt</w:t>
      </w:r>
      <w:r w:rsidR="00E955DC">
        <w:t>,</w:t>
      </w:r>
      <w:r w:rsidR="00980045">
        <w:t xml:space="preserve"> see tähendab kord aastas</w:t>
      </w:r>
      <w:r w:rsidR="00E955DC">
        <w:t>,</w:t>
      </w:r>
      <w:r w:rsidR="00980045">
        <w:t xml:space="preserve"> KAPO töökoormus, kus teise liikmesriigi saadetud andmete põhjal tuleb hinnata võimalikku julgeolekuohtu ning põhjendatud vajaduse korral on võimalik ohtu hinnata ka kohapeal toimuva intervjuu käigus, milleks aga on lühike ühenädalane tähtaeg. </w:t>
      </w:r>
    </w:p>
    <w:p w14:paraId="229F1346" w14:textId="77777777" w:rsidR="007548C7" w:rsidRPr="00EE0F34" w:rsidRDefault="007548C7" w:rsidP="00341B95">
      <w:pPr>
        <w:jc w:val="both"/>
      </w:pPr>
    </w:p>
    <w:p w14:paraId="1C599EDB" w14:textId="554D5284" w:rsidR="00341B95" w:rsidRPr="00EE0F34" w:rsidRDefault="00341B95" w:rsidP="00341B95">
      <w:pPr>
        <w:jc w:val="both"/>
      </w:pPr>
      <w:r w:rsidRPr="00EE0F34">
        <w:lastRenderedPageBreak/>
        <w:t xml:space="preserve">Eelnõuga antakse </w:t>
      </w:r>
      <w:r w:rsidR="007548C7">
        <w:t xml:space="preserve">valdkonna eest vastutavale </w:t>
      </w:r>
      <w:r w:rsidRPr="00EE0F34">
        <w:t xml:space="preserve">Siseministrile solidaarsusmehhanismi raames </w:t>
      </w:r>
      <w:r w:rsidR="007548C7">
        <w:t xml:space="preserve">volitus otsustada </w:t>
      </w:r>
      <w:r w:rsidRPr="00EE0F34">
        <w:t xml:space="preserve">solidaarsusreservist abi taotlemise </w:t>
      </w:r>
      <w:r w:rsidR="007548C7">
        <w:t>kohta</w:t>
      </w:r>
      <w:r w:rsidRPr="00EE0F34">
        <w:t xml:space="preserve">. </w:t>
      </w:r>
      <w:r w:rsidR="00862E3B">
        <w:t xml:space="preserve">Regulatsioon on vajalik ja käivitub olukorras, kui Eesti satub massilise sisserände olukorda ning vajab seetõttu solidaarsuspanuse vähendamist ja abi solidaarsusreservist. Sellega kasvab </w:t>
      </w:r>
      <w:proofErr w:type="spellStart"/>
      <w:r w:rsidR="005777E2">
        <w:t>SIMi</w:t>
      </w:r>
      <w:proofErr w:type="spellEnd"/>
      <w:r w:rsidR="00DA4F89">
        <w:t xml:space="preserve"> halduskoormus uute tööprotsesside loomisel. Samuti kasvab halduskoormus seoses solidaarsusmehhanismis osalemisega, mille raames toimub rändealase teabe vahetamine ja osalemine nii kõrgetasemelise kui tehnilise taseme solidaarsusfoorumi töös. </w:t>
      </w:r>
    </w:p>
    <w:p w14:paraId="526AEC80" w14:textId="77777777" w:rsidR="00617FC9" w:rsidRPr="00EE0F34" w:rsidRDefault="00617FC9" w:rsidP="00341B95">
      <w:pPr>
        <w:jc w:val="both"/>
      </w:pPr>
    </w:p>
    <w:p w14:paraId="2ACC9F2D" w14:textId="4ABA1193" w:rsidR="005D51D0" w:rsidRPr="00F245B9" w:rsidRDefault="005D51D0" w:rsidP="005D51D0">
      <w:pPr>
        <w:jc w:val="both"/>
        <w:rPr>
          <w:rFonts w:eastAsia="Aptos"/>
        </w:rPr>
      </w:pPr>
      <w:r w:rsidRPr="00F245B9">
        <w:t xml:space="preserve">Solidaarsusmehhanismi raames </w:t>
      </w:r>
      <w:r w:rsidR="00EB78EA">
        <w:t xml:space="preserve">vastu võetavate inimeste protsess olulist otsest mõju </w:t>
      </w:r>
      <w:proofErr w:type="spellStart"/>
      <w:r w:rsidR="00EB78EA">
        <w:t>PPA-le</w:t>
      </w:r>
      <w:proofErr w:type="spellEnd"/>
      <w:r w:rsidR="00EB78EA">
        <w:t xml:space="preserve"> ja SKA-</w:t>
      </w:r>
      <w:proofErr w:type="spellStart"/>
      <w:r w:rsidR="00EB78EA">
        <w:t>le</w:t>
      </w:r>
      <w:proofErr w:type="spellEnd"/>
      <w:r w:rsidR="00EB78EA">
        <w:t xml:space="preserve"> kaasa ei too, sest</w:t>
      </w:r>
      <w:r w:rsidRPr="00F245B9">
        <w:t xml:space="preserve"> inimesed </w:t>
      </w:r>
      <w:r w:rsidR="00EB78EA">
        <w:t>majutatakse tavapäraselt ja menetlus toimub samuti tavapärases korras.</w:t>
      </w:r>
      <w:r w:rsidRPr="00F245B9">
        <w:t xml:space="preserve"> </w:t>
      </w:r>
      <w:r w:rsidRPr="00F245B9">
        <w:rPr>
          <w:rFonts w:eastAsia="Aptos"/>
        </w:rPr>
        <w:t xml:space="preserve">Indikatiivsed kulud sisaldavad majutusteenuse kulusid ja </w:t>
      </w:r>
      <w:proofErr w:type="spellStart"/>
      <w:r w:rsidR="00BC6828">
        <w:rPr>
          <w:rFonts w:eastAsia="Aptos"/>
        </w:rPr>
        <w:t>KOV-i</w:t>
      </w:r>
      <w:proofErr w:type="spellEnd"/>
      <w:r w:rsidRPr="00F245B9">
        <w:rPr>
          <w:rFonts w:eastAsia="Aptos"/>
        </w:rPr>
        <w:t xml:space="preserve"> kolimise </w:t>
      </w:r>
      <w:r w:rsidR="00EB78EA">
        <w:rPr>
          <w:rFonts w:eastAsia="Aptos"/>
        </w:rPr>
        <w:t xml:space="preserve">ühekordseid </w:t>
      </w:r>
      <w:r w:rsidRPr="00F245B9">
        <w:rPr>
          <w:rFonts w:eastAsia="Aptos"/>
        </w:rPr>
        <w:t>kulusid</w:t>
      </w:r>
      <w:r w:rsidR="00EB78EA">
        <w:rPr>
          <w:rFonts w:eastAsia="Aptos"/>
        </w:rPr>
        <w:t>, mida saab osaliselt katta EL komisjoni toetusest iga inimese kohta</w:t>
      </w:r>
      <w:r w:rsidR="0024135B">
        <w:rPr>
          <w:rFonts w:eastAsia="Aptos"/>
        </w:rPr>
        <w:t>, mis on 10 000 eurot</w:t>
      </w:r>
      <w:r w:rsidRPr="00F245B9">
        <w:rPr>
          <w:rFonts w:eastAsia="Aptos"/>
        </w:rPr>
        <w:t>.</w:t>
      </w:r>
    </w:p>
    <w:p w14:paraId="070352B9" w14:textId="77777777" w:rsidR="005D51D0" w:rsidRDefault="005D51D0" w:rsidP="005D51D0">
      <w:pPr>
        <w:jc w:val="both"/>
        <w:rPr>
          <w:color w:val="00B050"/>
        </w:rPr>
      </w:pPr>
    </w:p>
    <w:p w14:paraId="0A36AF6B" w14:textId="4458F4FC" w:rsidR="00F22055" w:rsidRPr="00A26468" w:rsidRDefault="00F22055" w:rsidP="005D51D0">
      <w:pPr>
        <w:jc w:val="both"/>
      </w:pPr>
      <w:r w:rsidRPr="002C580C">
        <w:rPr>
          <w:b/>
          <w:bCs/>
        </w:rPr>
        <w:t xml:space="preserve">Tabel </w:t>
      </w:r>
      <w:r w:rsidR="002C580C" w:rsidRPr="002C580C">
        <w:rPr>
          <w:b/>
          <w:bCs/>
        </w:rPr>
        <w:t>1</w:t>
      </w:r>
      <w:r w:rsidR="00980836">
        <w:rPr>
          <w:b/>
          <w:bCs/>
        </w:rPr>
        <w:t>1</w:t>
      </w:r>
      <w:r w:rsidR="002758AA" w:rsidRPr="002E1B8E">
        <w:t>.</w:t>
      </w:r>
      <w:r w:rsidRPr="002E1B8E">
        <w:t xml:space="preserve"> Solidaarsusmehhanismi raames saabunud </w:t>
      </w:r>
      <w:r w:rsidR="00AB08BB" w:rsidRPr="002E1B8E">
        <w:t>välismaal</w:t>
      </w:r>
      <w:r w:rsidR="00FA65C6" w:rsidRPr="002E1B8E">
        <w:t>a</w:t>
      </w:r>
      <w:r w:rsidR="00AB08BB" w:rsidRPr="002E1B8E">
        <w:t>se</w:t>
      </w:r>
      <w:r w:rsidRPr="002E1B8E">
        <w:t xml:space="preserve"> vastuvõtu kulu</w:t>
      </w:r>
      <w:r w:rsidR="00A26468" w:rsidRPr="002E1B8E">
        <w:t xml:space="preserve"> </w:t>
      </w:r>
      <w:r w:rsidR="00AB08BB" w:rsidRPr="002E1B8E">
        <w:t xml:space="preserve">prognoos </w:t>
      </w:r>
      <w:r w:rsidR="00A26468" w:rsidRPr="00537B46">
        <w:rPr>
          <w:bCs/>
        </w:rPr>
        <w:t xml:space="preserve">(allikas: </w:t>
      </w:r>
      <w:r w:rsidR="00266D19">
        <w:rPr>
          <w:bCs/>
        </w:rPr>
        <w:t>SKA</w:t>
      </w:r>
      <w:r w:rsidR="00A26468" w:rsidRPr="00537B46">
        <w:rPr>
          <w:bCs/>
        </w:rPr>
        <w:t>)</w:t>
      </w:r>
    </w:p>
    <w:tbl>
      <w:tblPr>
        <w:tblStyle w:val="Tumeruuttabel5rhk5"/>
        <w:tblW w:w="0" w:type="auto"/>
        <w:tblLayout w:type="fixed"/>
        <w:tblLook w:val="06A0" w:firstRow="1" w:lastRow="0" w:firstColumn="1" w:lastColumn="0" w:noHBand="1" w:noVBand="1"/>
      </w:tblPr>
      <w:tblGrid>
        <w:gridCol w:w="4151"/>
        <w:gridCol w:w="2733"/>
        <w:gridCol w:w="2641"/>
      </w:tblGrid>
      <w:tr w:rsidR="005D51D0" w14:paraId="44C30030" w14:textId="77777777" w:rsidTr="00DF5219">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151" w:type="dxa"/>
            <w:shd w:val="clear" w:color="auto" w:fill="9CC2E5" w:themeFill="accent5" w:themeFillTint="99"/>
          </w:tcPr>
          <w:p w14:paraId="258940BA" w14:textId="77777777" w:rsidR="005D51D0" w:rsidRPr="00F920BD" w:rsidRDefault="005D51D0" w:rsidP="00074073">
            <w:pPr>
              <w:rPr>
                <w:rFonts w:eastAsia="Times New Roman"/>
                <w:color w:val="000000" w:themeColor="text1"/>
                <w:sz w:val="22"/>
                <w:szCs w:val="22"/>
              </w:rPr>
            </w:pPr>
          </w:p>
        </w:tc>
        <w:tc>
          <w:tcPr>
            <w:tcW w:w="2733" w:type="dxa"/>
            <w:tcBorders>
              <w:bottom w:val="nil"/>
            </w:tcBorders>
            <w:shd w:val="clear" w:color="auto" w:fill="9CC2E5" w:themeFill="accent5" w:themeFillTint="99"/>
          </w:tcPr>
          <w:p w14:paraId="1D84D7EB" w14:textId="77777777" w:rsidR="005D51D0" w:rsidRPr="00F920BD" w:rsidRDefault="005D51D0" w:rsidP="00074073">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0BD">
              <w:rPr>
                <w:rFonts w:eastAsia="Times New Roman"/>
                <w:color w:val="000000" w:themeColor="text1"/>
                <w:sz w:val="22"/>
                <w:szCs w:val="22"/>
              </w:rPr>
              <w:t>Eestisse saabub taotleja (keskuses viibimine ca 10 kuud)</w:t>
            </w:r>
          </w:p>
        </w:tc>
        <w:tc>
          <w:tcPr>
            <w:tcW w:w="2641" w:type="dxa"/>
            <w:tcBorders>
              <w:bottom w:val="nil"/>
            </w:tcBorders>
            <w:shd w:val="clear" w:color="auto" w:fill="9CC2E5" w:themeFill="accent5" w:themeFillTint="99"/>
          </w:tcPr>
          <w:p w14:paraId="0C5C1CA1" w14:textId="77777777" w:rsidR="005D51D0" w:rsidRPr="00F920BD" w:rsidRDefault="005D51D0" w:rsidP="0007407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themeColor="text1"/>
                <w:sz w:val="22"/>
                <w:szCs w:val="22"/>
              </w:rPr>
            </w:pPr>
            <w:r w:rsidRPr="00F920BD">
              <w:rPr>
                <w:rFonts w:eastAsia="Times New Roman"/>
                <w:color w:val="000000" w:themeColor="text1"/>
                <w:sz w:val="22"/>
                <w:szCs w:val="22"/>
              </w:rPr>
              <w:t>Eestisse saabub kaitse saaja (keskuses viibimine ca 4 kuud)</w:t>
            </w:r>
          </w:p>
        </w:tc>
      </w:tr>
      <w:tr w:rsidR="005D51D0" w14:paraId="6EC62E74" w14:textId="77777777" w:rsidTr="00DF5219">
        <w:trPr>
          <w:trHeight w:val="285"/>
        </w:trPr>
        <w:tc>
          <w:tcPr>
            <w:cnfStyle w:val="001000000000" w:firstRow="0" w:lastRow="0" w:firstColumn="1" w:lastColumn="0" w:oddVBand="0" w:evenVBand="0" w:oddHBand="0" w:evenHBand="0" w:firstRowFirstColumn="0" w:firstRowLastColumn="0" w:lastRowFirstColumn="0" w:lastRowLastColumn="0"/>
            <w:tcW w:w="4151" w:type="dxa"/>
            <w:tcBorders>
              <w:right w:val="nil"/>
            </w:tcBorders>
            <w:shd w:val="clear" w:color="auto" w:fill="BDD6EE" w:themeFill="accent5" w:themeFillTint="66"/>
          </w:tcPr>
          <w:p w14:paraId="07EB1805" w14:textId="77777777" w:rsidR="005D51D0" w:rsidRPr="002C580C" w:rsidRDefault="005D51D0" w:rsidP="00074073">
            <w:pPr>
              <w:rPr>
                <w:bCs w:val="0"/>
                <w:sz w:val="22"/>
                <w:szCs w:val="22"/>
              </w:rPr>
            </w:pPr>
            <w:r w:rsidRPr="002C580C">
              <w:rPr>
                <w:rFonts w:eastAsia="Times New Roman"/>
                <w:bCs w:val="0"/>
                <w:color w:val="000000" w:themeColor="text1"/>
                <w:sz w:val="22"/>
                <w:szCs w:val="22"/>
              </w:rPr>
              <w:t>Stsenaarium 1: üksikvanem 2 alaealise lapsega</w:t>
            </w:r>
          </w:p>
        </w:tc>
        <w:tc>
          <w:tcPr>
            <w:tcW w:w="2733" w:type="dxa"/>
            <w:tcBorders>
              <w:top w:val="nil"/>
              <w:left w:val="nil"/>
              <w:bottom w:val="nil"/>
              <w:right w:val="nil"/>
            </w:tcBorders>
            <w:shd w:val="clear" w:color="auto" w:fill="FFFFFF" w:themeFill="background1"/>
          </w:tcPr>
          <w:p w14:paraId="61051E7A" w14:textId="77777777" w:rsidR="005D51D0" w:rsidRPr="002C580C" w:rsidRDefault="005D51D0"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bCs/>
                <w:color w:val="000000" w:themeColor="text1"/>
                <w:sz w:val="22"/>
                <w:szCs w:val="22"/>
              </w:rPr>
            </w:pPr>
            <w:r w:rsidRPr="002C580C">
              <w:rPr>
                <w:rFonts w:eastAsia="Times New Roman"/>
                <w:bCs/>
                <w:color w:val="000000" w:themeColor="text1"/>
                <w:sz w:val="22"/>
                <w:szCs w:val="22"/>
              </w:rPr>
              <w:t>25 285 €</w:t>
            </w:r>
          </w:p>
        </w:tc>
        <w:tc>
          <w:tcPr>
            <w:tcW w:w="2641" w:type="dxa"/>
            <w:tcBorders>
              <w:top w:val="nil"/>
              <w:left w:val="nil"/>
              <w:bottom w:val="nil"/>
              <w:right w:val="nil"/>
            </w:tcBorders>
            <w:shd w:val="clear" w:color="auto" w:fill="FFFFFF" w:themeFill="background1"/>
          </w:tcPr>
          <w:p w14:paraId="1C6F2409" w14:textId="77777777" w:rsidR="005D51D0" w:rsidRPr="002C580C" w:rsidRDefault="005D51D0" w:rsidP="00074073">
            <w:pPr>
              <w:jc w:val="center"/>
              <w:cnfStyle w:val="000000000000" w:firstRow="0" w:lastRow="0" w:firstColumn="0" w:lastColumn="0" w:oddVBand="0" w:evenVBand="0" w:oddHBand="0" w:evenHBand="0" w:firstRowFirstColumn="0" w:firstRowLastColumn="0" w:lastRowFirstColumn="0" w:lastRowLastColumn="0"/>
              <w:rPr>
                <w:bCs/>
                <w:sz w:val="22"/>
                <w:szCs w:val="22"/>
              </w:rPr>
            </w:pPr>
            <w:r w:rsidRPr="002C580C">
              <w:rPr>
                <w:rFonts w:eastAsia="Times New Roman"/>
                <w:bCs/>
                <w:color w:val="000000" w:themeColor="text1"/>
                <w:sz w:val="22"/>
                <w:szCs w:val="22"/>
              </w:rPr>
              <w:t>12 852 €</w:t>
            </w:r>
          </w:p>
        </w:tc>
      </w:tr>
      <w:tr w:rsidR="005D51D0" w14:paraId="51E2420C" w14:textId="77777777" w:rsidTr="00DF5219">
        <w:trPr>
          <w:trHeight w:val="285"/>
        </w:trPr>
        <w:tc>
          <w:tcPr>
            <w:cnfStyle w:val="001000000000" w:firstRow="0" w:lastRow="0" w:firstColumn="1" w:lastColumn="0" w:oddVBand="0" w:evenVBand="0" w:oddHBand="0" w:evenHBand="0" w:firstRowFirstColumn="0" w:firstRowLastColumn="0" w:lastRowFirstColumn="0" w:lastRowLastColumn="0"/>
            <w:tcW w:w="4151" w:type="dxa"/>
            <w:tcBorders>
              <w:right w:val="nil"/>
            </w:tcBorders>
            <w:shd w:val="clear" w:color="auto" w:fill="BDD6EE" w:themeFill="accent5" w:themeFillTint="66"/>
          </w:tcPr>
          <w:p w14:paraId="43F11964" w14:textId="77777777" w:rsidR="005D51D0" w:rsidRPr="002C580C" w:rsidRDefault="005D51D0" w:rsidP="00074073">
            <w:pPr>
              <w:rPr>
                <w:bCs w:val="0"/>
                <w:sz w:val="22"/>
                <w:szCs w:val="22"/>
              </w:rPr>
            </w:pPr>
            <w:r w:rsidRPr="002C580C">
              <w:rPr>
                <w:rFonts w:eastAsia="Times New Roman"/>
                <w:bCs w:val="0"/>
                <w:color w:val="000000" w:themeColor="text1"/>
                <w:sz w:val="22"/>
                <w:szCs w:val="22"/>
              </w:rPr>
              <w:t>Stsenaarium 2: üksikisik</w:t>
            </w:r>
          </w:p>
        </w:tc>
        <w:tc>
          <w:tcPr>
            <w:tcW w:w="2733" w:type="dxa"/>
            <w:tcBorders>
              <w:top w:val="nil"/>
              <w:left w:val="nil"/>
              <w:bottom w:val="nil"/>
              <w:right w:val="nil"/>
            </w:tcBorders>
            <w:shd w:val="clear" w:color="auto" w:fill="FFFFFF" w:themeFill="background1"/>
          </w:tcPr>
          <w:p w14:paraId="1367F7E8" w14:textId="77777777" w:rsidR="005D51D0" w:rsidRPr="002C580C" w:rsidRDefault="005D51D0" w:rsidP="00074073">
            <w:pPr>
              <w:jc w:val="center"/>
              <w:cnfStyle w:val="000000000000" w:firstRow="0" w:lastRow="0" w:firstColumn="0" w:lastColumn="0" w:oddVBand="0" w:evenVBand="0" w:oddHBand="0" w:evenHBand="0" w:firstRowFirstColumn="0" w:firstRowLastColumn="0" w:lastRowFirstColumn="0" w:lastRowLastColumn="0"/>
              <w:rPr>
                <w:bCs/>
                <w:sz w:val="22"/>
                <w:szCs w:val="22"/>
              </w:rPr>
            </w:pPr>
            <w:r w:rsidRPr="002C580C">
              <w:rPr>
                <w:rFonts w:eastAsia="Times New Roman"/>
                <w:bCs/>
                <w:color w:val="000000" w:themeColor="text1"/>
                <w:sz w:val="22"/>
                <w:szCs w:val="22"/>
              </w:rPr>
              <w:t>9 811 €</w:t>
            </w:r>
          </w:p>
        </w:tc>
        <w:tc>
          <w:tcPr>
            <w:tcW w:w="2641" w:type="dxa"/>
            <w:tcBorders>
              <w:top w:val="nil"/>
              <w:left w:val="nil"/>
              <w:bottom w:val="nil"/>
              <w:right w:val="nil"/>
            </w:tcBorders>
            <w:shd w:val="clear" w:color="auto" w:fill="FFFFFF" w:themeFill="background1"/>
          </w:tcPr>
          <w:p w14:paraId="169E4C4F" w14:textId="77777777" w:rsidR="005D51D0" w:rsidRPr="002C580C" w:rsidRDefault="005D51D0" w:rsidP="00074073">
            <w:pPr>
              <w:jc w:val="center"/>
              <w:cnfStyle w:val="000000000000" w:firstRow="0" w:lastRow="0" w:firstColumn="0" w:lastColumn="0" w:oddVBand="0" w:evenVBand="0" w:oddHBand="0" w:evenHBand="0" w:firstRowFirstColumn="0" w:firstRowLastColumn="0" w:lastRowFirstColumn="0" w:lastRowLastColumn="0"/>
              <w:rPr>
                <w:rFonts w:eastAsia="Times New Roman"/>
                <w:bCs/>
                <w:color w:val="000000" w:themeColor="text1"/>
                <w:sz w:val="22"/>
                <w:szCs w:val="22"/>
              </w:rPr>
            </w:pPr>
            <w:r w:rsidRPr="002C580C">
              <w:rPr>
                <w:rFonts w:eastAsia="Times New Roman"/>
                <w:bCs/>
                <w:color w:val="000000" w:themeColor="text1"/>
                <w:sz w:val="22"/>
                <w:szCs w:val="22"/>
              </w:rPr>
              <w:t>5 667 €</w:t>
            </w:r>
          </w:p>
        </w:tc>
      </w:tr>
      <w:tr w:rsidR="005D51D0" w14:paraId="2D2D6993" w14:textId="77777777" w:rsidTr="00DF5219">
        <w:trPr>
          <w:trHeight w:val="285"/>
        </w:trPr>
        <w:tc>
          <w:tcPr>
            <w:cnfStyle w:val="001000000000" w:firstRow="0" w:lastRow="0" w:firstColumn="1" w:lastColumn="0" w:oddVBand="0" w:evenVBand="0" w:oddHBand="0" w:evenHBand="0" w:firstRowFirstColumn="0" w:firstRowLastColumn="0" w:lastRowFirstColumn="0" w:lastRowLastColumn="0"/>
            <w:tcW w:w="4151" w:type="dxa"/>
            <w:tcBorders>
              <w:right w:val="nil"/>
            </w:tcBorders>
            <w:shd w:val="clear" w:color="auto" w:fill="BDD6EE" w:themeFill="accent5" w:themeFillTint="66"/>
          </w:tcPr>
          <w:p w14:paraId="700CADE8" w14:textId="77777777" w:rsidR="005D51D0" w:rsidRPr="002C580C" w:rsidRDefault="005D51D0" w:rsidP="00074073">
            <w:pPr>
              <w:rPr>
                <w:bCs w:val="0"/>
                <w:sz w:val="22"/>
                <w:szCs w:val="22"/>
              </w:rPr>
            </w:pPr>
            <w:r w:rsidRPr="002C580C">
              <w:rPr>
                <w:rFonts w:eastAsia="Times New Roman"/>
                <w:bCs w:val="0"/>
                <w:color w:val="000000" w:themeColor="text1"/>
                <w:sz w:val="22"/>
                <w:szCs w:val="22"/>
              </w:rPr>
              <w:t>Stsenaarium 3: Saatjata alaealine (aasta)</w:t>
            </w:r>
          </w:p>
        </w:tc>
        <w:tc>
          <w:tcPr>
            <w:tcW w:w="2733" w:type="dxa"/>
            <w:tcBorders>
              <w:top w:val="nil"/>
              <w:left w:val="nil"/>
              <w:bottom w:val="nil"/>
              <w:right w:val="nil"/>
            </w:tcBorders>
            <w:shd w:val="clear" w:color="auto" w:fill="FFFFFF" w:themeFill="background1"/>
          </w:tcPr>
          <w:p w14:paraId="31789E89" w14:textId="77777777" w:rsidR="005D51D0" w:rsidRPr="002C580C" w:rsidRDefault="005D51D0" w:rsidP="00074073">
            <w:pPr>
              <w:jc w:val="center"/>
              <w:cnfStyle w:val="000000000000" w:firstRow="0" w:lastRow="0" w:firstColumn="0" w:lastColumn="0" w:oddVBand="0" w:evenVBand="0" w:oddHBand="0" w:evenHBand="0" w:firstRowFirstColumn="0" w:firstRowLastColumn="0" w:lastRowFirstColumn="0" w:lastRowLastColumn="0"/>
              <w:rPr>
                <w:bCs/>
                <w:sz w:val="22"/>
                <w:szCs w:val="22"/>
              </w:rPr>
            </w:pPr>
            <w:r w:rsidRPr="002C580C">
              <w:rPr>
                <w:rFonts w:eastAsia="Times New Roman"/>
                <w:bCs/>
                <w:color w:val="000000" w:themeColor="text1"/>
                <w:sz w:val="22"/>
                <w:szCs w:val="22"/>
              </w:rPr>
              <w:t>37 851 €</w:t>
            </w:r>
          </w:p>
        </w:tc>
        <w:tc>
          <w:tcPr>
            <w:tcW w:w="2641" w:type="dxa"/>
            <w:tcBorders>
              <w:top w:val="nil"/>
              <w:left w:val="nil"/>
              <w:bottom w:val="nil"/>
              <w:right w:val="nil"/>
            </w:tcBorders>
            <w:shd w:val="clear" w:color="auto" w:fill="FFFFFF" w:themeFill="background1"/>
          </w:tcPr>
          <w:p w14:paraId="7B66ADFB" w14:textId="77777777" w:rsidR="005D51D0" w:rsidRPr="002C580C" w:rsidRDefault="005D51D0" w:rsidP="00074073">
            <w:pPr>
              <w:jc w:val="center"/>
              <w:cnfStyle w:val="000000000000" w:firstRow="0" w:lastRow="0" w:firstColumn="0" w:lastColumn="0" w:oddVBand="0" w:evenVBand="0" w:oddHBand="0" w:evenHBand="0" w:firstRowFirstColumn="0" w:firstRowLastColumn="0" w:lastRowFirstColumn="0" w:lastRowLastColumn="0"/>
              <w:rPr>
                <w:bCs/>
                <w:sz w:val="22"/>
                <w:szCs w:val="22"/>
              </w:rPr>
            </w:pPr>
            <w:r w:rsidRPr="002C580C">
              <w:rPr>
                <w:rFonts w:eastAsia="Times New Roman"/>
                <w:bCs/>
                <w:color w:val="000000" w:themeColor="text1"/>
                <w:sz w:val="22"/>
                <w:szCs w:val="22"/>
              </w:rPr>
              <w:t>37 851 €</w:t>
            </w:r>
          </w:p>
        </w:tc>
      </w:tr>
    </w:tbl>
    <w:p w14:paraId="0A0CB1A1" w14:textId="77777777" w:rsidR="002C580C" w:rsidRPr="00580C70" w:rsidRDefault="002C580C" w:rsidP="00341B95">
      <w:pPr>
        <w:jc w:val="both"/>
        <w:rPr>
          <w:color w:val="00B050"/>
        </w:rPr>
      </w:pPr>
    </w:p>
    <w:p w14:paraId="0ED09679" w14:textId="32D75AFB" w:rsidR="00341B95" w:rsidRDefault="00341B95" w:rsidP="00341B95">
      <w:pPr>
        <w:jc w:val="both"/>
      </w:pPr>
      <w:r w:rsidRPr="00EE0F34">
        <w:t xml:space="preserve">Lähtudes rändesurve all oleva riigi vajadusest ja Vabariigi Valitsuse otsusest </w:t>
      </w:r>
      <w:r w:rsidR="006F4F14">
        <w:t xml:space="preserve">on ka </w:t>
      </w:r>
      <w:r w:rsidRPr="00EE0F34">
        <w:t xml:space="preserve">mõju </w:t>
      </w:r>
      <w:r w:rsidR="006F4F14">
        <w:t xml:space="preserve">ulatus </w:t>
      </w:r>
      <w:r w:rsidRPr="00EE0F34">
        <w:t xml:space="preserve">riigiasutustele </w:t>
      </w:r>
      <w:r w:rsidR="006F4F14">
        <w:t xml:space="preserve">erinev ning </w:t>
      </w:r>
      <w:r w:rsidRPr="00EE0F34">
        <w:t xml:space="preserve">sõltub </w:t>
      </w:r>
      <w:r w:rsidR="006F4F14">
        <w:t xml:space="preserve">suuresti vajalikust ja valitud </w:t>
      </w:r>
      <w:r w:rsidRPr="00EE0F34">
        <w:t>toetusmeetmest.</w:t>
      </w:r>
      <w:r w:rsidR="006E4BA8">
        <w:t xml:space="preserve"> </w:t>
      </w:r>
      <w:r w:rsidR="00BD0BA7">
        <w:t xml:space="preserve">Näiteks kui rändesurve all olevas riigis on selline vajadus ja Vabariigi Valitsus otsustab maksta rahalist toetust kogu õiglase määra ulatuses, siis otsene mõju seotud ametiasutustele puudub. Samas kui rändesurve all olev liikmesriik vajab näiteks tõlke või rahvusvahelise kaitse menetlejaid ning Vabariigi Valitus otsustab seda liiki abi anda, siis kasvab PPA </w:t>
      </w:r>
      <w:commentRangeStart w:id="303"/>
      <w:r w:rsidR="00FA3300">
        <w:t xml:space="preserve">halduskoormus, </w:t>
      </w:r>
      <w:commentRangeEnd w:id="303"/>
      <w:r w:rsidR="00440950">
        <w:rPr>
          <w:rStyle w:val="Kommentaariviide"/>
          <w:rFonts w:eastAsia="Times New Roman"/>
          <w:kern w:val="0"/>
          <w14:ligatures w14:val="none"/>
        </w:rPr>
        <w:commentReference w:id="303"/>
      </w:r>
      <w:r w:rsidR="00FA3300">
        <w:t xml:space="preserve">sest tööd tuleb ümber korraldada ja töötajas ajutiselt teise liikmesriiki lähetada. Kui Vabariigi Valitsus otsustab kas kogu õiglase määra ulatuses või osaliselt võtta vastu kaitsevajadusega välismaalasi või varjupaigataotlejaid, siis kasvab kord aastas ajutiselt PPA rahvusvahelise kaitse menetluse koormus ja elamisloa väljastamisega seotud kulu või tagasisaatmisega seotud kulu ja vastuvõtu kulu, mida enamjaolt katab EL toetus. Samuti kasvab KAPO üldine </w:t>
      </w:r>
      <w:commentRangeStart w:id="304"/>
      <w:r w:rsidR="00FA3300">
        <w:t>halduskoormus</w:t>
      </w:r>
      <w:commentRangeEnd w:id="304"/>
      <w:r w:rsidR="00440950">
        <w:rPr>
          <w:rStyle w:val="Kommentaariviide"/>
          <w:rFonts w:eastAsia="Times New Roman"/>
          <w:kern w:val="0"/>
          <w14:ligatures w14:val="none"/>
        </w:rPr>
        <w:commentReference w:id="304"/>
      </w:r>
      <w:r w:rsidR="00FA3300">
        <w:t xml:space="preserve"> Eestisse jäävate välismaalaste seire korraldamiseks.</w:t>
      </w:r>
    </w:p>
    <w:p w14:paraId="46D75153" w14:textId="77777777" w:rsidR="00804301" w:rsidRDefault="00804301" w:rsidP="00341B95">
      <w:pPr>
        <w:jc w:val="both"/>
      </w:pPr>
    </w:p>
    <w:p w14:paraId="38FA211C" w14:textId="42CDD2A1" w:rsidR="00804301" w:rsidRPr="00804301" w:rsidRDefault="00804301" w:rsidP="00341B95">
      <w:pPr>
        <w:jc w:val="both"/>
        <w:rPr>
          <w:rFonts w:eastAsia="Times New Roman"/>
          <w:lang w:eastAsia="et-EE"/>
        </w:rPr>
      </w:pPr>
      <w:r w:rsidRPr="008267A0">
        <w:rPr>
          <w:rFonts w:eastAsia="Times New Roman"/>
          <w:b/>
          <w:color w:val="4472C4" w:themeColor="accent1"/>
          <w:lang w:eastAsia="et-EE"/>
        </w:rPr>
        <w:t>Ebasoovitav mõju</w:t>
      </w:r>
      <w:r w:rsidR="00617FC9" w:rsidRPr="008267A0">
        <w:rPr>
          <w:rFonts w:eastAsia="Times New Roman"/>
          <w:color w:val="4472C4" w:themeColor="accent1"/>
          <w:lang w:eastAsia="et-EE"/>
        </w:rPr>
        <w:t xml:space="preserve"> </w:t>
      </w:r>
      <w:r w:rsidR="00617FC9" w:rsidRPr="008D579F">
        <w:rPr>
          <w:rFonts w:eastAsia="Calibri"/>
          <w:kern w:val="0"/>
          <w14:ligatures w14:val="none"/>
        </w:rPr>
        <w:t>hõlmab</w:t>
      </w:r>
      <w:r w:rsidR="00617FC9" w:rsidRPr="00EE0F34">
        <w:rPr>
          <w:rFonts w:eastAsia="Calibri"/>
          <w:kern w:val="0"/>
          <w14:ligatures w14:val="none"/>
        </w:rPr>
        <w:t xml:space="preserve"> madalat või puudulikku teadlikkust muudatusest, aga ka suutmatust muuta tööviise vastavalt määruses sätestatule.</w:t>
      </w:r>
    </w:p>
    <w:p w14:paraId="73295C6C" w14:textId="77777777" w:rsidR="00341B95" w:rsidRPr="00EE0F34" w:rsidRDefault="00341B95" w:rsidP="00341B95">
      <w:pPr>
        <w:jc w:val="both"/>
      </w:pPr>
    </w:p>
    <w:p w14:paraId="14CB8B7B" w14:textId="77777777" w:rsidR="00341B95" w:rsidRPr="00EE0F34" w:rsidRDefault="00341B95" w:rsidP="00341B95">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sidRPr="00EE0F34">
        <w:rPr>
          <w:rFonts w:eastAsia="Calibri"/>
          <w:kern w:val="0"/>
          <w14:ligatures w14:val="none"/>
        </w:rPr>
        <w:t>on väike, kuna eelnõuga ei muudeta riigiasutuste põhiülesandeid ja töökorraldusmuudatused on ühekordsed.</w:t>
      </w:r>
    </w:p>
    <w:p w14:paraId="116B3679" w14:textId="77777777" w:rsidR="00530526" w:rsidRDefault="00530526" w:rsidP="00341B95">
      <w:pPr>
        <w:jc w:val="both"/>
        <w:rPr>
          <w:rFonts w:eastAsia="Calibri"/>
          <w:b/>
          <w:bCs/>
          <w:kern w:val="0"/>
          <w14:ligatures w14:val="none"/>
        </w:rPr>
      </w:pPr>
    </w:p>
    <w:p w14:paraId="5FB2A50E" w14:textId="6BC84A6E" w:rsidR="00341B95" w:rsidRPr="00EE0F34" w:rsidRDefault="00341B95" w:rsidP="00341B95">
      <w:pPr>
        <w:jc w:val="both"/>
        <w:rPr>
          <w:rFonts w:eastAsia="Calibri"/>
          <w:i/>
          <w:iCs/>
          <w:kern w:val="0"/>
          <w14:ligatures w14:val="none"/>
        </w:rPr>
      </w:pPr>
      <w:r w:rsidRPr="008267A0">
        <w:rPr>
          <w:rFonts w:eastAsia="Calibri"/>
          <w:b/>
          <w:color w:val="4472C4" w:themeColor="accent1"/>
          <w:kern w:val="0"/>
          <w14:ligatures w14:val="none"/>
        </w:rPr>
        <w:t xml:space="preserve">Ebasoovitava mõju kaasnemise risk </w:t>
      </w:r>
      <w:r w:rsidRPr="00EE0F34">
        <w:rPr>
          <w:rFonts w:eastAsia="Calibri"/>
          <w:kern w:val="0"/>
          <w14:ligatures w14:val="none"/>
        </w:rPr>
        <w:t>on madal. Riske aitavad maandada tõhus teavitus- ja koolitustegevus</w:t>
      </w:r>
    </w:p>
    <w:p w14:paraId="4AF4DD61" w14:textId="77777777" w:rsidR="00341B95" w:rsidRPr="00EE0F34" w:rsidRDefault="00341B95" w:rsidP="00341B95">
      <w:pPr>
        <w:jc w:val="both"/>
      </w:pPr>
    </w:p>
    <w:p w14:paraId="2EDDB3F2" w14:textId="5AE09446" w:rsidR="00341B95" w:rsidRPr="002C580C" w:rsidRDefault="00341B95" w:rsidP="00341B95">
      <w:pPr>
        <w:pStyle w:val="Pealkiri3"/>
        <w:rPr>
          <w:rFonts w:eastAsia="Calibri" w:cs="Times New Roman"/>
          <w:b w:val="0"/>
          <w:bCs/>
          <w:u w:val="single"/>
        </w:rPr>
      </w:pPr>
      <w:r w:rsidRPr="002C580C">
        <w:rPr>
          <w:rFonts w:cs="Times New Roman"/>
          <w:b w:val="0"/>
          <w:bCs/>
          <w:u w:val="single"/>
        </w:rPr>
        <w:t>6.3.2</w:t>
      </w:r>
      <w:r w:rsidR="002C580C" w:rsidRPr="002C580C">
        <w:rPr>
          <w:rFonts w:cs="Times New Roman"/>
          <w:b w:val="0"/>
          <w:bCs/>
          <w:u w:val="single"/>
        </w:rPr>
        <w:t>.</w:t>
      </w:r>
      <w:r w:rsidRPr="002C580C">
        <w:rPr>
          <w:rFonts w:cs="Times New Roman"/>
          <w:b w:val="0"/>
          <w:bCs/>
          <w:u w:val="single"/>
        </w:rPr>
        <w:t xml:space="preserve"> Muudatuste mõju </w:t>
      </w:r>
      <w:r w:rsidRPr="002C580C">
        <w:rPr>
          <w:rFonts w:eastAsia="Calibri" w:cs="Times New Roman"/>
          <w:b w:val="0"/>
          <w:bCs/>
          <w:u w:val="single"/>
        </w:rPr>
        <w:t>riigi julgeolekule ja siseturvalisusele</w:t>
      </w:r>
    </w:p>
    <w:p w14:paraId="11C9679C" w14:textId="77777777" w:rsidR="00341B95" w:rsidRPr="00EE0F34" w:rsidRDefault="00341B95" w:rsidP="00341B95">
      <w:pPr>
        <w:rPr>
          <w:rFonts w:eastAsia="Calibri"/>
          <w:b/>
        </w:rPr>
      </w:pPr>
    </w:p>
    <w:p w14:paraId="4BB8DB19" w14:textId="789503AA" w:rsidR="00341B95" w:rsidRPr="00160072" w:rsidRDefault="00341B95" w:rsidP="00341B95">
      <w:pPr>
        <w:jc w:val="both"/>
      </w:pPr>
      <w:r w:rsidRPr="008267A0">
        <w:rPr>
          <w:b/>
          <w:color w:val="4472C4" w:themeColor="accent1"/>
        </w:rPr>
        <w:t>Sihtrühm:</w:t>
      </w:r>
      <w:r w:rsidRPr="00EE0F34">
        <w:t xml:space="preserve"> </w:t>
      </w:r>
      <w:r w:rsidR="007B00C4">
        <w:t xml:space="preserve">PPA ja KAPO </w:t>
      </w:r>
      <w:r w:rsidR="007B00C4" w:rsidRPr="00E470DC">
        <w:t xml:space="preserve">vastavas valdkonnas tegelevad ametnikud. </w:t>
      </w:r>
      <w:commentRangeStart w:id="305"/>
      <w:r w:rsidR="007B00C4" w:rsidRPr="00E470DC">
        <w:t>Sihtrühma suurus on juurdepääsupiiranguga teave.</w:t>
      </w:r>
      <w:commentRangeEnd w:id="305"/>
      <w:r w:rsidR="00413526">
        <w:rPr>
          <w:rStyle w:val="Kommentaariviide"/>
          <w:rFonts w:eastAsia="Times New Roman"/>
          <w:kern w:val="0"/>
          <w14:ligatures w14:val="none"/>
        </w:rPr>
        <w:commentReference w:id="305"/>
      </w:r>
    </w:p>
    <w:p w14:paraId="271CB972" w14:textId="77777777" w:rsidR="00530526" w:rsidRDefault="00530526" w:rsidP="00341B95">
      <w:pPr>
        <w:keepNext/>
        <w:suppressAutoHyphens/>
        <w:jc w:val="both"/>
        <w:rPr>
          <w:rFonts w:eastAsia="Times New Roman"/>
          <w:u w:val="single"/>
          <w:lang w:eastAsia="et-EE"/>
        </w:rPr>
      </w:pPr>
    </w:p>
    <w:p w14:paraId="5C4743CF" w14:textId="51CF530E" w:rsidR="00C57E60" w:rsidRPr="008267A0" w:rsidRDefault="00C57E60" w:rsidP="00C57E60">
      <w:pPr>
        <w:keepNext/>
        <w:suppressAutoHyphens/>
        <w:jc w:val="both"/>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40007E07" w14:textId="77777777" w:rsidR="00084FF2" w:rsidRDefault="00084FF2" w:rsidP="00341B95">
      <w:pPr>
        <w:jc w:val="both"/>
      </w:pPr>
    </w:p>
    <w:p w14:paraId="467C64B2" w14:textId="2512096E" w:rsidR="00341B95" w:rsidRDefault="007B3995" w:rsidP="00341B95">
      <w:pPr>
        <w:jc w:val="both"/>
      </w:pPr>
      <w:r>
        <w:t>Alates 2019. aastast kuni praeguseni</w:t>
      </w:r>
      <w:r w:rsidR="00341B95" w:rsidRPr="00EE0F34">
        <w:t xml:space="preserve"> ei osale Eesti rahvusvahelise kaitse taotlejate või saajate ümberpaigutamise, -asustamises ega humanitaarsetel põhjustel vastuvõtmise raamistikes. Kui Vabariigi Valitsus otsuse kohaselt panustab Eesti </w:t>
      </w:r>
      <w:r>
        <w:t>kohustuslikus solidaarsusmehhanismis õiglase määra täies ulatuses</w:t>
      </w:r>
      <w:r w:rsidR="00341B95" w:rsidRPr="00EE0F34">
        <w:t xml:space="preserve"> ümberpaigutamisega, </w:t>
      </w:r>
      <w:r>
        <w:t xml:space="preserve">siis </w:t>
      </w:r>
      <w:r w:rsidR="00341B95" w:rsidRPr="00EE0F34">
        <w:t xml:space="preserve">on </w:t>
      </w:r>
      <w:r>
        <w:t>eeldatav</w:t>
      </w:r>
      <w:r w:rsidR="00341B95" w:rsidRPr="00EE0F34">
        <w:t xml:space="preserve"> mõju Eesti sisejulgeolekule pikaajaline ning </w:t>
      </w:r>
      <w:r>
        <w:t xml:space="preserve">selle ulatus </w:t>
      </w:r>
      <w:r w:rsidR="00341B95" w:rsidRPr="00EE0F34">
        <w:t xml:space="preserve">sõltub </w:t>
      </w:r>
      <w:r>
        <w:t>peamiselt vastu võetavate inimeste profiilist sh</w:t>
      </w:r>
      <w:r w:rsidR="00341B95" w:rsidRPr="00EE0F34">
        <w:t xml:space="preserve"> teisest keele-, kultuuri-, usu- ja julgeolekukeskkonnast saabuvate inimeste </w:t>
      </w:r>
      <w:r w:rsidR="0056547B" w:rsidRPr="00EE0F34">
        <w:t>kohanemise</w:t>
      </w:r>
      <w:r w:rsidR="0056547B">
        <w:t>st</w:t>
      </w:r>
      <w:r w:rsidR="00341B95" w:rsidRPr="00EE0F34">
        <w:t xml:space="preserve">, iseseiva toimetuleku </w:t>
      </w:r>
      <w:r w:rsidR="0056547B">
        <w:t>oskustest</w:t>
      </w:r>
      <w:r w:rsidR="00341B95" w:rsidRPr="00EE0F34">
        <w:t xml:space="preserve"> ja õiguskuulekusest. Kui ümberpaigutatavad ei suuda Eestis üles ehitada õiguskuulekat elu, võivad nad olla ohuks Eesti avalikule korrale ja julgeolekule, mis </w:t>
      </w:r>
      <w:r w:rsidR="00F24B0D">
        <w:t xml:space="preserve">vähendab </w:t>
      </w:r>
      <w:r w:rsidR="00F24B0D" w:rsidRPr="00EE0F34">
        <w:t>Eesti elanike turvatunnet</w:t>
      </w:r>
      <w:r w:rsidR="00F24B0D">
        <w:t xml:space="preserve"> ja </w:t>
      </w:r>
      <w:r w:rsidR="00341B95" w:rsidRPr="00EE0F34">
        <w:t>tõstab PPA ja KAPO ressursivajadust</w:t>
      </w:r>
      <w:r w:rsidR="00F24B0D">
        <w:t>.</w:t>
      </w:r>
      <w:r w:rsidR="00F5695D">
        <w:t xml:space="preserve"> Riske saab maandada eelnõuga kavandatava rahvusvahelise kaitse taotlejatele ja saajatele kohustusliku koh</w:t>
      </w:r>
      <w:r w:rsidR="00B67322">
        <w:t>a</w:t>
      </w:r>
      <w:r w:rsidR="00F5695D">
        <w:t>n</w:t>
      </w:r>
      <w:r w:rsidR="00B67322">
        <w:t>e</w:t>
      </w:r>
      <w:r w:rsidR="00F5695D">
        <w:t xml:space="preserve">mise programmiga. Samuti saab riske maandada eelneva julgeoleku riski hindamisega ning EL õiguse kohase rakendamisega, mille alusel tehakse kõikidele ühtsel tasemel taustakontroll ja julgeolekuriskiga välismaalasi ümber ei paigutata. </w:t>
      </w:r>
    </w:p>
    <w:p w14:paraId="14C01B3A" w14:textId="77777777" w:rsidR="00B67322" w:rsidRDefault="00B67322" w:rsidP="00341B95">
      <w:pPr>
        <w:jc w:val="both"/>
      </w:pPr>
    </w:p>
    <w:p w14:paraId="4FCAED09" w14:textId="26198D94" w:rsidR="00BD7A1D" w:rsidRDefault="00B67322" w:rsidP="00341B95">
      <w:pPr>
        <w:jc w:val="both"/>
      </w:pPr>
      <w:r>
        <w:t xml:space="preserve">Kui Vabariigi Valitsus otsustab kohustuslikus solidaarsusmehhanismis osaleda kogu õiglase määra ulatuses raha või alternatiivsete meetmetega ning juhul kui Eestis tekib massiline sisseränne ja Eesti vajab solidaarsusmehhanismist abi, siis abistavad ka teised riigid Eestit rahaga ning ei nõustu Eestist välismaalasi vastu võtma. See tähendab, et kõik siia massiliselt saabunud välismaalased jäävad menetlemiseks Eestisse, mis omakorda suurendab riski, et nende hulgas on inimesi, kes kujutavad ohtu avalikule korrale või julgeolekule. Eesti vastuvõtu süsteemide ülekoormatus on omakorda julgeoleku ohuks, sest puuduvad piisavad ressursid, et pikka aega kestva massilise sisserände olukorras tegeleda tavapärasete tööülesannetega sh avaliku korra kaitsmisel. </w:t>
      </w:r>
    </w:p>
    <w:p w14:paraId="1CA0221A" w14:textId="77777777" w:rsidR="00C82F14" w:rsidRDefault="00C82F14" w:rsidP="00341B95">
      <w:pPr>
        <w:jc w:val="both"/>
      </w:pPr>
    </w:p>
    <w:p w14:paraId="641FE5E0" w14:textId="23BB4E47" w:rsidR="00BD7A1D" w:rsidRDefault="00BD7A1D" w:rsidP="00341B95">
      <w:pPr>
        <w:jc w:val="both"/>
      </w:pPr>
      <w:r>
        <w:t>Samuti on oluline märkida, et juhul kui ilmneb et EL liikmesriikide hulgas on vaatamata kaheksa aasta vältel kestnud läbirääkimiste järgselt kokku lepitud õigusaktide rakendamise osas siiski olulised lahknevused liikmesriikide vahel ning ühise eesmärgi poole solidaarsusmehhanismi toimimiseks on tahe ebaühtlane, siis see toetab</w:t>
      </w:r>
      <w:r w:rsidRPr="00EE0F34">
        <w:t xml:space="preserve"> Venemaa Föderatsiooni narratiivi nõrgast ja lõhenevast Euroopast. </w:t>
      </w:r>
      <w:r>
        <w:t xml:space="preserve">See omakorda halvendab Eesti julgeolekut. </w:t>
      </w:r>
    </w:p>
    <w:p w14:paraId="25A9D510" w14:textId="77777777" w:rsidR="00804301" w:rsidRDefault="00804301" w:rsidP="00341B95">
      <w:pPr>
        <w:jc w:val="both"/>
      </w:pPr>
    </w:p>
    <w:p w14:paraId="11EDE07E" w14:textId="25D9CACA" w:rsidR="00804301" w:rsidRPr="00804301" w:rsidRDefault="00804301" w:rsidP="00341B95">
      <w:pPr>
        <w:jc w:val="both"/>
        <w:rPr>
          <w:rFonts w:eastAsia="Times New Roman"/>
          <w:lang w:eastAsia="et-EE"/>
        </w:rPr>
      </w:pPr>
      <w:r w:rsidRPr="008267A0">
        <w:rPr>
          <w:rFonts w:eastAsia="Times New Roman"/>
          <w:b/>
          <w:color w:val="4472C4" w:themeColor="accent1"/>
          <w:lang w:eastAsia="et-EE"/>
        </w:rPr>
        <w:t>Ebasoovitav mõju</w:t>
      </w:r>
      <w:r w:rsidR="00804F34" w:rsidRPr="008267A0">
        <w:rPr>
          <w:rFonts w:eastAsia="Times New Roman"/>
          <w:color w:val="4472C4" w:themeColor="accent1"/>
          <w:lang w:eastAsia="et-EE"/>
        </w:rPr>
        <w:t xml:space="preserve"> </w:t>
      </w:r>
      <w:r w:rsidR="00804F34">
        <w:rPr>
          <w:rFonts w:eastAsia="Times New Roman"/>
          <w:lang w:eastAsia="et-EE"/>
        </w:rPr>
        <w:t>sõltub Eesti panusest solidaarse abist</w:t>
      </w:r>
      <w:r w:rsidR="0017069C">
        <w:rPr>
          <w:rFonts w:eastAsia="Times New Roman"/>
          <w:lang w:eastAsia="et-EE"/>
        </w:rPr>
        <w:t>a</w:t>
      </w:r>
      <w:r w:rsidR="00804F34">
        <w:rPr>
          <w:rFonts w:eastAsia="Times New Roman"/>
          <w:lang w:eastAsia="et-EE"/>
        </w:rPr>
        <w:t>mise süsteemi</w:t>
      </w:r>
      <w:r w:rsidR="00F5695D">
        <w:rPr>
          <w:rFonts w:eastAsia="Times New Roman"/>
          <w:lang w:eastAsia="et-EE"/>
        </w:rPr>
        <w:t xml:space="preserve"> ja välismaalaste kohanemisprogrammi tõhususest</w:t>
      </w:r>
      <w:r w:rsidR="00804F34">
        <w:rPr>
          <w:rFonts w:eastAsia="Times New Roman"/>
          <w:lang w:eastAsia="et-EE"/>
        </w:rPr>
        <w:t>.</w:t>
      </w:r>
      <w:r w:rsidR="0017069C">
        <w:rPr>
          <w:rFonts w:eastAsia="Times New Roman"/>
          <w:lang w:eastAsia="et-EE"/>
        </w:rPr>
        <w:t xml:space="preserve"> </w:t>
      </w:r>
      <w:r w:rsidR="00F5695D">
        <w:rPr>
          <w:rFonts w:eastAsia="Times New Roman"/>
          <w:lang w:eastAsia="et-EE"/>
        </w:rPr>
        <w:t>Ü</w:t>
      </w:r>
      <w:r w:rsidR="000141FE">
        <w:rPr>
          <w:rFonts w:eastAsia="Times New Roman"/>
          <w:lang w:eastAsia="et-EE"/>
        </w:rPr>
        <w:t xml:space="preserve">mberpaigutamine, mille ebasoovitav mõju ebapiisavate kohanemise ja lõimumise meetmete korral on teisest kultuuriruumist pärit välismaalaste kapseldumise risk. </w:t>
      </w:r>
      <w:r w:rsidR="000141FE" w:rsidRPr="00EE0F34">
        <w:t>Kapseldunud kogukondade puhul inimeste kohanemisraskused süvenevad ning kasvavad organiseeritud kuritegevuse ja vägivaldse radikaliseerumise, sh terrorismi oht.</w:t>
      </w:r>
    </w:p>
    <w:p w14:paraId="55D7F733" w14:textId="77777777" w:rsidR="00530526" w:rsidRDefault="00530526" w:rsidP="00341B95">
      <w:pPr>
        <w:jc w:val="both"/>
        <w:rPr>
          <w:rFonts w:eastAsia="Calibri"/>
          <w:b/>
          <w:bCs/>
          <w:kern w:val="0"/>
          <w14:ligatures w14:val="none"/>
        </w:rPr>
      </w:pPr>
    </w:p>
    <w:p w14:paraId="2D2FE66B" w14:textId="52A84295" w:rsidR="00341B95" w:rsidRPr="00EE0F34" w:rsidRDefault="00341B95" w:rsidP="00341B95">
      <w:pPr>
        <w:jc w:val="both"/>
        <w:rPr>
          <w:rFonts w:eastAsia="Calibri"/>
          <w:i/>
          <w:iCs/>
          <w:kern w:val="0"/>
          <w14:ligatures w14:val="none"/>
        </w:rPr>
      </w:pPr>
      <w:r w:rsidRPr="008267A0">
        <w:rPr>
          <w:rFonts w:eastAsia="Calibri"/>
          <w:b/>
          <w:color w:val="4472C4" w:themeColor="accent1"/>
          <w:kern w:val="0"/>
          <w14:ligatures w14:val="none"/>
        </w:rPr>
        <w:t xml:space="preserve">Mõju avaldumise sagedus </w:t>
      </w:r>
      <w:r w:rsidRPr="00EE0F34">
        <w:rPr>
          <w:rFonts w:eastAsia="Calibri"/>
          <w:kern w:val="0"/>
          <w14:ligatures w14:val="none"/>
        </w:rPr>
        <w:t xml:space="preserve">on </w:t>
      </w:r>
      <w:r w:rsidR="00F43DF7" w:rsidRPr="0070495F">
        <w:rPr>
          <w:rFonts w:eastAsia="Calibri"/>
          <w:color w:val="000000"/>
          <w:kern w:val="0"/>
          <w14:ligatures w14:val="none"/>
        </w:rPr>
        <w:t>väike, kuna eelnõuga ei muudeta asutuste põhiülesandeid ja töökorraldusmuudatused on ühekordsed</w:t>
      </w:r>
      <w:r w:rsidR="00F43DF7">
        <w:rPr>
          <w:rFonts w:eastAsia="Calibri"/>
          <w:color w:val="000000"/>
          <w:kern w:val="0"/>
          <w14:ligatures w14:val="none"/>
        </w:rPr>
        <w:t>.</w:t>
      </w:r>
    </w:p>
    <w:p w14:paraId="203A79A5" w14:textId="77777777" w:rsidR="00530526" w:rsidRDefault="00530526" w:rsidP="00341B95">
      <w:pPr>
        <w:jc w:val="both"/>
        <w:rPr>
          <w:rFonts w:eastAsia="Calibri"/>
          <w:b/>
          <w:bCs/>
          <w:kern w:val="0"/>
          <w14:ligatures w14:val="none"/>
        </w:rPr>
      </w:pPr>
    </w:p>
    <w:p w14:paraId="21A763F9" w14:textId="1FCBFD20" w:rsidR="00341B95" w:rsidRPr="00EE0F34" w:rsidRDefault="00341B95" w:rsidP="00341B95">
      <w:pPr>
        <w:jc w:val="both"/>
        <w:rPr>
          <w:rFonts w:eastAsia="Calibri"/>
          <w:i/>
          <w:iCs/>
          <w:kern w:val="0"/>
          <w14:ligatures w14:val="none"/>
        </w:rPr>
      </w:pPr>
      <w:r w:rsidRPr="008267A0">
        <w:rPr>
          <w:rFonts w:eastAsia="Calibri"/>
          <w:b/>
          <w:color w:val="4472C4" w:themeColor="accent1"/>
          <w:kern w:val="0"/>
          <w14:ligatures w14:val="none"/>
        </w:rPr>
        <w:t xml:space="preserve">Ebasoovitava mõju kaasnemise risk </w:t>
      </w:r>
      <w:r w:rsidR="003E1C24">
        <w:rPr>
          <w:rFonts w:eastAsia="Calibri"/>
          <w:kern w:val="0"/>
          <w14:ligatures w14:val="none"/>
        </w:rPr>
        <w:t xml:space="preserve">sõltub </w:t>
      </w:r>
      <w:r w:rsidR="00DB409B">
        <w:rPr>
          <w:rFonts w:eastAsia="Calibri"/>
          <w:kern w:val="0"/>
          <w14:ligatures w14:val="none"/>
        </w:rPr>
        <w:t xml:space="preserve">eelneva julgeolekuriski hindamise tõhususest </w:t>
      </w:r>
      <w:proofErr w:type="spellStart"/>
      <w:r w:rsidR="00DB409B">
        <w:rPr>
          <w:rFonts w:eastAsia="Calibri"/>
          <w:kern w:val="0"/>
          <w14:ligatures w14:val="none"/>
        </w:rPr>
        <w:t>liikemsriikides</w:t>
      </w:r>
      <w:proofErr w:type="spellEnd"/>
      <w:r w:rsidR="00DB409B">
        <w:rPr>
          <w:rFonts w:eastAsia="Calibri"/>
          <w:kern w:val="0"/>
          <w14:ligatures w14:val="none"/>
        </w:rPr>
        <w:t>, kohanemis programmi edukusest ja õigusnõustamise kvaliteedist.</w:t>
      </w:r>
      <w:r>
        <w:rPr>
          <w:rFonts w:eastAsia="Calibri"/>
          <w:kern w:val="0"/>
          <w14:ligatures w14:val="none"/>
        </w:rPr>
        <w:t xml:space="preserve"> </w:t>
      </w:r>
      <w:r w:rsidR="00667345">
        <w:t>Kirjeldatud</w:t>
      </w:r>
      <w:r w:rsidRPr="00EE0F34">
        <w:t xml:space="preserve"> ebasoovitava mõju </w:t>
      </w:r>
      <w:r>
        <w:t xml:space="preserve">kaasnemine tõstab PPA ja KAPO ressursside vajadust. </w:t>
      </w:r>
    </w:p>
    <w:p w14:paraId="4DEBEE3F" w14:textId="77777777" w:rsidR="00C57E60" w:rsidRPr="00EE0F34" w:rsidRDefault="00C57E60" w:rsidP="00341B95">
      <w:pPr>
        <w:jc w:val="both"/>
      </w:pPr>
    </w:p>
    <w:p w14:paraId="0BD55CB0" w14:textId="2D2A31DE" w:rsidR="00341B95" w:rsidRPr="002C580C" w:rsidRDefault="00341B95" w:rsidP="00341B95">
      <w:pPr>
        <w:pStyle w:val="Pealkiri3"/>
        <w:rPr>
          <w:rFonts w:eastAsia="Calibri" w:cs="Times New Roman"/>
          <w:b w:val="0"/>
          <w:bCs/>
          <w:u w:val="single"/>
        </w:rPr>
      </w:pPr>
      <w:r w:rsidRPr="002C580C">
        <w:rPr>
          <w:rFonts w:eastAsia="Calibri" w:cs="Times New Roman"/>
          <w:b w:val="0"/>
          <w:bCs/>
          <w:u w:val="single"/>
        </w:rPr>
        <w:t>6.3.3</w:t>
      </w:r>
      <w:r w:rsidR="002C580C" w:rsidRPr="002C580C">
        <w:rPr>
          <w:rFonts w:eastAsia="Calibri" w:cs="Times New Roman"/>
          <w:b w:val="0"/>
          <w:bCs/>
          <w:u w:val="single"/>
        </w:rPr>
        <w:t>.</w:t>
      </w:r>
      <w:r w:rsidRPr="002C580C">
        <w:rPr>
          <w:rFonts w:eastAsia="Calibri" w:cs="Times New Roman"/>
          <w:b w:val="0"/>
          <w:bCs/>
          <w:u w:val="single"/>
        </w:rPr>
        <w:t xml:space="preserve"> Muudatuse mõju välissuhetele</w:t>
      </w:r>
    </w:p>
    <w:p w14:paraId="0396808B" w14:textId="77777777" w:rsidR="00341B95" w:rsidRDefault="00341B95" w:rsidP="00341B95">
      <w:pPr>
        <w:jc w:val="both"/>
        <w:rPr>
          <w:u w:val="single"/>
        </w:rPr>
      </w:pPr>
      <w:bookmarkStart w:id="306" w:name="_Hlk196732925"/>
    </w:p>
    <w:p w14:paraId="39F08767" w14:textId="6EDC198A" w:rsidR="00341B95" w:rsidRPr="00EE0F34" w:rsidRDefault="00341B95" w:rsidP="00341B95">
      <w:pPr>
        <w:jc w:val="both"/>
      </w:pPr>
      <w:r w:rsidRPr="008267A0">
        <w:rPr>
          <w:b/>
          <w:color w:val="4472C4" w:themeColor="accent1"/>
        </w:rPr>
        <w:t>Sihtrühm:</w:t>
      </w:r>
      <w:r w:rsidRPr="00EE0F34">
        <w:t xml:space="preserve"> Vabariigi Valitsus, </w:t>
      </w:r>
      <w:r w:rsidR="000E5058">
        <w:t xml:space="preserve">EL institutsioonid sh </w:t>
      </w:r>
      <w:r w:rsidR="005D2E41">
        <w:t xml:space="preserve">EUAA, UNHCR, EL liikmesriigid </w:t>
      </w:r>
    </w:p>
    <w:p w14:paraId="58742F94" w14:textId="77777777" w:rsidR="00530526" w:rsidRDefault="00530526" w:rsidP="00341B95">
      <w:pPr>
        <w:keepNext/>
        <w:suppressAutoHyphens/>
        <w:jc w:val="both"/>
        <w:rPr>
          <w:rFonts w:eastAsia="Times New Roman"/>
          <w:u w:val="single"/>
          <w:lang w:eastAsia="et-EE"/>
        </w:rPr>
      </w:pPr>
    </w:p>
    <w:p w14:paraId="66AF7070" w14:textId="2FD99097" w:rsidR="00C57E60" w:rsidRPr="008267A0" w:rsidRDefault="00C57E60" w:rsidP="002C580C">
      <w:pPr>
        <w:keepNext/>
        <w:suppressAutoHyphens/>
        <w:jc w:val="both"/>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5D966DD5" w14:textId="77777777" w:rsidR="00084FF2" w:rsidRDefault="00084FF2" w:rsidP="00341B95">
      <w:pPr>
        <w:jc w:val="both"/>
        <w:rPr>
          <w:rFonts w:eastAsia="Calibri"/>
          <w:bCs/>
        </w:rPr>
      </w:pPr>
    </w:p>
    <w:p w14:paraId="710BC168" w14:textId="5CDB2139" w:rsidR="00341B95" w:rsidRPr="00EE0F34" w:rsidRDefault="00341B95" w:rsidP="00341B95">
      <w:pPr>
        <w:jc w:val="both"/>
        <w:rPr>
          <w:rFonts w:eastAsia="Calibri"/>
          <w:bCs/>
        </w:rPr>
      </w:pPr>
      <w:r w:rsidRPr="00EE0F34">
        <w:rPr>
          <w:rFonts w:eastAsia="Calibri"/>
          <w:bCs/>
        </w:rPr>
        <w:lastRenderedPageBreak/>
        <w:t xml:space="preserve">Eelnõuga plaanitud muudatus avaldab </w:t>
      </w:r>
      <w:r w:rsidR="009C5F3A">
        <w:rPr>
          <w:rFonts w:eastAsia="Calibri"/>
          <w:bCs/>
        </w:rPr>
        <w:t xml:space="preserve">otsest </w:t>
      </w:r>
      <w:r w:rsidRPr="00EE0F34">
        <w:rPr>
          <w:rFonts w:eastAsia="Calibri"/>
          <w:bCs/>
        </w:rPr>
        <w:t xml:space="preserve">mõju Eesti välissuhetele </w:t>
      </w:r>
      <w:r w:rsidR="00D5479E">
        <w:rPr>
          <w:rFonts w:eastAsia="Calibri"/>
          <w:bCs/>
        </w:rPr>
        <w:t>EL-i</w:t>
      </w:r>
      <w:r w:rsidRPr="00EE0F34">
        <w:rPr>
          <w:rFonts w:eastAsia="Calibri"/>
          <w:bCs/>
        </w:rPr>
        <w:t xml:space="preserve"> liikmesriikidega ning rahvusvaheliste organisatsioonidega. </w:t>
      </w:r>
      <w:r w:rsidRPr="00EE0F34">
        <w:t xml:space="preserve">EL normide kohane </w:t>
      </w:r>
      <w:r w:rsidR="009C5F3A">
        <w:t>rakendamine</w:t>
      </w:r>
      <w:r w:rsidRPr="00EE0F34">
        <w:t xml:space="preserve"> toetab EL demokraatlike riikide väärtuspõhise välispoliitika ja EL ühtsete poliitikate elluviimist</w:t>
      </w:r>
      <w:r w:rsidRPr="00EE0F34">
        <w:rPr>
          <w:rFonts w:eastAsia="Calibri"/>
          <w:bCs/>
        </w:rPr>
        <w:t>. Mõju avaldab enim viis, kuidas Eesti panustab kohustuslikku solidaarsusmehhanismi</w:t>
      </w:r>
      <w:r w:rsidR="009C5F3A">
        <w:rPr>
          <w:rFonts w:eastAsia="Calibri"/>
          <w:bCs/>
        </w:rPr>
        <w:t>, sh kas otsused tehakse õigeaegselt, kas need vastavad Eesti õiglasele määrale ning kas lubatud panused täidetakse täpselt ja tähtaegselt</w:t>
      </w:r>
      <w:r w:rsidRPr="00EE0F34">
        <w:rPr>
          <w:rFonts w:eastAsia="Calibri"/>
          <w:bCs/>
        </w:rPr>
        <w:t xml:space="preserve">. </w:t>
      </w:r>
      <w:r w:rsidR="006F0826">
        <w:rPr>
          <w:rFonts w:eastAsia="Calibri"/>
          <w:bCs/>
        </w:rPr>
        <w:t xml:space="preserve">Solidaarsusmehhanism on loodud ja kokku lepitud vastutuse tasakaalu saavutamiseks ning eesmärgiga vältida kriise. Solidaarsus peab toimima kõikide liikmesriikide vahel vastavalt kokku lepitud piirmääradele ja õiglase määra valemitele. Juhul kui Eesti ei osale solidaarsusmehhanismis vajalikul määral ja viisil, siis kahandab see välispoliitiliselt oluliselt Eesti kuvandit demokraatlike väärtuseid austavast riigist, ning kahaneb oluliselt Eesti võimalus olla sõnaõigusega koostööpartner ning loota, et juhul kui Eesit satub suure rändesurve olukorda, siis ka meid solidaarselt abistatakse. </w:t>
      </w:r>
    </w:p>
    <w:p w14:paraId="584FF76C" w14:textId="77777777" w:rsidR="00386CD3" w:rsidRPr="00EE0F34" w:rsidRDefault="00386CD3" w:rsidP="00341B95">
      <w:pPr>
        <w:jc w:val="both"/>
        <w:rPr>
          <w:rFonts w:eastAsia="Calibri"/>
          <w:bCs/>
        </w:rPr>
      </w:pPr>
    </w:p>
    <w:p w14:paraId="6B079D41" w14:textId="697FEE0C" w:rsidR="00341B95" w:rsidRPr="00EE0F34" w:rsidRDefault="00341B95" w:rsidP="00341B95">
      <w:pPr>
        <w:jc w:val="both"/>
      </w:pPr>
      <w:r w:rsidRPr="00EE0F34">
        <w:t xml:space="preserve">Suure rändesurve olukorras on liikmesriikide, sh tõenäoliselt ka Eesti peamine soov sisserändajate arvu võimalikult kiiresti vähendada. Seetõttu võib eeldada, et solidaarsusmehhanismi raames toimuva vastastikuse abistamise peamiseks vajalikuks meetmeks saab just põgenike ümberpaigutamine. </w:t>
      </w:r>
      <w:r w:rsidR="00046083">
        <w:t>T</w:t>
      </w:r>
      <w:r w:rsidRPr="00EE0F34">
        <w:t xml:space="preserve">oetudes eelmise rändekriisi ja praegu toimuva </w:t>
      </w:r>
      <w:proofErr w:type="spellStart"/>
      <w:r w:rsidRPr="00EE0F34">
        <w:rPr>
          <w:i/>
          <w:iCs/>
        </w:rPr>
        <w:t>ad</w:t>
      </w:r>
      <w:proofErr w:type="spellEnd"/>
      <w:r w:rsidRPr="00EE0F34">
        <w:rPr>
          <w:i/>
          <w:iCs/>
        </w:rPr>
        <w:t xml:space="preserve"> </w:t>
      </w:r>
      <w:proofErr w:type="spellStart"/>
      <w:r w:rsidRPr="00EE0F34">
        <w:rPr>
          <w:i/>
          <w:iCs/>
        </w:rPr>
        <w:t>hoc</w:t>
      </w:r>
      <w:proofErr w:type="spellEnd"/>
      <w:r w:rsidRPr="00EE0F34">
        <w:rPr>
          <w:i/>
          <w:iCs/>
        </w:rPr>
        <w:t xml:space="preserve"> </w:t>
      </w:r>
      <w:r w:rsidRPr="00EE0F34">
        <w:t>ümberpaigutamise kogemusele</w:t>
      </w:r>
      <w:r w:rsidR="00046083">
        <w:t>,</w:t>
      </w:r>
      <w:r w:rsidRPr="00EE0F34">
        <w:t xml:space="preserve"> muudab</w:t>
      </w:r>
      <w:r w:rsidR="00046083">
        <w:t xml:space="preserve"> planeeritav muudatus</w:t>
      </w:r>
      <w:r w:rsidRPr="00EE0F34">
        <w:t xml:space="preserve"> abistamise protsessi oluliselt kiiremaks ja sisaldab meetmeid vältimaks lubaduste täitmata jätmist või protsessi teadlikku venitamist. Uute normide kohaselt on ümberpaigutamine kiire ja tõhus protsess, kus rahvusvahelise kaitse taotluste menetlus toimub vastuvõtvas riigis. Seetõttu on taotlejate vastuvõtmise korral võimalik inimesi põhjalikult kontrollida ning kaitsevajaduse puudumise korral teha keelduv otsus ja saata inimene tagasi kodumaale. </w:t>
      </w:r>
    </w:p>
    <w:p w14:paraId="1E28A4CD" w14:textId="77777777" w:rsidR="00341B95" w:rsidRPr="00EE0F34" w:rsidRDefault="00341B95" w:rsidP="00341B95">
      <w:pPr>
        <w:jc w:val="both"/>
      </w:pPr>
    </w:p>
    <w:p w14:paraId="18470C64" w14:textId="46516CBD" w:rsidR="00341B95" w:rsidRPr="00EE0F34" w:rsidRDefault="00341B95" w:rsidP="00341B95">
      <w:pPr>
        <w:jc w:val="both"/>
        <w:rPr>
          <w:rFonts w:eastAsia="Calibri"/>
          <w:bCs/>
        </w:rPr>
      </w:pPr>
      <w:r w:rsidRPr="00EE0F34">
        <w:rPr>
          <w:rFonts w:eastAsia="Calibri"/>
          <w:bCs/>
        </w:rPr>
        <w:t xml:space="preserve">Rändesurve alla sattunud riiki toetab kriisi lahendamisel enim rahvusvahelise kaitse taotlejate või saanud inimeste ümberpaigutamine, sest see vähendab nende halduskoormust ja ennetab suuri muutusi ühiskonna demograafilises olukorras. Ka panustab inimeste ümberpaigutamine oluliselt ebaseadusliku teisese rände ennetamisse EL-is, sest ümberpaigutatud inimeste arvu võrra suundub väiksem arv inimesi omal initsiatiivil neile sobivasse liikmesriiki. Liikmesriikidel on ka võimalus lähtudes nende olukorrast paluda abi taotledes alternatiivseid toetusmeetmeid, tuues välja nende jaoks kõige kriitilisemad abivajadused. Eesti panustamise viis mõjutab Eesti mainet nii kahepoolsetes suhetes rändesurve all olevate riikidega, koostöös </w:t>
      </w:r>
      <w:r w:rsidR="00D5479E">
        <w:rPr>
          <w:rFonts w:eastAsia="Calibri"/>
          <w:bCs/>
        </w:rPr>
        <w:t>EL-i</w:t>
      </w:r>
      <w:r w:rsidRPr="00EE0F34">
        <w:rPr>
          <w:rFonts w:eastAsia="Calibri"/>
          <w:bCs/>
        </w:rPr>
        <w:t xml:space="preserve"> ja rahvusvaheliste organisatsioonidega. </w:t>
      </w:r>
    </w:p>
    <w:p w14:paraId="274C4335" w14:textId="77777777" w:rsidR="00A01FB5" w:rsidRPr="00EE0F34" w:rsidRDefault="00A01FB5" w:rsidP="00341B95">
      <w:pPr>
        <w:jc w:val="both"/>
        <w:rPr>
          <w:rFonts w:eastAsia="Calibri"/>
          <w:bCs/>
        </w:rPr>
      </w:pPr>
    </w:p>
    <w:p w14:paraId="78B3097A" w14:textId="61DE8993" w:rsidR="00341B95" w:rsidRDefault="00341B95" w:rsidP="00341B95">
      <w:pPr>
        <w:jc w:val="both"/>
      </w:pPr>
      <w:r w:rsidRPr="00EE0F34">
        <w:t xml:space="preserve">Kokkulepitud reeglitest ja tegelikest vajadustest lähtumine annab Eestile kindluse, et rändesurve alla sattudes aidatakse ka Eestit. Teiste liikmesriikide igakülgne abistamine raha, ametnike lähetamise ja põgenike vastuvõtmisega aitab luua Eesti valmisolekut ja võimekust toime tulla ka rändesurve olukorras. EL liikmesriikide rände- ja varjupaigasüsteemi reformi </w:t>
      </w:r>
      <w:r w:rsidR="00BD7A1D">
        <w:t>rakendamise</w:t>
      </w:r>
      <w:r w:rsidRPr="00EE0F34">
        <w:t xml:space="preserve"> osas võimalikud lahknevad arvamused ja praktikad </w:t>
      </w:r>
      <w:r w:rsidR="00BD7A1D">
        <w:t>toetavad</w:t>
      </w:r>
      <w:r w:rsidRPr="00EE0F34">
        <w:t xml:space="preserve"> Venemaa Föderatsiooni narratiivi nõrgast ja lõhenevast Euroopast. </w:t>
      </w:r>
    </w:p>
    <w:p w14:paraId="3EA04F08" w14:textId="77777777" w:rsidR="00804301" w:rsidRDefault="00804301" w:rsidP="00341B95">
      <w:pPr>
        <w:jc w:val="both"/>
      </w:pPr>
    </w:p>
    <w:p w14:paraId="7AC16520" w14:textId="66DF88E9" w:rsidR="00804301" w:rsidRPr="004E7D48" w:rsidRDefault="00804301" w:rsidP="00341B95">
      <w:pPr>
        <w:jc w:val="both"/>
        <w:rPr>
          <w:rFonts w:eastAsia="Times New Roman"/>
          <w:lang w:eastAsia="et-EE"/>
        </w:rPr>
      </w:pPr>
      <w:r w:rsidRPr="008267A0">
        <w:rPr>
          <w:rFonts w:eastAsia="Times New Roman"/>
          <w:b/>
          <w:color w:val="4472C4" w:themeColor="accent1"/>
          <w:lang w:eastAsia="et-EE"/>
        </w:rPr>
        <w:t>Ebasoovitav mõju</w:t>
      </w:r>
      <w:r w:rsidR="00A01FB5" w:rsidRPr="008267A0">
        <w:rPr>
          <w:rFonts w:eastAsia="Times New Roman"/>
          <w:color w:val="4472C4" w:themeColor="accent1"/>
          <w:lang w:eastAsia="et-EE"/>
        </w:rPr>
        <w:t xml:space="preserve"> </w:t>
      </w:r>
      <w:r w:rsidR="00A01FB5">
        <w:rPr>
          <w:rFonts w:eastAsia="Times New Roman"/>
          <w:lang w:eastAsia="et-EE"/>
        </w:rPr>
        <w:t xml:space="preserve">on suhete halvenemine välisriikide ja rahvusvaheliste organisatsioonidega, sest Eesti solidaarsuspanus ei vasta nende abivajadusele ja -ootusele. </w:t>
      </w:r>
    </w:p>
    <w:p w14:paraId="077F9385" w14:textId="77777777" w:rsidR="00341B95" w:rsidRPr="00EE0F34" w:rsidRDefault="00341B95" w:rsidP="00341B95">
      <w:pPr>
        <w:jc w:val="both"/>
        <w:rPr>
          <w:rFonts w:eastAsia="Calibri"/>
          <w:bCs/>
        </w:rPr>
      </w:pPr>
    </w:p>
    <w:p w14:paraId="444B1515" w14:textId="00E52065" w:rsidR="00341B95" w:rsidRPr="00EE0F34" w:rsidRDefault="00341B95" w:rsidP="00341B95">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sidRPr="00EE0F34">
        <w:rPr>
          <w:rFonts w:eastAsia="Calibri"/>
          <w:kern w:val="0"/>
          <w14:ligatures w14:val="none"/>
        </w:rPr>
        <w:t xml:space="preserve">on </w:t>
      </w:r>
      <w:r w:rsidRPr="00F31A64">
        <w:rPr>
          <w:rFonts w:eastAsia="Calibri"/>
          <w:kern w:val="0"/>
          <w14:ligatures w14:val="none"/>
        </w:rPr>
        <w:t>väike.</w:t>
      </w:r>
      <w:r w:rsidRPr="00EE0F34">
        <w:rPr>
          <w:rFonts w:eastAsia="Calibri"/>
          <w:i/>
          <w:iCs/>
          <w:kern w:val="0"/>
          <w14:ligatures w14:val="none"/>
        </w:rPr>
        <w:t xml:space="preserve"> </w:t>
      </w:r>
      <w:r w:rsidRPr="00EE0F34">
        <w:rPr>
          <w:rFonts w:eastAsia="Calibri"/>
          <w:kern w:val="0"/>
          <w14:ligatures w14:val="none"/>
        </w:rPr>
        <w:t>Kohustusliku solidaarsusmehhanismi panuseid tehakse solidaarsustsükli järgi kord aastas. Küll aga võib mõjutada Eesti panustamine teiste liikmesriikide toetamisse Eesti mainet muudes välissuhteid mõjutavates olukordades</w:t>
      </w:r>
      <w:r w:rsidR="00E82A54">
        <w:rPr>
          <w:rFonts w:eastAsia="Calibri"/>
          <w:kern w:val="0"/>
          <w14:ligatures w14:val="none"/>
        </w:rPr>
        <w:t xml:space="preserve">, mille avaldamise sagedust on raske </w:t>
      </w:r>
      <w:r w:rsidR="007D33FB">
        <w:rPr>
          <w:rFonts w:eastAsia="Calibri"/>
          <w:kern w:val="0"/>
          <w14:ligatures w14:val="none"/>
        </w:rPr>
        <w:t>prognoosida</w:t>
      </w:r>
      <w:r w:rsidRPr="00EE0F34">
        <w:rPr>
          <w:rFonts w:eastAsia="Calibri"/>
          <w:kern w:val="0"/>
          <w14:ligatures w14:val="none"/>
        </w:rPr>
        <w:t xml:space="preserve">. </w:t>
      </w:r>
    </w:p>
    <w:p w14:paraId="777F9F33" w14:textId="77777777" w:rsidR="00530526" w:rsidRDefault="00530526" w:rsidP="00341B95">
      <w:pPr>
        <w:jc w:val="both"/>
        <w:rPr>
          <w:rFonts w:eastAsia="Calibri"/>
          <w:b/>
          <w:bCs/>
          <w:kern w:val="0"/>
          <w14:ligatures w14:val="none"/>
        </w:rPr>
      </w:pPr>
    </w:p>
    <w:p w14:paraId="0F749036" w14:textId="5F2522AD" w:rsidR="00341B95" w:rsidRPr="00EE0F34" w:rsidRDefault="00341B95" w:rsidP="00341B95">
      <w:pPr>
        <w:jc w:val="both"/>
        <w:rPr>
          <w:rFonts w:eastAsia="Calibri"/>
          <w:kern w:val="0"/>
          <w14:ligatures w14:val="none"/>
        </w:rPr>
      </w:pPr>
      <w:r w:rsidRPr="008267A0">
        <w:rPr>
          <w:rFonts w:eastAsia="Calibri"/>
          <w:b/>
          <w:color w:val="4472C4" w:themeColor="accent1"/>
          <w:kern w:val="0"/>
          <w14:ligatures w14:val="none"/>
        </w:rPr>
        <w:t>Ebasoovitava mõju kaasnemise risk</w:t>
      </w:r>
      <w:r w:rsidRPr="00EE0F34">
        <w:rPr>
          <w:rFonts w:eastAsia="Calibri"/>
          <w:b/>
          <w:bCs/>
          <w:kern w:val="0"/>
          <w14:ligatures w14:val="none"/>
        </w:rPr>
        <w:t xml:space="preserve"> </w:t>
      </w:r>
      <w:r w:rsidRPr="00EE0F34">
        <w:rPr>
          <w:rFonts w:eastAsia="Calibri"/>
          <w:kern w:val="0"/>
          <w14:ligatures w14:val="none"/>
        </w:rPr>
        <w:t xml:space="preserve">on </w:t>
      </w:r>
      <w:r>
        <w:rPr>
          <w:rFonts w:eastAsia="Calibri"/>
          <w:kern w:val="0"/>
          <w14:ligatures w14:val="none"/>
        </w:rPr>
        <w:t>väike.</w:t>
      </w:r>
      <w:r w:rsidRPr="00EE0F34">
        <w:rPr>
          <w:rFonts w:eastAsia="Calibri"/>
          <w:i/>
          <w:iCs/>
          <w:kern w:val="0"/>
          <w14:ligatures w14:val="none"/>
        </w:rPr>
        <w:t xml:space="preserve"> </w:t>
      </w:r>
      <w:r w:rsidRPr="00EE0F34">
        <w:rPr>
          <w:rFonts w:eastAsia="Calibri"/>
          <w:kern w:val="0"/>
          <w14:ligatures w14:val="none"/>
        </w:rPr>
        <w:t xml:space="preserve">Võimalikku riski aitab ennetada Vabariigi Valitsuse otsus panustada teiste liikmesriikide aitamisse </w:t>
      </w:r>
      <w:r w:rsidR="009827C8">
        <w:rPr>
          <w:rFonts w:eastAsia="Calibri"/>
          <w:kern w:val="0"/>
          <w14:ligatures w14:val="none"/>
        </w:rPr>
        <w:t xml:space="preserve">osaliselt </w:t>
      </w:r>
      <w:r w:rsidRPr="00EE0F34">
        <w:rPr>
          <w:rFonts w:eastAsia="Calibri"/>
          <w:kern w:val="0"/>
          <w14:ligatures w14:val="none"/>
        </w:rPr>
        <w:t>ka taotlejate ja kaitsesaanute ümberpaigutamise</w:t>
      </w:r>
      <w:r w:rsidR="009827C8">
        <w:rPr>
          <w:rFonts w:eastAsia="Calibri"/>
          <w:kern w:val="0"/>
          <w14:ligatures w14:val="none"/>
        </w:rPr>
        <w:t>ga</w:t>
      </w:r>
      <w:r w:rsidRPr="00EE0F34">
        <w:rPr>
          <w:rFonts w:eastAsia="Calibri"/>
          <w:kern w:val="0"/>
          <w14:ligatures w14:val="none"/>
        </w:rPr>
        <w:t>.</w:t>
      </w:r>
    </w:p>
    <w:bookmarkEnd w:id="306"/>
    <w:p w14:paraId="523DAEAB" w14:textId="77777777" w:rsidR="00216B5A" w:rsidRPr="00EE0F34" w:rsidRDefault="00216B5A" w:rsidP="00341B95">
      <w:pPr>
        <w:rPr>
          <w:bCs/>
        </w:rPr>
      </w:pPr>
    </w:p>
    <w:p w14:paraId="17C50999" w14:textId="0CC3DA0B" w:rsidR="00341B95" w:rsidRPr="002C580C" w:rsidRDefault="00341B95" w:rsidP="00341B95">
      <w:pPr>
        <w:pStyle w:val="Pealkiri3"/>
        <w:rPr>
          <w:rFonts w:eastAsia="Calibri" w:cs="Times New Roman"/>
          <w:b w:val="0"/>
          <w:bCs/>
          <w:u w:val="single"/>
        </w:rPr>
      </w:pPr>
      <w:r w:rsidRPr="002C580C">
        <w:rPr>
          <w:rFonts w:eastAsia="Calibri" w:cs="Times New Roman"/>
          <w:b w:val="0"/>
          <w:bCs/>
          <w:u w:val="single"/>
        </w:rPr>
        <w:t>6.3.4</w:t>
      </w:r>
      <w:r w:rsidR="002C580C" w:rsidRPr="002C580C">
        <w:rPr>
          <w:rFonts w:eastAsia="Calibri" w:cs="Times New Roman"/>
          <w:b w:val="0"/>
          <w:bCs/>
          <w:u w:val="single"/>
        </w:rPr>
        <w:t>.</w:t>
      </w:r>
      <w:r w:rsidRPr="002C580C">
        <w:rPr>
          <w:rFonts w:eastAsia="Calibri" w:cs="Times New Roman"/>
          <w:b w:val="0"/>
          <w:bCs/>
          <w:u w:val="single"/>
        </w:rPr>
        <w:t xml:space="preserve"> Muudatuse sotsiaalne, sh demograafiline mõju</w:t>
      </w:r>
    </w:p>
    <w:p w14:paraId="025E8C98" w14:textId="77777777" w:rsidR="00341B95" w:rsidRDefault="00341B95" w:rsidP="00341B95">
      <w:pPr>
        <w:jc w:val="both"/>
        <w:rPr>
          <w:u w:val="single"/>
        </w:rPr>
      </w:pPr>
    </w:p>
    <w:p w14:paraId="1A595273" w14:textId="4454C035" w:rsidR="00341B95" w:rsidRPr="00EE0F34" w:rsidRDefault="00341B95" w:rsidP="00341B95">
      <w:pPr>
        <w:jc w:val="both"/>
        <w:rPr>
          <w:i/>
        </w:rPr>
      </w:pPr>
      <w:r w:rsidRPr="008267A0">
        <w:rPr>
          <w:b/>
          <w:color w:val="4472C4" w:themeColor="accent1"/>
        </w:rPr>
        <w:t>Sihtrühm:</w:t>
      </w:r>
      <w:r w:rsidRPr="00EE0F34">
        <w:t xml:space="preserve"> </w:t>
      </w:r>
      <w:r w:rsidRPr="00EE0F34">
        <w:rPr>
          <w:rFonts w:eastAsia="Arial Unicode MS"/>
          <w:kern w:val="0"/>
          <w:lang w:eastAsia="et-EE"/>
          <w14:ligatures w14:val="none"/>
        </w:rPr>
        <w:t>Eesti elanikud. 2024. aasta alguse seisuga elas Eestis 1 369 995 inimest</w:t>
      </w:r>
      <w:r w:rsidRPr="00EE0F34">
        <w:rPr>
          <w:rFonts w:eastAsia="Arial Unicode MS"/>
          <w:kern w:val="0"/>
          <w:vertAlign w:val="superscript"/>
          <w:lang w:eastAsia="et-EE"/>
          <w14:ligatures w14:val="none"/>
        </w:rPr>
        <w:footnoteReference w:id="138"/>
      </w:r>
    </w:p>
    <w:p w14:paraId="6E9DE7FE" w14:textId="77777777" w:rsidR="00530526" w:rsidRDefault="00530526" w:rsidP="00341B95">
      <w:pPr>
        <w:jc w:val="both"/>
        <w:rPr>
          <w:rFonts w:eastAsia="Times New Roman"/>
          <w:u w:val="single"/>
          <w:lang w:eastAsia="et-EE"/>
        </w:rPr>
      </w:pPr>
    </w:p>
    <w:p w14:paraId="4C9C80DD" w14:textId="35ACFE73" w:rsidR="00530526" w:rsidRPr="008267A0" w:rsidRDefault="00C57E60" w:rsidP="002C580C">
      <w:pPr>
        <w:keepNext/>
        <w:suppressAutoHyphens/>
        <w:jc w:val="both"/>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44443935" w14:textId="77777777" w:rsidR="00084FF2" w:rsidRDefault="00084FF2" w:rsidP="00341B95">
      <w:pPr>
        <w:jc w:val="both"/>
      </w:pPr>
    </w:p>
    <w:p w14:paraId="38C225C4" w14:textId="226DA058" w:rsidR="00341B95" w:rsidRPr="00EE0F34" w:rsidRDefault="00341B95" w:rsidP="00341B95">
      <w:pPr>
        <w:jc w:val="both"/>
        <w:rPr>
          <w:rFonts w:eastAsia="Arial Unicode MS"/>
          <w:kern w:val="0"/>
          <w:u w:color="000000"/>
          <w:lang w:eastAsia="et-EE"/>
          <w14:ligatures w14:val="none"/>
        </w:rPr>
      </w:pPr>
      <w:r w:rsidRPr="00EE0F34">
        <w:t>Kui Vabariigi Valitsuse otsuse</w:t>
      </w:r>
      <w:r w:rsidR="00F547EA">
        <w:t xml:space="preserve"> alusel</w:t>
      </w:r>
      <w:r w:rsidRPr="00EE0F34">
        <w:t xml:space="preserve"> täidab Eesti solidaarsuskohustust </w:t>
      </w:r>
      <w:r w:rsidR="00F547EA">
        <w:t xml:space="preserve">täieliku või osalise </w:t>
      </w:r>
      <w:r w:rsidRPr="00EE0F34">
        <w:t>taotlejate või kaitse</w:t>
      </w:r>
      <w:r w:rsidR="00F547EA">
        <w:t xml:space="preserve"> </w:t>
      </w:r>
      <w:r w:rsidRPr="00EE0F34">
        <w:t xml:space="preserve">saajate ümberpaigutamisega, </w:t>
      </w:r>
      <w:r w:rsidR="00F547EA">
        <w:t>lähtub EL Komisjoni ettepanek ja Nõukogu otsus solidaarsuse</w:t>
      </w:r>
      <w:r w:rsidRPr="00EE0F34">
        <w:t xml:space="preserve"> </w:t>
      </w:r>
      <w:r w:rsidR="00F547EA">
        <w:t>panuse õiglase määra arvestamisel jaotus</w:t>
      </w:r>
      <w:r w:rsidRPr="00EE0F34">
        <w:t>valemi</w:t>
      </w:r>
      <w:r w:rsidR="00F547EA">
        <w:t>st</w:t>
      </w:r>
      <w:r w:rsidR="002511B5">
        <w:t>. P</w:t>
      </w:r>
      <w:r w:rsidRPr="00EE0F34">
        <w:t xml:space="preserve">raeguste kehtivate piirmäärade ja algandmete alusel see </w:t>
      </w:r>
      <w:r w:rsidR="002511B5">
        <w:t xml:space="preserve">välismaalaste </w:t>
      </w:r>
      <w:r w:rsidRPr="00EE0F34">
        <w:t xml:space="preserve">arv </w:t>
      </w:r>
      <w:r w:rsidR="002511B5">
        <w:t>perioodil</w:t>
      </w:r>
      <w:r w:rsidRPr="00EE0F34">
        <w:t xml:space="preserve"> 2026-2028 </w:t>
      </w:r>
      <w:r w:rsidR="002511B5">
        <w:t xml:space="preserve">ühe aasta kohta </w:t>
      </w:r>
      <w:r w:rsidRPr="00EE0F34">
        <w:t xml:space="preserve">79 inimest. </w:t>
      </w:r>
      <w:r w:rsidRPr="00EE0F34">
        <w:rPr>
          <w:rFonts w:eastAsia="Calibri"/>
          <w:kern w:val="0"/>
          <w14:ligatures w14:val="none"/>
        </w:rPr>
        <w:t>Võrreldes Eesti elanike koguarvuga on sihtrühm väike</w:t>
      </w:r>
      <w:r w:rsidRPr="00EE0F34">
        <w:rPr>
          <w:rFonts w:eastAsia="Arial Unicode MS"/>
          <w:kern w:val="0"/>
          <w:u w:color="000000"/>
          <w:lang w:eastAsia="et-EE"/>
          <w14:ligatures w14:val="none"/>
        </w:rPr>
        <w:t xml:space="preserve">. Ümberpaigutatud võivad mõjutada kohalikul tasandil haridus- ja tööhõivet ning sotsiaalteenuseid. Konkreetne mõju sõltub ümberpaigutatud </w:t>
      </w:r>
      <w:r w:rsidR="00AA302C">
        <w:rPr>
          <w:rFonts w:eastAsia="Arial Unicode MS"/>
          <w:kern w:val="0"/>
          <w:u w:color="000000"/>
          <w:lang w:eastAsia="et-EE"/>
          <w14:ligatures w14:val="none"/>
        </w:rPr>
        <w:t xml:space="preserve">inimeste profiilist (perekonna suurus, lapsed, kultuuriruum, </w:t>
      </w:r>
      <w:r w:rsidR="00D91885">
        <w:rPr>
          <w:rFonts w:eastAsia="Arial Unicode MS"/>
          <w:kern w:val="0"/>
          <w:u w:color="000000"/>
          <w:lang w:eastAsia="et-EE"/>
          <w14:ligatures w14:val="none"/>
        </w:rPr>
        <w:t xml:space="preserve">toimetulek, haridus, töökogemus, </w:t>
      </w:r>
      <w:r w:rsidR="00AA302C">
        <w:rPr>
          <w:rFonts w:eastAsia="Arial Unicode MS"/>
          <w:kern w:val="0"/>
          <w:u w:color="000000"/>
          <w:lang w:eastAsia="et-EE"/>
          <w14:ligatures w14:val="none"/>
        </w:rPr>
        <w:t xml:space="preserve">tervis jms), kohanemisprogrammi ja õigusnõustamise tõhususest ning </w:t>
      </w:r>
      <w:r w:rsidRPr="00EE0F34">
        <w:rPr>
          <w:rFonts w:eastAsia="Arial Unicode MS"/>
          <w:kern w:val="0"/>
          <w:u w:color="000000"/>
          <w:lang w:eastAsia="et-EE"/>
          <w14:ligatures w14:val="none"/>
        </w:rPr>
        <w:t xml:space="preserve">kohtadest, kus </w:t>
      </w:r>
      <w:r w:rsidR="00AA302C">
        <w:rPr>
          <w:rFonts w:eastAsia="Arial Unicode MS"/>
          <w:kern w:val="0"/>
          <w:u w:color="000000"/>
          <w:lang w:eastAsia="et-EE"/>
          <w14:ligatures w14:val="none"/>
        </w:rPr>
        <w:t>välismaalased</w:t>
      </w:r>
      <w:r w:rsidRPr="00EE0F34">
        <w:rPr>
          <w:rFonts w:eastAsia="Arial Unicode MS"/>
          <w:kern w:val="0"/>
          <w:u w:color="000000"/>
          <w:lang w:eastAsia="et-EE"/>
          <w14:ligatures w14:val="none"/>
        </w:rPr>
        <w:t xml:space="preserve"> hakkavad elama</w:t>
      </w:r>
      <w:r w:rsidR="00AA302C">
        <w:rPr>
          <w:rFonts w:eastAsia="Arial Unicode MS"/>
          <w:kern w:val="0"/>
          <w:u w:color="000000"/>
          <w:lang w:eastAsia="et-EE"/>
          <w14:ligatures w14:val="none"/>
        </w:rPr>
        <w:t xml:space="preserve">. </w:t>
      </w:r>
    </w:p>
    <w:p w14:paraId="55E7DC35" w14:textId="77777777" w:rsidR="00530526" w:rsidRDefault="00530526" w:rsidP="00341B95">
      <w:pPr>
        <w:jc w:val="both"/>
        <w:rPr>
          <w:rFonts w:eastAsia="Arial Unicode MS"/>
          <w:kern w:val="0"/>
          <w:u w:color="000000"/>
          <w:lang w:eastAsia="et-EE"/>
          <w14:ligatures w14:val="none"/>
        </w:rPr>
      </w:pPr>
    </w:p>
    <w:p w14:paraId="0B2F9C42" w14:textId="56683446" w:rsidR="00341B95" w:rsidRPr="00EE0F34" w:rsidRDefault="00341B95" w:rsidP="00341B95">
      <w:pPr>
        <w:jc w:val="both"/>
        <w:rPr>
          <w:rFonts w:eastAsia="Arial Unicode MS"/>
          <w:kern w:val="0"/>
          <w:u w:color="000000"/>
          <w:lang w:eastAsia="et-EE"/>
          <w14:ligatures w14:val="none"/>
        </w:rPr>
      </w:pPr>
      <w:r w:rsidRPr="008267A0">
        <w:rPr>
          <w:rFonts w:eastAsia="Arial Unicode MS"/>
          <w:b/>
          <w:color w:val="4472C4" w:themeColor="accent1"/>
          <w:kern w:val="0"/>
          <w:u w:color="000000"/>
          <w:lang w:eastAsia="et-EE"/>
          <w14:ligatures w14:val="none"/>
        </w:rPr>
        <w:t>Ebasoovitav mõju</w:t>
      </w:r>
      <w:r w:rsidRPr="008267A0">
        <w:rPr>
          <w:rFonts w:eastAsia="Arial Unicode MS"/>
          <w:color w:val="4472C4" w:themeColor="accent1"/>
          <w:kern w:val="0"/>
          <w:u w:color="000000"/>
          <w:lang w:eastAsia="et-EE"/>
          <w14:ligatures w14:val="none"/>
        </w:rPr>
        <w:t xml:space="preserve"> </w:t>
      </w:r>
      <w:r w:rsidRPr="00EE0F34">
        <w:rPr>
          <w:rFonts w:eastAsia="Arial Unicode MS"/>
          <w:kern w:val="0"/>
          <w:u w:color="000000"/>
          <w:lang w:eastAsia="et-EE"/>
          <w14:ligatures w14:val="none"/>
        </w:rPr>
        <w:t xml:space="preserve">võib esineda, kui </w:t>
      </w:r>
      <w:r w:rsidR="003F287E">
        <w:rPr>
          <w:rFonts w:eastAsia="Arial Unicode MS"/>
          <w:kern w:val="0"/>
          <w:u w:color="000000"/>
          <w:lang w:eastAsia="et-EE"/>
          <w14:ligatures w14:val="none"/>
        </w:rPr>
        <w:t xml:space="preserve">kohanemisprogramm ja õigusnõustamine ja muu tugi on ebapiisav ning kui vajaliku kohanemistoeta </w:t>
      </w:r>
      <w:r w:rsidRPr="00EE0F34">
        <w:rPr>
          <w:rFonts w:eastAsia="Arial Unicode MS"/>
          <w:kern w:val="0"/>
          <w:u w:color="000000"/>
          <w:lang w:eastAsia="et-EE"/>
          <w14:ligatures w14:val="none"/>
        </w:rPr>
        <w:t xml:space="preserve">ümberpaigutatud inimesed koonduvad peamiselt </w:t>
      </w:r>
      <w:r w:rsidR="00D91885">
        <w:rPr>
          <w:rFonts w:eastAsia="Arial Unicode MS"/>
          <w:kern w:val="0"/>
          <w:u w:color="000000"/>
          <w:lang w:eastAsia="et-EE"/>
          <w14:ligatures w14:val="none"/>
        </w:rPr>
        <w:t xml:space="preserve">ühte </w:t>
      </w:r>
      <w:r w:rsidRPr="00EE0F34">
        <w:rPr>
          <w:rFonts w:eastAsia="Arial Unicode MS"/>
          <w:kern w:val="0"/>
          <w:u w:color="000000"/>
          <w:lang w:eastAsia="et-EE"/>
          <w14:ligatures w14:val="none"/>
        </w:rPr>
        <w:t xml:space="preserve">kindlasse piirkonda ja </w:t>
      </w:r>
      <w:r w:rsidR="003F287E">
        <w:rPr>
          <w:rFonts w:eastAsia="Arial Unicode MS"/>
          <w:kern w:val="0"/>
          <w:u w:color="000000"/>
          <w:lang w:eastAsia="et-EE"/>
          <w14:ligatures w14:val="none"/>
        </w:rPr>
        <w:t xml:space="preserve">siis </w:t>
      </w:r>
      <w:r w:rsidRPr="00EE0F34">
        <w:rPr>
          <w:rFonts w:eastAsia="Arial Unicode MS"/>
          <w:kern w:val="0"/>
          <w:u w:color="000000"/>
          <w:lang w:eastAsia="et-EE"/>
          <w14:ligatures w14:val="none"/>
        </w:rPr>
        <w:t xml:space="preserve">võib </w:t>
      </w:r>
      <w:r w:rsidR="003F287E">
        <w:rPr>
          <w:rFonts w:eastAsia="Arial Unicode MS"/>
          <w:kern w:val="0"/>
          <w:u w:color="000000"/>
          <w:lang w:eastAsia="et-EE"/>
          <w14:ligatures w14:val="none"/>
        </w:rPr>
        <w:t>see</w:t>
      </w:r>
      <w:r w:rsidRPr="00EE0F34">
        <w:rPr>
          <w:rFonts w:eastAsia="Arial Unicode MS"/>
          <w:kern w:val="0"/>
          <w:u w:color="000000"/>
          <w:lang w:eastAsia="et-EE"/>
          <w14:ligatures w14:val="none"/>
        </w:rPr>
        <w:t xml:space="preserve"> vähendada tõenäosust Eestis iseseisvalt hakkama saada, </w:t>
      </w:r>
      <w:r w:rsidR="006447C2">
        <w:rPr>
          <w:rFonts w:eastAsia="Arial Unicode MS"/>
          <w:kern w:val="0"/>
          <w:u w:color="000000"/>
          <w:lang w:eastAsia="et-EE"/>
          <w14:ligatures w14:val="none"/>
        </w:rPr>
        <w:t xml:space="preserve">võib </w:t>
      </w:r>
      <w:r w:rsidRPr="00EE0F34">
        <w:rPr>
          <w:rFonts w:eastAsia="Arial Unicode MS"/>
          <w:kern w:val="0"/>
          <w:u w:color="000000"/>
          <w:lang w:eastAsia="et-EE"/>
          <w14:ligatures w14:val="none"/>
        </w:rPr>
        <w:t xml:space="preserve">tekitada eraldatust ülejäänud rahvastikust, mis võib omakorda viia </w:t>
      </w:r>
      <w:r w:rsidR="003F287E">
        <w:rPr>
          <w:rFonts w:eastAsia="Arial Unicode MS"/>
          <w:kern w:val="0"/>
          <w:u w:color="000000"/>
          <w:lang w:eastAsia="et-EE"/>
          <w14:ligatures w14:val="none"/>
        </w:rPr>
        <w:t>raskusteni</w:t>
      </w:r>
      <w:r w:rsidRPr="00EE0F34">
        <w:rPr>
          <w:rFonts w:eastAsia="Arial Unicode MS"/>
          <w:kern w:val="0"/>
          <w:u w:color="000000"/>
          <w:lang w:eastAsia="et-EE"/>
          <w14:ligatures w14:val="none"/>
        </w:rPr>
        <w:t xml:space="preserve"> hariduse omandamise, tööturule siirdumise, Eesti ühiskonna tundmaõppimise ja sellele omaste tavade omaksvõtmise</w:t>
      </w:r>
      <w:r w:rsidR="003F287E">
        <w:rPr>
          <w:rFonts w:eastAsia="Arial Unicode MS"/>
          <w:kern w:val="0"/>
          <w:u w:color="000000"/>
          <w:lang w:eastAsia="et-EE"/>
          <w14:ligatures w14:val="none"/>
        </w:rPr>
        <w:t>l</w:t>
      </w:r>
      <w:r w:rsidRPr="00EE0F34">
        <w:rPr>
          <w:rFonts w:eastAsia="Arial Unicode MS"/>
          <w:kern w:val="0"/>
          <w:u w:color="000000"/>
          <w:lang w:eastAsia="et-EE"/>
          <w14:ligatures w14:val="none"/>
        </w:rPr>
        <w:t xml:space="preserve">. </w:t>
      </w:r>
    </w:p>
    <w:p w14:paraId="3C8A5177" w14:textId="77777777" w:rsidR="00341B95" w:rsidRPr="00EE0F34" w:rsidRDefault="00341B95" w:rsidP="00341B95">
      <w:pPr>
        <w:jc w:val="both"/>
        <w:rPr>
          <w:rFonts w:eastAsia="Arial Unicode MS"/>
          <w:kern w:val="0"/>
          <w:u w:color="000000"/>
          <w:lang w:eastAsia="et-EE"/>
          <w14:ligatures w14:val="none"/>
        </w:rPr>
      </w:pPr>
    </w:p>
    <w:p w14:paraId="216412A1" w14:textId="77777777" w:rsidR="00341B95" w:rsidRPr="00EE0F34" w:rsidRDefault="00341B95" w:rsidP="00341B95">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sidRPr="00EE0F34">
        <w:rPr>
          <w:rFonts w:eastAsia="Calibri"/>
          <w:kern w:val="0"/>
          <w14:ligatures w14:val="none"/>
        </w:rPr>
        <w:t>on väike, kuna sihtgrupp võrreldes Eesti elanikkonnaga on väike ja eelnõuga ei muudeta riigiasutuste põhiülesandeid ning töökorraldust.</w:t>
      </w:r>
    </w:p>
    <w:p w14:paraId="0045862C" w14:textId="77777777" w:rsidR="00530526" w:rsidRDefault="00530526" w:rsidP="00341B95">
      <w:pPr>
        <w:jc w:val="both"/>
        <w:rPr>
          <w:rFonts w:eastAsia="Calibri"/>
          <w:b/>
          <w:bCs/>
          <w:kern w:val="0"/>
          <w14:ligatures w14:val="none"/>
        </w:rPr>
      </w:pPr>
    </w:p>
    <w:p w14:paraId="172B8082" w14:textId="2F2BD735" w:rsidR="00341B95" w:rsidRPr="00EE0F34" w:rsidRDefault="00341B95" w:rsidP="00341B95">
      <w:pPr>
        <w:jc w:val="both"/>
        <w:rPr>
          <w:rFonts w:eastAsia="Calibri"/>
          <w:kern w:val="0"/>
          <w14:ligatures w14:val="none"/>
        </w:rPr>
      </w:pPr>
      <w:r w:rsidRPr="008267A0">
        <w:rPr>
          <w:rFonts w:eastAsia="Calibri"/>
          <w:b/>
          <w:color w:val="4472C4" w:themeColor="accent1"/>
          <w:kern w:val="0"/>
          <w14:ligatures w14:val="none"/>
        </w:rPr>
        <w:t xml:space="preserve">Ebasoovitava mõju kaasnemise risk </w:t>
      </w:r>
      <w:r w:rsidRPr="00EE0F34">
        <w:rPr>
          <w:rFonts w:eastAsia="Calibri"/>
          <w:kern w:val="0"/>
          <w14:ligatures w14:val="none"/>
        </w:rPr>
        <w:t xml:space="preserve">on madal. Riski aitab maandada </w:t>
      </w:r>
      <w:r w:rsidR="00695285">
        <w:rPr>
          <w:rFonts w:eastAsia="Calibri"/>
          <w:kern w:val="0"/>
          <w14:ligatures w14:val="none"/>
        </w:rPr>
        <w:t>tasuta õigusabi ja kohanemisprogramm ning vastuvõtu korraldamine inimese iseseisvust toetaval viisil.</w:t>
      </w:r>
      <w:r w:rsidRPr="00EE0F34">
        <w:rPr>
          <w:rFonts w:eastAsia="Calibri"/>
          <w:kern w:val="0"/>
          <w14:ligatures w14:val="none"/>
        </w:rPr>
        <w:t xml:space="preserve"> </w:t>
      </w:r>
    </w:p>
    <w:p w14:paraId="3D9D2D47" w14:textId="77777777" w:rsidR="00C57E60" w:rsidRPr="00A813E6" w:rsidRDefault="00C57E60" w:rsidP="00341B95"/>
    <w:p w14:paraId="4F93FB33" w14:textId="6A710CFA" w:rsidR="00341B95" w:rsidRPr="00537B46" w:rsidRDefault="00341B95" w:rsidP="002C580C">
      <w:pPr>
        <w:pStyle w:val="Pealkiri3"/>
        <w:rPr>
          <w:rFonts w:cs="Times New Roman"/>
          <w:b w:val="0"/>
          <w:u w:val="single"/>
        </w:rPr>
      </w:pPr>
      <w:r w:rsidRPr="002C580C">
        <w:rPr>
          <w:rFonts w:cs="Times New Roman"/>
          <w:b w:val="0"/>
          <w:bCs/>
          <w:u w:val="single"/>
        </w:rPr>
        <w:t>6.3.5</w:t>
      </w:r>
      <w:r w:rsidR="002C580C" w:rsidRPr="002C580C">
        <w:rPr>
          <w:rFonts w:cs="Times New Roman"/>
          <w:b w:val="0"/>
          <w:bCs/>
          <w:u w:val="single"/>
        </w:rPr>
        <w:t>.</w:t>
      </w:r>
      <w:r w:rsidRPr="002C580C">
        <w:rPr>
          <w:rFonts w:cs="Times New Roman"/>
          <w:b w:val="0"/>
          <w:bCs/>
          <w:u w:val="single"/>
        </w:rPr>
        <w:t xml:space="preserve"> Muudatuse mõju muudele valdkondadele </w:t>
      </w:r>
    </w:p>
    <w:p w14:paraId="5F7D255C" w14:textId="77777777" w:rsidR="002C580C" w:rsidRDefault="002C580C" w:rsidP="002C580C">
      <w:pPr>
        <w:jc w:val="both"/>
        <w:rPr>
          <w:rFonts w:eastAsia="Times New Roman"/>
          <w:noProof/>
          <w:lang w:eastAsia="et-EE" w:bidi="et-EE"/>
        </w:rPr>
      </w:pPr>
      <w:r>
        <w:rPr>
          <w:rFonts w:eastAsia="Times New Roman"/>
          <w:noProof/>
          <w:lang w:eastAsia="et-EE" w:bidi="et-EE"/>
        </w:rPr>
        <w:t>Muudatusel puudub mõju teistele mõjuvaldkondadele.</w:t>
      </w:r>
    </w:p>
    <w:p w14:paraId="52C67473" w14:textId="77777777" w:rsidR="00B92A22" w:rsidRPr="00EE0F34" w:rsidRDefault="00B92A22" w:rsidP="00341B95">
      <w:pPr>
        <w:keepNext/>
        <w:jc w:val="both"/>
        <w:rPr>
          <w:rFonts w:eastAsia="Calibri"/>
        </w:rPr>
      </w:pPr>
    </w:p>
    <w:p w14:paraId="657A2FF4" w14:textId="2570394A" w:rsidR="00341B95" w:rsidRDefault="00341B95" w:rsidP="00341B95">
      <w:pPr>
        <w:pStyle w:val="Pealkiri2"/>
        <w:rPr>
          <w:rFonts w:eastAsia="Calibri" w:cs="Times New Roman"/>
          <w:szCs w:val="24"/>
        </w:rPr>
      </w:pPr>
      <w:r w:rsidRPr="00EE0F34">
        <w:rPr>
          <w:rFonts w:eastAsia="Calibri" w:cs="Times New Roman"/>
          <w:szCs w:val="24"/>
        </w:rPr>
        <w:t xml:space="preserve">6.4 Taotlejatele </w:t>
      </w:r>
      <w:r>
        <w:rPr>
          <w:rFonts w:eastAsia="Calibri" w:cs="Times New Roman"/>
          <w:szCs w:val="24"/>
        </w:rPr>
        <w:t xml:space="preserve">ja kaitsesaajatele </w:t>
      </w:r>
      <w:r w:rsidRPr="00EE0F34">
        <w:rPr>
          <w:rFonts w:eastAsia="Calibri" w:cs="Times New Roman"/>
          <w:szCs w:val="24"/>
        </w:rPr>
        <w:t xml:space="preserve">suunatud </w:t>
      </w:r>
      <w:commentRangeStart w:id="307"/>
      <w:r w:rsidRPr="00EE0F34">
        <w:rPr>
          <w:rFonts w:eastAsia="Calibri" w:cs="Times New Roman"/>
          <w:szCs w:val="24"/>
        </w:rPr>
        <w:t>kohanemismeetmed</w:t>
      </w:r>
      <w:commentRangeEnd w:id="307"/>
      <w:r w:rsidR="00D42950">
        <w:rPr>
          <w:rStyle w:val="Kommentaariviide"/>
          <w:rFonts w:eastAsia="Times New Roman" w:cs="Times New Roman"/>
          <w:b w:val="0"/>
        </w:rPr>
        <w:commentReference w:id="307"/>
      </w:r>
    </w:p>
    <w:p w14:paraId="1B8E9B74" w14:textId="77777777" w:rsidR="00341B95" w:rsidRPr="00B1248D" w:rsidRDefault="00341B95" w:rsidP="00341B95"/>
    <w:p w14:paraId="1D68AE8D" w14:textId="05CB9876" w:rsidR="00E81B8D" w:rsidRDefault="00E81B8D" w:rsidP="00A66693">
      <w:pPr>
        <w:jc w:val="both"/>
        <w:rPr>
          <w:rFonts w:eastAsia="Calibri"/>
          <w:bCs/>
          <w:kern w:val="0"/>
          <w14:ligatures w14:val="none"/>
        </w:rPr>
      </w:pPr>
      <w:r w:rsidRPr="006A4B2F">
        <w:t>Järgnevalt kajastatakse mõjusid, mis tulenevad</w:t>
      </w:r>
      <w:r w:rsidR="006A4B2F" w:rsidRPr="006A4B2F">
        <w:t xml:space="preserve"> muudatustest, millega antakse lastele ligipääs kooliharidusele kuni 2 kuu jooksul taotluse esitamisest</w:t>
      </w:r>
      <w:r w:rsidR="00990761">
        <w:t xml:space="preserve"> </w:t>
      </w:r>
      <w:r w:rsidR="006A4B2F" w:rsidRPr="006A4B2F">
        <w:t xml:space="preserve">ning taotlejatele kohustusliku kohanemisprogrammi </w:t>
      </w:r>
      <w:r w:rsidR="008C58DA">
        <w:t>sh e</w:t>
      </w:r>
      <w:r w:rsidR="006A4B2F" w:rsidRPr="006A4B2F">
        <w:t>esti keele</w:t>
      </w:r>
      <w:r w:rsidR="006A4B2F">
        <w:t xml:space="preserve"> õppe </w:t>
      </w:r>
      <w:r w:rsidR="008C58DA">
        <w:t>korraldamisest</w:t>
      </w:r>
      <w:r w:rsidR="006A4B2F">
        <w:t xml:space="preserve">. </w:t>
      </w:r>
    </w:p>
    <w:p w14:paraId="2DDB0357" w14:textId="77777777" w:rsidR="00E81B8D" w:rsidRDefault="00E81B8D" w:rsidP="00A66693">
      <w:pPr>
        <w:jc w:val="both"/>
        <w:rPr>
          <w:rFonts w:eastAsia="Calibri"/>
          <w:bCs/>
          <w:kern w:val="0"/>
          <w14:ligatures w14:val="none"/>
        </w:rPr>
      </w:pPr>
    </w:p>
    <w:p w14:paraId="2115FBC4" w14:textId="53FD0CA5" w:rsidR="00A66693" w:rsidRPr="00D40676" w:rsidRDefault="00A66693" w:rsidP="00A66693">
      <w:pPr>
        <w:jc w:val="both"/>
        <w:rPr>
          <w:rFonts w:eastAsia="Calibri"/>
          <w:bCs/>
          <w:kern w:val="0"/>
          <w14:ligatures w14:val="none"/>
        </w:rPr>
      </w:pPr>
      <w:r w:rsidRPr="00D40676">
        <w:rPr>
          <w:rFonts w:eastAsia="Calibri"/>
          <w:bCs/>
          <w:kern w:val="0"/>
          <w14:ligatures w14:val="none"/>
        </w:rPr>
        <w:t xml:space="preserve">Muudatused on </w:t>
      </w:r>
      <w:r>
        <w:rPr>
          <w:rFonts w:eastAsia="Calibri"/>
          <w:bCs/>
          <w:kern w:val="0"/>
          <w14:ligatures w14:val="none"/>
        </w:rPr>
        <w:t xml:space="preserve">tervikliku ülevaate huvides </w:t>
      </w:r>
      <w:r w:rsidRPr="00D40676">
        <w:rPr>
          <w:rFonts w:eastAsia="Calibri"/>
          <w:bCs/>
          <w:kern w:val="0"/>
          <w14:ligatures w14:val="none"/>
        </w:rPr>
        <w:t>esitatud märksõnadena tabelis</w:t>
      </w:r>
      <w:r>
        <w:rPr>
          <w:rFonts w:eastAsia="Calibri"/>
          <w:bCs/>
          <w:kern w:val="0"/>
          <w14:ligatures w14:val="none"/>
        </w:rPr>
        <w:t xml:space="preserve"> ja seostatud allolevas mõjuhinnangus.</w:t>
      </w:r>
    </w:p>
    <w:p w14:paraId="51F93044" w14:textId="77777777" w:rsidR="002C580C" w:rsidRDefault="002C580C" w:rsidP="00341B95"/>
    <w:p w14:paraId="247B0C51" w14:textId="673B7042" w:rsidR="00341B95" w:rsidRPr="00A26468" w:rsidRDefault="00F22055" w:rsidP="00341B95">
      <w:r w:rsidRPr="002C580C">
        <w:rPr>
          <w:b/>
          <w:bCs/>
        </w:rPr>
        <w:t>Tabel 1</w:t>
      </w:r>
      <w:r w:rsidR="00980836">
        <w:rPr>
          <w:b/>
          <w:bCs/>
        </w:rPr>
        <w:t>2</w:t>
      </w:r>
      <w:r w:rsidR="004E5E9F" w:rsidRPr="002E1B8E">
        <w:t>.</w:t>
      </w:r>
      <w:r w:rsidRPr="002E1B8E">
        <w:t xml:space="preserve"> Peamised muudatused</w:t>
      </w:r>
      <w:r w:rsidR="00A26468">
        <w:rPr>
          <w:b/>
        </w:rPr>
        <w:t xml:space="preserve"> </w:t>
      </w:r>
      <w:r w:rsidR="00A26468" w:rsidRPr="00A26468">
        <w:rPr>
          <w:bCs/>
        </w:rPr>
        <w:t xml:space="preserve">(allikas: </w:t>
      </w:r>
      <w:r w:rsidR="005777E2">
        <w:rPr>
          <w:bCs/>
        </w:rPr>
        <w:t>SIM</w:t>
      </w:r>
      <w:r w:rsidR="00A26468" w:rsidRPr="00537B46">
        <w:rPr>
          <w:bCs/>
        </w:rPr>
        <w:t>)</w:t>
      </w:r>
    </w:p>
    <w:tbl>
      <w:tblPr>
        <w:tblStyle w:val="Kontuurtabel"/>
        <w:tblW w:w="0" w:type="auto"/>
        <w:tblInd w:w="-15" w:type="dxa"/>
        <w:tblLook w:val="04A0" w:firstRow="1" w:lastRow="0" w:firstColumn="1" w:lastColumn="0" w:noHBand="0" w:noVBand="1"/>
      </w:tblPr>
      <w:tblGrid>
        <w:gridCol w:w="4535"/>
        <w:gridCol w:w="4521"/>
      </w:tblGrid>
      <w:tr w:rsidR="00B16D9E" w:rsidRPr="00EE0F34" w14:paraId="28CEFE74" w14:textId="77777777" w:rsidTr="00CB36F4">
        <w:tc>
          <w:tcPr>
            <w:tcW w:w="9056" w:type="dxa"/>
            <w:gridSpan w:val="2"/>
            <w:tcBorders>
              <w:top w:val="single" w:sz="12" w:space="0" w:color="5B9BD5" w:themeColor="accent5"/>
              <w:left w:val="single" w:sz="12" w:space="0" w:color="5B9BD5" w:themeColor="accent5"/>
              <w:right w:val="single" w:sz="12" w:space="0" w:color="5B9BD5" w:themeColor="accent5"/>
            </w:tcBorders>
            <w:shd w:val="clear" w:color="auto" w:fill="D9E2F3" w:themeFill="accent1" w:themeFillTint="33"/>
          </w:tcPr>
          <w:p w14:paraId="099C181D" w14:textId="266D9FDB" w:rsidR="00341B95" w:rsidRPr="00F920BD" w:rsidRDefault="00341B95" w:rsidP="00074073">
            <w:pPr>
              <w:pStyle w:val="Pealkiri2"/>
              <w:jc w:val="center"/>
              <w:rPr>
                <w:rFonts w:ascii="Times New Roman" w:eastAsia="Calibri" w:hAnsi="Times New Roman" w:cs="Times New Roman"/>
                <w:szCs w:val="22"/>
              </w:rPr>
            </w:pPr>
            <w:r w:rsidRPr="00F920BD">
              <w:rPr>
                <w:rFonts w:ascii="Times New Roman" w:hAnsi="Times New Roman" w:cs="Times New Roman"/>
                <w:szCs w:val="22"/>
              </w:rPr>
              <w:t xml:space="preserve">Taotlejatele ja kaitsesaajatele suunatud kohanemismeetmed </w:t>
            </w:r>
          </w:p>
          <w:p w14:paraId="4455C0B7" w14:textId="77777777" w:rsidR="00341B95" w:rsidRPr="00F920BD" w:rsidRDefault="00341B95" w:rsidP="00074073">
            <w:pPr>
              <w:jc w:val="center"/>
              <w:rPr>
                <w:rFonts w:ascii="Times New Roman" w:hAnsi="Times New Roman" w:cs="Times New Roman"/>
              </w:rPr>
            </w:pPr>
          </w:p>
        </w:tc>
      </w:tr>
      <w:tr w:rsidR="001C7F86" w:rsidRPr="00EE0F34" w14:paraId="127185EA" w14:textId="77777777" w:rsidTr="00CB36F4">
        <w:tc>
          <w:tcPr>
            <w:tcW w:w="4535" w:type="dxa"/>
            <w:tcBorders>
              <w:top w:val="single" w:sz="12" w:space="0" w:color="5B9BD5" w:themeColor="accent5"/>
              <w:left w:val="single" w:sz="12" w:space="0" w:color="5B9BD5" w:themeColor="accent5"/>
              <w:right w:val="single" w:sz="12" w:space="0" w:color="5B9BD5" w:themeColor="accent5"/>
            </w:tcBorders>
            <w:shd w:val="clear" w:color="auto" w:fill="BDD6EE" w:themeFill="accent5" w:themeFillTint="66"/>
          </w:tcPr>
          <w:p w14:paraId="2804770B" w14:textId="77777777" w:rsidR="00341B95" w:rsidRPr="00F920BD" w:rsidRDefault="00341B95" w:rsidP="00074073">
            <w:pPr>
              <w:jc w:val="center"/>
              <w:rPr>
                <w:rFonts w:ascii="Times New Roman" w:hAnsi="Times New Roman" w:cs="Times New Roman"/>
              </w:rPr>
            </w:pPr>
            <w:r w:rsidRPr="00F920BD">
              <w:rPr>
                <w:rFonts w:ascii="Times New Roman" w:hAnsi="Times New Roman" w:cs="Times New Roman"/>
              </w:rPr>
              <w:t>Enne reformi</w:t>
            </w:r>
          </w:p>
        </w:tc>
        <w:tc>
          <w:tcPr>
            <w:tcW w:w="4521" w:type="dxa"/>
            <w:tcBorders>
              <w:top w:val="single" w:sz="12" w:space="0" w:color="5B9BD5" w:themeColor="accent5"/>
              <w:left w:val="single" w:sz="12" w:space="0" w:color="5B9BD5" w:themeColor="accent5"/>
              <w:right w:val="single" w:sz="12" w:space="0" w:color="5B9BD5" w:themeColor="accent5"/>
            </w:tcBorders>
            <w:shd w:val="clear" w:color="auto" w:fill="BDD6EE" w:themeFill="accent5" w:themeFillTint="66"/>
          </w:tcPr>
          <w:p w14:paraId="4E579EBD" w14:textId="77777777" w:rsidR="00341B95" w:rsidRPr="00F920BD" w:rsidRDefault="00341B95" w:rsidP="00074073">
            <w:pPr>
              <w:jc w:val="center"/>
              <w:rPr>
                <w:rFonts w:ascii="Times New Roman" w:hAnsi="Times New Roman" w:cs="Times New Roman"/>
              </w:rPr>
            </w:pPr>
            <w:r w:rsidRPr="00F920BD">
              <w:rPr>
                <w:rFonts w:ascii="Times New Roman" w:hAnsi="Times New Roman" w:cs="Times New Roman"/>
              </w:rPr>
              <w:t>Pärast reformi rakendamist</w:t>
            </w:r>
          </w:p>
        </w:tc>
      </w:tr>
      <w:tr w:rsidR="00341B95" w:rsidRPr="00EE0F34" w14:paraId="0B0E1554" w14:textId="77777777" w:rsidTr="00CB36F4">
        <w:tc>
          <w:tcPr>
            <w:tcW w:w="4535" w:type="dxa"/>
            <w:tcBorders>
              <w:left w:val="single" w:sz="12" w:space="0" w:color="5B9BD5" w:themeColor="accent5"/>
              <w:bottom w:val="single" w:sz="12" w:space="0" w:color="5B9BD5" w:themeColor="accent5"/>
              <w:right w:val="single" w:sz="12" w:space="0" w:color="5B9BD5" w:themeColor="accent5"/>
            </w:tcBorders>
          </w:tcPr>
          <w:p w14:paraId="282B1FE6" w14:textId="77777777" w:rsidR="00341B95" w:rsidRPr="00F920BD" w:rsidRDefault="00341B95" w:rsidP="00074073">
            <w:pPr>
              <w:jc w:val="center"/>
              <w:rPr>
                <w:rFonts w:ascii="Times New Roman" w:hAnsi="Times New Roman" w:cs="Times New Roman"/>
              </w:rPr>
            </w:pPr>
          </w:p>
          <w:p w14:paraId="197395BF" w14:textId="77777777" w:rsidR="00341B95" w:rsidRPr="00F920BD" w:rsidRDefault="00341B95" w:rsidP="00074073">
            <w:pPr>
              <w:jc w:val="center"/>
              <w:rPr>
                <w:rFonts w:ascii="Times New Roman" w:hAnsi="Times New Roman" w:cs="Times New Roman"/>
              </w:rPr>
            </w:pPr>
            <w:r w:rsidRPr="00F920BD">
              <w:rPr>
                <w:rFonts w:ascii="Times New Roman" w:hAnsi="Times New Roman" w:cs="Times New Roman"/>
              </w:rPr>
              <w:t xml:space="preserve">Liikmesriik peab tagama rahvusvahelise kaitse saajatele juurdepääsu </w:t>
            </w:r>
            <w:r w:rsidRPr="00F920BD">
              <w:rPr>
                <w:rFonts w:ascii="Times New Roman" w:hAnsi="Times New Roman" w:cs="Times New Roman"/>
              </w:rPr>
              <w:lastRenderedPageBreak/>
              <w:t xml:space="preserve">integratsiooniprogrammidele, sh vajadusel keeleõppele. </w:t>
            </w:r>
          </w:p>
        </w:tc>
        <w:tc>
          <w:tcPr>
            <w:tcW w:w="4521" w:type="dxa"/>
            <w:tcBorders>
              <w:left w:val="single" w:sz="12" w:space="0" w:color="5B9BD5" w:themeColor="accent5"/>
              <w:bottom w:val="single" w:sz="12" w:space="0" w:color="5B9BD5" w:themeColor="accent5"/>
              <w:right w:val="single" w:sz="12" w:space="0" w:color="5B9BD5" w:themeColor="accent5"/>
            </w:tcBorders>
          </w:tcPr>
          <w:p w14:paraId="0244760A" w14:textId="77777777" w:rsidR="00341B95" w:rsidRPr="00F920BD" w:rsidRDefault="00341B95" w:rsidP="00074073">
            <w:pPr>
              <w:jc w:val="center"/>
              <w:rPr>
                <w:rFonts w:ascii="Times New Roman" w:hAnsi="Times New Roman" w:cs="Times New Roman"/>
              </w:rPr>
            </w:pPr>
          </w:p>
          <w:p w14:paraId="6A9FAF1F" w14:textId="7845ED61" w:rsidR="00341B95" w:rsidRPr="00F920BD" w:rsidRDefault="00341B95" w:rsidP="00074073">
            <w:pPr>
              <w:jc w:val="center"/>
              <w:rPr>
                <w:rFonts w:ascii="Times New Roman" w:hAnsi="Times New Roman" w:cs="Times New Roman"/>
              </w:rPr>
            </w:pPr>
            <w:r w:rsidRPr="00F920BD">
              <w:rPr>
                <w:rFonts w:ascii="Times New Roman" w:hAnsi="Times New Roman" w:cs="Times New Roman"/>
              </w:rPr>
              <w:t xml:space="preserve">Liikmesriik peab tagama taotlejale ja kaitse saajale juurdepääsu keelekursustele, kodanikuõpetuse kursustele või </w:t>
            </w:r>
            <w:r w:rsidRPr="00F920BD">
              <w:rPr>
                <w:rFonts w:ascii="Times New Roman" w:hAnsi="Times New Roman" w:cs="Times New Roman"/>
              </w:rPr>
              <w:lastRenderedPageBreak/>
              <w:t xml:space="preserve">kutsekoolitusele, et suurendada taotlejate võimet iseseisvalt toime tulla. </w:t>
            </w:r>
          </w:p>
        </w:tc>
      </w:tr>
      <w:tr w:rsidR="00341B95" w:rsidRPr="00EE0F34" w14:paraId="7077BE95" w14:textId="77777777" w:rsidTr="00CB36F4">
        <w:tc>
          <w:tcPr>
            <w:tcW w:w="9056" w:type="dxa"/>
            <w:gridSpan w:val="2"/>
            <w:tcBorders>
              <w:left w:val="single" w:sz="12" w:space="0" w:color="5B9BD5" w:themeColor="accent5"/>
              <w:bottom w:val="single" w:sz="12" w:space="0" w:color="5B9BD5" w:themeColor="accent5"/>
              <w:right w:val="single" w:sz="12" w:space="0" w:color="5B9BD5" w:themeColor="accent5"/>
            </w:tcBorders>
            <w:shd w:val="clear" w:color="auto" w:fill="D9E2F3" w:themeFill="accent1" w:themeFillTint="33"/>
          </w:tcPr>
          <w:p w14:paraId="3654DB8F" w14:textId="77777777" w:rsidR="00341B95" w:rsidRPr="00F920BD" w:rsidRDefault="00341B95" w:rsidP="00074073">
            <w:pPr>
              <w:jc w:val="center"/>
              <w:rPr>
                <w:rFonts w:ascii="Times New Roman" w:hAnsi="Times New Roman" w:cs="Times New Roman"/>
                <w:b/>
              </w:rPr>
            </w:pPr>
            <w:r w:rsidRPr="00F920BD">
              <w:rPr>
                <w:rFonts w:ascii="Times New Roman" w:hAnsi="Times New Roman" w:cs="Times New Roman"/>
                <w:b/>
              </w:rPr>
              <w:lastRenderedPageBreak/>
              <w:t xml:space="preserve">Seaduse rakendamise </w:t>
            </w:r>
            <w:commentRangeStart w:id="308"/>
            <w:r w:rsidRPr="00F920BD">
              <w:rPr>
                <w:rFonts w:ascii="Times New Roman" w:hAnsi="Times New Roman" w:cs="Times New Roman"/>
                <w:b/>
              </w:rPr>
              <w:t>mõju</w:t>
            </w:r>
            <w:commentRangeEnd w:id="308"/>
            <w:r w:rsidR="00CC1B60">
              <w:rPr>
                <w:rStyle w:val="Kommentaariviide"/>
                <w:rFonts w:ascii="Times New Roman" w:eastAsia="Times New Roman" w:hAnsi="Times New Roman" w:cs="Times New Roman"/>
              </w:rPr>
              <w:commentReference w:id="308"/>
            </w:r>
          </w:p>
        </w:tc>
      </w:tr>
      <w:tr w:rsidR="006C2F12" w:rsidRPr="00EE0F34" w14:paraId="69A7B43F" w14:textId="77777777" w:rsidTr="00CB36F4">
        <w:tc>
          <w:tcPr>
            <w:tcW w:w="4535" w:type="dxa"/>
            <w:tcBorders>
              <w:top w:val="single" w:sz="12" w:space="0" w:color="5B9BD5" w:themeColor="accent5"/>
              <w:left w:val="single" w:sz="12" w:space="0" w:color="5B9BD5" w:themeColor="accent5"/>
              <w:bottom w:val="single" w:sz="12" w:space="0" w:color="5B9BD5" w:themeColor="accent5"/>
              <w:right w:val="single" w:sz="12" w:space="0" w:color="5B9BD5" w:themeColor="accent5"/>
            </w:tcBorders>
            <w:shd w:val="clear" w:color="auto" w:fill="D9E2F3" w:themeFill="accent1" w:themeFillTint="33"/>
          </w:tcPr>
          <w:p w14:paraId="70E7F68D" w14:textId="00922F79" w:rsidR="00325CA5" w:rsidRPr="00325CA5" w:rsidRDefault="00325CA5" w:rsidP="00074073">
            <w:pPr>
              <w:jc w:val="center"/>
              <w:rPr>
                <w:rFonts w:ascii="Times New Roman" w:hAnsi="Times New Roman" w:cs="Times New Roman"/>
                <w:b/>
                <w:bCs/>
              </w:rPr>
            </w:pPr>
            <w:r w:rsidRPr="00325CA5">
              <w:rPr>
                <w:rFonts w:ascii="Times New Roman" w:hAnsi="Times New Roman" w:cs="Times New Roman"/>
                <w:b/>
                <w:bCs/>
              </w:rPr>
              <w:t xml:space="preserve">Muutus </w:t>
            </w:r>
          </w:p>
        </w:tc>
        <w:tc>
          <w:tcPr>
            <w:tcW w:w="4521" w:type="dxa"/>
            <w:tcBorders>
              <w:top w:val="single" w:sz="12" w:space="0" w:color="5B9BD5" w:themeColor="accent5"/>
              <w:left w:val="single" w:sz="12" w:space="0" w:color="5B9BD5" w:themeColor="accent5"/>
              <w:right w:val="single" w:sz="12" w:space="0" w:color="5B9BD5" w:themeColor="accent5"/>
            </w:tcBorders>
            <w:shd w:val="clear" w:color="auto" w:fill="D9E2F3" w:themeFill="accent1" w:themeFillTint="33"/>
          </w:tcPr>
          <w:p w14:paraId="105D62E5" w14:textId="03959B43" w:rsidR="00325CA5" w:rsidRPr="00325CA5" w:rsidRDefault="00325CA5" w:rsidP="00074073">
            <w:pPr>
              <w:jc w:val="center"/>
              <w:rPr>
                <w:rFonts w:ascii="Times New Roman" w:hAnsi="Times New Roman" w:cs="Times New Roman"/>
                <w:b/>
                <w:bCs/>
              </w:rPr>
            </w:pPr>
            <w:r w:rsidRPr="00325CA5">
              <w:rPr>
                <w:rFonts w:ascii="Times New Roman" w:hAnsi="Times New Roman" w:cs="Times New Roman"/>
                <w:b/>
                <w:bCs/>
              </w:rPr>
              <w:t xml:space="preserve">Komponent </w:t>
            </w:r>
          </w:p>
        </w:tc>
      </w:tr>
      <w:tr w:rsidR="00341B95" w:rsidRPr="00EE0F34" w14:paraId="7F89EBEB" w14:textId="77777777" w:rsidTr="00CB36F4">
        <w:tc>
          <w:tcPr>
            <w:tcW w:w="4535" w:type="dxa"/>
            <w:vMerge w:val="restart"/>
            <w:tcBorders>
              <w:left w:val="single" w:sz="12" w:space="0" w:color="5B9BD5" w:themeColor="accent5"/>
              <w:right w:val="single" w:sz="12" w:space="0" w:color="5B9BD5" w:themeColor="accent5"/>
            </w:tcBorders>
          </w:tcPr>
          <w:p w14:paraId="732FC043" w14:textId="77777777" w:rsidR="00443C15" w:rsidRPr="00F920BD" w:rsidRDefault="00443C15" w:rsidP="00074073">
            <w:pPr>
              <w:jc w:val="center"/>
              <w:rPr>
                <w:rFonts w:ascii="Times New Roman" w:hAnsi="Times New Roman" w:cs="Times New Roman"/>
              </w:rPr>
            </w:pPr>
          </w:p>
          <w:p w14:paraId="3CD75ED4" w14:textId="55DCE0CA" w:rsidR="00341B95" w:rsidRPr="00F920BD" w:rsidRDefault="00341B95" w:rsidP="00074073">
            <w:pPr>
              <w:jc w:val="center"/>
              <w:rPr>
                <w:rFonts w:ascii="Times New Roman" w:hAnsi="Times New Roman" w:cs="Times New Roman"/>
              </w:rPr>
            </w:pPr>
            <w:r w:rsidRPr="00F920BD">
              <w:rPr>
                <w:rFonts w:ascii="Times New Roman" w:hAnsi="Times New Roman" w:cs="Times New Roman"/>
              </w:rPr>
              <w:t>Iseseisvust toetavate kursuste ja koolituste pakkumine kaitse</w:t>
            </w:r>
            <w:r w:rsidR="00D555BC">
              <w:rPr>
                <w:rFonts w:ascii="Times New Roman" w:hAnsi="Times New Roman" w:cs="Times New Roman"/>
              </w:rPr>
              <w:t xml:space="preserve"> </w:t>
            </w:r>
            <w:r w:rsidRPr="00F920BD">
              <w:rPr>
                <w:rFonts w:ascii="Times New Roman" w:hAnsi="Times New Roman" w:cs="Times New Roman"/>
              </w:rPr>
              <w:t>taotlejatele ja -saajatele</w:t>
            </w:r>
          </w:p>
        </w:tc>
        <w:tc>
          <w:tcPr>
            <w:tcW w:w="4521" w:type="dxa"/>
            <w:tcBorders>
              <w:top w:val="single" w:sz="12" w:space="0" w:color="5B9BD5" w:themeColor="accent5"/>
              <w:left w:val="single" w:sz="12" w:space="0" w:color="5B9BD5" w:themeColor="accent5"/>
              <w:right w:val="single" w:sz="12" w:space="0" w:color="5B9BD5" w:themeColor="accent5"/>
            </w:tcBorders>
          </w:tcPr>
          <w:p w14:paraId="2D5DB8DE" w14:textId="77777777" w:rsidR="00341B95" w:rsidRPr="00F920BD" w:rsidRDefault="00341B95" w:rsidP="00074073">
            <w:pPr>
              <w:jc w:val="center"/>
              <w:rPr>
                <w:rFonts w:ascii="Times New Roman" w:hAnsi="Times New Roman" w:cs="Times New Roman"/>
              </w:rPr>
            </w:pPr>
            <w:r w:rsidRPr="00F920BD">
              <w:rPr>
                <w:rFonts w:ascii="Times New Roman" w:hAnsi="Times New Roman" w:cs="Times New Roman"/>
              </w:rPr>
              <w:t>Laste ligipääs kooliharidusele kuni 2 kuu jooksul taotluse esitamisest</w:t>
            </w:r>
          </w:p>
        </w:tc>
      </w:tr>
      <w:tr w:rsidR="00341B95" w:rsidRPr="00EE0F34" w14:paraId="50726752" w14:textId="77777777" w:rsidTr="00CB36F4">
        <w:tc>
          <w:tcPr>
            <w:tcW w:w="4535" w:type="dxa"/>
            <w:vMerge/>
            <w:tcBorders>
              <w:left w:val="single" w:sz="12" w:space="0" w:color="5B9BD5" w:themeColor="accent5"/>
              <w:bottom w:val="single" w:sz="12" w:space="0" w:color="5B9BD5" w:themeColor="accent5"/>
              <w:right w:val="single" w:sz="12" w:space="0" w:color="5B9BD5" w:themeColor="accent5"/>
            </w:tcBorders>
          </w:tcPr>
          <w:p w14:paraId="692C9D51" w14:textId="77777777" w:rsidR="00341B95" w:rsidRPr="00F920BD" w:rsidRDefault="00341B95" w:rsidP="00074073">
            <w:pPr>
              <w:jc w:val="center"/>
              <w:rPr>
                <w:rFonts w:ascii="Times New Roman" w:hAnsi="Times New Roman" w:cs="Times New Roman"/>
              </w:rPr>
            </w:pPr>
          </w:p>
        </w:tc>
        <w:tc>
          <w:tcPr>
            <w:tcW w:w="4521" w:type="dxa"/>
            <w:tcBorders>
              <w:left w:val="single" w:sz="12" w:space="0" w:color="5B9BD5" w:themeColor="accent5"/>
              <w:bottom w:val="single" w:sz="12" w:space="0" w:color="5B9BD5" w:themeColor="accent5"/>
              <w:right w:val="single" w:sz="12" w:space="0" w:color="5B9BD5" w:themeColor="accent5"/>
            </w:tcBorders>
          </w:tcPr>
          <w:p w14:paraId="6F9C0B82" w14:textId="77777777" w:rsidR="00341B95" w:rsidRPr="00F920BD" w:rsidRDefault="00341B95" w:rsidP="00074073">
            <w:pPr>
              <w:jc w:val="center"/>
              <w:rPr>
                <w:rFonts w:ascii="Times New Roman" w:hAnsi="Times New Roman" w:cs="Times New Roman"/>
              </w:rPr>
            </w:pPr>
            <w:r w:rsidRPr="00F920BD">
              <w:rPr>
                <w:rFonts w:ascii="Times New Roman" w:hAnsi="Times New Roman" w:cs="Times New Roman"/>
              </w:rPr>
              <w:t>Kohustuslik kohanemisprogramm taotlejatele</w:t>
            </w:r>
          </w:p>
        </w:tc>
      </w:tr>
    </w:tbl>
    <w:p w14:paraId="4B2B6D56" w14:textId="77777777" w:rsidR="002C580C" w:rsidRPr="00EE0F34" w:rsidRDefault="002C580C" w:rsidP="00341B95"/>
    <w:p w14:paraId="2729C4A3" w14:textId="5D52886C" w:rsidR="00341B95" w:rsidRDefault="00341B95" w:rsidP="00341B95">
      <w:pPr>
        <w:pStyle w:val="Pealkiri3"/>
        <w:rPr>
          <w:rFonts w:cs="Times New Roman"/>
        </w:rPr>
      </w:pPr>
      <w:r w:rsidRPr="00EE0F34">
        <w:rPr>
          <w:rFonts w:eastAsia="Calibri" w:cs="Times New Roman"/>
        </w:rPr>
        <w:t>6.</w:t>
      </w:r>
      <w:r>
        <w:rPr>
          <w:rFonts w:eastAsia="Calibri" w:cs="Times New Roman"/>
        </w:rPr>
        <w:t>4</w:t>
      </w:r>
      <w:r w:rsidRPr="00EE0F34">
        <w:rPr>
          <w:rFonts w:eastAsia="Calibri" w:cs="Times New Roman"/>
        </w:rPr>
        <w:t xml:space="preserve">.1 </w:t>
      </w:r>
      <w:r w:rsidRPr="00EE0F34">
        <w:rPr>
          <w:rFonts w:cs="Times New Roman"/>
        </w:rPr>
        <w:t>Muudatuste mõju riigiasutuste ja kohaliku omavalitsuse korraldusele</w:t>
      </w:r>
    </w:p>
    <w:p w14:paraId="4E1642A0" w14:textId="77777777" w:rsidR="00341B95" w:rsidRPr="00BC54B4" w:rsidRDefault="00341B95" w:rsidP="00341B95"/>
    <w:p w14:paraId="26E3E6E5" w14:textId="4EE4436B" w:rsidR="00186147" w:rsidRPr="00186147" w:rsidRDefault="00341B95" w:rsidP="00341B95">
      <w:pPr>
        <w:jc w:val="both"/>
      </w:pPr>
      <w:r w:rsidRPr="008267A0">
        <w:rPr>
          <w:b/>
          <w:color w:val="4472C4" w:themeColor="accent1"/>
        </w:rPr>
        <w:t>Sihtrühm:</w:t>
      </w:r>
      <w:r w:rsidRPr="00EE0F34">
        <w:t xml:space="preserve"> </w:t>
      </w:r>
      <w:r>
        <w:t xml:space="preserve">HTM, </w:t>
      </w:r>
      <w:proofErr w:type="spellStart"/>
      <w:r>
        <w:t>KOV-id</w:t>
      </w:r>
      <w:proofErr w:type="spellEnd"/>
      <w:r>
        <w:t xml:space="preserve">, </w:t>
      </w:r>
      <w:commentRangeStart w:id="309"/>
      <w:r>
        <w:t>KUM</w:t>
      </w:r>
      <w:r w:rsidR="00186147">
        <w:t xml:space="preserve"> ja INSA ametnikud</w:t>
      </w:r>
      <w:commentRangeEnd w:id="309"/>
      <w:r w:rsidR="006B0E20">
        <w:rPr>
          <w:rStyle w:val="Kommentaariviide"/>
          <w:rFonts w:eastAsia="Times New Roman"/>
          <w:kern w:val="0"/>
          <w14:ligatures w14:val="none"/>
        </w:rPr>
        <w:commentReference w:id="309"/>
      </w:r>
      <w:r w:rsidR="00186147">
        <w:t>, kes tegelevad rahvusvahelise kaitse ja kohanemise valdkonnas. Sihtrühma arv on väike.</w:t>
      </w:r>
    </w:p>
    <w:p w14:paraId="266C4FA2" w14:textId="77777777" w:rsidR="009525FA" w:rsidRDefault="009525FA" w:rsidP="00341B95">
      <w:pPr>
        <w:rPr>
          <w:rFonts w:eastAsia="Times New Roman"/>
          <w:u w:val="single"/>
          <w:lang w:eastAsia="et-EE"/>
        </w:rPr>
      </w:pPr>
    </w:p>
    <w:p w14:paraId="758016BA" w14:textId="77777777" w:rsidR="00205393" w:rsidRPr="008267A0" w:rsidRDefault="00205393" w:rsidP="00205393">
      <w:pPr>
        <w:keepNext/>
        <w:suppressAutoHyphens/>
        <w:jc w:val="both"/>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137ACEC4" w14:textId="77777777" w:rsidR="009525FA" w:rsidRDefault="009525FA" w:rsidP="00341B95">
      <w:pPr>
        <w:jc w:val="both"/>
        <w:rPr>
          <w:rFonts w:eastAsia="Times New Roman"/>
          <w:lang w:eastAsia="et-EE"/>
        </w:rPr>
      </w:pPr>
    </w:p>
    <w:p w14:paraId="57AC1594" w14:textId="5A3DE4AE" w:rsidR="00341B95" w:rsidRPr="00965870" w:rsidRDefault="00341B95" w:rsidP="00341B95">
      <w:pPr>
        <w:jc w:val="both"/>
        <w:rPr>
          <w:rFonts w:eastAsia="Times New Roman"/>
          <w:lang w:eastAsia="et-EE"/>
        </w:rPr>
      </w:pPr>
      <w:r>
        <w:rPr>
          <w:rFonts w:eastAsia="Times New Roman"/>
          <w:lang w:eastAsia="et-EE"/>
        </w:rPr>
        <w:t xml:space="preserve">Eelnõus planeeritava muudatusega antakse alaealistele juurdepääs haridussüsteemile kuni kahe kuu jooksul rahvusvahelise kaitse taotluse esitamisest varasema kolme kuu asemel. HTM-i ja </w:t>
      </w:r>
      <w:proofErr w:type="spellStart"/>
      <w:r>
        <w:rPr>
          <w:rFonts w:eastAsia="Times New Roman"/>
          <w:lang w:eastAsia="et-EE"/>
        </w:rPr>
        <w:t>KOV-ide</w:t>
      </w:r>
      <w:proofErr w:type="spellEnd"/>
      <w:r>
        <w:rPr>
          <w:rFonts w:eastAsia="Times New Roman"/>
          <w:lang w:eastAsia="et-EE"/>
        </w:rPr>
        <w:t xml:space="preserve"> jaoks on senise töökorralduse ja -koormuse kontekstis tegemist väga väikese muudatusega. Lühendatud tähtaeg võib avaldada mõju senistele töötamise viisidele, kui alaealise rahvusvahelise kaitse taotlus esitatakse vahetult enne või keset õppeaastate vahelist suvevaheaega, kus haridusasutused töötavad teises rütmis kui õppeaasta keskel. </w:t>
      </w:r>
      <w:r w:rsidR="00944EFB">
        <w:rPr>
          <w:rFonts w:eastAsia="Times New Roman"/>
          <w:lang w:eastAsia="et-EE"/>
        </w:rPr>
        <w:t>Sellisel juhul</w:t>
      </w:r>
      <w:r w:rsidR="003C1180">
        <w:rPr>
          <w:rFonts w:eastAsia="Times New Roman"/>
          <w:lang w:eastAsia="et-EE"/>
        </w:rPr>
        <w:t>, kui kooliaasta alguseni on enam kui kaks kuud, siis tuleb lapsele leida kooliks ettevalmistavaid eakohaseid tegevusi, mis last koolihariduse jätkamisel toetavad.</w:t>
      </w:r>
    </w:p>
    <w:p w14:paraId="676CDC0F" w14:textId="77777777" w:rsidR="006C55A4" w:rsidRPr="00965870" w:rsidRDefault="006C55A4" w:rsidP="00341B95">
      <w:pPr>
        <w:jc w:val="both"/>
        <w:rPr>
          <w:rFonts w:eastAsia="Times New Roman"/>
          <w:lang w:eastAsia="et-EE"/>
        </w:rPr>
      </w:pPr>
    </w:p>
    <w:p w14:paraId="7FC4A29B" w14:textId="79E73785" w:rsidR="00341B95" w:rsidRDefault="00341B95" w:rsidP="00341B95">
      <w:pPr>
        <w:jc w:val="both"/>
        <w:rPr>
          <w:rFonts w:eastAsia="Times New Roman"/>
          <w:lang w:eastAsia="et-EE"/>
        </w:rPr>
      </w:pPr>
      <w:r>
        <w:rPr>
          <w:rFonts w:eastAsia="Times New Roman"/>
          <w:lang w:eastAsia="et-EE"/>
        </w:rPr>
        <w:t xml:space="preserve">Eelnõus planeeritava </w:t>
      </w:r>
      <w:r w:rsidR="00047E69">
        <w:rPr>
          <w:rFonts w:eastAsia="Times New Roman"/>
          <w:lang w:eastAsia="et-EE"/>
        </w:rPr>
        <w:t xml:space="preserve">kohustusliku </w:t>
      </w:r>
      <w:r>
        <w:rPr>
          <w:rFonts w:eastAsia="Times New Roman"/>
          <w:lang w:eastAsia="et-EE"/>
        </w:rPr>
        <w:t xml:space="preserve">muudatusega laieneb kohanemismeetme sihtgrupp rahvusvahelise kaitse saajatelt ka taotlejatele. </w:t>
      </w:r>
      <w:r w:rsidR="00047E69">
        <w:rPr>
          <w:rFonts w:eastAsia="Times New Roman"/>
          <w:lang w:eastAsia="et-EE"/>
        </w:rPr>
        <w:t>Eesti valikuna muudetakse sarnaselt kaitse saajatele ka kaitse taotlejatele kohanemisprogrammis osalemine kohustuslikuks, et toetada Eestis hakkama saamist ja õiguskuulekust ning vähendada ohtu Eesti avalikule korrale ja julgeolekule. Taotlejate kohanemisprogrammi osaks on ka eesti keele õpe. Taotlejate</w:t>
      </w:r>
      <w:r>
        <w:rPr>
          <w:rFonts w:eastAsia="Times New Roman"/>
          <w:lang w:eastAsia="et-EE"/>
        </w:rPr>
        <w:t xml:space="preserve"> iseseisvat </w:t>
      </w:r>
      <w:r w:rsidR="00047E69">
        <w:rPr>
          <w:rFonts w:eastAsia="Times New Roman"/>
          <w:lang w:eastAsia="et-EE"/>
        </w:rPr>
        <w:t>õiguskuulekat toimetulekut</w:t>
      </w:r>
      <w:r>
        <w:rPr>
          <w:rFonts w:eastAsia="Times New Roman"/>
          <w:lang w:eastAsia="et-EE"/>
        </w:rPr>
        <w:t xml:space="preserve"> toetava A1 tasemel keeleõppe ja kohanemisprogrammi loomine, haldamine ja taotlejatele pakkumine suurendab </w:t>
      </w:r>
      <w:proofErr w:type="spellStart"/>
      <w:r>
        <w:rPr>
          <w:rFonts w:eastAsia="Times New Roman"/>
          <w:lang w:eastAsia="et-EE"/>
        </w:rPr>
        <w:t>KUM-i</w:t>
      </w:r>
      <w:proofErr w:type="spellEnd"/>
      <w:r>
        <w:rPr>
          <w:rFonts w:eastAsia="Times New Roman"/>
          <w:lang w:eastAsia="et-EE"/>
        </w:rPr>
        <w:t xml:space="preserve"> haldusala töökoormust nii ühekordselt (programmide loomine) kui pikaajaliselt (programmide pakkumine). Muudatuse positiivne mõju </w:t>
      </w:r>
      <w:r w:rsidR="004E1428">
        <w:rPr>
          <w:rFonts w:eastAsia="Times New Roman"/>
          <w:lang w:eastAsia="et-EE"/>
        </w:rPr>
        <w:t xml:space="preserve">avaldub kulude kokkuhoius, mida põhjustab suutmatus kohaneda. Samuti väheneb PPA, majutuskohtade ja õigusnõustajate töökoormus Eesti ühiskonna toimimise selgitamisel. </w:t>
      </w:r>
      <w:r>
        <w:rPr>
          <w:rFonts w:eastAsia="Times New Roman"/>
          <w:lang w:eastAsia="et-EE"/>
        </w:rPr>
        <w:t>Kohanemisprogrammi</w:t>
      </w:r>
      <w:r w:rsidR="004E1428">
        <w:rPr>
          <w:rFonts w:eastAsia="Times New Roman"/>
          <w:lang w:eastAsia="et-EE"/>
        </w:rPr>
        <w:t xml:space="preserve"> osana olev</w:t>
      </w:r>
      <w:r>
        <w:rPr>
          <w:rFonts w:eastAsia="Times New Roman"/>
          <w:lang w:eastAsia="et-EE"/>
        </w:rPr>
        <w:t xml:space="preserve"> A1 tasemel keeleõppe läbimine taotlejana toetab senisest paremini kaitse</w:t>
      </w:r>
      <w:r w:rsidR="004E1428">
        <w:rPr>
          <w:rFonts w:eastAsia="Times New Roman"/>
          <w:lang w:eastAsia="et-EE"/>
        </w:rPr>
        <w:t xml:space="preserve"> </w:t>
      </w:r>
      <w:r>
        <w:rPr>
          <w:rFonts w:eastAsia="Times New Roman"/>
          <w:lang w:eastAsia="et-EE"/>
        </w:rPr>
        <w:t xml:space="preserve">saajate kohanemist Eestiga, sest </w:t>
      </w:r>
      <w:r w:rsidR="004E1428">
        <w:rPr>
          <w:rFonts w:eastAsia="Times New Roman"/>
          <w:lang w:eastAsia="et-EE"/>
        </w:rPr>
        <w:t>neil tekib võimalus peale</w:t>
      </w:r>
      <w:r>
        <w:rPr>
          <w:rFonts w:eastAsia="Times New Roman"/>
          <w:lang w:eastAsia="et-EE"/>
        </w:rPr>
        <w:t xml:space="preserve"> kaitse saamist jätkata keeleõpet kõrgemal tasemel</w:t>
      </w:r>
      <w:r w:rsidR="004E1428">
        <w:rPr>
          <w:rFonts w:eastAsia="Times New Roman"/>
          <w:lang w:eastAsia="et-EE"/>
        </w:rPr>
        <w:t xml:space="preserve"> ja leida kiiremini kvalifikatsioonile vastav töökoht. Iseseisvalt toime tulevate vanemate perekonnas on paremini tagatud laste turvatunne ja heaolu.</w:t>
      </w:r>
      <w:r w:rsidR="00204835">
        <w:rPr>
          <w:rFonts w:eastAsia="Times New Roman"/>
          <w:lang w:eastAsia="et-EE"/>
        </w:rPr>
        <w:t xml:space="preserve"> Turvalises keskkonnas eakohase hariduse</w:t>
      </w:r>
      <w:r w:rsidR="00930EEB">
        <w:rPr>
          <w:rFonts w:eastAsia="Times New Roman"/>
          <w:lang w:eastAsia="et-EE"/>
        </w:rPr>
        <w:t xml:space="preserve"> ja vaba aja tegevuste võimalusega kasvanud </w:t>
      </w:r>
      <w:r w:rsidR="00204835">
        <w:rPr>
          <w:rFonts w:eastAsia="Times New Roman"/>
          <w:lang w:eastAsia="et-EE"/>
        </w:rPr>
        <w:t xml:space="preserve">lapsed </w:t>
      </w:r>
      <w:r w:rsidR="00930EEB">
        <w:rPr>
          <w:rFonts w:eastAsia="Times New Roman"/>
          <w:lang w:eastAsia="et-EE"/>
        </w:rPr>
        <w:t>on Eesti ühiskonna osa ning tõenäosus käituda Eesti avalikku korda ja julgeolekut ohustaval viisil on väiksem.</w:t>
      </w:r>
    </w:p>
    <w:p w14:paraId="7CA6FEC5" w14:textId="77777777" w:rsidR="00055577" w:rsidRDefault="00055577" w:rsidP="00341B95">
      <w:pPr>
        <w:jc w:val="both"/>
        <w:rPr>
          <w:rFonts w:eastAsia="Times New Roman"/>
          <w:lang w:eastAsia="et-EE"/>
        </w:rPr>
      </w:pPr>
    </w:p>
    <w:p w14:paraId="3A74DA54" w14:textId="7954AD09" w:rsidR="00055577" w:rsidRPr="00264640" w:rsidRDefault="00055577" w:rsidP="00055577">
      <w:pPr>
        <w:jc w:val="both"/>
        <w:rPr>
          <w:rFonts w:eastAsia="Times New Roman"/>
          <w:lang w:eastAsia="et-EE"/>
        </w:rPr>
      </w:pPr>
      <w:r w:rsidRPr="008267A0">
        <w:rPr>
          <w:rFonts w:eastAsia="Times New Roman"/>
          <w:b/>
          <w:color w:val="4472C4" w:themeColor="accent1"/>
          <w:lang w:eastAsia="et-EE"/>
        </w:rPr>
        <w:t>Ebasoovitav mõju</w:t>
      </w:r>
      <w:r w:rsidRPr="008267A0">
        <w:rPr>
          <w:rFonts w:eastAsia="Times New Roman"/>
          <w:color w:val="4472C4" w:themeColor="accent1"/>
          <w:lang w:eastAsia="et-EE"/>
        </w:rPr>
        <w:t xml:space="preserve"> </w:t>
      </w:r>
      <w:r>
        <w:rPr>
          <w:rFonts w:eastAsia="Calibri"/>
          <w:kern w:val="0"/>
          <w14:ligatures w14:val="none"/>
        </w:rPr>
        <w:t xml:space="preserve">on </w:t>
      </w:r>
      <w:r w:rsidR="00264640" w:rsidRPr="004802AB">
        <w:rPr>
          <w:rFonts w:eastAsia="Calibri"/>
          <w:kern w:val="0"/>
          <w14:ligatures w14:val="none"/>
        </w:rPr>
        <w:t>muudatustest hoolimata</w:t>
      </w:r>
      <w:r>
        <w:rPr>
          <w:rFonts w:eastAsia="Calibri"/>
          <w:kern w:val="0"/>
          <w14:ligatures w14:val="none"/>
        </w:rPr>
        <w:t xml:space="preserve"> taotleja </w:t>
      </w:r>
      <w:r w:rsidR="00264640" w:rsidRPr="004802AB">
        <w:rPr>
          <w:rFonts w:eastAsia="Calibri"/>
          <w:kern w:val="0"/>
          <w14:ligatures w14:val="none"/>
        </w:rPr>
        <w:t>mitteosalemine</w:t>
      </w:r>
      <w:r>
        <w:rPr>
          <w:rFonts w:eastAsia="Calibri"/>
          <w:kern w:val="0"/>
          <w14:ligatures w14:val="none"/>
        </w:rPr>
        <w:t xml:space="preserve"> kohustuslikus kohanemisprogrammis ja keeleõppes. </w:t>
      </w:r>
      <w:r w:rsidR="000F0E4D">
        <w:rPr>
          <w:rFonts w:eastAsia="Calibri"/>
          <w:kern w:val="0"/>
          <w14:ligatures w14:val="none"/>
        </w:rPr>
        <w:t>Kuna osalemine on kohustuslik, siis selle täitmist saab kasutada alusena vastuvõtutingimuste vähendamiseks</w:t>
      </w:r>
      <w:r w:rsidR="00244D97">
        <w:rPr>
          <w:rFonts w:eastAsia="Calibri"/>
          <w:kern w:val="0"/>
          <w14:ligatures w14:val="none"/>
        </w:rPr>
        <w:t xml:space="preserve">. </w:t>
      </w:r>
    </w:p>
    <w:p w14:paraId="01FB80B1" w14:textId="77777777" w:rsidR="00CF35BD" w:rsidRDefault="00CF35BD" w:rsidP="00341B95">
      <w:pPr>
        <w:jc w:val="both"/>
        <w:rPr>
          <w:rFonts w:eastAsia="Calibri"/>
          <w:b/>
          <w:bCs/>
          <w:kern w:val="0"/>
          <w14:ligatures w14:val="none"/>
        </w:rPr>
      </w:pPr>
    </w:p>
    <w:p w14:paraId="339F72CB" w14:textId="4A7458F7" w:rsidR="00341B95" w:rsidRDefault="00341B95" w:rsidP="00341B95">
      <w:pPr>
        <w:jc w:val="both"/>
        <w:rPr>
          <w:rFonts w:eastAsia="Calibri"/>
          <w:kern w:val="0"/>
          <w14:ligatures w14:val="none"/>
        </w:rPr>
      </w:pPr>
      <w:r w:rsidRPr="008267A0">
        <w:rPr>
          <w:rFonts w:eastAsia="Calibri"/>
          <w:b/>
          <w:color w:val="4472C4" w:themeColor="accent1"/>
          <w:kern w:val="0"/>
          <w14:ligatures w14:val="none"/>
        </w:rPr>
        <w:t xml:space="preserve">Mõju avaldumise sagedus </w:t>
      </w:r>
      <w:r>
        <w:rPr>
          <w:rFonts w:eastAsia="Calibri"/>
          <w:kern w:val="0"/>
          <w14:ligatures w14:val="none"/>
        </w:rPr>
        <w:t>HTM-</w:t>
      </w:r>
      <w:proofErr w:type="spellStart"/>
      <w:r>
        <w:rPr>
          <w:rFonts w:eastAsia="Calibri"/>
          <w:kern w:val="0"/>
          <w14:ligatures w14:val="none"/>
        </w:rPr>
        <w:t>ile</w:t>
      </w:r>
      <w:proofErr w:type="spellEnd"/>
      <w:r>
        <w:rPr>
          <w:rFonts w:eastAsia="Calibri"/>
          <w:kern w:val="0"/>
          <w14:ligatures w14:val="none"/>
        </w:rPr>
        <w:t xml:space="preserve"> ja </w:t>
      </w:r>
      <w:proofErr w:type="spellStart"/>
      <w:r>
        <w:rPr>
          <w:rFonts w:eastAsia="Calibri"/>
          <w:kern w:val="0"/>
          <w14:ligatures w14:val="none"/>
        </w:rPr>
        <w:t>KOV-idele</w:t>
      </w:r>
      <w:proofErr w:type="spellEnd"/>
      <w:r>
        <w:rPr>
          <w:rFonts w:eastAsia="Calibri"/>
          <w:kern w:val="0"/>
          <w14:ligatures w14:val="none"/>
        </w:rPr>
        <w:t xml:space="preserve"> </w:t>
      </w:r>
      <w:r w:rsidR="00244D97">
        <w:rPr>
          <w:rFonts w:eastAsia="Calibri"/>
          <w:kern w:val="0"/>
          <w14:ligatures w14:val="none"/>
        </w:rPr>
        <w:t xml:space="preserve">ühe kuu võrra </w:t>
      </w:r>
      <w:r>
        <w:rPr>
          <w:rFonts w:eastAsia="Calibri"/>
          <w:kern w:val="0"/>
          <w14:ligatures w14:val="none"/>
        </w:rPr>
        <w:t xml:space="preserve">haridusele varasema ligipääsu andmise osas on väike. Senistes protsessides ei muutu midagi peale tähtaja. Kui taotluse esitamine langeb õppeaastate vahelisele suvevaheajale, siis peavad haridusasutused leidma viisi, kuidas tagada alaealisele ligipääs haridusvõimalustele sätestatud ajaraamis. </w:t>
      </w:r>
    </w:p>
    <w:p w14:paraId="58C993FC" w14:textId="77777777" w:rsidR="00F11165" w:rsidRDefault="00F11165" w:rsidP="00341B95">
      <w:pPr>
        <w:jc w:val="both"/>
        <w:rPr>
          <w:rFonts w:eastAsia="Calibri"/>
          <w:kern w:val="0"/>
          <w14:ligatures w14:val="none"/>
        </w:rPr>
      </w:pPr>
    </w:p>
    <w:p w14:paraId="345B4679" w14:textId="01323297" w:rsidR="00341B95" w:rsidRPr="00EE0F34" w:rsidRDefault="00341B95" w:rsidP="00341B95">
      <w:pPr>
        <w:jc w:val="both"/>
        <w:rPr>
          <w:rFonts w:eastAsia="Calibri"/>
          <w:kern w:val="0"/>
          <w14:ligatures w14:val="none"/>
        </w:rPr>
      </w:pPr>
      <w:r>
        <w:rPr>
          <w:rFonts w:eastAsia="Calibri"/>
          <w:kern w:val="0"/>
          <w14:ligatures w14:val="none"/>
        </w:rPr>
        <w:lastRenderedPageBreak/>
        <w:t xml:space="preserve">Mõju </w:t>
      </w:r>
      <w:proofErr w:type="spellStart"/>
      <w:r>
        <w:rPr>
          <w:rFonts w:eastAsia="Calibri"/>
          <w:kern w:val="0"/>
          <w14:ligatures w14:val="none"/>
        </w:rPr>
        <w:t>KUM-i</w:t>
      </w:r>
      <w:proofErr w:type="spellEnd"/>
      <w:r>
        <w:rPr>
          <w:rFonts w:eastAsia="Calibri"/>
          <w:kern w:val="0"/>
          <w14:ligatures w14:val="none"/>
        </w:rPr>
        <w:t xml:space="preserve"> haldusalale on keskmine. </w:t>
      </w:r>
      <w:r w:rsidRPr="0073324A">
        <w:rPr>
          <w:rFonts w:eastAsia="Calibri"/>
          <w:kern w:val="0"/>
          <w14:ligatures w14:val="none"/>
        </w:rPr>
        <w:t xml:space="preserve">Eelnõuga täiendatakse </w:t>
      </w:r>
      <w:proofErr w:type="spellStart"/>
      <w:r w:rsidRPr="0073324A">
        <w:rPr>
          <w:rFonts w:eastAsia="Calibri"/>
          <w:kern w:val="0"/>
          <w14:ligatures w14:val="none"/>
        </w:rPr>
        <w:t>KUM-i</w:t>
      </w:r>
      <w:proofErr w:type="spellEnd"/>
      <w:r w:rsidRPr="0073324A">
        <w:rPr>
          <w:rFonts w:eastAsia="Calibri"/>
          <w:kern w:val="0"/>
          <w14:ligatures w14:val="none"/>
        </w:rPr>
        <w:t xml:space="preserve"> põhiülesannet uue sihtgrupi näol kelle jaoks</w:t>
      </w:r>
      <w:r>
        <w:rPr>
          <w:rFonts w:eastAsia="Calibri"/>
          <w:i/>
          <w:iCs/>
          <w:kern w:val="0"/>
          <w14:ligatures w14:val="none"/>
        </w:rPr>
        <w:t xml:space="preserve"> </w:t>
      </w:r>
      <w:r>
        <w:rPr>
          <w:rFonts w:eastAsia="Calibri"/>
          <w:kern w:val="0"/>
          <w14:ligatures w14:val="none"/>
        </w:rPr>
        <w:t xml:space="preserve">peab looma uusi või kohandama olemasolevaid materjale. </w:t>
      </w:r>
      <w:r w:rsidR="00B46C43">
        <w:rPr>
          <w:rFonts w:eastAsia="Calibri"/>
          <w:kern w:val="0"/>
          <w14:ligatures w14:val="none"/>
        </w:rPr>
        <w:t>Täiendav kulu on planeeritud katta EL AMIF rahastu toel.</w:t>
      </w:r>
    </w:p>
    <w:p w14:paraId="0747F3ED" w14:textId="77777777" w:rsidR="00CF35BD" w:rsidRDefault="00CF35BD" w:rsidP="00341B95">
      <w:pPr>
        <w:jc w:val="both"/>
        <w:rPr>
          <w:rFonts w:eastAsia="Calibri"/>
          <w:b/>
          <w:bCs/>
          <w:kern w:val="0"/>
          <w14:ligatures w14:val="none"/>
        </w:rPr>
      </w:pPr>
    </w:p>
    <w:p w14:paraId="6D3B9863" w14:textId="35EF6384" w:rsidR="00341B95" w:rsidRDefault="00341B95" w:rsidP="00151861">
      <w:pPr>
        <w:jc w:val="both"/>
        <w:rPr>
          <w:rFonts w:eastAsia="Calibri"/>
          <w:color w:val="000000"/>
          <w:kern w:val="0"/>
          <w14:ligatures w14:val="none"/>
        </w:rPr>
      </w:pPr>
      <w:r w:rsidRPr="008267A0">
        <w:rPr>
          <w:rFonts w:eastAsia="Calibri"/>
          <w:b/>
          <w:color w:val="4472C4" w:themeColor="accent1"/>
          <w:kern w:val="0"/>
          <w14:ligatures w14:val="none"/>
        </w:rPr>
        <w:t>Ebasoovitava mõju kaasnemise risk</w:t>
      </w:r>
      <w:r w:rsidR="00F166DD" w:rsidRPr="008267A0">
        <w:rPr>
          <w:rFonts w:eastAsia="Calibri"/>
          <w:b/>
          <w:color w:val="4472C4" w:themeColor="accent1"/>
          <w:kern w:val="0"/>
          <w14:ligatures w14:val="none"/>
        </w:rPr>
        <w:t xml:space="preserve"> </w:t>
      </w:r>
      <w:r w:rsidR="00151861">
        <w:rPr>
          <w:rFonts w:eastAsia="Calibri"/>
          <w:kern w:val="0"/>
          <w14:ligatures w14:val="none"/>
        </w:rPr>
        <w:t xml:space="preserve">on </w:t>
      </w:r>
      <w:r w:rsidR="00151861" w:rsidRPr="0070495F">
        <w:rPr>
          <w:rFonts w:eastAsia="Calibri"/>
          <w:color w:val="000000"/>
          <w:kern w:val="0"/>
          <w14:ligatures w14:val="none"/>
        </w:rPr>
        <w:t>väike, kuna eelnõuga ei muudeta riigiasutuste põhiülesandeid ja töökorraldusmuudatused on ühekordsed.</w:t>
      </w:r>
    </w:p>
    <w:p w14:paraId="3D7C3D77" w14:textId="77777777" w:rsidR="00151861" w:rsidRPr="00EE0F34" w:rsidRDefault="00151861" w:rsidP="00151861">
      <w:pPr>
        <w:jc w:val="both"/>
      </w:pPr>
    </w:p>
    <w:p w14:paraId="792A8E86" w14:textId="731ABBB7" w:rsidR="00341B95" w:rsidRDefault="00341B95" w:rsidP="00341B95">
      <w:pPr>
        <w:pStyle w:val="Pealkiri3"/>
        <w:rPr>
          <w:rFonts w:eastAsia="Calibri" w:cs="Times New Roman"/>
        </w:rPr>
      </w:pPr>
      <w:r w:rsidRPr="00EE0F34">
        <w:rPr>
          <w:rFonts w:cs="Times New Roman"/>
        </w:rPr>
        <w:t>6.</w:t>
      </w:r>
      <w:r>
        <w:rPr>
          <w:rFonts w:cs="Times New Roman"/>
        </w:rPr>
        <w:t>4</w:t>
      </w:r>
      <w:r w:rsidRPr="00EE0F34">
        <w:rPr>
          <w:rFonts w:cs="Times New Roman"/>
        </w:rPr>
        <w:t xml:space="preserve">.2 Muudatuste mõju </w:t>
      </w:r>
      <w:r w:rsidRPr="00EE0F34">
        <w:rPr>
          <w:rFonts w:eastAsia="Calibri" w:cs="Times New Roman"/>
        </w:rPr>
        <w:t>riigi julgeolekule ja siseturvalisusele</w:t>
      </w:r>
    </w:p>
    <w:p w14:paraId="5AC43BF4" w14:textId="77777777" w:rsidR="00341B95" w:rsidRPr="000E19A7" w:rsidRDefault="00341B95" w:rsidP="00341B95"/>
    <w:p w14:paraId="73032641" w14:textId="4A2A49E8" w:rsidR="00341B95" w:rsidRPr="00CE1256" w:rsidRDefault="00341B95" w:rsidP="00341B95">
      <w:pPr>
        <w:jc w:val="both"/>
        <w:rPr>
          <w:rFonts w:eastAsia="Arial Unicode MS"/>
          <w:kern w:val="0"/>
          <w:u w:color="000000"/>
          <w:lang w:eastAsia="et-EE"/>
          <w14:ligatures w14:val="none"/>
        </w:rPr>
      </w:pPr>
      <w:r w:rsidRPr="008267A0">
        <w:rPr>
          <w:b/>
          <w:color w:val="4472C4" w:themeColor="accent1"/>
        </w:rPr>
        <w:t>Sihtrühm:</w:t>
      </w:r>
      <w:r>
        <w:t xml:space="preserve"> </w:t>
      </w:r>
      <w:r w:rsidR="00371F51">
        <w:t xml:space="preserve">PPA ja KAPO </w:t>
      </w:r>
      <w:r w:rsidR="00371F51" w:rsidRPr="00E470DC">
        <w:t xml:space="preserve">vastavas valdkonnas tegelevad ametnikud. </w:t>
      </w:r>
      <w:commentRangeStart w:id="310"/>
      <w:r w:rsidR="00371F51" w:rsidRPr="00E470DC">
        <w:t>Sihtrühma suurus on juurdepääsupiiranguga teave.</w:t>
      </w:r>
      <w:commentRangeEnd w:id="310"/>
      <w:r w:rsidR="00742D9C">
        <w:rPr>
          <w:rStyle w:val="Kommentaariviide"/>
          <w:rFonts w:eastAsia="Times New Roman"/>
          <w:kern w:val="0"/>
          <w14:ligatures w14:val="none"/>
        </w:rPr>
        <w:commentReference w:id="310"/>
      </w:r>
    </w:p>
    <w:p w14:paraId="210A3594" w14:textId="77777777" w:rsidR="00CF35BD" w:rsidRDefault="00CF35BD" w:rsidP="00341B95">
      <w:pPr>
        <w:rPr>
          <w:rFonts w:eastAsia="Times New Roman"/>
          <w:u w:val="single"/>
          <w:lang w:eastAsia="et-EE"/>
        </w:rPr>
      </w:pPr>
    </w:p>
    <w:p w14:paraId="22F67B61" w14:textId="77777777" w:rsidR="00205393" w:rsidRPr="008267A0" w:rsidRDefault="00205393" w:rsidP="00205393">
      <w:pPr>
        <w:keepNext/>
        <w:suppressAutoHyphens/>
        <w:jc w:val="both"/>
        <w:rPr>
          <w:rFonts w:eastAsia="Times New Roman"/>
          <w:b/>
          <w:color w:val="4472C4" w:themeColor="accent1"/>
          <w:lang w:eastAsia="et-EE"/>
        </w:rPr>
      </w:pPr>
      <w:r w:rsidRPr="008267A0">
        <w:rPr>
          <w:rFonts w:eastAsia="Times New Roman"/>
          <w:b/>
          <w:color w:val="4472C4" w:themeColor="accent1"/>
          <w:lang w:eastAsia="et-EE"/>
        </w:rPr>
        <w:t>Mõju kirjeldus ja ulatus</w:t>
      </w:r>
    </w:p>
    <w:p w14:paraId="67A512EB" w14:textId="77777777" w:rsidR="00205393" w:rsidRDefault="00205393" w:rsidP="00341B95">
      <w:pPr>
        <w:jc w:val="both"/>
        <w:rPr>
          <w:rFonts w:eastAsia="Times New Roman"/>
          <w:lang w:eastAsia="et-EE"/>
        </w:rPr>
      </w:pPr>
    </w:p>
    <w:p w14:paraId="4D59DECB" w14:textId="724D1FCC" w:rsidR="00341B95" w:rsidRDefault="00341B95" w:rsidP="00341B95">
      <w:pPr>
        <w:jc w:val="both"/>
        <w:rPr>
          <w:rFonts w:eastAsia="Times New Roman"/>
          <w:lang w:eastAsia="et-EE"/>
        </w:rPr>
      </w:pPr>
      <w:r>
        <w:rPr>
          <w:rFonts w:eastAsia="Times New Roman"/>
          <w:lang w:eastAsia="et-EE"/>
        </w:rPr>
        <w:t xml:space="preserve">Muudatuse mõju on positiivne, sest </w:t>
      </w:r>
      <w:r w:rsidR="00226B82">
        <w:rPr>
          <w:rFonts w:eastAsia="Times New Roman"/>
          <w:lang w:eastAsia="et-EE"/>
        </w:rPr>
        <w:t>varasem ligipääs haridusele toetab laste ühiskonda lõimumist. K</w:t>
      </w:r>
      <w:r w:rsidRPr="00A267AA">
        <w:rPr>
          <w:rFonts w:eastAsia="Times New Roman"/>
          <w:lang w:eastAsia="et-EE"/>
        </w:rPr>
        <w:t>ohustusli</w:t>
      </w:r>
      <w:r>
        <w:rPr>
          <w:rFonts w:eastAsia="Times New Roman"/>
          <w:lang w:eastAsia="et-EE"/>
        </w:rPr>
        <w:t xml:space="preserve">k kohanemisprogrammis </w:t>
      </w:r>
      <w:r w:rsidR="00076B0B">
        <w:rPr>
          <w:rFonts w:eastAsia="Times New Roman"/>
          <w:lang w:eastAsia="et-EE"/>
        </w:rPr>
        <w:t>sh</w:t>
      </w:r>
      <w:r>
        <w:rPr>
          <w:rFonts w:eastAsia="Times New Roman"/>
          <w:lang w:eastAsia="et-EE"/>
        </w:rPr>
        <w:t xml:space="preserve"> keeleõppes osalemine toetab taotlejate Eesti ühiskonda ja kultuuriruumi kohanemist, </w:t>
      </w:r>
      <w:r w:rsidR="00076B0B">
        <w:rPr>
          <w:rFonts w:eastAsia="Times New Roman"/>
          <w:lang w:eastAsia="et-EE"/>
        </w:rPr>
        <w:t xml:space="preserve">nii menetluse ajal (mis võib kesta kuni 21 kuud) ja </w:t>
      </w:r>
      <w:r>
        <w:rPr>
          <w:rFonts w:eastAsia="Times New Roman"/>
          <w:lang w:eastAsia="et-EE"/>
        </w:rPr>
        <w:t xml:space="preserve">kui nendest on saanud </w:t>
      </w:r>
      <w:r w:rsidR="00076B0B">
        <w:rPr>
          <w:rFonts w:eastAsia="Times New Roman"/>
          <w:lang w:eastAsia="et-EE"/>
        </w:rPr>
        <w:t xml:space="preserve">Eesti elanikud. </w:t>
      </w:r>
      <w:r>
        <w:rPr>
          <w:rFonts w:eastAsia="Times New Roman"/>
          <w:lang w:eastAsia="et-EE"/>
        </w:rPr>
        <w:t xml:space="preserve">Teadlikkus Eesti </w:t>
      </w:r>
      <w:r w:rsidR="00050174">
        <w:rPr>
          <w:rFonts w:eastAsia="Times New Roman"/>
          <w:lang w:eastAsia="et-EE"/>
        </w:rPr>
        <w:t>õiguskorrast</w:t>
      </w:r>
      <w:r>
        <w:rPr>
          <w:rFonts w:eastAsia="Times New Roman"/>
          <w:lang w:eastAsia="et-EE"/>
        </w:rPr>
        <w:t xml:space="preserve"> ja kommetest toetavad konfliktide ennetamist, õigusruumi austamist ja õiguskuulekat käitumist, millel on omakorda positiivne mõju julgeolekule ja siseturvalisusele võimalike väljakutsete ja menetluste alustamise ennetamise näol. Taotlejatele suunatud kohanemist toetavad meetmetes õpetatava tagasiside võib anda riigile ka indikatsiooni, kui taotleja ei austa kohalikke tavasid ja reegleid. </w:t>
      </w:r>
    </w:p>
    <w:p w14:paraId="7D3462C3" w14:textId="77777777" w:rsidR="00055577" w:rsidRDefault="00055577" w:rsidP="00341B95">
      <w:pPr>
        <w:jc w:val="both"/>
        <w:rPr>
          <w:rFonts w:eastAsia="Times New Roman"/>
          <w:lang w:eastAsia="et-EE"/>
        </w:rPr>
      </w:pPr>
    </w:p>
    <w:p w14:paraId="7DC39472" w14:textId="5545D878" w:rsidR="00591D31" w:rsidRPr="00591D31" w:rsidRDefault="00591D31" w:rsidP="00341B95">
      <w:pPr>
        <w:jc w:val="both"/>
        <w:rPr>
          <w:rFonts w:eastAsia="Calibri"/>
          <w:kern w:val="0"/>
          <w14:ligatures w14:val="none"/>
        </w:rPr>
      </w:pPr>
      <w:r w:rsidRPr="00591D31">
        <w:rPr>
          <w:rFonts w:eastAsia="Calibri"/>
          <w:kern w:val="0"/>
          <w14:ligatures w14:val="none"/>
        </w:rPr>
        <w:t xml:space="preserve">Ebasoovitavaks mõjuks </w:t>
      </w:r>
      <w:r>
        <w:rPr>
          <w:rFonts w:eastAsia="Calibri"/>
          <w:kern w:val="0"/>
          <w14:ligatures w14:val="none"/>
        </w:rPr>
        <w:t xml:space="preserve">ühe sihtgrupi lisamisel kohustuslikku kohanemisprogrammi suunatavate välismaalaste hulka tõstab ressursi vajadust ning täiendavaid koolitusi, mis on seotud uue programmi juurutamisega. </w:t>
      </w:r>
    </w:p>
    <w:p w14:paraId="425DA8E6" w14:textId="77777777" w:rsidR="00CF35BD" w:rsidRDefault="00CF35BD" w:rsidP="00341B95">
      <w:pPr>
        <w:jc w:val="both"/>
        <w:rPr>
          <w:rFonts w:eastAsia="Calibri"/>
          <w:b/>
          <w:bCs/>
          <w:kern w:val="0"/>
          <w14:ligatures w14:val="none"/>
        </w:rPr>
      </w:pPr>
    </w:p>
    <w:p w14:paraId="0BC4E991" w14:textId="40A996AA" w:rsidR="00341B95" w:rsidRPr="0032542B" w:rsidRDefault="00341B95" w:rsidP="00341B95">
      <w:pPr>
        <w:jc w:val="both"/>
        <w:rPr>
          <w:rFonts w:eastAsia="Calibri"/>
          <w:kern w:val="0"/>
          <w14:ligatures w14:val="none"/>
        </w:rPr>
      </w:pPr>
      <w:r w:rsidRPr="00255649">
        <w:rPr>
          <w:rFonts w:eastAsia="Calibri"/>
          <w:b/>
          <w:color w:val="4472C4" w:themeColor="accent1"/>
          <w:kern w:val="0"/>
          <w14:ligatures w14:val="none"/>
        </w:rPr>
        <w:t xml:space="preserve">Mõju avaldumise sagedus </w:t>
      </w:r>
      <w:r>
        <w:rPr>
          <w:rFonts w:eastAsia="Calibri"/>
          <w:kern w:val="0"/>
          <w14:ligatures w14:val="none"/>
        </w:rPr>
        <w:t xml:space="preserve">on väike, sest rahvusvahelise kaitse taotlejaid on võrreldes Eesti elanikkonnaga </w:t>
      </w:r>
      <w:r w:rsidR="00D27BC9">
        <w:rPr>
          <w:rFonts w:eastAsia="Calibri"/>
          <w:kern w:val="0"/>
          <w14:ligatures w14:val="none"/>
        </w:rPr>
        <w:t>ja võrreldes teiste välismaalastega</w:t>
      </w:r>
      <w:r w:rsidR="005D0372">
        <w:rPr>
          <w:rFonts w:eastAsia="Calibri"/>
          <w:kern w:val="0"/>
          <w14:ligatures w14:val="none"/>
        </w:rPr>
        <w:t>, kellele kohanemisprogrammi pakutakse,</w:t>
      </w:r>
      <w:r w:rsidR="00D27BC9">
        <w:rPr>
          <w:rFonts w:eastAsia="Calibri"/>
          <w:kern w:val="0"/>
          <w14:ligatures w14:val="none"/>
        </w:rPr>
        <w:t xml:space="preserve"> Eestis </w:t>
      </w:r>
      <w:r>
        <w:rPr>
          <w:rFonts w:eastAsia="Calibri"/>
          <w:kern w:val="0"/>
          <w14:ligatures w14:val="none"/>
        </w:rPr>
        <w:t>vähe.</w:t>
      </w:r>
    </w:p>
    <w:p w14:paraId="701D3E96" w14:textId="77777777" w:rsidR="00CF35BD" w:rsidRDefault="00CF35BD" w:rsidP="00341B95">
      <w:pPr>
        <w:jc w:val="both"/>
        <w:rPr>
          <w:rFonts w:eastAsia="Calibri"/>
          <w:b/>
          <w:bCs/>
          <w:kern w:val="0"/>
          <w14:ligatures w14:val="none"/>
        </w:rPr>
      </w:pPr>
    </w:p>
    <w:p w14:paraId="3FFCDCAB" w14:textId="770AAE12" w:rsidR="00D06723" w:rsidRPr="0032542B" w:rsidRDefault="00341B95" w:rsidP="00D06723">
      <w:pPr>
        <w:jc w:val="both"/>
        <w:rPr>
          <w:rFonts w:eastAsia="Calibri"/>
          <w:kern w:val="0"/>
          <w14:ligatures w14:val="none"/>
        </w:rPr>
      </w:pPr>
      <w:r w:rsidRPr="00255649">
        <w:rPr>
          <w:rFonts w:eastAsia="Calibri"/>
          <w:b/>
          <w:color w:val="4472C4" w:themeColor="accent1"/>
          <w:kern w:val="0"/>
          <w14:ligatures w14:val="none"/>
        </w:rPr>
        <w:t xml:space="preserve">Ebasoovitava mõju kaasnemise risk </w:t>
      </w:r>
      <w:r w:rsidR="00D06723" w:rsidRPr="003163C5">
        <w:rPr>
          <w:rFonts w:eastAsia="Calibri"/>
          <w:kern w:val="0"/>
          <w14:ligatures w14:val="none"/>
        </w:rPr>
        <w:t>on väike, sest pakutavad kohanemismeetmed tutvustavad Eesti ühiskonda ja annavad esmase keeleoskuse</w:t>
      </w:r>
      <w:r w:rsidR="00591D31">
        <w:rPr>
          <w:rFonts w:eastAsia="Calibri"/>
          <w:kern w:val="0"/>
          <w14:ligatures w14:val="none"/>
        </w:rPr>
        <w:t xml:space="preserve"> ning sellise toe pakkumise kogemus ja teadmised on Eestis olemas</w:t>
      </w:r>
      <w:r w:rsidR="00D06723">
        <w:rPr>
          <w:rFonts w:eastAsia="Calibri"/>
          <w:kern w:val="0"/>
          <w14:ligatures w14:val="none"/>
        </w:rPr>
        <w:t>.</w:t>
      </w:r>
    </w:p>
    <w:p w14:paraId="44A8900E" w14:textId="77777777" w:rsidR="00341B95" w:rsidRPr="00EE0F34" w:rsidRDefault="00341B95" w:rsidP="00341B95"/>
    <w:p w14:paraId="11AB4733" w14:textId="6DD15796" w:rsidR="00341B95" w:rsidRDefault="00341B95" w:rsidP="00341B95">
      <w:pPr>
        <w:pStyle w:val="Pealkiri3"/>
        <w:rPr>
          <w:rFonts w:eastAsia="Calibri" w:cs="Times New Roman"/>
        </w:rPr>
      </w:pPr>
      <w:r w:rsidRPr="00EE0F34">
        <w:rPr>
          <w:rFonts w:eastAsia="Calibri" w:cs="Times New Roman"/>
        </w:rPr>
        <w:t>6.</w:t>
      </w:r>
      <w:r>
        <w:rPr>
          <w:rFonts w:eastAsia="Calibri" w:cs="Times New Roman"/>
        </w:rPr>
        <w:t>4</w:t>
      </w:r>
      <w:r w:rsidRPr="00EE0F34">
        <w:rPr>
          <w:rFonts w:eastAsia="Calibri" w:cs="Times New Roman"/>
        </w:rPr>
        <w:t>.</w:t>
      </w:r>
      <w:r>
        <w:rPr>
          <w:rFonts w:eastAsia="Calibri" w:cs="Times New Roman"/>
        </w:rPr>
        <w:t>3</w:t>
      </w:r>
      <w:r w:rsidRPr="00EE0F34">
        <w:rPr>
          <w:rFonts w:eastAsia="Calibri" w:cs="Times New Roman"/>
        </w:rPr>
        <w:t xml:space="preserve"> Muudatuse sotsiaalne, sh demograafiline mõju</w:t>
      </w:r>
    </w:p>
    <w:p w14:paraId="36B19A78" w14:textId="77777777" w:rsidR="00341B95" w:rsidRDefault="00341B95" w:rsidP="00341B95">
      <w:pPr>
        <w:jc w:val="both"/>
        <w:rPr>
          <w:u w:val="single"/>
        </w:rPr>
      </w:pPr>
    </w:p>
    <w:p w14:paraId="4335A5B9" w14:textId="1319F554" w:rsidR="00341B95" w:rsidRPr="00AD60E6" w:rsidRDefault="00341B95" w:rsidP="00341B95">
      <w:pPr>
        <w:jc w:val="both"/>
        <w:rPr>
          <w:i/>
        </w:rPr>
      </w:pPr>
      <w:r w:rsidRPr="00255649">
        <w:rPr>
          <w:b/>
          <w:color w:val="4472C4" w:themeColor="accent1"/>
        </w:rPr>
        <w:t>Sihtrühm:</w:t>
      </w:r>
      <w:r w:rsidRPr="00EE0F34">
        <w:t xml:space="preserve"> </w:t>
      </w:r>
      <w:r w:rsidR="00ED09C4">
        <w:t xml:space="preserve">rahvusvahelise kaitse </w:t>
      </w:r>
      <w:r>
        <w:t>taotleja</w:t>
      </w:r>
      <w:r w:rsidR="008627E5">
        <w:t>d</w:t>
      </w:r>
      <w:r>
        <w:t xml:space="preserve">, </w:t>
      </w:r>
      <w:commentRangeStart w:id="311"/>
      <w:r>
        <w:t>Eesti elanikud (</w:t>
      </w:r>
      <w:r w:rsidRPr="00EE0F34">
        <w:rPr>
          <w:rFonts w:eastAsia="Arial Unicode MS"/>
          <w:kern w:val="0"/>
          <w:lang w:eastAsia="et-EE"/>
          <w14:ligatures w14:val="none"/>
        </w:rPr>
        <w:t>2024. aasta alguse seisuga elas Eestis 1 369 995 inimest</w:t>
      </w:r>
      <w:r>
        <w:rPr>
          <w:rFonts w:eastAsia="Arial Unicode MS"/>
          <w:kern w:val="0"/>
          <w:lang w:eastAsia="et-EE"/>
          <w14:ligatures w14:val="none"/>
        </w:rPr>
        <w:t>)</w:t>
      </w:r>
      <w:r w:rsidRPr="00EE0F34">
        <w:rPr>
          <w:rFonts w:eastAsia="Arial Unicode MS"/>
          <w:kern w:val="0"/>
          <w:vertAlign w:val="superscript"/>
          <w:lang w:eastAsia="et-EE"/>
          <w14:ligatures w14:val="none"/>
        </w:rPr>
        <w:footnoteReference w:id="139"/>
      </w:r>
      <w:commentRangeEnd w:id="311"/>
      <w:r w:rsidR="005677D6">
        <w:rPr>
          <w:rStyle w:val="Kommentaariviide"/>
          <w:rFonts w:eastAsia="Times New Roman"/>
          <w:kern w:val="0"/>
          <w14:ligatures w14:val="none"/>
        </w:rPr>
        <w:commentReference w:id="311"/>
      </w:r>
    </w:p>
    <w:p w14:paraId="75FE4790" w14:textId="77777777" w:rsidR="00CF35BD" w:rsidRDefault="00CF35BD" w:rsidP="00341B95">
      <w:pPr>
        <w:rPr>
          <w:rFonts w:eastAsia="Times New Roman"/>
          <w:u w:val="single"/>
          <w:lang w:eastAsia="et-EE"/>
        </w:rPr>
      </w:pPr>
    </w:p>
    <w:p w14:paraId="50FC6FD0" w14:textId="77777777" w:rsidR="00205393" w:rsidRPr="00255649" w:rsidRDefault="00205393" w:rsidP="00205393">
      <w:pPr>
        <w:keepNext/>
        <w:suppressAutoHyphens/>
        <w:jc w:val="both"/>
        <w:rPr>
          <w:rFonts w:eastAsia="Times New Roman"/>
          <w:b/>
          <w:color w:val="4472C4" w:themeColor="accent1"/>
          <w:lang w:eastAsia="et-EE"/>
        </w:rPr>
      </w:pPr>
      <w:r w:rsidRPr="00255649">
        <w:rPr>
          <w:rFonts w:eastAsia="Times New Roman"/>
          <w:b/>
          <w:color w:val="4472C4" w:themeColor="accent1"/>
          <w:lang w:eastAsia="et-EE"/>
        </w:rPr>
        <w:t>Mõju kirjeldus ja ulatus</w:t>
      </w:r>
    </w:p>
    <w:p w14:paraId="29B39DBB" w14:textId="77777777" w:rsidR="00205393" w:rsidRDefault="00205393" w:rsidP="00341B95">
      <w:pPr>
        <w:jc w:val="both"/>
        <w:rPr>
          <w:rFonts w:eastAsia="Times New Roman"/>
          <w:lang w:eastAsia="et-EE"/>
        </w:rPr>
      </w:pPr>
    </w:p>
    <w:p w14:paraId="7B0900F5" w14:textId="13C9BD6A" w:rsidR="00341B95" w:rsidRDefault="00341B95" w:rsidP="00341B95">
      <w:pPr>
        <w:jc w:val="both"/>
        <w:rPr>
          <w:rFonts w:eastAsia="Times New Roman"/>
          <w:lang w:eastAsia="et-EE"/>
        </w:rPr>
      </w:pPr>
      <w:r>
        <w:rPr>
          <w:rFonts w:eastAsia="Times New Roman"/>
          <w:lang w:eastAsia="et-EE"/>
        </w:rPr>
        <w:t xml:space="preserve">Planeeritaval muudatusel on positiivne sotsiaalne mõju, sest </w:t>
      </w:r>
      <w:r w:rsidR="007A7F7B">
        <w:rPr>
          <w:rFonts w:eastAsia="Times New Roman"/>
          <w:lang w:eastAsia="et-EE"/>
        </w:rPr>
        <w:t>laste varem haridusele ligipääs ja</w:t>
      </w:r>
      <w:r w:rsidR="005D6CB2">
        <w:rPr>
          <w:rFonts w:eastAsia="Times New Roman"/>
          <w:lang w:eastAsia="et-EE"/>
        </w:rPr>
        <w:t xml:space="preserve"> </w:t>
      </w:r>
      <w:r>
        <w:rPr>
          <w:rFonts w:eastAsia="Times New Roman"/>
          <w:lang w:eastAsia="et-EE"/>
        </w:rPr>
        <w:t xml:space="preserve">juba taotlejana kohanemisprogrammi </w:t>
      </w:r>
      <w:r w:rsidR="000C3DC6">
        <w:rPr>
          <w:rFonts w:eastAsia="Times New Roman"/>
          <w:lang w:eastAsia="et-EE"/>
        </w:rPr>
        <w:t>ning</w:t>
      </w:r>
      <w:r>
        <w:rPr>
          <w:rFonts w:eastAsia="Times New Roman"/>
          <w:lang w:eastAsia="et-EE"/>
        </w:rPr>
        <w:t xml:space="preserve"> keeleõppega alustanud kaitsesaajad tõenäoliselt kohanevad Eestis kiiremini kui need, kes alustavad iseseisvust toetavate meetmetega kaitsesaajana. Keeleõpingutega varem alustamine kiirendab keele omandamise tempot, haridusest osavõtmist, kogukonda ja tööhõivesse panustamist. Kohanemise ja iseseisvuse kasvuga suureneb inimese heaolu, sotsiaalne tõrjutus ja vajadus </w:t>
      </w:r>
      <w:r w:rsidRPr="00F87E83">
        <w:rPr>
          <w:rFonts w:eastAsia="Times New Roman"/>
          <w:lang w:eastAsia="et-EE"/>
        </w:rPr>
        <w:t>sotsiaalkindlustushüvitis</w:t>
      </w:r>
      <w:r>
        <w:rPr>
          <w:rFonts w:eastAsia="Times New Roman"/>
          <w:lang w:eastAsia="et-EE"/>
        </w:rPr>
        <w:t>te</w:t>
      </w:r>
      <w:r w:rsidRPr="00F87E83">
        <w:rPr>
          <w:rFonts w:eastAsia="Times New Roman"/>
          <w:lang w:eastAsia="et-EE"/>
        </w:rPr>
        <w:t xml:space="preserve"> või -toetus</w:t>
      </w:r>
      <w:r>
        <w:rPr>
          <w:rFonts w:eastAsia="Times New Roman"/>
          <w:lang w:eastAsia="et-EE"/>
        </w:rPr>
        <w:t xml:space="preserve">te järgi. </w:t>
      </w:r>
    </w:p>
    <w:p w14:paraId="2376B004" w14:textId="77777777" w:rsidR="00341B95" w:rsidRDefault="00341B95" w:rsidP="00341B95">
      <w:pPr>
        <w:jc w:val="both"/>
        <w:rPr>
          <w:rFonts w:eastAsia="Times New Roman"/>
          <w:lang w:eastAsia="et-EE"/>
        </w:rPr>
      </w:pPr>
      <w:r>
        <w:rPr>
          <w:rFonts w:eastAsia="Times New Roman"/>
          <w:lang w:eastAsia="et-EE"/>
        </w:rPr>
        <w:lastRenderedPageBreak/>
        <w:t xml:space="preserve">Rahvusvahelise kaitse saanud inimeste kohanemise ja iseseisvuse toetamine juba taotlejana mõjub positiivselt ka ülejäänud Eesti elanikkonnale, sest nimetatud meetmed toetavad nende lõimumist teiste Eesti elanikega, eesti keele omandamist, haridusse ja tööhõivesse panustamist. </w:t>
      </w:r>
    </w:p>
    <w:p w14:paraId="45AF18E5" w14:textId="77777777" w:rsidR="00055577" w:rsidRDefault="00055577" w:rsidP="00341B95">
      <w:pPr>
        <w:jc w:val="both"/>
        <w:rPr>
          <w:rFonts w:eastAsia="Times New Roman"/>
          <w:lang w:eastAsia="et-EE"/>
        </w:rPr>
      </w:pPr>
    </w:p>
    <w:p w14:paraId="3C73D723" w14:textId="5D132727" w:rsidR="00896169" w:rsidRPr="00EC19F5" w:rsidRDefault="00055577" w:rsidP="00055577">
      <w:pPr>
        <w:jc w:val="both"/>
        <w:rPr>
          <w:rFonts w:eastAsia="Times New Roman"/>
          <w:lang w:eastAsia="et-EE"/>
        </w:rPr>
      </w:pPr>
      <w:r w:rsidRPr="00255649">
        <w:rPr>
          <w:rFonts w:eastAsia="Times New Roman"/>
          <w:b/>
          <w:color w:val="4472C4" w:themeColor="accent1"/>
          <w:lang w:eastAsia="et-EE"/>
        </w:rPr>
        <w:t>Ebasoovitav mõju</w:t>
      </w:r>
      <w:r w:rsidR="00C343A7" w:rsidRPr="00255649">
        <w:rPr>
          <w:rFonts w:eastAsia="Times New Roman"/>
          <w:color w:val="4472C4" w:themeColor="accent1"/>
          <w:lang w:eastAsia="et-EE"/>
        </w:rPr>
        <w:t xml:space="preserve"> </w:t>
      </w:r>
      <w:r w:rsidR="00896169" w:rsidRPr="00896169">
        <w:rPr>
          <w:rFonts w:eastAsia="Times New Roman"/>
          <w:lang w:eastAsia="et-EE"/>
        </w:rPr>
        <w:t>on taotlejate negatiivsete tunnete juhtimine, kui rahvusvahelise kaitse taotlus lõppeb keelduva otsusega.</w:t>
      </w:r>
      <w:r w:rsidR="00896169">
        <w:rPr>
          <w:rFonts w:eastAsia="Times New Roman"/>
          <w:lang w:eastAsia="et-EE"/>
        </w:rPr>
        <w:t xml:space="preserve"> Eesti elanikes võib </w:t>
      </w:r>
      <w:r w:rsidR="00C61F22">
        <w:rPr>
          <w:rFonts w:eastAsia="Times New Roman"/>
          <w:lang w:eastAsia="et-EE"/>
        </w:rPr>
        <w:t xml:space="preserve">ressursside taotlejate kohanemise toetamiseks suunamine tekitada pingeid. </w:t>
      </w:r>
    </w:p>
    <w:p w14:paraId="2503ED9F" w14:textId="77777777" w:rsidR="00341B95" w:rsidRDefault="00341B95" w:rsidP="00341B95">
      <w:pPr>
        <w:jc w:val="both"/>
        <w:rPr>
          <w:rFonts w:eastAsia="Calibri"/>
          <w:b/>
          <w:bCs/>
          <w:kern w:val="0"/>
          <w14:ligatures w14:val="none"/>
        </w:rPr>
      </w:pPr>
    </w:p>
    <w:p w14:paraId="1B4B4A6B" w14:textId="0FD86673" w:rsidR="00341B95" w:rsidRPr="003D1DAF" w:rsidRDefault="00341B95" w:rsidP="00341B95">
      <w:pPr>
        <w:jc w:val="both"/>
        <w:rPr>
          <w:rFonts w:eastAsia="Calibri"/>
          <w:kern w:val="0"/>
          <w14:ligatures w14:val="none"/>
        </w:rPr>
      </w:pPr>
      <w:r w:rsidRPr="00255649">
        <w:rPr>
          <w:rFonts w:eastAsia="Calibri"/>
          <w:b/>
          <w:color w:val="4472C4" w:themeColor="accent1"/>
          <w:kern w:val="0"/>
          <w14:ligatures w14:val="none"/>
        </w:rPr>
        <w:t>Mõju avaldumise sagedus</w:t>
      </w:r>
      <w:r w:rsidRPr="00EE0F34">
        <w:rPr>
          <w:rFonts w:eastAsia="Calibri"/>
          <w:b/>
          <w:bCs/>
          <w:kern w:val="0"/>
          <w14:ligatures w14:val="none"/>
        </w:rPr>
        <w:t xml:space="preserve"> </w:t>
      </w:r>
      <w:r>
        <w:rPr>
          <w:rFonts w:eastAsia="Calibri"/>
          <w:kern w:val="0"/>
          <w14:ligatures w14:val="none"/>
        </w:rPr>
        <w:t xml:space="preserve">on </w:t>
      </w:r>
      <w:r w:rsidR="00C61F22">
        <w:rPr>
          <w:rFonts w:eastAsia="Calibri"/>
          <w:kern w:val="0"/>
          <w14:ligatures w14:val="none"/>
        </w:rPr>
        <w:t>keskmine</w:t>
      </w:r>
      <w:r>
        <w:rPr>
          <w:rFonts w:eastAsia="Calibri"/>
          <w:kern w:val="0"/>
          <w14:ligatures w14:val="none"/>
        </w:rPr>
        <w:t xml:space="preserve">, sest </w:t>
      </w:r>
      <w:r w:rsidR="00C61F22">
        <w:rPr>
          <w:rFonts w:eastAsia="Calibri"/>
          <w:kern w:val="0"/>
          <w14:ligatures w14:val="none"/>
        </w:rPr>
        <w:t>taotlejad muutuvad pärast programmi ja keeleõppe läbimist iseseisvamaks</w:t>
      </w:r>
      <w:r w:rsidR="00F940A0">
        <w:rPr>
          <w:rFonts w:eastAsia="Calibri"/>
          <w:kern w:val="0"/>
          <w14:ligatures w14:val="none"/>
        </w:rPr>
        <w:t>, aga vajavad ilmselt jätkuvalt abi</w:t>
      </w:r>
      <w:r w:rsidR="00442343">
        <w:rPr>
          <w:rFonts w:eastAsia="Calibri"/>
          <w:kern w:val="0"/>
          <w14:ligatures w14:val="none"/>
        </w:rPr>
        <w:t xml:space="preserve"> </w:t>
      </w:r>
      <w:r w:rsidR="008E6AFD">
        <w:rPr>
          <w:rFonts w:eastAsia="Calibri"/>
          <w:kern w:val="0"/>
          <w14:ligatures w14:val="none"/>
        </w:rPr>
        <w:t>ja tuge</w:t>
      </w:r>
      <w:r w:rsidR="00C61F22">
        <w:rPr>
          <w:rFonts w:eastAsia="Calibri"/>
          <w:kern w:val="0"/>
          <w14:ligatures w14:val="none"/>
        </w:rPr>
        <w:t>.</w:t>
      </w:r>
    </w:p>
    <w:p w14:paraId="2FE58E21" w14:textId="77777777" w:rsidR="00341B95" w:rsidRDefault="00341B95" w:rsidP="00341B95">
      <w:pPr>
        <w:jc w:val="both"/>
        <w:rPr>
          <w:rFonts w:eastAsia="Calibri"/>
          <w:b/>
          <w:bCs/>
          <w:kern w:val="0"/>
          <w14:ligatures w14:val="none"/>
        </w:rPr>
      </w:pPr>
    </w:p>
    <w:p w14:paraId="02FD8F11" w14:textId="72E64CF4" w:rsidR="00AE0C51" w:rsidRDefault="00341B95" w:rsidP="00341B95">
      <w:pPr>
        <w:jc w:val="both"/>
        <w:rPr>
          <w:rFonts w:eastAsia="Calibri"/>
          <w:kern w:val="0"/>
          <w14:ligatures w14:val="none"/>
        </w:rPr>
      </w:pPr>
      <w:r w:rsidRPr="00FA73B2">
        <w:rPr>
          <w:rFonts w:eastAsia="Calibri"/>
          <w:b/>
          <w:color w:val="4472C4" w:themeColor="accent1"/>
          <w:kern w:val="0"/>
          <w14:ligatures w14:val="none"/>
        </w:rPr>
        <w:t xml:space="preserve">Ebasoovitava mõju kaasnemise risk </w:t>
      </w:r>
      <w:r w:rsidR="00AE0C51" w:rsidRPr="00AE0C51">
        <w:rPr>
          <w:rFonts w:eastAsia="Calibri"/>
          <w:kern w:val="0"/>
          <w14:ligatures w14:val="none"/>
        </w:rPr>
        <w:t xml:space="preserve">on madal. Kohanemismeetmeid plaanitakse rahastada olemasolevatest </w:t>
      </w:r>
      <w:proofErr w:type="spellStart"/>
      <w:r w:rsidR="00AE0C51" w:rsidRPr="00AE0C51">
        <w:rPr>
          <w:rFonts w:eastAsia="Calibri"/>
          <w:kern w:val="0"/>
          <w14:ligatures w14:val="none"/>
        </w:rPr>
        <w:t>välisvahenditest</w:t>
      </w:r>
      <w:proofErr w:type="spellEnd"/>
      <w:r w:rsidR="00AE0C51" w:rsidRPr="00AE0C51">
        <w:rPr>
          <w:rFonts w:eastAsia="Calibri"/>
          <w:kern w:val="0"/>
          <w14:ligatures w14:val="none"/>
        </w:rPr>
        <w:t xml:space="preserve"> (AMIF) ja </w:t>
      </w:r>
      <w:r w:rsidR="001B7DAE">
        <w:rPr>
          <w:rFonts w:eastAsia="Times New Roman"/>
          <w:lang w:eastAsia="et-EE"/>
        </w:rPr>
        <w:t>EK</w:t>
      </w:r>
      <w:r w:rsidR="00AE0C51" w:rsidRPr="00AE0C51">
        <w:rPr>
          <w:rFonts w:eastAsia="Times New Roman"/>
          <w:lang w:eastAsia="et-EE"/>
        </w:rPr>
        <w:t xml:space="preserve"> varjupaiga- ja rändehalduse õigustiku reformi </w:t>
      </w:r>
      <w:r w:rsidR="004970C9">
        <w:rPr>
          <w:rFonts w:eastAsia="Times New Roman"/>
          <w:lang w:eastAsia="et-EE"/>
        </w:rPr>
        <w:t xml:space="preserve">EL </w:t>
      </w:r>
      <w:proofErr w:type="spellStart"/>
      <w:r w:rsidR="004970C9">
        <w:rPr>
          <w:rFonts w:eastAsia="Times New Roman"/>
          <w:lang w:eastAsia="et-EE"/>
        </w:rPr>
        <w:t>AMIFi</w:t>
      </w:r>
      <w:proofErr w:type="spellEnd"/>
      <w:r w:rsidR="004970C9">
        <w:rPr>
          <w:rFonts w:eastAsia="Times New Roman"/>
          <w:lang w:eastAsia="et-EE"/>
        </w:rPr>
        <w:t xml:space="preserve"> </w:t>
      </w:r>
      <w:r w:rsidR="00AE0C51" w:rsidRPr="00AE0C51">
        <w:rPr>
          <w:rFonts w:eastAsia="Times New Roman"/>
          <w:lang w:eastAsia="et-EE"/>
        </w:rPr>
        <w:t>erimeetme rahastu eelarvevahenditest.</w:t>
      </w:r>
      <w:r w:rsidR="00AE0C51">
        <w:rPr>
          <w:rFonts w:eastAsia="Times New Roman"/>
          <w:lang w:eastAsia="et-EE"/>
        </w:rPr>
        <w:t xml:space="preserve"> </w:t>
      </w:r>
      <w:r w:rsidR="008D6EE5">
        <w:rPr>
          <w:rFonts w:eastAsia="Times New Roman"/>
          <w:lang w:eastAsia="et-EE"/>
        </w:rPr>
        <w:t>Erimeetme kasutamise ulatus ja jaotus on esitatud punktis 7.</w:t>
      </w:r>
      <w:r w:rsidR="00AE0C51">
        <w:rPr>
          <w:rFonts w:eastAsia="Times New Roman"/>
          <w:lang w:eastAsia="et-EE"/>
        </w:rPr>
        <w:t xml:space="preserve"> </w:t>
      </w:r>
    </w:p>
    <w:p w14:paraId="688E6261" w14:textId="77777777" w:rsidR="00205393" w:rsidRPr="00EE0F34" w:rsidRDefault="00205393" w:rsidP="00341B95">
      <w:pPr>
        <w:jc w:val="both"/>
        <w:rPr>
          <w:rFonts w:eastAsia="Calibri"/>
          <w:b/>
          <w:kern w:val="0"/>
          <w14:ligatures w14:val="none"/>
        </w:rPr>
      </w:pPr>
    </w:p>
    <w:p w14:paraId="3C1C3D6C" w14:textId="187850A1" w:rsidR="00341B95" w:rsidRPr="00EE0F34" w:rsidRDefault="00341B95" w:rsidP="00341B95">
      <w:pPr>
        <w:pStyle w:val="Pealkiri3"/>
        <w:rPr>
          <w:rFonts w:cs="Times New Roman"/>
        </w:rPr>
      </w:pPr>
      <w:r w:rsidRPr="00EE0F34">
        <w:rPr>
          <w:rFonts w:cs="Times New Roman"/>
        </w:rPr>
        <w:t>6.</w:t>
      </w:r>
      <w:r>
        <w:rPr>
          <w:rFonts w:cs="Times New Roman"/>
        </w:rPr>
        <w:t>4</w:t>
      </w:r>
      <w:r w:rsidRPr="00EE0F34">
        <w:rPr>
          <w:rFonts w:cs="Times New Roman"/>
        </w:rPr>
        <w:t>.</w:t>
      </w:r>
      <w:r>
        <w:rPr>
          <w:rFonts w:cs="Times New Roman"/>
        </w:rPr>
        <w:t>4</w:t>
      </w:r>
      <w:r w:rsidRPr="00EE0F34">
        <w:rPr>
          <w:rFonts w:cs="Times New Roman"/>
        </w:rPr>
        <w:t xml:space="preserve"> Muudatuse mõju muudele valdkondadele </w:t>
      </w:r>
    </w:p>
    <w:p w14:paraId="226D3081" w14:textId="77777777" w:rsidR="00341B95" w:rsidRDefault="00341B95" w:rsidP="00341B95">
      <w:pPr>
        <w:jc w:val="both"/>
      </w:pPr>
    </w:p>
    <w:p w14:paraId="51EA774A" w14:textId="14180686" w:rsidR="00341B95" w:rsidRPr="008D34CD" w:rsidRDefault="00341B95" w:rsidP="00341B95">
      <w:pPr>
        <w:keepNext/>
        <w:jc w:val="both"/>
        <w:rPr>
          <w:rFonts w:eastAsia="Calibri"/>
        </w:rPr>
      </w:pPr>
      <w:r>
        <w:t xml:space="preserve">Muudatused ei avalda mõju </w:t>
      </w:r>
      <w:r w:rsidRPr="00EE0F34">
        <w:t>majandusele</w:t>
      </w:r>
      <w:r>
        <w:t xml:space="preserve">, </w:t>
      </w:r>
      <w:r w:rsidRPr="00EE0F34">
        <w:rPr>
          <w:rFonts w:eastAsia="Calibri"/>
        </w:rPr>
        <w:t>regionaalarengule</w:t>
      </w:r>
      <w:r>
        <w:rPr>
          <w:rFonts w:eastAsia="Calibri"/>
        </w:rPr>
        <w:t xml:space="preserve">, </w:t>
      </w:r>
      <w:r w:rsidRPr="00EE0F34">
        <w:rPr>
          <w:rFonts w:eastAsia="Calibri"/>
        </w:rPr>
        <w:t>elu- ja looduskeskkon</w:t>
      </w:r>
      <w:r>
        <w:rPr>
          <w:rFonts w:eastAsia="Calibri"/>
        </w:rPr>
        <w:t>n</w:t>
      </w:r>
      <w:r w:rsidR="00B47C6D">
        <w:rPr>
          <w:rFonts w:eastAsia="Calibri"/>
        </w:rPr>
        <w:t>ale n</w:t>
      </w:r>
      <w:r>
        <w:rPr>
          <w:rFonts w:eastAsia="Calibri"/>
        </w:rPr>
        <w:t>ing välissuhetele.</w:t>
      </w:r>
    </w:p>
    <w:p w14:paraId="0F53E948" w14:textId="77777777" w:rsidR="00C941D6" w:rsidRPr="00840D8F" w:rsidRDefault="00C941D6" w:rsidP="00C941D6">
      <w:pPr>
        <w:jc w:val="both"/>
        <w:rPr>
          <w:rFonts w:eastAsia="Calibri"/>
          <w:b/>
          <w:bCs/>
          <w:kern w:val="0"/>
          <w14:ligatures w14:val="none"/>
        </w:rPr>
      </w:pPr>
    </w:p>
    <w:p w14:paraId="636ACC8B" w14:textId="18C7DF10" w:rsidR="009D697E" w:rsidRPr="00537B46" w:rsidRDefault="009D697E" w:rsidP="009D697E">
      <w:pPr>
        <w:pStyle w:val="Pealkiri2"/>
        <w:rPr>
          <w:rFonts w:cs="Times New Roman"/>
        </w:rPr>
      </w:pPr>
      <w:r w:rsidRPr="00537B46">
        <w:rPr>
          <w:rFonts w:cs="Times New Roman"/>
        </w:rPr>
        <w:t>6.5</w:t>
      </w:r>
      <w:r w:rsidR="00A63052" w:rsidRPr="00537B46">
        <w:rPr>
          <w:rFonts w:cs="Times New Roman"/>
        </w:rPr>
        <w:t>.</w:t>
      </w:r>
      <w:r w:rsidRPr="00537B46">
        <w:rPr>
          <w:rFonts w:cs="Times New Roman"/>
        </w:rPr>
        <w:t xml:space="preserve"> </w:t>
      </w:r>
      <w:r w:rsidR="00C654D7" w:rsidRPr="00537B46">
        <w:rPr>
          <w:rFonts w:cs="Times New Roman"/>
        </w:rPr>
        <w:t>Mõju isikuandmete töötlemisele</w:t>
      </w:r>
      <w:r w:rsidR="0090138A" w:rsidRPr="00537B46">
        <w:rPr>
          <w:rFonts w:cs="Times New Roman"/>
        </w:rPr>
        <w:t xml:space="preserve"> </w:t>
      </w:r>
    </w:p>
    <w:p w14:paraId="0F6DABF3" w14:textId="77777777" w:rsidR="009D697E" w:rsidRDefault="009D697E" w:rsidP="00C654D7">
      <w:pPr>
        <w:keepNext/>
        <w:jc w:val="both"/>
        <w:rPr>
          <w:rFonts w:eastAsia="Calibri"/>
          <w:b/>
          <w:kern w:val="0"/>
          <w:szCs w:val="22"/>
          <w14:ligatures w14:val="none"/>
        </w:rPr>
      </w:pPr>
    </w:p>
    <w:p w14:paraId="16D3721C" w14:textId="2167351F" w:rsidR="00C654D7" w:rsidRPr="0070495F" w:rsidRDefault="00C654D7" w:rsidP="00C654D7">
      <w:pPr>
        <w:keepNext/>
        <w:jc w:val="both"/>
        <w:rPr>
          <w:rFonts w:eastAsia="Calibri"/>
          <w:b/>
          <w:bCs/>
          <w:kern w:val="0"/>
          <w:szCs w:val="22"/>
          <w14:ligatures w14:val="none"/>
        </w:rPr>
      </w:pPr>
      <w:r w:rsidRPr="0070495F">
        <w:rPr>
          <w:rFonts w:eastAsia="Calibri"/>
          <w:b/>
          <w:bCs/>
          <w:kern w:val="0"/>
          <w:szCs w:val="22"/>
          <w14:ligatures w14:val="none"/>
        </w:rPr>
        <w:t>Andmekoosseis ja andmete säilitamise tähtaeg</w:t>
      </w:r>
    </w:p>
    <w:p w14:paraId="48CD6A06" w14:textId="77777777" w:rsidR="00C654D7" w:rsidRPr="0070495F" w:rsidRDefault="00C654D7" w:rsidP="00C654D7">
      <w:pPr>
        <w:keepNext/>
        <w:jc w:val="both"/>
        <w:rPr>
          <w:rFonts w:eastAsia="Calibri"/>
          <w:b/>
          <w:bCs/>
          <w:kern w:val="0"/>
          <w:szCs w:val="22"/>
          <w14:ligatures w14:val="none"/>
        </w:rPr>
      </w:pPr>
    </w:p>
    <w:p w14:paraId="0B693775" w14:textId="4BD10FCE" w:rsidR="00C654D7" w:rsidRPr="0070495F" w:rsidRDefault="00C654D7" w:rsidP="00C654D7">
      <w:pPr>
        <w:jc w:val="both"/>
        <w:rPr>
          <w:rFonts w:eastAsia="Arial Unicode MS"/>
          <w:b/>
          <w:bCs/>
          <w:kern w:val="0"/>
          <w:u w:color="000000"/>
          <w:lang w:eastAsia="et-EE"/>
          <w14:ligatures w14:val="none"/>
        </w:rPr>
      </w:pPr>
      <w:r w:rsidRPr="00FA73B2">
        <w:rPr>
          <w:rFonts w:eastAsia="Calibri"/>
          <w:b/>
          <w:color w:val="4472C4" w:themeColor="accent1"/>
          <w:kern w:val="0"/>
          <w:szCs w:val="22"/>
          <w14:ligatures w14:val="none"/>
        </w:rPr>
        <w:t>Sihtrühm:</w:t>
      </w:r>
      <w:r w:rsidRPr="0070495F">
        <w:rPr>
          <w:rFonts w:eastAsia="Calibri"/>
          <w:b/>
          <w:bCs/>
          <w:kern w:val="0"/>
          <w:szCs w:val="22"/>
          <w14:ligatures w14:val="none"/>
        </w:rPr>
        <w:t xml:space="preserve"> </w:t>
      </w:r>
      <w:r>
        <w:rPr>
          <w:rFonts w:eastAsia="Calibri"/>
          <w:kern w:val="0"/>
          <w:szCs w:val="22"/>
          <w14:ligatures w14:val="none"/>
        </w:rPr>
        <w:t>rahvusvahelise kaitse taotleja, rahvusvahelise kaitse saaja, ajutise kaitse alusel elamisloa taotleja ja ajutise kaitse saajad ning nende perekonnalii</w:t>
      </w:r>
      <w:r w:rsidR="00246439">
        <w:rPr>
          <w:rFonts w:eastAsia="Calibri"/>
          <w:kern w:val="0"/>
          <w:szCs w:val="22"/>
          <w14:ligatures w14:val="none"/>
        </w:rPr>
        <w:t>ge</w:t>
      </w:r>
      <w:r>
        <w:rPr>
          <w:rFonts w:eastAsia="Calibri"/>
          <w:kern w:val="0"/>
          <w:szCs w:val="22"/>
          <w14:ligatures w14:val="none"/>
        </w:rPr>
        <w:t>.</w:t>
      </w:r>
    </w:p>
    <w:p w14:paraId="5E813DB9" w14:textId="77777777" w:rsidR="00C654D7" w:rsidRPr="0070495F" w:rsidRDefault="00C654D7" w:rsidP="00C654D7">
      <w:pPr>
        <w:jc w:val="both"/>
        <w:rPr>
          <w:rFonts w:eastAsia="Calibri"/>
          <w:kern w:val="0"/>
          <w:szCs w:val="22"/>
          <w14:ligatures w14:val="none"/>
        </w:rPr>
      </w:pPr>
    </w:p>
    <w:p w14:paraId="1F29C138" w14:textId="77777777" w:rsidR="00C654D7" w:rsidRPr="00FA73B2" w:rsidRDefault="00C654D7" w:rsidP="00C654D7">
      <w:pPr>
        <w:keepNext/>
        <w:jc w:val="both"/>
        <w:rPr>
          <w:rFonts w:eastAsia="Calibri"/>
          <w:b/>
          <w:color w:val="4472C4" w:themeColor="accent1"/>
          <w:kern w:val="0"/>
          <w:szCs w:val="22"/>
          <w14:ligatures w14:val="none"/>
        </w:rPr>
      </w:pPr>
      <w:r w:rsidRPr="00FA73B2">
        <w:rPr>
          <w:rFonts w:eastAsia="Calibri"/>
          <w:b/>
          <w:color w:val="4472C4" w:themeColor="accent1"/>
          <w:kern w:val="0"/>
          <w:szCs w:val="22"/>
          <w14:ligatures w14:val="none"/>
        </w:rPr>
        <w:t>Andmete säilitamise tähtaeg</w:t>
      </w:r>
    </w:p>
    <w:p w14:paraId="1FE6411C" w14:textId="77777777" w:rsidR="00C654D7" w:rsidRDefault="00C654D7" w:rsidP="00C654D7">
      <w:pPr>
        <w:jc w:val="both"/>
      </w:pPr>
    </w:p>
    <w:p w14:paraId="5F5C98C0" w14:textId="36DCCF8C" w:rsidR="00C654D7" w:rsidRDefault="00C654D7" w:rsidP="00C654D7">
      <w:pPr>
        <w:jc w:val="both"/>
      </w:pPr>
      <w:proofErr w:type="spellStart"/>
      <w:r>
        <w:t>RAKS-is</w:t>
      </w:r>
      <w:proofErr w:type="spellEnd"/>
      <w:r>
        <w:t xml:space="preserve"> säilitatakse andmeid jätkuvalt kõige kauem 50 aastat. Selle tähtaja otsustas seadusandja 2019. aastal ning vajadus andmeid selle tähtajani säilitada ei ole ära langenud. </w:t>
      </w:r>
      <w:r w:rsidRPr="00173738">
        <w:t xml:space="preserve">Tähtaja määramisel on </w:t>
      </w:r>
      <w:r>
        <w:t xml:space="preserve">jätkuvalt </w:t>
      </w:r>
      <w:r w:rsidRPr="00173738">
        <w:t xml:space="preserve">lähtutud riigi julgeoleku ja siseturvalisuse </w:t>
      </w:r>
      <w:r>
        <w:t>kaitsmise vajadusest</w:t>
      </w:r>
      <w:r w:rsidRPr="00173738">
        <w:t xml:space="preserve">. Rahvusvahelise kaitse taotlejate osas </w:t>
      </w:r>
      <w:r w:rsidR="00007D46">
        <w:t>viivad</w:t>
      </w:r>
      <w:r w:rsidRPr="00173738">
        <w:t xml:space="preserve"> Eesti </w:t>
      </w:r>
      <w:r w:rsidR="00007D46">
        <w:t xml:space="preserve">pädevad asutused </w:t>
      </w:r>
      <w:r w:rsidRPr="00173738">
        <w:t>läbi põhjalik</w:t>
      </w:r>
      <w:r w:rsidR="00007D46">
        <w:t xml:space="preserve">u </w:t>
      </w:r>
      <w:r w:rsidRPr="00173738">
        <w:t>kontroll</w:t>
      </w:r>
      <w:r w:rsidR="00007D46">
        <w:t>i</w:t>
      </w:r>
      <w:r w:rsidRPr="00173738">
        <w:t xml:space="preserve"> ning </w:t>
      </w:r>
      <w:r w:rsidR="00007D46">
        <w:t xml:space="preserve">andmete säilimine </w:t>
      </w:r>
      <w:r w:rsidRPr="00173738">
        <w:t>on äärmiselt oluline isikute tuvastami</w:t>
      </w:r>
      <w:r w:rsidR="00007D46">
        <w:t>sel</w:t>
      </w:r>
      <w:r w:rsidRPr="00173738">
        <w:t xml:space="preserve"> riigipiirile saabumisel kui ka järgnevate menetluste läbi viimisel. Tuleb arvestada, et kolmandate riikide kodanike kohta, kes </w:t>
      </w:r>
      <w:r w:rsidR="00013B94">
        <w:t>EL</w:t>
      </w:r>
      <w:r w:rsidR="00EE2A42">
        <w:t>-</w:t>
      </w:r>
      <w:r w:rsidR="00013B94">
        <w:t>i</w:t>
      </w:r>
      <w:r w:rsidRPr="00173738">
        <w:t xml:space="preserve"> ja Eestisse reisivad või siia saabuvad (sealhulgas nii ebaseaduslikult kui ka varjupaigataotlejatena) ei ole Eesti riigil sageli rohkem andmeid, kui välismaalaste enda ütlused enda päritolu kohta. Samuti nende esitatud dokumendid ja foto ning sõrmejäljed. Tegemist on välismaalaste kategooriaga, kellel on õigus esitada perekonna taasühendamise taotlusi või korduvaid taotlusi</w:t>
      </w:r>
      <w:r w:rsidR="00A76FB3">
        <w:t>,</w:t>
      </w:r>
      <w:r w:rsidRPr="00173738">
        <w:t xml:space="preserve"> ning kes esitavad elamisloa taotlusi erinevatel alustel. Vältimaks varjupaigasüsteemi kuritarvitamist ja </w:t>
      </w:r>
      <w:r w:rsidR="00A76FB3">
        <w:t xml:space="preserve">selleks, et </w:t>
      </w:r>
      <w:r w:rsidRPr="00173738">
        <w:t>tagada kolmandate riikide kodanike ja seotud isikute tuvastamine, arvestades riigi julgeoleku kaits</w:t>
      </w:r>
      <w:r>
        <w:t>mise vajadusi</w:t>
      </w:r>
      <w:r w:rsidRPr="00173738">
        <w:t>, on oluline isikute kohta kogutud andmeid säilitada võimalikult kaua.</w:t>
      </w:r>
      <w:r>
        <w:t xml:space="preserve"> Kehtivas õiguses ja eelnõus sätestatud</w:t>
      </w:r>
      <w:r w:rsidRPr="00173738">
        <w:t xml:space="preserve"> 50 aasta pikkune säilitustähtaeg tagab seda, et õiguskaitse- ja julgeolekuasutustel on piisavad võimalused julgeolekuohtude ennetamiseks ja avastamiseks. Sellisel juhul on oluline, et isiku kohta on varem kogutud andmed säilinud.</w:t>
      </w:r>
    </w:p>
    <w:p w14:paraId="7E5CE5D2" w14:textId="77777777" w:rsidR="00C654D7" w:rsidRDefault="00C654D7" w:rsidP="00C654D7">
      <w:pPr>
        <w:jc w:val="both"/>
      </w:pPr>
    </w:p>
    <w:p w14:paraId="4CE9B4F4" w14:textId="64CEB539" w:rsidR="00C654D7" w:rsidRDefault="00C654D7" w:rsidP="00C654D7">
      <w:pPr>
        <w:jc w:val="both"/>
      </w:pPr>
      <w:r>
        <w:t xml:space="preserve">Küll tuleb </w:t>
      </w:r>
      <w:proofErr w:type="spellStart"/>
      <w:r>
        <w:t>RAKS-i</w:t>
      </w:r>
      <w:proofErr w:type="spellEnd"/>
      <w:r>
        <w:t xml:space="preserve"> põhimääruses säilitamistähtaja täpsustamisel arvestada </w:t>
      </w:r>
      <w:r w:rsidRPr="001E23F0">
        <w:t>määruse 2024/1348</w:t>
      </w:r>
      <w:r w:rsidR="00DF358E">
        <w:t>/EL</w:t>
      </w:r>
      <w:r w:rsidRPr="001E23F0">
        <w:t xml:space="preserve"> (menetluse kohta) artikli</w:t>
      </w:r>
      <w:r>
        <w:t xml:space="preserve"> 72 lõikes 1 sätestatut. Isikliku vestluse protokoll ja helisalvestis ning taotluse registreerimisel ja taotluse esitamisel saadud andmed tuleb kustutada kümne aasta möödudes alates lõpliku otsuse tegemisest või alates ajast kui Eesti on saanud </w:t>
      </w:r>
      <w:r>
        <w:lastRenderedPageBreak/>
        <w:t xml:space="preserve">teada, et välismaalane on saanud mõne liikmesriigi kodakondsuse. Põhimõtteliselt tuleb kustutada rahvusvahelise kaitse taotleja või rahvusvahelise kaitse saanud isiku rahvusvahelise kaitse taotlemise põhjendus ja asjaomased tõendid. Küll aga on riigi julgeoleku ja siseturvalisuse kaitsmise vajadustest lähtuvalt vajalik säilitada andmed selle kohta, et asjaomane isik on rahvusvahelist kaitset taotlenud või Eestilt rahvusvahelise kaitse saanud. Samuti tuleb rahvusvahelise kaitse taotlemise andmeid (ulatuses, mis on kooskõlas eelviidatud määruses sätestatud kohustusega) säilitada, et teha otsus rahvusvahelise kaitse saaja elamisloa igakordse pikendamise. Kuigi rahvusvaheline kaitse antakse välismaalasele tähtajatult, hinnatakse kaitsevajaduse esinemist igakordse elamisloa pikendamisel. Elamisluba antakse viie aasta kaupa. Seega, kõiki taotleja andmeid ei saa kümne aasta möödudes kustutada, sest vastasel juhul puuduksid riigil vajalikud andmed rahvusvahelise kaitse alusel antud elamisloa pikendamiseks. Täpsed säilitustähtajad sätestatakse </w:t>
      </w:r>
      <w:proofErr w:type="spellStart"/>
      <w:r>
        <w:t>RAKS-i</w:t>
      </w:r>
      <w:proofErr w:type="spellEnd"/>
      <w:r>
        <w:t xml:space="preserve"> põhimääruses.</w:t>
      </w:r>
    </w:p>
    <w:p w14:paraId="3CCFE4A9" w14:textId="77777777" w:rsidR="00C654D7" w:rsidRDefault="00C654D7" w:rsidP="00C654D7">
      <w:pPr>
        <w:jc w:val="both"/>
      </w:pPr>
    </w:p>
    <w:p w14:paraId="0E83F014" w14:textId="77777777" w:rsidR="00C654D7" w:rsidRPr="00FA73B2" w:rsidRDefault="00C654D7" w:rsidP="00C654D7">
      <w:pPr>
        <w:jc w:val="both"/>
        <w:rPr>
          <w:b/>
          <w:color w:val="4472C4" w:themeColor="accent1"/>
        </w:rPr>
      </w:pPr>
      <w:r w:rsidRPr="00FA73B2">
        <w:rPr>
          <w:b/>
          <w:color w:val="4472C4" w:themeColor="accent1"/>
        </w:rPr>
        <w:t>Andmekoosseis</w:t>
      </w:r>
    </w:p>
    <w:p w14:paraId="769DEA15" w14:textId="77777777" w:rsidR="00C654D7" w:rsidRDefault="00C654D7" w:rsidP="00C654D7">
      <w:pPr>
        <w:jc w:val="both"/>
        <w:rPr>
          <w:b/>
          <w:bCs/>
        </w:rPr>
      </w:pPr>
    </w:p>
    <w:p w14:paraId="232A1806" w14:textId="77777777" w:rsidR="00C654D7" w:rsidRPr="0070495F" w:rsidRDefault="00C654D7" w:rsidP="00C654D7">
      <w:pPr>
        <w:jc w:val="both"/>
        <w:rPr>
          <w:rFonts w:eastAsia="Calibri"/>
          <w:kern w:val="0"/>
          <w:szCs w:val="22"/>
          <w14:ligatures w14:val="none"/>
        </w:rPr>
      </w:pPr>
      <w:r w:rsidRPr="0070495F">
        <w:rPr>
          <w:rFonts w:eastAsia="Calibri"/>
          <w:kern w:val="0"/>
          <w:szCs w:val="22"/>
          <w14:ligatures w14:val="none"/>
        </w:rPr>
        <w:t xml:space="preserve">Andmekoosseisu seaduse tasandil kehtestamisega ei muutu see, et isikuandmeid töödeldakse jätkuvalt seaduses sätestatud alustel, st isikuandmete töötlemine peab olema vajalik avalikes huvides oleva ülesande täitmiseks isikuandmete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6 lõike 1 punkt e tähenduses. Samuti ei</w:t>
      </w:r>
      <w:r>
        <w:rPr>
          <w:rFonts w:eastAsia="Calibri"/>
          <w:kern w:val="0"/>
          <w:szCs w:val="22"/>
          <w14:ligatures w14:val="none"/>
        </w:rPr>
        <w:t xml:space="preserve"> ole põhjust järeldada, et andmete</w:t>
      </w:r>
      <w:r w:rsidRPr="0070495F">
        <w:rPr>
          <w:rFonts w:eastAsia="Calibri"/>
          <w:kern w:val="0"/>
          <w:szCs w:val="22"/>
          <w14:ligatures w14:val="none"/>
        </w:rPr>
        <w:t xml:space="preserve"> töötlemise laad</w:t>
      </w:r>
      <w:r>
        <w:rPr>
          <w:rFonts w:eastAsia="Calibri"/>
          <w:kern w:val="0"/>
          <w:szCs w:val="22"/>
          <w14:ligatures w14:val="none"/>
        </w:rPr>
        <w:t>i</w:t>
      </w:r>
      <w:r w:rsidRPr="0070495F">
        <w:rPr>
          <w:rFonts w:eastAsia="Calibri"/>
          <w:kern w:val="0"/>
          <w:szCs w:val="22"/>
          <w14:ligatures w14:val="none"/>
        </w:rPr>
        <w:t>, ulatus</w:t>
      </w:r>
      <w:r>
        <w:rPr>
          <w:rFonts w:eastAsia="Calibri"/>
          <w:kern w:val="0"/>
          <w:szCs w:val="22"/>
          <w14:ligatures w14:val="none"/>
        </w:rPr>
        <w:t>t või</w:t>
      </w:r>
      <w:r w:rsidRPr="0070495F">
        <w:rPr>
          <w:rFonts w:eastAsia="Calibri"/>
          <w:kern w:val="0"/>
          <w:szCs w:val="22"/>
          <w14:ligatures w14:val="none"/>
        </w:rPr>
        <w:t xml:space="preserve"> kontekst</w:t>
      </w:r>
      <w:r>
        <w:rPr>
          <w:rFonts w:eastAsia="Calibri"/>
          <w:kern w:val="0"/>
          <w:szCs w:val="22"/>
          <w14:ligatures w14:val="none"/>
        </w:rPr>
        <w:t>i</w:t>
      </w:r>
      <w:r w:rsidRPr="0070495F">
        <w:rPr>
          <w:rFonts w:eastAsia="Calibri"/>
          <w:kern w:val="0"/>
          <w:szCs w:val="22"/>
          <w14:ligatures w14:val="none"/>
        </w:rPr>
        <w:t xml:space="preserve"> </w:t>
      </w:r>
      <w:r>
        <w:rPr>
          <w:rFonts w:eastAsia="Calibri"/>
          <w:kern w:val="0"/>
          <w:szCs w:val="22"/>
          <w14:ligatures w14:val="none"/>
        </w:rPr>
        <w:t xml:space="preserve">ja eesmärki arvesse võttes tekiks füüsiliste isikute õigustele ja vabadustele suur oht </w:t>
      </w:r>
      <w:r w:rsidRPr="0070495F">
        <w:rPr>
          <w:rFonts w:eastAsia="Calibri"/>
          <w:kern w:val="0"/>
          <w:szCs w:val="22"/>
          <w14:ligatures w14:val="none"/>
        </w:rPr>
        <w:t>isiku</w:t>
      </w:r>
      <w:r w:rsidRPr="0070495F">
        <w:rPr>
          <w:rFonts w:eastAsia="Calibri"/>
          <w:kern w:val="0"/>
          <w:szCs w:val="22"/>
          <w14:ligatures w14:val="none"/>
        </w:rPr>
        <w:softHyphen/>
        <w:t xml:space="preserve">andmete kaitse </w:t>
      </w:r>
      <w:proofErr w:type="spellStart"/>
      <w:r w:rsidRPr="0070495F">
        <w:rPr>
          <w:rFonts w:eastAsia="Calibri"/>
          <w:kern w:val="0"/>
          <w:szCs w:val="22"/>
          <w14:ligatures w14:val="none"/>
        </w:rPr>
        <w:t>üldmääruse</w:t>
      </w:r>
      <w:proofErr w:type="spellEnd"/>
      <w:r w:rsidRPr="0070495F">
        <w:rPr>
          <w:rFonts w:eastAsia="Calibri"/>
          <w:kern w:val="0"/>
          <w:szCs w:val="22"/>
          <w14:ligatures w14:val="none"/>
        </w:rPr>
        <w:t xml:space="preserve"> artikli 35 lõike 1 tähenduses.</w:t>
      </w:r>
    </w:p>
    <w:p w14:paraId="20E86357" w14:textId="77777777" w:rsidR="00C654D7" w:rsidRDefault="00C654D7" w:rsidP="00C654D7">
      <w:pPr>
        <w:jc w:val="both"/>
        <w:rPr>
          <w:b/>
          <w:bCs/>
        </w:rPr>
      </w:pPr>
    </w:p>
    <w:p w14:paraId="0E37CD30" w14:textId="4B50E815" w:rsidR="00C654D7" w:rsidRDefault="00C654D7" w:rsidP="00C654D7">
      <w:pPr>
        <w:jc w:val="both"/>
      </w:pPr>
      <w:r w:rsidRPr="00533B6F">
        <w:t xml:space="preserve">VRKS-i alusel läbiviidavates menetlustes kogutavate andmete kategooriaid ja hulkasid eelnõuga </w:t>
      </w:r>
      <w:r>
        <w:t>oluliselt ei</w:t>
      </w:r>
      <w:r w:rsidRPr="00533B6F">
        <w:t xml:space="preserve"> muudeta ehk ka praegu kogutakse rahvusvahelise kaitse taotlejatelt isikuandmeid, sh eriliiki isikuandmeid. Seega on sätestatav õiguslik raamistik isikuandmete kogumisele ja töötlemisele sarnane senise praktikaga</w:t>
      </w:r>
      <w:r>
        <w:t>. Küll aga on töödeldavate andmete koosseis sätestatud edaspidi seaduse tasandil ning seejuures on arvestatud uue kohustusliku toiminguga</w:t>
      </w:r>
      <w:r w:rsidR="00815D05">
        <w:t>:</w:t>
      </w:r>
      <w:r>
        <w:t xml:space="preserve"> </w:t>
      </w:r>
      <w:proofErr w:type="spellStart"/>
      <w:r>
        <w:t>RAKS-is</w:t>
      </w:r>
      <w:proofErr w:type="spellEnd"/>
      <w:r>
        <w:t xml:space="preserve"> töödeldakse edaspidi ka </w:t>
      </w:r>
      <w:r w:rsidRPr="001E23F0">
        <w:t>määruse 2024/1356</w:t>
      </w:r>
      <w:r w:rsidR="00254B9A">
        <w:t>/EL</w:t>
      </w:r>
      <w:r w:rsidRPr="001E23F0">
        <w:t xml:space="preserve"> (</w:t>
      </w:r>
      <w:r>
        <w:t>taustakontrolli kohta</w:t>
      </w:r>
      <w:r w:rsidRPr="001E23F0">
        <w:t>)</w:t>
      </w:r>
      <w:r>
        <w:t xml:space="preserve"> alusel tehtava taustakontrolli läbiviimiseks vajalikke andmeid.</w:t>
      </w:r>
    </w:p>
    <w:p w14:paraId="0DC74FFB" w14:textId="77777777" w:rsidR="00C654D7" w:rsidRDefault="00C654D7" w:rsidP="00C654D7">
      <w:pPr>
        <w:jc w:val="both"/>
      </w:pPr>
    </w:p>
    <w:p w14:paraId="325403BC" w14:textId="5C9CF57B" w:rsidR="00C654D7" w:rsidRDefault="00C654D7" w:rsidP="00C654D7">
      <w:pPr>
        <w:jc w:val="both"/>
      </w:pPr>
      <w:r>
        <w:t xml:space="preserve">Eriliiki isikuandmete töötlemise kohustus tuleneb eeskätt </w:t>
      </w:r>
      <w:r w:rsidRPr="00C51EBE">
        <w:t>määrus</w:t>
      </w:r>
      <w:r>
        <w:t>est</w:t>
      </w:r>
      <w:r w:rsidRPr="00C51EBE">
        <w:t xml:space="preserve"> 2024/1351</w:t>
      </w:r>
      <w:r w:rsidR="00254B9A">
        <w:t>/EL</w:t>
      </w:r>
      <w:r w:rsidRPr="00C51EBE">
        <w:t xml:space="preserve"> (rändehalduse kohta)</w:t>
      </w:r>
      <w:r>
        <w:t>.</w:t>
      </w:r>
    </w:p>
    <w:p w14:paraId="5C201BF0" w14:textId="77777777" w:rsidR="00C654D7" w:rsidRDefault="00C654D7" w:rsidP="00C654D7">
      <w:pPr>
        <w:jc w:val="both"/>
      </w:pPr>
    </w:p>
    <w:p w14:paraId="56DC9B74" w14:textId="77777777" w:rsidR="00C654D7" w:rsidRPr="0070495F" w:rsidRDefault="00C654D7" w:rsidP="00C654D7">
      <w:pPr>
        <w:jc w:val="both"/>
        <w:rPr>
          <w:rFonts w:eastAsia="Calibri"/>
          <w:kern w:val="0"/>
          <w:szCs w:val="22"/>
          <w14:ligatures w14:val="none"/>
        </w:rPr>
      </w:pPr>
      <w:r w:rsidRPr="00FA73B2">
        <w:rPr>
          <w:rFonts w:eastAsia="Calibri"/>
          <w:b/>
          <w:color w:val="4472C4" w:themeColor="accent1"/>
          <w:kern w:val="0"/>
          <w:szCs w:val="22"/>
          <w14:ligatures w14:val="none"/>
        </w:rPr>
        <w:t>Mõju ulatus</w:t>
      </w:r>
      <w:r w:rsidRPr="0070495F">
        <w:rPr>
          <w:rFonts w:eastAsia="Calibri"/>
          <w:b/>
          <w:bCs/>
          <w:kern w:val="0"/>
          <w:szCs w:val="22"/>
          <w14:ligatures w14:val="none"/>
        </w:rPr>
        <w:t xml:space="preserve"> </w:t>
      </w:r>
      <w:r w:rsidRPr="0070495F">
        <w:rPr>
          <w:rFonts w:eastAsia="Calibri"/>
          <w:kern w:val="0"/>
          <w:szCs w:val="22"/>
          <w14:ligatures w14:val="none"/>
        </w:rPr>
        <w:t xml:space="preserve">on väike. Eelnõuga sätestatakse seaduse tasandil </w:t>
      </w:r>
      <w:proofErr w:type="spellStart"/>
      <w:r>
        <w:rPr>
          <w:rFonts w:eastAsia="Calibri"/>
          <w:kern w:val="0"/>
          <w:szCs w:val="22"/>
          <w14:ligatures w14:val="none"/>
        </w:rPr>
        <w:t>RAKS-i</w:t>
      </w:r>
      <w:proofErr w:type="spellEnd"/>
      <w:r>
        <w:rPr>
          <w:rFonts w:eastAsia="Calibri"/>
          <w:kern w:val="0"/>
          <w:szCs w:val="22"/>
          <w14:ligatures w14:val="none"/>
        </w:rPr>
        <w:t xml:space="preserve"> kantavate</w:t>
      </w:r>
      <w:r w:rsidRPr="0070495F">
        <w:rPr>
          <w:rFonts w:eastAsia="Calibri"/>
          <w:kern w:val="0"/>
          <w:szCs w:val="22"/>
          <w14:ligatures w14:val="none"/>
        </w:rPr>
        <w:t xml:space="preserve"> andmete koosseis ja säilitamise tähtajad.</w:t>
      </w:r>
      <w:r>
        <w:rPr>
          <w:rFonts w:eastAsia="Calibri"/>
          <w:kern w:val="0"/>
          <w:szCs w:val="22"/>
          <w14:ligatures w14:val="none"/>
        </w:rPr>
        <w:t xml:space="preserve"> Andmete säilitamise tähtaeg on ka praegu seaduse tasandil ning andmete koosseis</w:t>
      </w:r>
      <w:r w:rsidRPr="0070495F">
        <w:rPr>
          <w:rFonts w:eastAsia="Calibri"/>
          <w:kern w:val="0"/>
          <w:szCs w:val="22"/>
          <w14:ligatures w14:val="none"/>
        </w:rPr>
        <w:t xml:space="preserve"> on praegu sätestatud andmekogu põhimäärus</w:t>
      </w:r>
      <w:r w:rsidRPr="0070495F">
        <w:rPr>
          <w:rFonts w:eastAsia="Calibri"/>
          <w:kern w:val="0"/>
          <w:szCs w:val="22"/>
          <w14:ligatures w14:val="none"/>
        </w:rPr>
        <w:softHyphen/>
      </w:r>
      <w:r>
        <w:rPr>
          <w:rFonts w:eastAsia="Calibri"/>
          <w:kern w:val="0"/>
          <w:szCs w:val="22"/>
          <w14:ligatures w14:val="none"/>
        </w:rPr>
        <w:t xml:space="preserve">es. </w:t>
      </w:r>
      <w:r w:rsidRPr="0070495F">
        <w:rPr>
          <w:rFonts w:eastAsia="Calibri"/>
          <w:kern w:val="0"/>
          <w:szCs w:val="22"/>
          <w14:ligatures w14:val="none"/>
        </w:rPr>
        <w:t xml:space="preserve">Seega ei ole muudatusel andmesubjekti õigustele vahetut mõju. Edaspidi on andmesubjektil võimalik saada </w:t>
      </w:r>
      <w:r>
        <w:rPr>
          <w:rFonts w:eastAsia="Calibri"/>
          <w:kern w:val="0"/>
          <w:szCs w:val="22"/>
          <w14:ligatures w14:val="none"/>
        </w:rPr>
        <w:t>VRKS-i</w:t>
      </w:r>
      <w:r w:rsidRPr="0070495F">
        <w:rPr>
          <w:rFonts w:eastAsia="Calibri"/>
          <w:kern w:val="0"/>
          <w:szCs w:val="22"/>
          <w14:ligatures w14:val="none"/>
        </w:rPr>
        <w:t xml:space="preserve"> lugedes aru, et </w:t>
      </w:r>
      <w:r>
        <w:rPr>
          <w:rFonts w:eastAsia="Calibri"/>
          <w:kern w:val="0"/>
          <w:szCs w:val="22"/>
          <w14:ligatures w14:val="none"/>
        </w:rPr>
        <w:t xml:space="preserve">temaga suhtes tehtava menetluse andmeid töödeldakse </w:t>
      </w:r>
      <w:proofErr w:type="spellStart"/>
      <w:r>
        <w:rPr>
          <w:rFonts w:eastAsia="Calibri"/>
          <w:kern w:val="0"/>
          <w:szCs w:val="22"/>
          <w14:ligatures w14:val="none"/>
        </w:rPr>
        <w:t>RAKS-is</w:t>
      </w:r>
      <w:proofErr w:type="spellEnd"/>
      <w:r w:rsidRPr="0070495F">
        <w:rPr>
          <w:rFonts w:eastAsia="Calibri"/>
          <w:kern w:val="0"/>
          <w:szCs w:val="22"/>
          <w14:ligatures w14:val="none"/>
        </w:rPr>
        <w:t xml:space="preserve"> konkreetse säilitustähtaja jooksul. Isikuandmete säilitamist käsitatakse eraelu puutumatuse riivena. </w:t>
      </w:r>
      <w:r>
        <w:rPr>
          <w:rFonts w:eastAsia="Calibri"/>
          <w:kern w:val="0"/>
          <w:szCs w:val="22"/>
          <w14:ligatures w14:val="none"/>
        </w:rPr>
        <w:t>Andmekoosseisude</w:t>
      </w:r>
      <w:r w:rsidRPr="0070495F">
        <w:rPr>
          <w:rFonts w:eastAsia="Calibri"/>
          <w:kern w:val="0"/>
          <w:szCs w:val="22"/>
          <w14:ligatures w14:val="none"/>
        </w:rPr>
        <w:t xml:space="preserve"> sätestamine seaduse tasandil aitab kaasa läbipaistvale andmetöötlusele.</w:t>
      </w:r>
    </w:p>
    <w:p w14:paraId="6844A61A" w14:textId="77777777" w:rsidR="00C654D7" w:rsidRDefault="00C654D7" w:rsidP="00C654D7">
      <w:pPr>
        <w:jc w:val="both"/>
      </w:pPr>
    </w:p>
    <w:p w14:paraId="2CA5220A" w14:textId="77777777" w:rsidR="00C654D7" w:rsidRPr="0070495F" w:rsidRDefault="00C654D7" w:rsidP="00C654D7">
      <w:pPr>
        <w:jc w:val="both"/>
        <w:rPr>
          <w:rFonts w:eastAsia="Calibri"/>
          <w:color w:val="000000"/>
          <w:kern w:val="0"/>
          <w14:ligatures w14:val="none"/>
        </w:rPr>
      </w:pPr>
      <w:r w:rsidRPr="00FA73B2">
        <w:rPr>
          <w:rFonts w:eastAsia="Calibri"/>
          <w:b/>
          <w:color w:val="4472C4" w:themeColor="accent1"/>
          <w:kern w:val="0"/>
          <w14:ligatures w14:val="none"/>
        </w:rPr>
        <w:t xml:space="preserve">Mõju avaldumise sagedus </w:t>
      </w:r>
      <w:r w:rsidRPr="0070495F">
        <w:rPr>
          <w:rFonts w:eastAsia="Calibri"/>
          <w:bCs/>
          <w:iCs/>
          <w:color w:val="000000"/>
          <w:kern w:val="0"/>
          <w14:ligatures w14:val="none"/>
        </w:rPr>
        <w:t xml:space="preserve">on </w:t>
      </w:r>
      <w:r w:rsidRPr="0070495F">
        <w:rPr>
          <w:rFonts w:eastAsia="Calibri"/>
          <w:color w:val="000000"/>
          <w:kern w:val="0"/>
          <w14:ligatures w14:val="none"/>
        </w:rPr>
        <w:t>väike, m</w:t>
      </w:r>
      <w:r w:rsidRPr="0070495F">
        <w:rPr>
          <w:rFonts w:eastAsia="Calibri"/>
          <w:kern w:val="0"/>
          <w14:ligatures w14:val="none"/>
        </w:rPr>
        <w:t>uudatused ei puuduta kõiki välismaalasi, vaid üksnes neid, ke</w:t>
      </w:r>
      <w:r>
        <w:rPr>
          <w:rFonts w:eastAsia="Calibri"/>
          <w:kern w:val="0"/>
          <w14:ligatures w14:val="none"/>
        </w:rPr>
        <w:t>lle suhtes alustatakse VRKS-</w:t>
      </w:r>
      <w:proofErr w:type="spellStart"/>
      <w:r>
        <w:rPr>
          <w:rFonts w:eastAsia="Calibri"/>
          <w:kern w:val="0"/>
          <w14:ligatures w14:val="none"/>
        </w:rPr>
        <w:t>is</w:t>
      </w:r>
      <w:proofErr w:type="spellEnd"/>
      <w:r>
        <w:rPr>
          <w:rFonts w:eastAsia="Calibri"/>
          <w:kern w:val="0"/>
          <w14:ligatures w14:val="none"/>
        </w:rPr>
        <w:t xml:space="preserve"> sätestatud menetlusi nende enda algatusel. </w:t>
      </w:r>
    </w:p>
    <w:p w14:paraId="5617B75E" w14:textId="77777777" w:rsidR="00C654D7" w:rsidRPr="0070495F" w:rsidRDefault="00C654D7" w:rsidP="00C654D7">
      <w:pPr>
        <w:jc w:val="both"/>
        <w:rPr>
          <w:rFonts w:eastAsia="Calibri"/>
          <w:color w:val="000000"/>
          <w:kern w:val="0"/>
          <w14:ligatures w14:val="none"/>
        </w:rPr>
      </w:pPr>
    </w:p>
    <w:p w14:paraId="66E273E7" w14:textId="77777777" w:rsidR="00C654D7" w:rsidRPr="0070495F" w:rsidRDefault="00C654D7" w:rsidP="00C654D7">
      <w:pPr>
        <w:contextualSpacing/>
        <w:jc w:val="both"/>
        <w:rPr>
          <w:rFonts w:eastAsia="Calibri"/>
          <w:color w:val="000000"/>
          <w:kern w:val="0"/>
          <w14:ligatures w14:val="none"/>
        </w:rPr>
      </w:pPr>
      <w:r w:rsidRPr="00FA73B2">
        <w:rPr>
          <w:rFonts w:eastAsia="Calibri"/>
          <w:b/>
          <w:color w:val="4472C4" w:themeColor="accent1"/>
          <w:kern w:val="0"/>
          <w14:ligatures w14:val="none"/>
        </w:rPr>
        <w:t xml:space="preserve">Ebasoovitava mõju kaasnemise risk </w:t>
      </w:r>
      <w:r w:rsidRPr="0070495F">
        <w:rPr>
          <w:rFonts w:eastAsia="Calibri"/>
          <w:color w:val="000000"/>
          <w:kern w:val="0"/>
          <w14:ligatures w14:val="none"/>
        </w:rPr>
        <w:t>on väike. Pigem on mõju sihtrühmale positiivne, sest välismaalaste õigused on paremini kaitstud. Võimalikke riske, mis võivad kaasneda teadma</w:t>
      </w:r>
      <w:r w:rsidRPr="0070495F">
        <w:rPr>
          <w:rFonts w:eastAsia="Calibri"/>
          <w:color w:val="000000"/>
          <w:kern w:val="0"/>
          <w14:ligatures w14:val="none"/>
        </w:rPr>
        <w:softHyphen/>
        <w:t>tusest, aitavad maandada tõhus ja pidev infovahetus ning teavitustegevus.</w:t>
      </w:r>
    </w:p>
    <w:p w14:paraId="18854E32" w14:textId="77777777" w:rsidR="00C654D7" w:rsidRPr="0070495F" w:rsidRDefault="00C654D7" w:rsidP="00C654D7">
      <w:pPr>
        <w:contextualSpacing/>
        <w:jc w:val="both"/>
        <w:rPr>
          <w:rFonts w:eastAsia="Calibri"/>
          <w:color w:val="000000"/>
          <w:kern w:val="0"/>
          <w14:ligatures w14:val="none"/>
        </w:rPr>
      </w:pPr>
    </w:p>
    <w:p w14:paraId="6E6FDBD7" w14:textId="746F6112" w:rsidR="00C654D7" w:rsidRDefault="00C654D7" w:rsidP="00C654D7">
      <w:pPr>
        <w:jc w:val="both"/>
        <w:rPr>
          <w:rFonts w:eastAsia="Times New Roman"/>
          <w:kern w:val="0"/>
          <w:szCs w:val="22"/>
          <w14:ligatures w14:val="none"/>
        </w:rPr>
      </w:pPr>
      <w:r w:rsidRPr="00FA73B2">
        <w:rPr>
          <w:rFonts w:eastAsia="Calibri"/>
          <w:b/>
          <w:color w:val="4472C4" w:themeColor="accent1"/>
          <w:kern w:val="0"/>
          <w14:ligatures w14:val="none"/>
        </w:rPr>
        <w:t xml:space="preserve">Järeldus mõju olulisuse kohta: </w:t>
      </w:r>
      <w:r>
        <w:rPr>
          <w:rFonts w:eastAsia="Calibri"/>
          <w:kern w:val="0"/>
          <w14:ligatures w14:val="none"/>
        </w:rPr>
        <w:t xml:space="preserve">kokkuvõttes ei kaasne muudatusega </w:t>
      </w:r>
      <w:r w:rsidRPr="00FA73B2">
        <w:rPr>
          <w:rFonts w:eastAsia="Calibri"/>
          <w:kern w:val="0"/>
          <w14:ligatures w14:val="none"/>
        </w:rPr>
        <w:t>olulist mõju isikuandmete töötlemisele</w:t>
      </w:r>
      <w:r w:rsidRPr="009F1D00">
        <w:rPr>
          <w:rFonts w:eastAsia="Calibri"/>
          <w:kern w:val="0"/>
          <w14:ligatures w14:val="none"/>
        </w:rPr>
        <w:t xml:space="preserve"> </w:t>
      </w:r>
      <w:r w:rsidRPr="0070495F">
        <w:rPr>
          <w:rFonts w:eastAsia="Calibri"/>
          <w:kern w:val="0"/>
          <w14:ligatures w14:val="none"/>
        </w:rPr>
        <w:t>M</w:t>
      </w:r>
      <w:r w:rsidRPr="0070495F">
        <w:rPr>
          <w:rFonts w:eastAsia="Calibri"/>
          <w:color w:val="000000"/>
          <w:kern w:val="0"/>
          <w14:ligatures w14:val="none"/>
        </w:rPr>
        <w:t xml:space="preserve">uudatustel on sihtrühmale positiivne mõju, sest need aitavad </w:t>
      </w:r>
      <w:r w:rsidRPr="0070495F">
        <w:rPr>
          <w:rFonts w:eastAsia="Times New Roman"/>
          <w:kern w:val="0"/>
          <w:szCs w:val="22"/>
          <w14:ligatures w14:val="none"/>
        </w:rPr>
        <w:t>tagada välismaalaste õiguste tõhusa kaitse.</w:t>
      </w:r>
    </w:p>
    <w:p w14:paraId="6474E09D" w14:textId="77777777" w:rsidR="003F591A" w:rsidRDefault="003F591A" w:rsidP="00C654D7">
      <w:pPr>
        <w:jc w:val="both"/>
        <w:rPr>
          <w:rFonts w:eastAsia="Times New Roman"/>
          <w:kern w:val="0"/>
          <w:szCs w:val="22"/>
          <w14:ligatures w14:val="none"/>
        </w:rPr>
      </w:pPr>
    </w:p>
    <w:p w14:paraId="5666547D" w14:textId="1B4B3F4D" w:rsidR="00A63052" w:rsidRPr="00537B46" w:rsidRDefault="00A63052" w:rsidP="00213EDF">
      <w:pPr>
        <w:pStyle w:val="Pealkiri2"/>
        <w:rPr>
          <w:rFonts w:eastAsia="Times New Roman" w:cs="Times New Roman"/>
        </w:rPr>
      </w:pPr>
      <w:r w:rsidRPr="00537B46">
        <w:rPr>
          <w:rFonts w:eastAsia="Times New Roman" w:cs="Times New Roman"/>
        </w:rPr>
        <w:lastRenderedPageBreak/>
        <w:t>6.6. Mõju halduskoormusele</w:t>
      </w:r>
    </w:p>
    <w:p w14:paraId="1551E15D" w14:textId="77777777" w:rsidR="00A63052" w:rsidRDefault="00A63052" w:rsidP="00C654D7">
      <w:pPr>
        <w:jc w:val="both"/>
        <w:rPr>
          <w:rFonts w:eastAsia="Times New Roman"/>
          <w:b/>
          <w:bCs/>
          <w:kern w:val="0"/>
          <w:szCs w:val="22"/>
          <w14:ligatures w14:val="none"/>
        </w:rPr>
      </w:pPr>
    </w:p>
    <w:p w14:paraId="3EE9B116" w14:textId="0C82464E" w:rsidR="00A63052" w:rsidRDefault="00A63052" w:rsidP="00A63052">
      <w:pPr>
        <w:contextualSpacing/>
        <w:jc w:val="both"/>
        <w:rPr>
          <w:rFonts w:eastAsia="Calibri"/>
          <w:kern w:val="0"/>
          <w14:ligatures w14:val="none"/>
        </w:rPr>
      </w:pPr>
      <w:r>
        <w:rPr>
          <w:rFonts w:eastAsia="Calibri"/>
          <w:kern w:val="0"/>
          <w14:ligatures w14:val="none"/>
        </w:rPr>
        <w:t xml:space="preserve">Eelnõu ei mõjuta Eesti elanike halduskoormust negatiivselt. </w:t>
      </w:r>
      <w:commentRangeStart w:id="312"/>
      <w:r>
        <w:rPr>
          <w:rFonts w:eastAsia="Calibri"/>
          <w:kern w:val="0"/>
          <w14:ligatures w14:val="none"/>
        </w:rPr>
        <w:t>Eelnõu sihtrühma kuuluvad Eesti elanikud on rahvusvahelise kaitse saajad</w:t>
      </w:r>
      <w:commentRangeEnd w:id="312"/>
      <w:r w:rsidR="00B943FF">
        <w:rPr>
          <w:rStyle w:val="Kommentaariviide"/>
          <w:rFonts w:eastAsia="Times New Roman"/>
          <w:kern w:val="0"/>
          <w14:ligatures w14:val="none"/>
        </w:rPr>
        <w:commentReference w:id="312"/>
      </w:r>
      <w:r>
        <w:rPr>
          <w:rFonts w:eastAsia="Calibri"/>
          <w:kern w:val="0"/>
          <w14:ligatures w14:val="none"/>
        </w:rPr>
        <w:t xml:space="preserve">, kes asuvad pikendama tähtajalist elamisluba. Arvestades, et edaspidi on võimalik rahvusvahelise kaitse alusel antud tähtajalist elamisluba pikendada pikemaks ajaks kui kehtiv õigus võimaldab, on muudatuse mõju nende välismaalase halduskoormusele positiivne. </w:t>
      </w:r>
    </w:p>
    <w:p w14:paraId="015B764E" w14:textId="77777777" w:rsidR="00A63052" w:rsidRDefault="00A63052" w:rsidP="00A63052">
      <w:pPr>
        <w:contextualSpacing/>
        <w:jc w:val="both"/>
        <w:rPr>
          <w:rFonts w:eastAsia="Calibri"/>
          <w:kern w:val="0"/>
          <w14:ligatures w14:val="none"/>
        </w:rPr>
      </w:pPr>
    </w:p>
    <w:p w14:paraId="0491F218" w14:textId="3355E5BE" w:rsidR="00A63052" w:rsidRDefault="00A63052" w:rsidP="00A63052">
      <w:pPr>
        <w:contextualSpacing/>
        <w:jc w:val="both"/>
        <w:rPr>
          <w:rFonts w:eastAsia="Calibri"/>
          <w:kern w:val="0"/>
          <w14:ligatures w14:val="none"/>
        </w:rPr>
      </w:pPr>
      <w:r>
        <w:rPr>
          <w:rFonts w:eastAsia="Calibri"/>
          <w:kern w:val="0"/>
          <w14:ligatures w14:val="none"/>
        </w:rPr>
        <w:t>Eelnõu peamine sihtrühm on rahvusvahelise kaitse taotlejad ning seda sihtrühma ei saa käsitleda ühegi õigusakti kohaselt Eesti elanikena.</w:t>
      </w:r>
    </w:p>
    <w:p w14:paraId="6E0129C1" w14:textId="77777777" w:rsidR="00A63052" w:rsidRDefault="00A63052" w:rsidP="00A63052">
      <w:pPr>
        <w:contextualSpacing/>
        <w:jc w:val="both"/>
        <w:rPr>
          <w:rFonts w:eastAsia="Calibri"/>
          <w:kern w:val="0"/>
          <w14:ligatures w14:val="none"/>
        </w:rPr>
      </w:pPr>
    </w:p>
    <w:p w14:paraId="3AB08609" w14:textId="767A352A" w:rsidR="00950F9E" w:rsidRPr="00EA5894" w:rsidRDefault="00A63052" w:rsidP="00EA5894">
      <w:pPr>
        <w:contextualSpacing/>
        <w:jc w:val="both"/>
        <w:rPr>
          <w:rFonts w:eastAsia="Calibri"/>
          <w:kern w:val="0"/>
          <w14:ligatures w14:val="none"/>
        </w:rPr>
      </w:pPr>
      <w:r>
        <w:rPr>
          <w:rFonts w:eastAsia="Calibri"/>
          <w:kern w:val="0"/>
          <w14:ligatures w14:val="none"/>
        </w:rPr>
        <w:t>Eelnõu ei mõjuta ettevõtjate ega vabaühenduste halduskoormust, eelnõus ei sätestata neile kohustusi.</w:t>
      </w:r>
    </w:p>
    <w:p w14:paraId="312CA876" w14:textId="77777777" w:rsidR="00922613" w:rsidRPr="0039337E" w:rsidRDefault="00922613" w:rsidP="00D72827"/>
    <w:bookmarkEnd w:id="176"/>
    <w:bookmarkEnd w:id="177"/>
    <w:bookmarkEnd w:id="178"/>
    <w:bookmarkEnd w:id="179"/>
    <w:bookmarkEnd w:id="180"/>
    <w:bookmarkEnd w:id="181"/>
    <w:bookmarkEnd w:id="182"/>
    <w:bookmarkEnd w:id="183"/>
    <w:bookmarkEnd w:id="184"/>
    <w:bookmarkEnd w:id="185"/>
    <w:bookmarkEnd w:id="186"/>
    <w:p w14:paraId="120EFE68" w14:textId="1FFCDCB6" w:rsidR="00BC4121" w:rsidRPr="00BC4121" w:rsidRDefault="00BC4121" w:rsidP="00D72827">
      <w:pPr>
        <w:pStyle w:val="Pealkiri1"/>
        <w:rPr>
          <w:rFonts w:eastAsia="Calibri"/>
        </w:rPr>
      </w:pPr>
      <w:commentRangeStart w:id="313"/>
      <w:r w:rsidRPr="11618132">
        <w:rPr>
          <w:rFonts w:eastAsia="Calibri"/>
        </w:rPr>
        <w:t>7. Seaduse rakendamisega seotud riigi ja kohaliku omavalitsuse tegevused, eeldatavad kulud ja tulud</w:t>
      </w:r>
      <w:commentRangeEnd w:id="313"/>
      <w:r>
        <w:commentReference w:id="313"/>
      </w:r>
    </w:p>
    <w:p w14:paraId="7E56891B" w14:textId="77777777" w:rsidR="00713E48" w:rsidRDefault="00713E48" w:rsidP="00EA44DF">
      <w:pPr>
        <w:jc w:val="both"/>
      </w:pPr>
    </w:p>
    <w:p w14:paraId="106B394A" w14:textId="54EB92AC" w:rsidR="00713E48" w:rsidRDefault="0000414C" w:rsidP="00B57660">
      <w:pPr>
        <w:jc w:val="both"/>
      </w:pPr>
      <w:r>
        <w:t>Muudatuste rakendamine toob kaasa:</w:t>
      </w:r>
    </w:p>
    <w:p w14:paraId="226A0D88" w14:textId="6B0EFEE5" w:rsidR="00713E48" w:rsidRPr="00537B46" w:rsidRDefault="00713E48" w:rsidP="0086799D">
      <w:pPr>
        <w:pStyle w:val="Loendilik"/>
        <w:numPr>
          <w:ilvl w:val="0"/>
          <w:numId w:val="4"/>
        </w:numPr>
        <w:rPr>
          <w:rFonts w:cs="Times New Roman"/>
        </w:rPr>
      </w:pPr>
      <w:r w:rsidRPr="00537B46">
        <w:rPr>
          <w:rFonts w:cs="Times New Roman"/>
        </w:rPr>
        <w:t>PPA menetlus- ja vastuvõtuvõimekuse suurendamise</w:t>
      </w:r>
      <w:r w:rsidR="00FF188D" w:rsidRPr="00537B46">
        <w:rPr>
          <w:rFonts w:cs="Times New Roman"/>
        </w:rPr>
        <w:t>, sh infosüsteemide loomise ja arendamise, rakendustele ligipääsu soetuse ja haldamise ning nõutud võimekuse tasemel menetluste läbiviimiseks vajaliku taristu ostmise ja arendamise kulud</w:t>
      </w:r>
      <w:r w:rsidRPr="00537B46">
        <w:rPr>
          <w:rFonts w:cs="Times New Roman"/>
        </w:rPr>
        <w:t>;</w:t>
      </w:r>
    </w:p>
    <w:p w14:paraId="7EB91751" w14:textId="28E0FF35" w:rsidR="00713E48" w:rsidRPr="00537B46" w:rsidRDefault="00713E48" w:rsidP="0086799D">
      <w:pPr>
        <w:pStyle w:val="Loendilik"/>
        <w:numPr>
          <w:ilvl w:val="0"/>
          <w:numId w:val="4"/>
        </w:numPr>
        <w:rPr>
          <w:rFonts w:cs="Times New Roman"/>
        </w:rPr>
      </w:pPr>
      <w:r w:rsidRPr="00537B46">
        <w:rPr>
          <w:rFonts w:cs="Times New Roman"/>
        </w:rPr>
        <w:t>riikliku vastuvõtusüsteemi võimekuse arendamine sotsiaalteenuste pakkumise;</w:t>
      </w:r>
    </w:p>
    <w:p w14:paraId="38DEECEF" w14:textId="4EECDC2E" w:rsidR="00FF188D" w:rsidRPr="00537B46" w:rsidRDefault="00562BFD" w:rsidP="0086799D">
      <w:pPr>
        <w:pStyle w:val="Loendilik"/>
        <w:numPr>
          <w:ilvl w:val="0"/>
          <w:numId w:val="4"/>
        </w:numPr>
        <w:rPr>
          <w:rFonts w:cs="Times New Roman"/>
        </w:rPr>
      </w:pPr>
      <w:r w:rsidRPr="00537B46">
        <w:rPr>
          <w:rFonts w:cs="Times New Roman"/>
        </w:rPr>
        <w:t>j</w:t>
      </w:r>
      <w:r w:rsidR="00713E48" w:rsidRPr="00537B46">
        <w:rPr>
          <w:rFonts w:cs="Times New Roman"/>
        </w:rPr>
        <w:t>ustiitssüsteemi võimekuse suurendamise</w:t>
      </w:r>
      <w:r w:rsidR="00F223AC" w:rsidRPr="00537B46">
        <w:rPr>
          <w:rFonts w:cs="Times New Roman"/>
        </w:rPr>
        <w:t xml:space="preserve">, sh </w:t>
      </w:r>
      <w:r w:rsidR="00293250" w:rsidRPr="00537B46">
        <w:rPr>
          <w:rFonts w:cs="Times New Roman"/>
        </w:rPr>
        <w:t xml:space="preserve">infosüsteemide arendamise, </w:t>
      </w:r>
      <w:r w:rsidR="00FF188D" w:rsidRPr="00537B46">
        <w:rPr>
          <w:rFonts w:cs="Times New Roman"/>
        </w:rPr>
        <w:t>koolitus- ja teavitustegevuste kulud;</w:t>
      </w:r>
    </w:p>
    <w:p w14:paraId="22C6AFED" w14:textId="0C8B3E8E" w:rsidR="00FF188D" w:rsidRPr="00537B46" w:rsidRDefault="00F223AC" w:rsidP="0086799D">
      <w:pPr>
        <w:pStyle w:val="Loendilik"/>
        <w:numPr>
          <w:ilvl w:val="0"/>
          <w:numId w:val="4"/>
        </w:numPr>
        <w:rPr>
          <w:rFonts w:cs="Times New Roman"/>
        </w:rPr>
      </w:pPr>
      <w:r w:rsidRPr="00537B46">
        <w:rPr>
          <w:rFonts w:cs="Times New Roman"/>
        </w:rPr>
        <w:t>Eesti solidaarsuspanusega seotud kulud</w:t>
      </w:r>
      <w:r w:rsidR="00B57660">
        <w:rPr>
          <w:rFonts w:cs="Times New Roman"/>
        </w:rPr>
        <w:t>.</w:t>
      </w:r>
      <w:r w:rsidRPr="00537B46">
        <w:rPr>
          <w:rFonts w:cs="Times New Roman"/>
        </w:rPr>
        <w:t xml:space="preserve"> </w:t>
      </w:r>
    </w:p>
    <w:p w14:paraId="429BB151" w14:textId="77777777" w:rsidR="00713E48" w:rsidRDefault="00713E48" w:rsidP="00713E48"/>
    <w:p w14:paraId="4A54824D" w14:textId="1896C756" w:rsidR="00402B34" w:rsidRDefault="00B61EAE" w:rsidP="00855394">
      <w:pPr>
        <w:jc w:val="both"/>
        <w:rPr>
          <w:rFonts w:eastAsia="Calibri"/>
        </w:rPr>
      </w:pPr>
      <w:r>
        <w:t xml:space="preserve">Seaduse rakendamiseks kasutatakse </w:t>
      </w:r>
      <w:r w:rsidR="004970C9">
        <w:t xml:space="preserve">EL </w:t>
      </w:r>
      <w:proofErr w:type="spellStart"/>
      <w:r w:rsidR="00C1559D">
        <w:t>AMIFi</w:t>
      </w:r>
      <w:proofErr w:type="spellEnd"/>
      <w:r w:rsidRPr="00B61EAE">
        <w:t xml:space="preserve"> periood</w:t>
      </w:r>
      <w:r w:rsidR="004970C9">
        <w:t>i</w:t>
      </w:r>
      <w:r w:rsidRPr="00B61EAE">
        <w:t xml:space="preserve"> 2021-2027</w:t>
      </w:r>
      <w:r>
        <w:t xml:space="preserve"> selleks planeeritud vahendeid (14 847 510</w:t>
      </w:r>
      <w:r w:rsidR="00853098">
        <w:t xml:space="preserve"> eurot</w:t>
      </w:r>
      <w:r>
        <w:t>)</w:t>
      </w:r>
      <w:r>
        <w:rPr>
          <w:rStyle w:val="Allmrkuseviide"/>
        </w:rPr>
        <w:footnoteReference w:id="140"/>
      </w:r>
      <w:r w:rsidR="00EE2FE2">
        <w:t xml:space="preserve">, </w:t>
      </w:r>
      <w:r w:rsidR="00EE2FE2" w:rsidRPr="00233D37">
        <w:t>rakendusotsus</w:t>
      </w:r>
      <w:r w:rsidR="00792900" w:rsidRPr="00233D37">
        <w:t>t</w:t>
      </w:r>
      <w:r w:rsidR="00EE2FE2" w:rsidRPr="00233D37">
        <w:t>ega</w:t>
      </w:r>
      <w:r w:rsidR="00EE2FE2" w:rsidRPr="00233D37">
        <w:rPr>
          <w:rStyle w:val="Allmrkuseviide"/>
        </w:rPr>
        <w:footnoteReference w:id="141"/>
      </w:r>
      <w:r w:rsidR="00EE2FE2">
        <w:t xml:space="preserve"> </w:t>
      </w:r>
      <w:r w:rsidR="008D1AC8">
        <w:t xml:space="preserve">reformi rakendamiseks </w:t>
      </w:r>
      <w:r w:rsidR="00EE2FE2">
        <w:t xml:space="preserve">eraldatud erimeetme toetust </w:t>
      </w:r>
      <w:r w:rsidR="00EE2FE2">
        <w:rPr>
          <w:rFonts w:eastAsia="Calibri"/>
        </w:rPr>
        <w:t>AMIF-</w:t>
      </w:r>
      <w:proofErr w:type="spellStart"/>
      <w:r w:rsidR="00EE2FE2">
        <w:rPr>
          <w:rFonts w:eastAsia="Calibri"/>
        </w:rPr>
        <w:t>isse</w:t>
      </w:r>
      <w:proofErr w:type="spellEnd"/>
      <w:r w:rsidR="00EE2FE2">
        <w:rPr>
          <w:rFonts w:eastAsia="Calibri"/>
        </w:rPr>
        <w:t xml:space="preserve"> </w:t>
      </w:r>
      <w:r w:rsidR="00EE2FE2">
        <w:t>(</w:t>
      </w:r>
      <w:r w:rsidR="00EE2FE2" w:rsidRPr="0000414C">
        <w:rPr>
          <w:rFonts w:eastAsia="Calibri"/>
        </w:rPr>
        <w:t>25 188 636,27</w:t>
      </w:r>
      <w:r w:rsidR="00853098">
        <w:rPr>
          <w:rFonts w:eastAsia="Calibri"/>
        </w:rPr>
        <w:t xml:space="preserve"> eurot</w:t>
      </w:r>
      <w:r w:rsidR="00EE2FE2">
        <w:rPr>
          <w:rFonts w:eastAsia="Calibri"/>
        </w:rPr>
        <w:t>, sh riiklik kaasfinantseering 10%</w:t>
      </w:r>
      <w:r w:rsidR="00EE2FE2" w:rsidRPr="0000414C">
        <w:rPr>
          <w:rFonts w:eastAsia="Calibri"/>
        </w:rPr>
        <w:t>)</w:t>
      </w:r>
      <w:r w:rsidR="00EE2FE2">
        <w:rPr>
          <w:rFonts w:eastAsia="Calibri"/>
        </w:rPr>
        <w:t xml:space="preserve"> ja Piirihaldus ja viisapoliitika rahastusse</w:t>
      </w:r>
      <w:r w:rsidR="00855394">
        <w:rPr>
          <w:rStyle w:val="Allmrkuseviide"/>
          <w:rFonts w:eastAsia="Calibri"/>
        </w:rPr>
        <w:footnoteReference w:id="142"/>
      </w:r>
      <w:r w:rsidR="00EE2FE2">
        <w:rPr>
          <w:rFonts w:eastAsia="Calibri"/>
        </w:rPr>
        <w:t xml:space="preserve"> </w:t>
      </w:r>
      <w:r w:rsidR="00EE2FE2">
        <w:t>(</w:t>
      </w:r>
      <w:r w:rsidR="00EE2FE2" w:rsidRPr="0000414C">
        <w:rPr>
          <w:rFonts w:eastAsia="Calibri"/>
        </w:rPr>
        <w:t>20 798 122,64</w:t>
      </w:r>
      <w:r w:rsidR="00853098">
        <w:rPr>
          <w:rFonts w:eastAsia="Calibri"/>
        </w:rPr>
        <w:t xml:space="preserve"> eurot</w:t>
      </w:r>
      <w:r w:rsidR="00EE2FE2">
        <w:rPr>
          <w:rFonts w:eastAsia="Calibri"/>
        </w:rPr>
        <w:t>, sh riiklik kaasfinantseering 10%</w:t>
      </w:r>
      <w:r w:rsidR="00EE2FE2" w:rsidRPr="0000414C">
        <w:rPr>
          <w:rFonts w:eastAsia="Calibri"/>
        </w:rPr>
        <w:t>)</w:t>
      </w:r>
      <w:r w:rsidR="00855394">
        <w:t xml:space="preserve"> </w:t>
      </w:r>
      <w:r w:rsidR="00EE2FE2">
        <w:rPr>
          <w:rFonts w:eastAsia="Calibri"/>
        </w:rPr>
        <w:t>lisandunud toetust</w:t>
      </w:r>
      <w:r w:rsidR="00855394">
        <w:rPr>
          <w:rFonts w:eastAsia="Calibri"/>
        </w:rPr>
        <w:t xml:space="preserve">. </w:t>
      </w:r>
      <w:r w:rsidR="004C2D3A">
        <w:rPr>
          <w:rFonts w:eastAsia="Calibri"/>
        </w:rPr>
        <w:t xml:space="preserve">Eelnõus planeeritud muudatuste rakendamisel on </w:t>
      </w:r>
      <w:proofErr w:type="spellStart"/>
      <w:r w:rsidR="004C2D3A">
        <w:rPr>
          <w:rFonts w:eastAsia="Calibri"/>
        </w:rPr>
        <w:t>välisvahendite</w:t>
      </w:r>
      <w:proofErr w:type="spellEnd"/>
      <w:r w:rsidR="004C2D3A">
        <w:rPr>
          <w:rFonts w:eastAsia="Calibri"/>
        </w:rPr>
        <w:t xml:space="preserve"> kasutamisel, eriti erimeetme toetusel oluline roll. </w:t>
      </w:r>
      <w:r w:rsidR="001E6CE3">
        <w:rPr>
          <w:rFonts w:eastAsia="Calibri"/>
        </w:rPr>
        <w:t>Erimeetmega eraldatud raha kättesaamise raskused, sh hilinemine, mõjutab rakendamisega alustamist. Juhul kui muudatusega seotud vastutav asutus ei saa pakkuda sildfinantseerimist, hilineb planeeritud tegevusega alustamine.</w:t>
      </w:r>
    </w:p>
    <w:p w14:paraId="2DAC84D3" w14:textId="77777777" w:rsidR="001E6CE3" w:rsidRDefault="001E6CE3" w:rsidP="00855394">
      <w:pPr>
        <w:jc w:val="both"/>
        <w:rPr>
          <w:rFonts w:eastAsia="Calibri"/>
        </w:rPr>
      </w:pPr>
    </w:p>
    <w:p w14:paraId="25DC51FD" w14:textId="3E21524A" w:rsidR="005D4964" w:rsidRDefault="005D4964" w:rsidP="00855394">
      <w:pPr>
        <w:jc w:val="both"/>
        <w:rPr>
          <w:rFonts w:eastAsia="Calibri"/>
        </w:rPr>
      </w:pPr>
      <w:r w:rsidRPr="005D4964">
        <w:rPr>
          <w:rFonts w:eastAsia="Times New Roman"/>
        </w:rPr>
        <w:t xml:space="preserve">SKA 2024. a. andmetel on majutusteenuse teenuse maksumus ühes kalendrikuus ühe rahvusvahelise kaitse taotleja kohta on keskmiselt 691 eurot kuus. Rahvusvahelise kaitse saamise korral lisanduvad </w:t>
      </w:r>
      <w:proofErr w:type="spellStart"/>
      <w:r w:rsidR="0079150B">
        <w:rPr>
          <w:rFonts w:eastAsia="Times New Roman"/>
        </w:rPr>
        <w:t>KOV-i</w:t>
      </w:r>
      <w:proofErr w:type="spellEnd"/>
      <w:r w:rsidRPr="005D4964">
        <w:rPr>
          <w:rFonts w:eastAsia="Times New Roman"/>
        </w:rPr>
        <w:t xml:space="preserve"> kolimisega kaasnev ühekordne eluruumi üürilepingu sõlmimisega seonduvad kulud ning tõlketeenuse võimaldamine kahe aasta jooksul</w:t>
      </w:r>
    </w:p>
    <w:p w14:paraId="553E33F7" w14:textId="77777777" w:rsidR="005D4964" w:rsidRDefault="005D4964" w:rsidP="00855394">
      <w:pPr>
        <w:jc w:val="both"/>
        <w:rPr>
          <w:rFonts w:eastAsia="Calibri"/>
        </w:rPr>
      </w:pPr>
    </w:p>
    <w:p w14:paraId="04976525" w14:textId="70E7C602" w:rsidR="00B00BD5" w:rsidRPr="00B00BD5" w:rsidRDefault="00402B34" w:rsidP="00B00BD5">
      <w:pPr>
        <w:jc w:val="both"/>
        <w:rPr>
          <w:rFonts w:eastAsia="Calibri"/>
        </w:rPr>
      </w:pPr>
      <w:r>
        <w:rPr>
          <w:rFonts w:eastAsia="Calibri"/>
        </w:rPr>
        <w:lastRenderedPageBreak/>
        <w:t>Eesti solidaarsuspanuse jaoks</w:t>
      </w:r>
      <w:r w:rsidRPr="00402B34">
        <w:rPr>
          <w:rFonts w:eastAsia="Calibri"/>
        </w:rPr>
        <w:t xml:space="preserve"> on planeeritud</w:t>
      </w:r>
      <w:r>
        <w:rPr>
          <w:rFonts w:eastAsia="Calibri"/>
        </w:rPr>
        <w:t xml:space="preserve"> </w:t>
      </w:r>
      <w:r w:rsidRPr="00402B34">
        <w:rPr>
          <w:rFonts w:eastAsia="Calibri"/>
        </w:rPr>
        <w:t xml:space="preserve">1,7 miljonit </w:t>
      </w:r>
      <w:r>
        <w:rPr>
          <w:rFonts w:eastAsia="Calibri"/>
        </w:rPr>
        <w:t xml:space="preserve">eurot </w:t>
      </w:r>
      <w:r w:rsidRPr="00402B34">
        <w:rPr>
          <w:rFonts w:eastAsia="Calibri"/>
        </w:rPr>
        <w:t>alates 2026. aastast riigi eelarve 202</w:t>
      </w:r>
      <w:r w:rsidR="006E3EA2">
        <w:rPr>
          <w:rFonts w:eastAsia="Calibri"/>
        </w:rPr>
        <w:t>5</w:t>
      </w:r>
      <w:r w:rsidRPr="00402B34">
        <w:rPr>
          <w:rFonts w:eastAsia="Calibri"/>
        </w:rPr>
        <w:t>-2028</w:t>
      </w:r>
      <w:r>
        <w:rPr>
          <w:rFonts w:eastAsia="Calibri"/>
        </w:rPr>
        <w:t xml:space="preserve"> protsessis</w:t>
      </w:r>
      <w:r w:rsidRPr="00402B34">
        <w:rPr>
          <w:rFonts w:eastAsia="Calibri"/>
        </w:rPr>
        <w:t xml:space="preserve"> </w:t>
      </w:r>
      <w:r>
        <w:rPr>
          <w:rFonts w:eastAsia="Calibri"/>
        </w:rPr>
        <w:t>V</w:t>
      </w:r>
      <w:r w:rsidRPr="00402B34">
        <w:rPr>
          <w:rFonts w:eastAsia="Calibri"/>
        </w:rPr>
        <w:t xml:space="preserve">abariigi </w:t>
      </w:r>
      <w:r>
        <w:rPr>
          <w:rFonts w:eastAsia="Calibri"/>
        </w:rPr>
        <w:t>V</w:t>
      </w:r>
      <w:r w:rsidRPr="00402B34">
        <w:rPr>
          <w:rFonts w:eastAsia="Calibri"/>
        </w:rPr>
        <w:t>alitsuse sihtotstarbelisse reservi</w:t>
      </w:r>
      <w:r w:rsidR="004063D2">
        <w:rPr>
          <w:rFonts w:eastAsia="Calibri"/>
        </w:rPr>
        <w:t>.</w:t>
      </w:r>
      <w:r w:rsidR="00D9523A">
        <w:rPr>
          <w:rFonts w:eastAsia="Calibri"/>
        </w:rPr>
        <w:t xml:space="preserve"> </w:t>
      </w:r>
      <w:r w:rsidR="00B00BD5">
        <w:rPr>
          <w:rFonts w:eastAsia="Calibri"/>
        </w:rPr>
        <w:t>Kulud sõltuvad sihtgrupist, sh kas ümber</w:t>
      </w:r>
      <w:r w:rsidR="00B92452">
        <w:rPr>
          <w:rFonts w:eastAsia="Calibri"/>
        </w:rPr>
        <w:t xml:space="preserve"> </w:t>
      </w:r>
      <w:r w:rsidR="00B00BD5">
        <w:rPr>
          <w:rFonts w:eastAsia="Calibri"/>
        </w:rPr>
        <w:t xml:space="preserve">paigutatakse taotlejat või kaitse saajat. </w:t>
      </w:r>
    </w:p>
    <w:p w14:paraId="11D741ED" w14:textId="77777777" w:rsidR="00B00BD5" w:rsidRDefault="00B00BD5" w:rsidP="00B00BD5"/>
    <w:p w14:paraId="39B8502A" w14:textId="72B844E2" w:rsidR="00B00BD5" w:rsidRDefault="00B92452" w:rsidP="00B00BD5">
      <w:r w:rsidRPr="00A26468">
        <w:rPr>
          <w:b/>
        </w:rPr>
        <w:t>Tabel</w:t>
      </w:r>
      <w:r w:rsidR="00104E7A" w:rsidRPr="00A26468">
        <w:rPr>
          <w:b/>
        </w:rPr>
        <w:t xml:space="preserve"> </w:t>
      </w:r>
      <w:r w:rsidR="00F22055" w:rsidRPr="00A26468">
        <w:rPr>
          <w:b/>
        </w:rPr>
        <w:t>1</w:t>
      </w:r>
      <w:r w:rsidR="00980836">
        <w:rPr>
          <w:b/>
        </w:rPr>
        <w:t>3</w:t>
      </w:r>
      <w:r w:rsidR="004E5E9F" w:rsidRPr="002E1B8E">
        <w:t>.</w:t>
      </w:r>
      <w:r w:rsidRPr="002E1B8E">
        <w:t xml:space="preserve"> Välismaalaste ümberpaigutamisega seotud tulude ja kulude arvestus</w:t>
      </w:r>
      <w:r w:rsidR="00A26468">
        <w:rPr>
          <w:iCs/>
        </w:rPr>
        <w:t xml:space="preserve"> (allikas: </w:t>
      </w:r>
      <w:r w:rsidR="005777E2">
        <w:rPr>
          <w:iCs/>
        </w:rPr>
        <w:t>SIM</w:t>
      </w:r>
      <w:r w:rsidR="00A26468" w:rsidRPr="00537B46">
        <w:rPr>
          <w:iCs/>
        </w:rPr>
        <w:t>)</w:t>
      </w:r>
    </w:p>
    <w:tbl>
      <w:tblPr>
        <w:tblStyle w:val="Vrvilineruuttabel6rhk5"/>
        <w:tblW w:w="9057" w:type="dxa"/>
        <w:tblLayout w:type="fixed"/>
        <w:tblLook w:val="04A0" w:firstRow="1" w:lastRow="0" w:firstColumn="1" w:lastColumn="0" w:noHBand="0" w:noVBand="1"/>
      </w:tblPr>
      <w:tblGrid>
        <w:gridCol w:w="2023"/>
        <w:gridCol w:w="3397"/>
        <w:gridCol w:w="3637"/>
      </w:tblGrid>
      <w:tr w:rsidR="00B00BD5" w:rsidRPr="000D3DCE" w14:paraId="155B6925" w14:textId="77777777" w:rsidTr="0008212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23" w:type="dxa"/>
            <w:tcBorders>
              <w:top w:val="single" w:sz="12" w:space="0" w:color="5B9BD5" w:themeColor="accent5"/>
              <w:left w:val="single" w:sz="12" w:space="0" w:color="5B9BD5" w:themeColor="accent5"/>
              <w:right w:val="single" w:sz="12" w:space="0" w:color="5B9BD5" w:themeColor="accent5"/>
            </w:tcBorders>
          </w:tcPr>
          <w:p w14:paraId="6EE827E8" w14:textId="5EBA86E4" w:rsidR="00B00BD5" w:rsidRPr="00392925" w:rsidRDefault="00B00BD5" w:rsidP="00FA1383">
            <w:pPr>
              <w:tabs>
                <w:tab w:val="left" w:pos="4769"/>
              </w:tabs>
              <w:jc w:val="center"/>
              <w:rPr>
                <w:color w:val="auto"/>
                <w:sz w:val="22"/>
                <w:szCs w:val="22"/>
              </w:rPr>
            </w:pPr>
            <w:r w:rsidRPr="00392925">
              <w:rPr>
                <w:color w:val="auto"/>
                <w:sz w:val="22"/>
                <w:szCs w:val="22"/>
              </w:rPr>
              <w:t xml:space="preserve">Tulu </w:t>
            </w:r>
          </w:p>
        </w:tc>
        <w:tc>
          <w:tcPr>
            <w:tcW w:w="3397" w:type="dxa"/>
            <w:tcBorders>
              <w:top w:val="single" w:sz="12" w:space="0" w:color="5B9BD5" w:themeColor="accent5"/>
              <w:left w:val="single" w:sz="12" w:space="0" w:color="5B9BD5" w:themeColor="accent5"/>
              <w:right w:val="single" w:sz="12" w:space="0" w:color="5B9BD5" w:themeColor="accent5"/>
            </w:tcBorders>
          </w:tcPr>
          <w:p w14:paraId="5B4FE884" w14:textId="0C555B63" w:rsidR="00B00BD5" w:rsidRPr="00392925" w:rsidRDefault="00B00BD5" w:rsidP="00FA1383">
            <w:pPr>
              <w:tabs>
                <w:tab w:val="left" w:pos="4769"/>
              </w:tabs>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392925">
              <w:rPr>
                <w:color w:val="auto"/>
                <w:sz w:val="22"/>
                <w:szCs w:val="22"/>
              </w:rPr>
              <w:t xml:space="preserve">Ühekordne toetus </w:t>
            </w:r>
            <w:r w:rsidR="001E025D" w:rsidRPr="00392925">
              <w:rPr>
                <w:color w:val="auto"/>
                <w:sz w:val="22"/>
                <w:szCs w:val="22"/>
              </w:rPr>
              <w:t>ühe</w:t>
            </w:r>
            <w:r w:rsidRPr="00392925">
              <w:rPr>
                <w:color w:val="auto"/>
                <w:sz w:val="22"/>
                <w:szCs w:val="22"/>
              </w:rPr>
              <w:t xml:space="preserve"> inimese kohta eurodes</w:t>
            </w:r>
          </w:p>
        </w:tc>
        <w:tc>
          <w:tcPr>
            <w:tcW w:w="3637" w:type="dxa"/>
            <w:tcBorders>
              <w:top w:val="single" w:sz="12" w:space="0" w:color="5B9BD5" w:themeColor="accent5"/>
              <w:left w:val="single" w:sz="12" w:space="0" w:color="5B9BD5" w:themeColor="accent5"/>
              <w:right w:val="single" w:sz="12" w:space="0" w:color="5B9BD5" w:themeColor="accent5"/>
            </w:tcBorders>
          </w:tcPr>
          <w:p w14:paraId="2397E5E6" w14:textId="0B0C6300" w:rsidR="00B00BD5" w:rsidRPr="00392925" w:rsidRDefault="00B00BD5" w:rsidP="00FA1383">
            <w:pPr>
              <w:tabs>
                <w:tab w:val="left" w:pos="4769"/>
              </w:tabs>
              <w:jc w:val="center"/>
              <w:cnfStyle w:val="100000000000" w:firstRow="1" w:lastRow="0" w:firstColumn="0" w:lastColumn="0" w:oddVBand="0" w:evenVBand="0" w:oddHBand="0" w:evenHBand="0" w:firstRowFirstColumn="0" w:firstRowLastColumn="0" w:lastRowFirstColumn="0" w:lastRowLastColumn="0"/>
              <w:rPr>
                <w:color w:val="auto"/>
                <w:sz w:val="22"/>
                <w:szCs w:val="22"/>
              </w:rPr>
            </w:pPr>
            <w:r w:rsidRPr="00392925">
              <w:rPr>
                <w:color w:val="auto"/>
                <w:sz w:val="22"/>
                <w:szCs w:val="22"/>
              </w:rPr>
              <w:t xml:space="preserve">Ühekordne toetus </w:t>
            </w:r>
            <w:r w:rsidR="001E025D" w:rsidRPr="00392925">
              <w:rPr>
                <w:color w:val="auto"/>
                <w:sz w:val="22"/>
                <w:szCs w:val="22"/>
              </w:rPr>
              <w:t>kolme</w:t>
            </w:r>
            <w:r w:rsidRPr="00392925">
              <w:rPr>
                <w:color w:val="auto"/>
                <w:sz w:val="22"/>
                <w:szCs w:val="22"/>
              </w:rPr>
              <w:t xml:space="preserve"> inimese kohta eurodes</w:t>
            </w:r>
          </w:p>
        </w:tc>
      </w:tr>
      <w:tr w:rsidR="00B00BD5" w:rsidRPr="000D3DCE" w14:paraId="1EE4E2CE" w14:textId="77777777" w:rsidTr="0008212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23" w:type="dxa"/>
            <w:tcBorders>
              <w:left w:val="single" w:sz="12" w:space="0" w:color="5B9BD5" w:themeColor="accent5"/>
              <w:bottom w:val="single" w:sz="12" w:space="0" w:color="5B9BD5" w:themeColor="accent5"/>
              <w:right w:val="single" w:sz="12" w:space="0" w:color="5B9BD5" w:themeColor="accent5"/>
            </w:tcBorders>
          </w:tcPr>
          <w:p w14:paraId="6EDD79F2" w14:textId="37298746" w:rsidR="00B00BD5" w:rsidRPr="00392925" w:rsidRDefault="00B00BD5" w:rsidP="00FA1383">
            <w:pPr>
              <w:tabs>
                <w:tab w:val="left" w:pos="4769"/>
              </w:tabs>
              <w:jc w:val="center"/>
              <w:rPr>
                <w:color w:val="auto"/>
                <w:sz w:val="22"/>
                <w:szCs w:val="22"/>
              </w:rPr>
            </w:pPr>
          </w:p>
        </w:tc>
        <w:tc>
          <w:tcPr>
            <w:tcW w:w="3397" w:type="dxa"/>
            <w:tcBorders>
              <w:left w:val="single" w:sz="12" w:space="0" w:color="5B9BD5" w:themeColor="accent5"/>
              <w:bottom w:val="single" w:sz="12" w:space="0" w:color="5B9BD5" w:themeColor="accent5"/>
              <w:right w:val="single" w:sz="12" w:space="0" w:color="5B9BD5" w:themeColor="accent5"/>
            </w:tcBorders>
          </w:tcPr>
          <w:p w14:paraId="419C1A05" w14:textId="77777777" w:rsidR="00B00BD5" w:rsidRPr="00392925"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b/>
                <w:color w:val="auto"/>
                <w:sz w:val="22"/>
                <w:szCs w:val="22"/>
              </w:rPr>
            </w:pPr>
            <w:r w:rsidRPr="00392925">
              <w:rPr>
                <w:b/>
                <w:color w:val="auto"/>
                <w:sz w:val="22"/>
                <w:szCs w:val="22"/>
              </w:rPr>
              <w:t>10 000</w:t>
            </w:r>
          </w:p>
        </w:tc>
        <w:tc>
          <w:tcPr>
            <w:tcW w:w="3637" w:type="dxa"/>
            <w:tcBorders>
              <w:left w:val="single" w:sz="12" w:space="0" w:color="5B9BD5" w:themeColor="accent5"/>
              <w:bottom w:val="single" w:sz="12" w:space="0" w:color="5B9BD5" w:themeColor="accent5"/>
              <w:right w:val="single" w:sz="12" w:space="0" w:color="5B9BD5" w:themeColor="accent5"/>
            </w:tcBorders>
          </w:tcPr>
          <w:p w14:paraId="1C9F1B3E" w14:textId="77777777" w:rsidR="00B00BD5" w:rsidRPr="00392925"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b/>
                <w:color w:val="auto"/>
                <w:sz w:val="22"/>
                <w:szCs w:val="22"/>
              </w:rPr>
            </w:pPr>
            <w:r w:rsidRPr="00392925">
              <w:rPr>
                <w:b/>
                <w:color w:val="auto"/>
                <w:sz w:val="22"/>
                <w:szCs w:val="22"/>
              </w:rPr>
              <w:t>30 000</w:t>
            </w:r>
          </w:p>
        </w:tc>
      </w:tr>
      <w:tr w:rsidR="00B00BD5" w:rsidRPr="000D3DCE" w14:paraId="106F7C14" w14:textId="77777777" w:rsidTr="00082128">
        <w:trPr>
          <w:trHeight w:val="300"/>
        </w:trPr>
        <w:tc>
          <w:tcPr>
            <w:cnfStyle w:val="001000000000" w:firstRow="0" w:lastRow="0" w:firstColumn="1" w:lastColumn="0" w:oddVBand="0" w:evenVBand="0" w:oddHBand="0" w:evenHBand="0" w:firstRowFirstColumn="0" w:firstRowLastColumn="0" w:lastRowFirstColumn="0" w:lastRowLastColumn="0"/>
            <w:tcW w:w="2023" w:type="dxa"/>
            <w:tcBorders>
              <w:top w:val="single" w:sz="12" w:space="0" w:color="5B9BD5" w:themeColor="accent5"/>
              <w:left w:val="single" w:sz="12" w:space="0" w:color="5B9BD5" w:themeColor="accent5"/>
              <w:right w:val="single" w:sz="12" w:space="0" w:color="5B9BD5" w:themeColor="accent5"/>
            </w:tcBorders>
          </w:tcPr>
          <w:p w14:paraId="4DDDC50A" w14:textId="61F4B68E" w:rsidR="00B00BD5" w:rsidRPr="00FA1383" w:rsidRDefault="00B00BD5" w:rsidP="00FA1383">
            <w:pPr>
              <w:tabs>
                <w:tab w:val="left" w:pos="4769"/>
              </w:tabs>
              <w:jc w:val="center"/>
              <w:rPr>
                <w:color w:val="FFFFFF" w:themeColor="background1"/>
                <w:sz w:val="22"/>
                <w:szCs w:val="22"/>
              </w:rPr>
            </w:pPr>
            <w:r w:rsidRPr="00365FF9">
              <w:rPr>
                <w:color w:val="auto"/>
                <w:sz w:val="22"/>
                <w:szCs w:val="22"/>
              </w:rPr>
              <w:t xml:space="preserve">Kulu </w:t>
            </w:r>
          </w:p>
        </w:tc>
        <w:tc>
          <w:tcPr>
            <w:tcW w:w="3397" w:type="dxa"/>
            <w:tcBorders>
              <w:top w:val="single" w:sz="12" w:space="0" w:color="5B9BD5" w:themeColor="accent5"/>
              <w:left w:val="single" w:sz="12" w:space="0" w:color="5B9BD5" w:themeColor="accent5"/>
              <w:right w:val="single" w:sz="12" w:space="0" w:color="5B9BD5" w:themeColor="accent5"/>
            </w:tcBorders>
          </w:tcPr>
          <w:p w14:paraId="4FDCE00E" w14:textId="4F376664" w:rsidR="00B00BD5" w:rsidRPr="00365FF9" w:rsidRDefault="00B00BD5" w:rsidP="00FA1383">
            <w:pPr>
              <w:tabs>
                <w:tab w:val="left" w:pos="4769"/>
              </w:tabs>
              <w:jc w:val="center"/>
              <w:cnfStyle w:val="000000000000" w:firstRow="0" w:lastRow="0" w:firstColumn="0" w:lastColumn="0" w:oddVBand="0" w:evenVBand="0" w:oddHBand="0" w:evenHBand="0" w:firstRowFirstColumn="0" w:firstRowLastColumn="0" w:lastRowFirstColumn="0" w:lastRowLastColumn="0"/>
              <w:rPr>
                <w:color w:val="auto"/>
                <w:sz w:val="22"/>
                <w:szCs w:val="22"/>
              </w:rPr>
            </w:pPr>
            <w:r w:rsidRPr="00365FF9">
              <w:rPr>
                <w:color w:val="auto"/>
                <w:sz w:val="22"/>
                <w:szCs w:val="22"/>
              </w:rPr>
              <w:t xml:space="preserve">Maksumus </w:t>
            </w:r>
            <w:r w:rsidR="001E025D" w:rsidRPr="00365FF9">
              <w:rPr>
                <w:color w:val="auto"/>
                <w:sz w:val="22"/>
                <w:szCs w:val="22"/>
              </w:rPr>
              <w:t>ühe</w:t>
            </w:r>
            <w:r w:rsidRPr="00365FF9">
              <w:rPr>
                <w:color w:val="auto"/>
                <w:sz w:val="22"/>
                <w:szCs w:val="22"/>
              </w:rPr>
              <w:t xml:space="preserve"> inimese kohta esimesel aastal, eurodes</w:t>
            </w:r>
          </w:p>
        </w:tc>
        <w:tc>
          <w:tcPr>
            <w:tcW w:w="3637" w:type="dxa"/>
            <w:tcBorders>
              <w:top w:val="single" w:sz="12" w:space="0" w:color="5B9BD5" w:themeColor="accent5"/>
              <w:left w:val="single" w:sz="12" w:space="0" w:color="5B9BD5" w:themeColor="accent5"/>
              <w:right w:val="single" w:sz="12" w:space="0" w:color="5B9BD5" w:themeColor="accent5"/>
            </w:tcBorders>
          </w:tcPr>
          <w:p w14:paraId="678C679A" w14:textId="4285FC1E" w:rsidR="00B00BD5" w:rsidRPr="00365FF9" w:rsidRDefault="00B00BD5" w:rsidP="00FA1383">
            <w:pPr>
              <w:tabs>
                <w:tab w:val="left" w:pos="4769"/>
              </w:tabs>
              <w:jc w:val="center"/>
              <w:cnfStyle w:val="000000000000" w:firstRow="0" w:lastRow="0" w:firstColumn="0" w:lastColumn="0" w:oddVBand="0" w:evenVBand="0" w:oddHBand="0" w:evenHBand="0" w:firstRowFirstColumn="0" w:firstRowLastColumn="0" w:lastRowFirstColumn="0" w:lastRowLastColumn="0"/>
              <w:rPr>
                <w:color w:val="auto"/>
                <w:sz w:val="22"/>
                <w:szCs w:val="22"/>
              </w:rPr>
            </w:pPr>
            <w:r w:rsidRPr="00365FF9">
              <w:rPr>
                <w:color w:val="auto"/>
                <w:sz w:val="22"/>
                <w:szCs w:val="22"/>
              </w:rPr>
              <w:t>Maksumus pere kohta, esimesel aastal, eurodes (</w:t>
            </w:r>
            <w:r w:rsidR="001E025D" w:rsidRPr="00365FF9">
              <w:rPr>
                <w:color w:val="auto"/>
                <w:sz w:val="22"/>
                <w:szCs w:val="22"/>
              </w:rPr>
              <w:t>üks</w:t>
            </w:r>
            <w:r w:rsidRPr="00365FF9">
              <w:rPr>
                <w:color w:val="auto"/>
                <w:sz w:val="22"/>
                <w:szCs w:val="22"/>
              </w:rPr>
              <w:t xml:space="preserve"> vanem ja </w:t>
            </w:r>
            <w:r w:rsidR="001E025D" w:rsidRPr="00365FF9">
              <w:rPr>
                <w:color w:val="auto"/>
                <w:sz w:val="22"/>
                <w:szCs w:val="22"/>
              </w:rPr>
              <w:t>kaks</w:t>
            </w:r>
            <w:r w:rsidRPr="00365FF9">
              <w:rPr>
                <w:color w:val="auto"/>
                <w:sz w:val="22"/>
                <w:szCs w:val="22"/>
              </w:rPr>
              <w:t xml:space="preserve"> last)</w:t>
            </w:r>
          </w:p>
        </w:tc>
      </w:tr>
      <w:tr w:rsidR="00B00BD5" w:rsidRPr="000D3DCE" w14:paraId="5F80E898" w14:textId="77777777" w:rsidTr="0008212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23" w:type="dxa"/>
            <w:tcBorders>
              <w:left w:val="single" w:sz="12" w:space="0" w:color="5B9BD5" w:themeColor="accent5"/>
              <w:right w:val="single" w:sz="12" w:space="0" w:color="5B9BD5" w:themeColor="accent5"/>
            </w:tcBorders>
          </w:tcPr>
          <w:p w14:paraId="1FF7CBC8" w14:textId="77777777" w:rsidR="00B00BD5" w:rsidRPr="00365FF9" w:rsidRDefault="00B00BD5" w:rsidP="00FA1383">
            <w:pPr>
              <w:tabs>
                <w:tab w:val="left" w:pos="4769"/>
              </w:tabs>
              <w:jc w:val="center"/>
              <w:rPr>
                <w:color w:val="auto"/>
                <w:sz w:val="22"/>
                <w:szCs w:val="22"/>
              </w:rPr>
            </w:pPr>
            <w:r w:rsidRPr="00365FF9">
              <w:rPr>
                <w:color w:val="auto"/>
                <w:sz w:val="22"/>
                <w:szCs w:val="22"/>
              </w:rPr>
              <w:t>Elamisloa menetluse kulu</w:t>
            </w:r>
          </w:p>
        </w:tc>
        <w:tc>
          <w:tcPr>
            <w:tcW w:w="3397" w:type="dxa"/>
            <w:tcBorders>
              <w:left w:val="single" w:sz="12" w:space="0" w:color="5B9BD5" w:themeColor="accent5"/>
              <w:right w:val="single" w:sz="12" w:space="0" w:color="5B9BD5" w:themeColor="accent5"/>
            </w:tcBorders>
          </w:tcPr>
          <w:p w14:paraId="00517A32" w14:textId="77777777" w:rsidR="00B00BD5" w:rsidRPr="00365FF9"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color w:val="auto"/>
                <w:sz w:val="22"/>
                <w:szCs w:val="22"/>
              </w:rPr>
            </w:pPr>
            <w:r w:rsidRPr="00365FF9">
              <w:rPr>
                <w:color w:val="auto"/>
                <w:sz w:val="22"/>
                <w:szCs w:val="22"/>
              </w:rPr>
              <w:t>500</w:t>
            </w:r>
          </w:p>
        </w:tc>
        <w:tc>
          <w:tcPr>
            <w:tcW w:w="3637" w:type="dxa"/>
            <w:tcBorders>
              <w:left w:val="single" w:sz="12" w:space="0" w:color="5B9BD5" w:themeColor="accent5"/>
              <w:right w:val="single" w:sz="12" w:space="0" w:color="5B9BD5" w:themeColor="accent5"/>
            </w:tcBorders>
          </w:tcPr>
          <w:p w14:paraId="50C98F07" w14:textId="5E9C0835" w:rsidR="00B00BD5" w:rsidRPr="00365FF9"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color w:val="auto"/>
                <w:sz w:val="22"/>
                <w:szCs w:val="22"/>
              </w:rPr>
            </w:pPr>
            <w:r w:rsidRPr="00365FF9">
              <w:rPr>
                <w:color w:val="auto"/>
                <w:sz w:val="22"/>
                <w:szCs w:val="22"/>
              </w:rPr>
              <w:t>1500</w:t>
            </w:r>
            <w:r w:rsidR="00643EC5" w:rsidRPr="00365FF9">
              <w:rPr>
                <w:rStyle w:val="Allmrkuseviide"/>
                <w:color w:val="auto"/>
                <w:sz w:val="22"/>
                <w:szCs w:val="22"/>
              </w:rPr>
              <w:footnoteReference w:id="143"/>
            </w:r>
          </w:p>
        </w:tc>
      </w:tr>
      <w:tr w:rsidR="00B00BD5" w:rsidRPr="000D3DCE" w14:paraId="3803248B" w14:textId="77777777" w:rsidTr="00082128">
        <w:trPr>
          <w:trHeight w:val="300"/>
        </w:trPr>
        <w:tc>
          <w:tcPr>
            <w:cnfStyle w:val="001000000000" w:firstRow="0" w:lastRow="0" w:firstColumn="1" w:lastColumn="0" w:oddVBand="0" w:evenVBand="0" w:oddHBand="0" w:evenHBand="0" w:firstRowFirstColumn="0" w:firstRowLastColumn="0" w:lastRowFirstColumn="0" w:lastRowLastColumn="0"/>
            <w:tcW w:w="2023" w:type="dxa"/>
            <w:tcBorders>
              <w:left w:val="single" w:sz="12" w:space="0" w:color="5B9BD5" w:themeColor="accent5"/>
              <w:right w:val="single" w:sz="12" w:space="0" w:color="5B9BD5" w:themeColor="accent5"/>
            </w:tcBorders>
          </w:tcPr>
          <w:p w14:paraId="6F67EA67" w14:textId="77777777" w:rsidR="00B00BD5" w:rsidRPr="00365FF9" w:rsidRDefault="00B00BD5" w:rsidP="00FA1383">
            <w:pPr>
              <w:tabs>
                <w:tab w:val="left" w:pos="4769"/>
              </w:tabs>
              <w:jc w:val="center"/>
              <w:rPr>
                <w:color w:val="auto"/>
                <w:sz w:val="22"/>
                <w:szCs w:val="22"/>
              </w:rPr>
            </w:pPr>
            <w:r w:rsidRPr="00365FF9">
              <w:rPr>
                <w:color w:val="auto"/>
                <w:sz w:val="22"/>
                <w:szCs w:val="22"/>
              </w:rPr>
              <w:t>Kohanemise kulu</w:t>
            </w:r>
          </w:p>
        </w:tc>
        <w:tc>
          <w:tcPr>
            <w:tcW w:w="3397" w:type="dxa"/>
            <w:tcBorders>
              <w:left w:val="single" w:sz="12" w:space="0" w:color="5B9BD5" w:themeColor="accent5"/>
              <w:right w:val="single" w:sz="12" w:space="0" w:color="5B9BD5" w:themeColor="accent5"/>
            </w:tcBorders>
          </w:tcPr>
          <w:p w14:paraId="009873CC" w14:textId="77777777" w:rsidR="00B00BD5" w:rsidRPr="00365FF9" w:rsidRDefault="00B00BD5" w:rsidP="00074073">
            <w:pPr>
              <w:tabs>
                <w:tab w:val="left" w:pos="4769"/>
              </w:tabs>
              <w:jc w:val="center"/>
              <w:cnfStyle w:val="000000000000" w:firstRow="0" w:lastRow="0" w:firstColumn="0" w:lastColumn="0" w:oddVBand="0" w:evenVBand="0" w:oddHBand="0" w:evenHBand="0" w:firstRowFirstColumn="0" w:firstRowLastColumn="0" w:lastRowFirstColumn="0" w:lastRowLastColumn="0"/>
              <w:rPr>
                <w:color w:val="auto"/>
                <w:sz w:val="22"/>
                <w:szCs w:val="22"/>
              </w:rPr>
            </w:pPr>
            <w:r w:rsidRPr="00365FF9">
              <w:rPr>
                <w:color w:val="auto"/>
                <w:sz w:val="22"/>
                <w:szCs w:val="22"/>
              </w:rPr>
              <w:t>2220</w:t>
            </w:r>
          </w:p>
        </w:tc>
        <w:tc>
          <w:tcPr>
            <w:tcW w:w="3637" w:type="dxa"/>
            <w:tcBorders>
              <w:left w:val="single" w:sz="12" w:space="0" w:color="5B9BD5" w:themeColor="accent5"/>
              <w:right w:val="single" w:sz="12" w:space="0" w:color="5B9BD5" w:themeColor="accent5"/>
            </w:tcBorders>
          </w:tcPr>
          <w:p w14:paraId="739F0EAE" w14:textId="77777777" w:rsidR="00B00BD5" w:rsidRPr="00365FF9" w:rsidRDefault="00B00BD5" w:rsidP="00074073">
            <w:pPr>
              <w:tabs>
                <w:tab w:val="left" w:pos="4769"/>
              </w:tabs>
              <w:jc w:val="center"/>
              <w:cnfStyle w:val="000000000000" w:firstRow="0" w:lastRow="0" w:firstColumn="0" w:lastColumn="0" w:oddVBand="0" w:evenVBand="0" w:oddHBand="0" w:evenHBand="0" w:firstRowFirstColumn="0" w:firstRowLastColumn="0" w:lastRowFirstColumn="0" w:lastRowLastColumn="0"/>
              <w:rPr>
                <w:color w:val="auto"/>
                <w:sz w:val="22"/>
                <w:szCs w:val="22"/>
              </w:rPr>
            </w:pPr>
            <w:r w:rsidRPr="00365FF9">
              <w:rPr>
                <w:color w:val="auto"/>
                <w:sz w:val="22"/>
                <w:szCs w:val="22"/>
              </w:rPr>
              <w:t>2220</w:t>
            </w:r>
          </w:p>
        </w:tc>
      </w:tr>
      <w:tr w:rsidR="00B00BD5" w:rsidRPr="000D3DCE" w14:paraId="3FEA1438" w14:textId="77777777" w:rsidTr="0008212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23" w:type="dxa"/>
            <w:tcBorders>
              <w:left w:val="single" w:sz="12" w:space="0" w:color="5B9BD5" w:themeColor="accent5"/>
              <w:right w:val="single" w:sz="12" w:space="0" w:color="5B9BD5" w:themeColor="accent5"/>
            </w:tcBorders>
          </w:tcPr>
          <w:p w14:paraId="6B9DCD1F" w14:textId="77777777" w:rsidR="00B00BD5" w:rsidRPr="00365FF9" w:rsidRDefault="00B00BD5" w:rsidP="00FA1383">
            <w:pPr>
              <w:tabs>
                <w:tab w:val="left" w:pos="4769"/>
              </w:tabs>
              <w:jc w:val="center"/>
              <w:rPr>
                <w:color w:val="auto"/>
                <w:sz w:val="22"/>
                <w:szCs w:val="22"/>
              </w:rPr>
            </w:pPr>
            <w:r w:rsidRPr="00365FF9">
              <w:rPr>
                <w:color w:val="auto"/>
                <w:sz w:val="22"/>
                <w:szCs w:val="22"/>
              </w:rPr>
              <w:t>Hariduskulu</w:t>
            </w:r>
          </w:p>
        </w:tc>
        <w:tc>
          <w:tcPr>
            <w:tcW w:w="3397" w:type="dxa"/>
            <w:tcBorders>
              <w:left w:val="single" w:sz="12" w:space="0" w:color="5B9BD5" w:themeColor="accent5"/>
              <w:right w:val="single" w:sz="12" w:space="0" w:color="5B9BD5" w:themeColor="accent5"/>
            </w:tcBorders>
          </w:tcPr>
          <w:p w14:paraId="1FD31C4B" w14:textId="77777777" w:rsidR="00B00BD5" w:rsidRPr="00365FF9"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color w:val="auto"/>
                <w:sz w:val="22"/>
                <w:szCs w:val="22"/>
              </w:rPr>
            </w:pPr>
            <w:r w:rsidRPr="00365FF9">
              <w:rPr>
                <w:color w:val="auto"/>
                <w:sz w:val="22"/>
                <w:szCs w:val="22"/>
              </w:rPr>
              <w:t>0</w:t>
            </w:r>
          </w:p>
        </w:tc>
        <w:tc>
          <w:tcPr>
            <w:tcW w:w="3637" w:type="dxa"/>
            <w:tcBorders>
              <w:left w:val="single" w:sz="12" w:space="0" w:color="5B9BD5" w:themeColor="accent5"/>
              <w:right w:val="single" w:sz="12" w:space="0" w:color="5B9BD5" w:themeColor="accent5"/>
            </w:tcBorders>
          </w:tcPr>
          <w:p w14:paraId="00F130CF" w14:textId="77777777" w:rsidR="00B00BD5" w:rsidRPr="00365FF9"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color w:val="auto"/>
                <w:sz w:val="22"/>
                <w:szCs w:val="22"/>
              </w:rPr>
            </w:pPr>
            <w:r w:rsidRPr="00365FF9">
              <w:rPr>
                <w:color w:val="auto"/>
                <w:sz w:val="22"/>
                <w:szCs w:val="22"/>
              </w:rPr>
              <w:t>8000</w:t>
            </w:r>
          </w:p>
        </w:tc>
      </w:tr>
      <w:tr w:rsidR="00B00BD5" w:rsidRPr="000D3DCE" w14:paraId="7F8CBC78" w14:textId="77777777" w:rsidTr="00082128">
        <w:trPr>
          <w:trHeight w:val="300"/>
        </w:trPr>
        <w:tc>
          <w:tcPr>
            <w:cnfStyle w:val="001000000000" w:firstRow="0" w:lastRow="0" w:firstColumn="1" w:lastColumn="0" w:oddVBand="0" w:evenVBand="0" w:oddHBand="0" w:evenHBand="0" w:firstRowFirstColumn="0" w:firstRowLastColumn="0" w:lastRowFirstColumn="0" w:lastRowLastColumn="0"/>
            <w:tcW w:w="2023" w:type="dxa"/>
            <w:tcBorders>
              <w:left w:val="single" w:sz="12" w:space="0" w:color="5B9BD5" w:themeColor="accent5"/>
              <w:right w:val="single" w:sz="12" w:space="0" w:color="5B9BD5" w:themeColor="accent5"/>
            </w:tcBorders>
          </w:tcPr>
          <w:p w14:paraId="121689D4" w14:textId="33CA4359" w:rsidR="00B00BD5" w:rsidRPr="00365FF9" w:rsidRDefault="00B00BD5" w:rsidP="00FA1383">
            <w:pPr>
              <w:tabs>
                <w:tab w:val="left" w:pos="4769"/>
              </w:tabs>
              <w:jc w:val="center"/>
              <w:rPr>
                <w:color w:val="auto"/>
                <w:sz w:val="22"/>
                <w:szCs w:val="22"/>
              </w:rPr>
            </w:pPr>
            <w:r w:rsidRPr="00365FF9">
              <w:rPr>
                <w:color w:val="auto"/>
                <w:sz w:val="22"/>
                <w:szCs w:val="22"/>
              </w:rPr>
              <w:t>Sotsiaalkulu</w:t>
            </w:r>
          </w:p>
        </w:tc>
        <w:tc>
          <w:tcPr>
            <w:tcW w:w="3397" w:type="dxa"/>
            <w:tcBorders>
              <w:left w:val="single" w:sz="12" w:space="0" w:color="5B9BD5" w:themeColor="accent5"/>
              <w:right w:val="single" w:sz="12" w:space="0" w:color="5B9BD5" w:themeColor="accent5"/>
            </w:tcBorders>
          </w:tcPr>
          <w:p w14:paraId="05B25506" w14:textId="77777777" w:rsidR="00B00BD5" w:rsidRPr="00365FF9" w:rsidRDefault="00B00BD5" w:rsidP="00074073">
            <w:pPr>
              <w:tabs>
                <w:tab w:val="left" w:pos="4769"/>
              </w:tabs>
              <w:jc w:val="center"/>
              <w:cnfStyle w:val="000000000000" w:firstRow="0" w:lastRow="0" w:firstColumn="0" w:lastColumn="0" w:oddVBand="0" w:evenVBand="0" w:oddHBand="0" w:evenHBand="0" w:firstRowFirstColumn="0" w:firstRowLastColumn="0" w:lastRowFirstColumn="0" w:lastRowLastColumn="0"/>
              <w:rPr>
                <w:color w:val="auto"/>
                <w:sz w:val="22"/>
                <w:szCs w:val="22"/>
              </w:rPr>
            </w:pPr>
            <w:r w:rsidRPr="00365FF9">
              <w:rPr>
                <w:color w:val="auto"/>
                <w:sz w:val="22"/>
                <w:szCs w:val="22"/>
              </w:rPr>
              <w:t>7700-12 000</w:t>
            </w:r>
          </w:p>
        </w:tc>
        <w:tc>
          <w:tcPr>
            <w:tcW w:w="3637" w:type="dxa"/>
            <w:tcBorders>
              <w:left w:val="single" w:sz="12" w:space="0" w:color="5B9BD5" w:themeColor="accent5"/>
              <w:right w:val="single" w:sz="12" w:space="0" w:color="5B9BD5" w:themeColor="accent5"/>
            </w:tcBorders>
          </w:tcPr>
          <w:p w14:paraId="257473D7" w14:textId="77777777" w:rsidR="00B00BD5" w:rsidRPr="00365FF9" w:rsidRDefault="00B00BD5" w:rsidP="00074073">
            <w:pPr>
              <w:tabs>
                <w:tab w:val="left" w:pos="4769"/>
              </w:tabs>
              <w:jc w:val="center"/>
              <w:cnfStyle w:val="000000000000" w:firstRow="0" w:lastRow="0" w:firstColumn="0" w:lastColumn="0" w:oddVBand="0" w:evenVBand="0" w:oddHBand="0" w:evenHBand="0" w:firstRowFirstColumn="0" w:firstRowLastColumn="0" w:lastRowFirstColumn="0" w:lastRowLastColumn="0"/>
              <w:rPr>
                <w:color w:val="auto"/>
                <w:sz w:val="22"/>
                <w:szCs w:val="22"/>
              </w:rPr>
            </w:pPr>
            <w:r w:rsidRPr="00365FF9">
              <w:rPr>
                <w:color w:val="auto"/>
                <w:sz w:val="22"/>
                <w:szCs w:val="22"/>
              </w:rPr>
              <w:t>16 000-28 000</w:t>
            </w:r>
          </w:p>
        </w:tc>
      </w:tr>
      <w:tr w:rsidR="00B00BD5" w:rsidRPr="000D3DCE" w14:paraId="5C7B87C5" w14:textId="77777777" w:rsidTr="0008212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23" w:type="dxa"/>
            <w:tcBorders>
              <w:left w:val="single" w:sz="12" w:space="0" w:color="5B9BD5" w:themeColor="accent5"/>
              <w:bottom w:val="single" w:sz="12" w:space="0" w:color="5B9BD5" w:themeColor="accent5"/>
              <w:right w:val="single" w:sz="12" w:space="0" w:color="5B9BD5" w:themeColor="accent5"/>
            </w:tcBorders>
          </w:tcPr>
          <w:p w14:paraId="79074BEB" w14:textId="77777777" w:rsidR="00B00BD5" w:rsidRPr="00FA1383" w:rsidRDefault="00B00BD5" w:rsidP="00FA1383">
            <w:pPr>
              <w:tabs>
                <w:tab w:val="left" w:pos="4769"/>
              </w:tabs>
              <w:jc w:val="center"/>
              <w:rPr>
                <w:color w:val="auto"/>
                <w:sz w:val="22"/>
                <w:szCs w:val="22"/>
              </w:rPr>
            </w:pPr>
            <w:r w:rsidRPr="00FA1383">
              <w:rPr>
                <w:color w:val="auto"/>
                <w:sz w:val="22"/>
                <w:szCs w:val="22"/>
              </w:rPr>
              <w:t>KOKKU</w:t>
            </w:r>
          </w:p>
        </w:tc>
        <w:tc>
          <w:tcPr>
            <w:tcW w:w="3397" w:type="dxa"/>
            <w:tcBorders>
              <w:left w:val="single" w:sz="12" w:space="0" w:color="5B9BD5" w:themeColor="accent5"/>
              <w:bottom w:val="single" w:sz="12" w:space="0" w:color="5B9BD5" w:themeColor="accent5"/>
              <w:right w:val="single" w:sz="12" w:space="0" w:color="5B9BD5" w:themeColor="accent5"/>
            </w:tcBorders>
          </w:tcPr>
          <w:p w14:paraId="27F87E4B" w14:textId="71DD04CA" w:rsidR="00B00BD5" w:rsidRPr="00365FF9"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color w:val="auto"/>
                <w:sz w:val="22"/>
                <w:szCs w:val="22"/>
              </w:rPr>
            </w:pPr>
            <w:r w:rsidRPr="00365FF9">
              <w:rPr>
                <w:b/>
                <w:color w:val="auto"/>
                <w:sz w:val="22"/>
                <w:szCs w:val="22"/>
              </w:rPr>
              <w:t>14</w:t>
            </w:r>
            <w:r w:rsidR="002B5AD6" w:rsidRPr="00365FF9">
              <w:rPr>
                <w:b/>
                <w:color w:val="auto"/>
                <w:sz w:val="22"/>
                <w:szCs w:val="22"/>
              </w:rPr>
              <w:t> </w:t>
            </w:r>
            <w:r w:rsidRPr="00365FF9">
              <w:rPr>
                <w:b/>
                <w:color w:val="auto"/>
                <w:sz w:val="22"/>
                <w:szCs w:val="22"/>
              </w:rPr>
              <w:t>800</w:t>
            </w:r>
            <w:r w:rsidR="002B5AD6" w:rsidRPr="00365FF9">
              <w:rPr>
                <w:b/>
                <w:color w:val="auto"/>
                <w:sz w:val="22"/>
                <w:szCs w:val="22"/>
              </w:rPr>
              <w:t>–</w:t>
            </w:r>
            <w:r w:rsidRPr="00365FF9">
              <w:rPr>
                <w:b/>
                <w:color w:val="auto"/>
                <w:sz w:val="22"/>
                <w:szCs w:val="22"/>
              </w:rPr>
              <w:t>19 100</w:t>
            </w:r>
          </w:p>
        </w:tc>
        <w:tc>
          <w:tcPr>
            <w:tcW w:w="3637" w:type="dxa"/>
            <w:tcBorders>
              <w:left w:val="single" w:sz="12" w:space="0" w:color="5B9BD5" w:themeColor="accent5"/>
              <w:bottom w:val="single" w:sz="12" w:space="0" w:color="5B9BD5" w:themeColor="accent5"/>
              <w:right w:val="single" w:sz="12" w:space="0" w:color="5B9BD5" w:themeColor="accent5"/>
            </w:tcBorders>
          </w:tcPr>
          <w:p w14:paraId="0311C9E8" w14:textId="65DE16A9" w:rsidR="00B00BD5" w:rsidRPr="00365FF9" w:rsidRDefault="00B00BD5" w:rsidP="00074073">
            <w:pPr>
              <w:tabs>
                <w:tab w:val="left" w:pos="4769"/>
              </w:tabs>
              <w:jc w:val="center"/>
              <w:cnfStyle w:val="000000100000" w:firstRow="0" w:lastRow="0" w:firstColumn="0" w:lastColumn="0" w:oddVBand="0" w:evenVBand="0" w:oddHBand="1" w:evenHBand="0" w:firstRowFirstColumn="0" w:firstRowLastColumn="0" w:lastRowFirstColumn="0" w:lastRowLastColumn="0"/>
              <w:rPr>
                <w:color w:val="auto"/>
                <w:sz w:val="22"/>
                <w:szCs w:val="22"/>
              </w:rPr>
            </w:pPr>
            <w:r w:rsidRPr="00365FF9">
              <w:rPr>
                <w:b/>
                <w:color w:val="auto"/>
                <w:sz w:val="22"/>
                <w:szCs w:val="22"/>
              </w:rPr>
              <w:t>32</w:t>
            </w:r>
            <w:r w:rsidR="002B5AD6" w:rsidRPr="00365FF9">
              <w:rPr>
                <w:b/>
                <w:color w:val="auto"/>
                <w:sz w:val="22"/>
                <w:szCs w:val="22"/>
              </w:rPr>
              <w:t> </w:t>
            </w:r>
            <w:r w:rsidRPr="00365FF9">
              <w:rPr>
                <w:b/>
                <w:color w:val="auto"/>
                <w:sz w:val="22"/>
                <w:szCs w:val="22"/>
              </w:rPr>
              <w:t>100</w:t>
            </w:r>
            <w:r w:rsidR="002B5AD6" w:rsidRPr="00365FF9">
              <w:rPr>
                <w:b/>
                <w:color w:val="auto"/>
                <w:sz w:val="22"/>
                <w:szCs w:val="22"/>
              </w:rPr>
              <w:t>–</w:t>
            </w:r>
            <w:r w:rsidRPr="00365FF9">
              <w:rPr>
                <w:b/>
                <w:color w:val="auto"/>
                <w:sz w:val="22"/>
                <w:szCs w:val="22"/>
              </w:rPr>
              <w:t>44 100</w:t>
            </w:r>
          </w:p>
        </w:tc>
      </w:tr>
    </w:tbl>
    <w:p w14:paraId="342DE746" w14:textId="77777777" w:rsidR="00B00BD5" w:rsidRDefault="00B00BD5" w:rsidP="00D9523A">
      <w:pPr>
        <w:jc w:val="both"/>
        <w:rPr>
          <w:rFonts w:eastAsia="Calibri"/>
        </w:rPr>
      </w:pPr>
    </w:p>
    <w:p w14:paraId="78D47BE6" w14:textId="49307A65" w:rsidR="00D9523A" w:rsidRDefault="00D9523A" w:rsidP="00D9523A">
      <w:pPr>
        <w:jc w:val="both"/>
      </w:pPr>
      <w:r w:rsidRPr="484870D6">
        <w:t>Iga ümberpaiguta</w:t>
      </w:r>
      <w:r w:rsidR="00911520">
        <w:t>tud</w:t>
      </w:r>
      <w:r w:rsidRPr="484870D6">
        <w:t xml:space="preserve"> </w:t>
      </w:r>
      <w:r>
        <w:t>inimese</w:t>
      </w:r>
      <w:r w:rsidRPr="484870D6">
        <w:t xml:space="preserve"> kohta maksab EK ühekordset toetust 10 000 eurot. </w:t>
      </w:r>
      <w:r w:rsidRPr="007D491E">
        <w:t xml:space="preserve">Solidaarsusmehhanismi rahalisel panustamisel tuleb arvestada, et inimeste vastuvõtmisest loobumise korral tuleb arvestuslikult maksta </w:t>
      </w:r>
      <w:r w:rsidR="00911520">
        <w:t xml:space="preserve">rahalist toetust määras, mis õiglase </w:t>
      </w:r>
      <w:proofErr w:type="spellStart"/>
      <w:r w:rsidR="00911520">
        <w:t>solidaarsususpanuse</w:t>
      </w:r>
      <w:proofErr w:type="spellEnd"/>
      <w:r w:rsidR="00911520">
        <w:t xml:space="preserve"> nn inimeste </w:t>
      </w:r>
      <w:proofErr w:type="spellStart"/>
      <w:r w:rsidR="00911520">
        <w:t>solidaarsususe</w:t>
      </w:r>
      <w:proofErr w:type="spellEnd"/>
      <w:r w:rsidR="00911520">
        <w:t xml:space="preserve"> </w:t>
      </w:r>
      <w:r w:rsidR="00B50F5F">
        <w:t xml:space="preserve">jaotuse </w:t>
      </w:r>
      <w:r w:rsidR="00911520">
        <w:t xml:space="preserve">arvestuses on </w:t>
      </w:r>
      <w:r w:rsidRPr="007D491E">
        <w:t xml:space="preserve">21 500 eurot inimese kohta. </w:t>
      </w:r>
      <w:r w:rsidR="007D491E" w:rsidRPr="00537B46">
        <w:t xml:space="preserve">Riigi ja </w:t>
      </w:r>
      <w:proofErr w:type="spellStart"/>
      <w:r w:rsidR="00F95EA5">
        <w:t>KOV-i</w:t>
      </w:r>
      <w:proofErr w:type="spellEnd"/>
      <w:r w:rsidR="007D491E">
        <w:t xml:space="preserve"> tegevused, eeldatavad kulud ja tulud sõltuvad Vabariigi Valitsuse otsusest</w:t>
      </w:r>
      <w:r w:rsidR="000A49A5">
        <w:t>, PPA ja KAPO töö efektiivsusest ning kohanemisprogrammi ja õigusabi tõhususest</w:t>
      </w:r>
      <w:r w:rsidR="007D491E">
        <w:t xml:space="preserve">. </w:t>
      </w:r>
      <w:r w:rsidR="002B5AD6">
        <w:t xml:space="preserve">Ümberpaigutamise kuludele lisanduvad </w:t>
      </w:r>
      <w:r w:rsidR="000A49A5">
        <w:t>näiteks</w:t>
      </w:r>
      <w:r w:rsidR="002B5AD6">
        <w:t xml:space="preserve"> KAPO tegevused julgeolekukontrolli teostamisel</w:t>
      </w:r>
      <w:r w:rsidR="000A49A5">
        <w:t xml:space="preserve"> enne ümberasustava välismaalase Eestisse vastu võtmist. Täiendav vajadus sõltub vastu võetavate inimeste arvust ja profiilist ning</w:t>
      </w:r>
      <w:r w:rsidR="002B5AD6">
        <w:t xml:space="preserve"> ei ole avalik teave.</w:t>
      </w:r>
      <w:r w:rsidR="0031631D">
        <w:t xml:space="preserve"> </w:t>
      </w:r>
      <w:r w:rsidR="0031631D" w:rsidRPr="001453D9">
        <w:t xml:space="preserve">Eelnõu rakendamisega hakkab </w:t>
      </w:r>
      <w:r w:rsidR="00266D19">
        <w:t>ÕK</w:t>
      </w:r>
      <w:r w:rsidR="0031631D" w:rsidRPr="001453D9">
        <w:t xml:space="preserve"> tagama põhiõiguste seiret taustakontrolli</w:t>
      </w:r>
      <w:r w:rsidR="004315FF" w:rsidRPr="001453D9">
        <w:t xml:space="preserve"> ja piirimenetluse</w:t>
      </w:r>
      <w:r w:rsidR="0031631D" w:rsidRPr="001453D9">
        <w:t xml:space="preserve"> ajal, milleks on vajalik lisaraha </w:t>
      </w:r>
      <w:r w:rsidR="00F506F6" w:rsidRPr="001453D9">
        <w:t>riigi</w:t>
      </w:r>
      <w:r w:rsidR="004315FF" w:rsidRPr="001453D9">
        <w:t xml:space="preserve"> </w:t>
      </w:r>
      <w:r w:rsidR="00F506F6" w:rsidRPr="001453D9">
        <w:t xml:space="preserve">eelarvest </w:t>
      </w:r>
      <w:r w:rsidR="0031631D" w:rsidRPr="001453D9">
        <w:t>150</w:t>
      </w:r>
      <w:r w:rsidR="006068D0">
        <w:t> </w:t>
      </w:r>
      <w:r w:rsidR="0031631D" w:rsidRPr="001453D9">
        <w:t>000</w:t>
      </w:r>
      <w:r w:rsidR="006068D0">
        <w:t xml:space="preserve"> eurot</w:t>
      </w:r>
      <w:r w:rsidR="0031631D" w:rsidRPr="001453D9">
        <w:t xml:space="preserve"> aastas.</w:t>
      </w:r>
      <w:r w:rsidR="0031631D">
        <w:t xml:space="preserve"> </w:t>
      </w:r>
    </w:p>
    <w:p w14:paraId="7221FA5D" w14:textId="77777777" w:rsidR="0031631D" w:rsidRDefault="0031631D" w:rsidP="00855394">
      <w:pPr>
        <w:jc w:val="both"/>
        <w:rPr>
          <w:rFonts w:eastAsia="Calibri"/>
        </w:rPr>
      </w:pPr>
    </w:p>
    <w:p w14:paraId="44965A82" w14:textId="7D58AE60" w:rsidR="00C13148" w:rsidRDefault="004063D2" w:rsidP="00855394">
      <w:pPr>
        <w:jc w:val="both"/>
        <w:rPr>
          <w:rFonts w:eastAsia="Calibri"/>
        </w:rPr>
      </w:pPr>
      <w:r>
        <w:rPr>
          <w:rFonts w:eastAsia="Calibri"/>
        </w:rPr>
        <w:t>Teiste rakendamisega seotud v</w:t>
      </w:r>
      <w:r w:rsidR="00C13148">
        <w:rPr>
          <w:rFonts w:eastAsia="Calibri"/>
        </w:rPr>
        <w:t>ajadus</w:t>
      </w:r>
      <w:r>
        <w:rPr>
          <w:rFonts w:eastAsia="Calibri"/>
        </w:rPr>
        <w:t>te katmiseks</w:t>
      </w:r>
      <w:r w:rsidR="00C13148">
        <w:rPr>
          <w:rFonts w:eastAsia="Calibri"/>
        </w:rPr>
        <w:t xml:space="preserve"> taotle</w:t>
      </w:r>
      <w:r w:rsidR="007C481A">
        <w:rPr>
          <w:rFonts w:eastAsia="Calibri"/>
        </w:rPr>
        <w:t>b asjaomane valitsemisala</w:t>
      </w:r>
      <w:r w:rsidR="00C13148">
        <w:rPr>
          <w:rFonts w:eastAsia="Calibri"/>
        </w:rPr>
        <w:t xml:space="preserve"> lisavahendeid riigieelarve strateegia protsessis või leitakse katteallikad olemasolevast eelarvest. </w:t>
      </w:r>
    </w:p>
    <w:p w14:paraId="6C36BA7F" w14:textId="77777777" w:rsidR="00713E48" w:rsidRDefault="00713E48" w:rsidP="00B70EE9"/>
    <w:p w14:paraId="66F15AF8" w14:textId="77777777" w:rsidR="00BC4121" w:rsidRPr="00BC4121" w:rsidRDefault="00BC4121" w:rsidP="00D72827">
      <w:pPr>
        <w:pStyle w:val="Pealkiri1"/>
        <w:rPr>
          <w:rFonts w:eastAsia="Calibri"/>
          <w:lang w:eastAsia="et-EE"/>
        </w:rPr>
      </w:pPr>
      <w:bookmarkStart w:id="314" w:name="_Toc143167923"/>
      <w:bookmarkStart w:id="315" w:name="_Toc146708276"/>
      <w:bookmarkStart w:id="316" w:name="_Toc146745587"/>
      <w:bookmarkStart w:id="317" w:name="_Toc146783322"/>
      <w:bookmarkStart w:id="318" w:name="_Toc146784678"/>
      <w:bookmarkStart w:id="319" w:name="_Toc149744340"/>
      <w:bookmarkStart w:id="320" w:name="_Toc150941983"/>
      <w:bookmarkStart w:id="321" w:name="_Toc153203774"/>
      <w:bookmarkStart w:id="322" w:name="_Toc153877990"/>
      <w:bookmarkStart w:id="323" w:name="_Toc155950172"/>
      <w:bookmarkStart w:id="324" w:name="_Toc157769576"/>
      <w:r w:rsidRPr="00BC4121">
        <w:rPr>
          <w:rFonts w:eastAsia="Calibri"/>
          <w:lang w:eastAsia="et-EE"/>
        </w:rPr>
        <w:t>8. Rakendusaktid</w:t>
      </w:r>
      <w:bookmarkEnd w:id="314"/>
      <w:bookmarkEnd w:id="315"/>
      <w:bookmarkEnd w:id="316"/>
      <w:bookmarkEnd w:id="317"/>
      <w:bookmarkEnd w:id="318"/>
      <w:bookmarkEnd w:id="319"/>
      <w:bookmarkEnd w:id="320"/>
      <w:bookmarkEnd w:id="321"/>
      <w:bookmarkEnd w:id="322"/>
      <w:bookmarkEnd w:id="323"/>
      <w:bookmarkEnd w:id="324"/>
    </w:p>
    <w:p w14:paraId="543BD268" w14:textId="77777777" w:rsidR="00BC4121" w:rsidRPr="00BC4121" w:rsidRDefault="00BC4121" w:rsidP="001B669D">
      <w:pPr>
        <w:keepNext/>
        <w:jc w:val="both"/>
        <w:rPr>
          <w:rFonts w:eastAsia="Calibri"/>
          <w:kern w:val="0"/>
          <w:lang w:eastAsia="et-EE"/>
          <w14:ligatures w14:val="none"/>
        </w:rPr>
      </w:pPr>
    </w:p>
    <w:p w14:paraId="66A455C1" w14:textId="6BF194F7" w:rsidR="00A6389A" w:rsidRPr="00B20D7F" w:rsidRDefault="00B20D7F" w:rsidP="000B12F3">
      <w:pPr>
        <w:jc w:val="both"/>
        <w:rPr>
          <w:rFonts w:eastAsia="Calibri"/>
          <w:kern w:val="0"/>
          <w:lang w:eastAsia="et-EE"/>
          <w14:ligatures w14:val="none"/>
        </w:rPr>
      </w:pPr>
      <w:bookmarkStart w:id="325" w:name="_Toc133574906"/>
      <w:r>
        <w:rPr>
          <w:rFonts w:eastAsia="Calibri"/>
          <w:b/>
          <w:bCs/>
          <w:kern w:val="0"/>
          <w:lang w:eastAsia="et-EE"/>
          <w14:ligatures w14:val="none"/>
        </w:rPr>
        <w:t xml:space="preserve">8.1. </w:t>
      </w:r>
      <w:r w:rsidR="00A6389A" w:rsidRPr="00B20D7F">
        <w:rPr>
          <w:rFonts w:eastAsia="Calibri"/>
          <w:kern w:val="0"/>
          <w:lang w:eastAsia="et-EE"/>
          <w14:ligatures w14:val="none"/>
        </w:rPr>
        <w:t xml:space="preserve">Muudatuste rakendamiseks on vaja </w:t>
      </w:r>
      <w:bookmarkEnd w:id="325"/>
      <w:r w:rsidR="000B12F3" w:rsidRPr="00B20D7F">
        <w:rPr>
          <w:rFonts w:eastAsia="Calibri"/>
          <w:kern w:val="0"/>
          <w:lang w:eastAsia="et-EE"/>
          <w14:ligatures w14:val="none"/>
        </w:rPr>
        <w:t>kehtestada:</w:t>
      </w:r>
    </w:p>
    <w:p w14:paraId="0BE92C34" w14:textId="25AF911D" w:rsidR="00B20D7F" w:rsidRPr="00B20D7F" w:rsidRDefault="000C4E16" w:rsidP="00B20D7F">
      <w:r>
        <w:rPr>
          <w:rFonts w:eastAsia="Calibri"/>
          <w:kern w:val="0"/>
          <w:lang w:eastAsia="et-EE"/>
          <w14:ligatures w14:val="none"/>
        </w:rPr>
        <w:t>1</w:t>
      </w:r>
      <w:r w:rsidR="00B20D7F" w:rsidRPr="00B20D7F">
        <w:rPr>
          <w:rFonts w:eastAsia="Calibri"/>
          <w:kern w:val="0"/>
          <w:lang w:eastAsia="et-EE"/>
          <w14:ligatures w14:val="none"/>
        </w:rPr>
        <w:t>) siseministri määrus „</w:t>
      </w:r>
      <w:r w:rsidR="00B20D7F" w:rsidRPr="00B20D7F">
        <w:t>Rahvusvahelise kaitse saaja ja tema perekonnaliikme elamisloa taotlemise, andmise ja pikendamise ning kehtetuks tunnistamise kord ning elamisloa taotlemisel esitatavate tõendite ja andmete loetelu“;</w:t>
      </w:r>
    </w:p>
    <w:p w14:paraId="4C2E21A6" w14:textId="3F99D278" w:rsidR="00B20D7F" w:rsidRDefault="000C4E16" w:rsidP="00B20D7F">
      <w:r>
        <w:t>2</w:t>
      </w:r>
      <w:r w:rsidR="00B20D7F" w:rsidRPr="00B20D7F">
        <w:t>) siseministri määrus „Kinnipidamiseks loa saamise taotluses esitatavate andmete ja tõendite loetelu“;</w:t>
      </w:r>
    </w:p>
    <w:p w14:paraId="6A7BD1F5" w14:textId="31262BFF" w:rsidR="000C4E16" w:rsidRDefault="000C4E16" w:rsidP="00B20D7F">
      <w:r>
        <w:t>3) siseministri määrus „Rahvusvahelise kaitse andmise registri põhimäärus“;</w:t>
      </w:r>
    </w:p>
    <w:p w14:paraId="5D65CCAC" w14:textId="32CB5FB4" w:rsidR="000C4E16" w:rsidRDefault="000C4E16" w:rsidP="000C4E16">
      <w:pPr>
        <w:jc w:val="both"/>
      </w:pPr>
      <w:r w:rsidRPr="006A0204">
        <w:t>4) siseministri määrus „Rahvusvahelise kaitse taotleja tunnistuse vorm ja sellele kantavate andmete loetelu“;</w:t>
      </w:r>
    </w:p>
    <w:p w14:paraId="0C34B126" w14:textId="37B47221" w:rsidR="006A0204" w:rsidRPr="00B20D7F" w:rsidRDefault="006A0204" w:rsidP="000C4E16">
      <w:pPr>
        <w:jc w:val="both"/>
      </w:pPr>
      <w:r>
        <w:t>5) siseministri määrus „</w:t>
      </w:r>
      <w:r w:rsidRPr="006A0204">
        <w:t>Ajutise kaitse saaja reisiloa vorm ja sellele kantavate andmete loetelu</w:t>
      </w:r>
      <w:r>
        <w:t>“;</w:t>
      </w:r>
    </w:p>
    <w:p w14:paraId="6E419961" w14:textId="77777777" w:rsidR="000B12F3" w:rsidRDefault="000B12F3" w:rsidP="000B12F3">
      <w:pPr>
        <w:jc w:val="both"/>
        <w:rPr>
          <w:rFonts w:eastAsia="Calibri"/>
          <w:b/>
          <w:bCs/>
          <w:kern w:val="0"/>
          <w:lang w:eastAsia="et-EE"/>
          <w14:ligatures w14:val="none"/>
        </w:rPr>
      </w:pPr>
    </w:p>
    <w:p w14:paraId="2DF0E925" w14:textId="53B198A1" w:rsidR="000B12F3" w:rsidRPr="00B20D7F" w:rsidRDefault="00B20D7F" w:rsidP="000B12F3">
      <w:pPr>
        <w:jc w:val="both"/>
        <w:rPr>
          <w:rFonts w:eastAsia="Calibri"/>
          <w:kern w:val="0"/>
          <w:lang w:eastAsia="et-EE"/>
          <w14:ligatures w14:val="none"/>
        </w:rPr>
      </w:pPr>
      <w:r>
        <w:rPr>
          <w:rFonts w:eastAsia="Calibri"/>
          <w:b/>
          <w:bCs/>
          <w:kern w:val="0"/>
          <w:lang w:eastAsia="et-EE"/>
          <w14:ligatures w14:val="none"/>
        </w:rPr>
        <w:t xml:space="preserve">8.2. </w:t>
      </w:r>
      <w:r w:rsidR="000B12F3" w:rsidRPr="00B20D7F">
        <w:rPr>
          <w:rFonts w:eastAsia="Calibri"/>
          <w:kern w:val="0"/>
          <w:lang w:eastAsia="et-EE"/>
          <w14:ligatures w14:val="none"/>
        </w:rPr>
        <w:t xml:space="preserve">Muudatuste rakendamiseks on vaja muuta järgmiseid </w:t>
      </w:r>
      <w:r w:rsidRPr="00B20D7F">
        <w:rPr>
          <w:rFonts w:eastAsia="Calibri"/>
          <w:kern w:val="0"/>
          <w:lang w:eastAsia="et-EE"/>
          <w14:ligatures w14:val="none"/>
        </w:rPr>
        <w:t>siseministri</w:t>
      </w:r>
      <w:r w:rsidR="000B12F3" w:rsidRPr="00B20D7F">
        <w:rPr>
          <w:rFonts w:eastAsia="Calibri"/>
          <w:kern w:val="0"/>
          <w:lang w:eastAsia="et-EE"/>
          <w14:ligatures w14:val="none"/>
        </w:rPr>
        <w:t xml:space="preserve"> määruseid:</w:t>
      </w:r>
    </w:p>
    <w:p w14:paraId="765813EA" w14:textId="50EA40A8" w:rsidR="00B20D7F" w:rsidRDefault="00B20D7F" w:rsidP="000B12F3">
      <w:pPr>
        <w:jc w:val="both"/>
      </w:pPr>
      <w:r w:rsidRPr="00B20D7F">
        <w:rPr>
          <w:rFonts w:eastAsia="Calibri"/>
          <w:kern w:val="0"/>
          <w:lang w:eastAsia="et-EE"/>
          <w14:ligatures w14:val="none"/>
        </w:rPr>
        <w:t xml:space="preserve">1) </w:t>
      </w:r>
      <w:r w:rsidR="00A46F4D">
        <w:t>s</w:t>
      </w:r>
      <w:r w:rsidRPr="0095708A">
        <w:t>iseministri 26. augusti 2020. aasta määrus nr 33 „</w:t>
      </w:r>
      <w:r w:rsidRPr="00B20D7F">
        <w:t>Elamisloakaardi vorm ja tehniline kirjeldus ning elamisloakaardile kantavate andmete loetelu“;</w:t>
      </w:r>
    </w:p>
    <w:p w14:paraId="494B0944" w14:textId="58D4AABD" w:rsidR="00B20D7F" w:rsidRPr="00B20D7F" w:rsidRDefault="00B20D7F" w:rsidP="000B12F3">
      <w:pPr>
        <w:jc w:val="both"/>
        <w:rPr>
          <w:b/>
          <w:bCs/>
        </w:rPr>
      </w:pPr>
      <w:r>
        <w:lastRenderedPageBreak/>
        <w:t xml:space="preserve">2) </w:t>
      </w:r>
      <w:bookmarkStart w:id="326" w:name="_Hlk199843369"/>
      <w:r w:rsidR="00A46F4D">
        <w:t>s</w:t>
      </w:r>
      <w:r>
        <w:t xml:space="preserve">iseministri 1. juuli 2020 aasta määrus nr 25 </w:t>
      </w:r>
      <w:r w:rsidRPr="00B20D7F">
        <w:t>„Eestis seadusliku aluseta viibivate ja viibinud välismaalaste andmekogu põhimäärus</w:t>
      </w:r>
      <w:bookmarkEnd w:id="326"/>
      <w:r w:rsidRPr="00B20D7F">
        <w:t>“;</w:t>
      </w:r>
    </w:p>
    <w:p w14:paraId="7AB1CD6D" w14:textId="52130100" w:rsidR="00B20D7F" w:rsidRDefault="006A0204" w:rsidP="000B12F3">
      <w:pPr>
        <w:jc w:val="both"/>
        <w:rPr>
          <w:b/>
          <w:bCs/>
        </w:rPr>
      </w:pPr>
      <w:r>
        <w:t>3) s</w:t>
      </w:r>
      <w:r w:rsidRPr="006A0204">
        <w:t>iseministri 18. detsembri 2015. aasta määrus nr 81 „Elamislubade ja töölubade registri põhimäärus”</w:t>
      </w:r>
      <w:r w:rsidRPr="00CE4EB6">
        <w:t>.</w:t>
      </w:r>
    </w:p>
    <w:p w14:paraId="72A46F8B" w14:textId="77777777" w:rsidR="006A0204" w:rsidRPr="006A0204" w:rsidRDefault="006A0204" w:rsidP="000B12F3">
      <w:pPr>
        <w:jc w:val="both"/>
      </w:pPr>
    </w:p>
    <w:p w14:paraId="77FE52D7" w14:textId="5F8B83DC" w:rsidR="00B20D7F" w:rsidRDefault="00B20D7F" w:rsidP="000B12F3">
      <w:pPr>
        <w:jc w:val="both"/>
      </w:pPr>
      <w:r>
        <w:rPr>
          <w:rFonts w:eastAsia="Calibri"/>
          <w:b/>
          <w:bCs/>
          <w:kern w:val="0"/>
          <w:lang w:eastAsia="et-EE"/>
          <w14:ligatures w14:val="none"/>
        </w:rPr>
        <w:t xml:space="preserve">8.3. </w:t>
      </w:r>
      <w:r w:rsidRPr="00B20D7F">
        <w:rPr>
          <w:rFonts w:eastAsia="Calibri"/>
          <w:kern w:val="0"/>
          <w:lang w:eastAsia="et-EE"/>
          <w14:ligatures w14:val="none"/>
        </w:rPr>
        <w:t>Muudatuste rakendamiseks ja vastavalt ministrite vastutusvaldkonnale muudab kultuuriminister</w:t>
      </w:r>
      <w:r>
        <w:rPr>
          <w:rFonts w:eastAsia="Calibri"/>
          <w:b/>
          <w:bCs/>
          <w:kern w:val="0"/>
          <w:lang w:eastAsia="et-EE"/>
          <w14:ligatures w14:val="none"/>
        </w:rPr>
        <w:t xml:space="preserve"> </w:t>
      </w:r>
      <w:r>
        <w:t>s</w:t>
      </w:r>
      <w:r w:rsidRPr="00866F3D">
        <w:t>iseministri 13. augusti 2014. a määrus</w:t>
      </w:r>
      <w:r>
        <w:t>t</w:t>
      </w:r>
      <w:r w:rsidRPr="00866F3D">
        <w:t xml:space="preserve"> nr 34 „Kohanemisprogramm“</w:t>
      </w:r>
      <w:r>
        <w:t>.</w:t>
      </w:r>
    </w:p>
    <w:p w14:paraId="0CE166CE" w14:textId="77777777" w:rsidR="00B20D7F" w:rsidRDefault="00B20D7F" w:rsidP="000B12F3">
      <w:pPr>
        <w:jc w:val="both"/>
      </w:pPr>
    </w:p>
    <w:p w14:paraId="0F0883F2" w14:textId="7A819F4D" w:rsidR="00B20D7F" w:rsidRDefault="00B20D7F" w:rsidP="000B12F3">
      <w:pPr>
        <w:jc w:val="both"/>
        <w:rPr>
          <w:rFonts w:eastAsia="Calibri"/>
          <w:b/>
          <w:bCs/>
          <w:kern w:val="0"/>
          <w:lang w:eastAsia="et-EE"/>
          <w14:ligatures w14:val="none"/>
        </w:rPr>
      </w:pPr>
      <w:r w:rsidRPr="00B20D7F">
        <w:rPr>
          <w:b/>
          <w:bCs/>
        </w:rPr>
        <w:t>8.4.</w:t>
      </w:r>
      <w:r>
        <w:t xml:space="preserve"> </w:t>
      </w:r>
      <w:r w:rsidRPr="00B20D7F">
        <w:rPr>
          <w:rFonts w:eastAsia="Calibri"/>
          <w:kern w:val="0"/>
          <w:lang w:eastAsia="et-EE"/>
          <w14:ligatures w14:val="none"/>
        </w:rPr>
        <w:t>Muudatuste rakendamiseks on vaja muuta järgmiseid sotsiaalministri määruseid:</w:t>
      </w:r>
    </w:p>
    <w:p w14:paraId="172A5122" w14:textId="5FEBDB3F" w:rsidR="00B20D7F" w:rsidRPr="00B20D7F" w:rsidRDefault="00B20D7F" w:rsidP="000B12F3">
      <w:pPr>
        <w:jc w:val="both"/>
      </w:pPr>
      <w:r w:rsidRPr="00B20D7F">
        <w:rPr>
          <w:rFonts w:eastAsia="Calibri"/>
          <w:kern w:val="0"/>
          <w:lang w:eastAsia="et-EE"/>
          <w14:ligatures w14:val="none"/>
        </w:rPr>
        <w:t xml:space="preserve">1) </w:t>
      </w:r>
      <w:r w:rsidR="00A46F4D">
        <w:t>s</w:t>
      </w:r>
      <w:r w:rsidRPr="00B20D7F">
        <w:t>otsiaalministri 19</w:t>
      </w:r>
      <w:r w:rsidRPr="00866F3D">
        <w:t xml:space="preserve">. </w:t>
      </w:r>
      <w:r w:rsidRPr="00B20D7F">
        <w:t>novembri</w:t>
      </w:r>
      <w:r w:rsidRPr="00866F3D">
        <w:t xml:space="preserve"> 201</w:t>
      </w:r>
      <w:r w:rsidRPr="00B20D7F">
        <w:t>3</w:t>
      </w:r>
      <w:r w:rsidRPr="00866F3D">
        <w:t>. a määrus nr 3</w:t>
      </w:r>
      <w:r w:rsidRPr="00B20D7F">
        <w:t>7</w:t>
      </w:r>
      <w:r w:rsidRPr="00866F3D">
        <w:t xml:space="preserve"> „</w:t>
      </w:r>
      <w:r w:rsidRPr="00B20D7F">
        <w:t>Rahvusvahelise kaitse taotlejate majutuskeskuse sisekorraeeskiri</w:t>
      </w:r>
      <w:r w:rsidRPr="00866F3D">
        <w:t>“</w:t>
      </w:r>
      <w:r w:rsidRPr="00B20D7F">
        <w:t xml:space="preserve"> ja</w:t>
      </w:r>
    </w:p>
    <w:p w14:paraId="319B0FD2" w14:textId="1C4B8A7F" w:rsidR="00B20D7F" w:rsidRDefault="00B20D7F" w:rsidP="000B12F3">
      <w:pPr>
        <w:jc w:val="both"/>
      </w:pPr>
      <w:r w:rsidRPr="00B20D7F">
        <w:t xml:space="preserve">2) </w:t>
      </w:r>
      <w:r w:rsidR="00A46F4D">
        <w:t>s</w:t>
      </w:r>
      <w:r w:rsidRPr="00B20D7F">
        <w:t>otsiaalministri 6. detsembri 2013. aasta määrus nr 40 „Rahvusvahelise kaitse taotleja ja väljasaadetava tervishoiuteenused“.</w:t>
      </w:r>
    </w:p>
    <w:p w14:paraId="0C0CC1C8" w14:textId="77777777" w:rsidR="006B18A2" w:rsidRDefault="006B18A2" w:rsidP="000B12F3">
      <w:pPr>
        <w:jc w:val="both"/>
      </w:pPr>
    </w:p>
    <w:p w14:paraId="0252A0E7" w14:textId="034B0CCA" w:rsidR="006B18A2" w:rsidRPr="006B18A2" w:rsidRDefault="006B18A2" w:rsidP="000B12F3">
      <w:pPr>
        <w:jc w:val="both"/>
      </w:pPr>
      <w:r>
        <w:rPr>
          <w:b/>
          <w:bCs/>
        </w:rPr>
        <w:t xml:space="preserve">8.5. </w:t>
      </w:r>
      <w:r>
        <w:t xml:space="preserve">Muudatuste rakendamiseks on vaja muuta </w:t>
      </w:r>
      <w:r w:rsidRPr="009C4D86">
        <w:t>Vabariigi Valitsuse 23. detsembri 2021. aasta määrus</w:t>
      </w:r>
      <w:r>
        <w:t>t</w:t>
      </w:r>
      <w:r w:rsidRPr="009C4D86">
        <w:t xml:space="preserve"> nr 125 „Automaatse biomeetrilise isikutuvastuse süsteemi andmekogu põhimäärus“</w:t>
      </w:r>
      <w:r>
        <w:t>.</w:t>
      </w:r>
    </w:p>
    <w:p w14:paraId="325A77B8" w14:textId="77777777" w:rsidR="00BC4121" w:rsidRPr="00BC4121" w:rsidRDefault="00BC4121" w:rsidP="001B669D">
      <w:pPr>
        <w:jc w:val="both"/>
        <w:rPr>
          <w:rFonts w:eastAsia="Calibri"/>
          <w:kern w:val="0"/>
          <w:lang w:eastAsia="et-EE"/>
          <w14:ligatures w14:val="none"/>
        </w:rPr>
      </w:pPr>
    </w:p>
    <w:p w14:paraId="4D7F6951" w14:textId="508040A6" w:rsidR="000C4E16" w:rsidRDefault="000C4E16" w:rsidP="001B669D">
      <w:pPr>
        <w:jc w:val="both"/>
        <w:rPr>
          <w:rFonts w:eastAsia="Calibri"/>
          <w:kern w:val="0"/>
          <w:lang w:eastAsia="et-EE"/>
          <w14:ligatures w14:val="none"/>
        </w:rPr>
      </w:pPr>
      <w:bookmarkStart w:id="327" w:name="_Toc133574909"/>
      <w:r>
        <w:rPr>
          <w:rFonts w:eastAsia="Calibri"/>
          <w:b/>
          <w:bCs/>
          <w:kern w:val="0"/>
          <w:lang w:eastAsia="et-EE"/>
          <w14:ligatures w14:val="none"/>
        </w:rPr>
        <w:t>8.</w:t>
      </w:r>
      <w:r w:rsidR="006B18A2">
        <w:rPr>
          <w:rFonts w:eastAsia="Calibri"/>
          <w:b/>
          <w:bCs/>
          <w:kern w:val="0"/>
          <w:lang w:eastAsia="et-EE"/>
          <w14:ligatures w14:val="none"/>
        </w:rPr>
        <w:t>6</w:t>
      </w:r>
      <w:r>
        <w:rPr>
          <w:rFonts w:eastAsia="Calibri"/>
          <w:b/>
          <w:bCs/>
          <w:kern w:val="0"/>
          <w:lang w:eastAsia="et-EE"/>
          <w14:ligatures w14:val="none"/>
        </w:rPr>
        <w:t xml:space="preserve">. </w:t>
      </w:r>
      <w:r>
        <w:rPr>
          <w:rFonts w:eastAsia="Calibri"/>
          <w:kern w:val="0"/>
          <w:lang w:eastAsia="et-EE"/>
          <w14:ligatures w14:val="none"/>
        </w:rPr>
        <w:t>HMS § 93 lõike 1 alusel muutuvad kehtetuks:</w:t>
      </w:r>
    </w:p>
    <w:p w14:paraId="5C289CBF" w14:textId="3E96E1C9" w:rsidR="006A0204" w:rsidRDefault="006A0204" w:rsidP="000C4E16">
      <w:pPr>
        <w:jc w:val="both"/>
        <w:rPr>
          <w:rFonts w:eastAsia="Calibri"/>
          <w:kern w:val="0"/>
          <w:lang w:eastAsia="et-EE"/>
          <w14:ligatures w14:val="none"/>
        </w:rPr>
      </w:pPr>
      <w:r>
        <w:rPr>
          <w:rFonts w:eastAsia="Calibri"/>
          <w:kern w:val="0"/>
          <w:lang w:eastAsia="et-EE"/>
          <w14:ligatures w14:val="none"/>
        </w:rPr>
        <w:t>1) siseministri 7. juuli 2006. aasta määrus nr 47 „</w:t>
      </w:r>
      <w:r w:rsidR="00150D8E">
        <w:rPr>
          <w:rFonts w:eastAsia="Calibri"/>
          <w:kern w:val="0"/>
          <w:lang w:eastAsia="et-EE"/>
          <w14:ligatures w14:val="none"/>
        </w:rPr>
        <w:t>PPA</w:t>
      </w:r>
      <w:r>
        <w:rPr>
          <w:rFonts w:eastAsia="Calibri"/>
          <w:kern w:val="0"/>
          <w:lang w:eastAsia="et-EE"/>
          <w14:ligatures w14:val="none"/>
        </w:rPr>
        <w:t xml:space="preserve"> ametiruumide sisekorra eeskiri“;</w:t>
      </w:r>
    </w:p>
    <w:p w14:paraId="75564FC5" w14:textId="10650B55" w:rsidR="006A0204" w:rsidRDefault="006A0204" w:rsidP="000C4E16">
      <w:pPr>
        <w:jc w:val="both"/>
      </w:pPr>
      <w:r>
        <w:rPr>
          <w:rFonts w:eastAsia="Calibri"/>
          <w:kern w:val="0"/>
          <w:lang w:eastAsia="et-EE"/>
          <w14:ligatures w14:val="none"/>
        </w:rPr>
        <w:t xml:space="preserve">2) </w:t>
      </w:r>
      <w:r>
        <w:t>s</w:t>
      </w:r>
      <w:r w:rsidRPr="00B20D7F">
        <w:t>iseministri 14. juuli 2006. aasta määrus nr 48 „Reisiloa vorm ja sellele kantavate andmete loetelu“;</w:t>
      </w:r>
    </w:p>
    <w:p w14:paraId="7BFDA219" w14:textId="40675F07" w:rsidR="00672CAE" w:rsidRDefault="00672CAE" w:rsidP="000C4E16">
      <w:pPr>
        <w:jc w:val="both"/>
      </w:pPr>
      <w:r>
        <w:t>3) siseministri 24. septembri 2013. aasta määrus nr 29 „</w:t>
      </w:r>
      <w:r w:rsidR="00150D8E">
        <w:t>PPA</w:t>
      </w:r>
      <w:r w:rsidRPr="00672CAE">
        <w:t xml:space="preserve"> ametiruumides majutatavale rahvusvahelise kaitse taotlejale toiduraha maksmise kord ja määrad</w:t>
      </w:r>
      <w:r>
        <w:t>“;</w:t>
      </w:r>
    </w:p>
    <w:p w14:paraId="517802C4" w14:textId="54926F95" w:rsidR="006A0204" w:rsidRDefault="00672CAE" w:rsidP="006A0204">
      <w:pPr>
        <w:jc w:val="both"/>
      </w:pPr>
      <w:r>
        <w:t>4</w:t>
      </w:r>
      <w:r w:rsidR="006A0204">
        <w:t>) s</w:t>
      </w:r>
      <w:r w:rsidR="006A0204" w:rsidRPr="00B20D7F">
        <w:t>iseministri 18. detsembri 2015. aasta määrus nr 76 „Riikliku rahvusvahelise kaitse andmise registri põhimäärus”;</w:t>
      </w:r>
    </w:p>
    <w:p w14:paraId="77C06C93" w14:textId="51768755" w:rsidR="006A0204" w:rsidRPr="006A0204" w:rsidRDefault="00672CAE" w:rsidP="000C4E16">
      <w:pPr>
        <w:jc w:val="both"/>
      </w:pPr>
      <w:r>
        <w:t>5</w:t>
      </w:r>
      <w:r w:rsidR="006A0204">
        <w:t xml:space="preserve">) </w:t>
      </w:r>
      <w:r w:rsidR="006A0204">
        <w:rPr>
          <w:rFonts w:eastAsia="Calibri"/>
          <w:kern w:val="0"/>
          <w:lang w:eastAsia="et-EE"/>
          <w14:ligatures w14:val="none"/>
        </w:rPr>
        <w:t>s</w:t>
      </w:r>
      <w:r w:rsidR="006A0204" w:rsidRPr="00B20D7F">
        <w:t>iseministri 18. detsembri 2015. aasta määrus nr 86 „Ajutise kaitse saaja ja tema perekonnaliikme elamisloa taotlemise, andmise ja pikendamise ning kehtetuks tunnistamise kord ning elamisloa taotlemisel esitatavate tõendite ja andmete loetelu</w:t>
      </w:r>
      <w:r w:rsidR="006A0204">
        <w:t>;</w:t>
      </w:r>
    </w:p>
    <w:p w14:paraId="5344BC50" w14:textId="7CCFD0E9" w:rsidR="000C4E16" w:rsidRDefault="00672CAE" w:rsidP="000C4E16">
      <w:pPr>
        <w:jc w:val="both"/>
      </w:pPr>
      <w:r>
        <w:rPr>
          <w:rFonts w:eastAsia="Calibri"/>
          <w:kern w:val="0"/>
          <w:lang w:eastAsia="et-EE"/>
          <w14:ligatures w14:val="none"/>
        </w:rPr>
        <w:t>6</w:t>
      </w:r>
      <w:r w:rsidR="000C4E16">
        <w:rPr>
          <w:rFonts w:eastAsia="Calibri"/>
          <w:kern w:val="0"/>
          <w:lang w:eastAsia="et-EE"/>
          <w14:ligatures w14:val="none"/>
        </w:rPr>
        <w:t>)</w:t>
      </w:r>
      <w:r w:rsidR="000C4E16">
        <w:t xml:space="preserve"> siseministri 18. detsembri 2015. aasta määrus nr 87 „</w:t>
      </w:r>
      <w:r w:rsidR="000C4E16" w:rsidRPr="000C4E16">
        <w:t>Pagulase ja täiendava kaitse saaja ning nende perekonnaliikme elamisloa taotlemise, andmise, pikendamise ja kehtetuks tunnistamise kord ning elamisloa taotlemisel esitatavate tõendite ja andmete loetelu</w:t>
      </w:r>
      <w:r w:rsidR="000C4E16">
        <w:t>“;</w:t>
      </w:r>
    </w:p>
    <w:p w14:paraId="1004CB4F" w14:textId="4A13D9DF" w:rsidR="000C4E16" w:rsidRDefault="00672CAE" w:rsidP="000C4E16">
      <w:pPr>
        <w:jc w:val="both"/>
      </w:pPr>
      <w:r>
        <w:rPr>
          <w:rFonts w:eastAsia="Calibri"/>
          <w:kern w:val="0"/>
          <w:lang w:eastAsia="et-EE"/>
          <w14:ligatures w14:val="none"/>
        </w:rPr>
        <w:t>7</w:t>
      </w:r>
      <w:r w:rsidR="000C4E16" w:rsidRPr="00B20D7F">
        <w:rPr>
          <w:rFonts w:eastAsia="Calibri"/>
          <w:kern w:val="0"/>
          <w:lang w:eastAsia="et-EE"/>
          <w14:ligatures w14:val="none"/>
        </w:rPr>
        <w:t xml:space="preserve">) </w:t>
      </w:r>
      <w:r w:rsidR="000C4E16">
        <w:t>s</w:t>
      </w:r>
      <w:r w:rsidR="000C4E16" w:rsidRPr="00B20D7F">
        <w:t>iseministri 18. veebruari 2016. aasta määrus nr 7 „Rahvusvahelise kaitse taotleja tunnistuse vorm ja sellele kantavate andmete loetelu“;</w:t>
      </w:r>
    </w:p>
    <w:p w14:paraId="166EAF99" w14:textId="6AAF6602" w:rsidR="006A0204" w:rsidRDefault="00672CAE" w:rsidP="000C4E16">
      <w:pPr>
        <w:jc w:val="both"/>
      </w:pPr>
      <w:r>
        <w:t>8</w:t>
      </w:r>
      <w:r w:rsidR="006A0204">
        <w:t>) siseministri 2. mail 2016. aasta määrus nr 13 „Rahvusvahelise kaitse taotlejaga vestluse läbiviimise kord“.</w:t>
      </w:r>
    </w:p>
    <w:p w14:paraId="3E0F9320" w14:textId="77777777" w:rsidR="000C4E16" w:rsidRDefault="000C4E16" w:rsidP="001B669D">
      <w:pPr>
        <w:jc w:val="both"/>
        <w:rPr>
          <w:rFonts w:eastAsia="Calibri"/>
          <w:kern w:val="0"/>
          <w:lang w:eastAsia="et-EE"/>
          <w14:ligatures w14:val="none"/>
        </w:rPr>
      </w:pPr>
    </w:p>
    <w:p w14:paraId="53AF9806" w14:textId="3355DCC2" w:rsidR="00BC4121" w:rsidRDefault="00BC4121" w:rsidP="001B669D">
      <w:pPr>
        <w:jc w:val="both"/>
        <w:rPr>
          <w:rFonts w:eastAsia="Calibri"/>
          <w:kern w:val="0"/>
          <w14:ligatures w14:val="none"/>
        </w:rPr>
      </w:pPr>
      <w:r w:rsidRPr="00BC4121">
        <w:rPr>
          <w:rFonts w:eastAsia="Calibri"/>
          <w:kern w:val="0"/>
          <w:lang w:eastAsia="et-EE"/>
          <w14:ligatures w14:val="none"/>
        </w:rPr>
        <w:t xml:space="preserve">Rakendusaktide kavandid on </w:t>
      </w:r>
      <w:r w:rsidR="00BE2D7E">
        <w:rPr>
          <w:rFonts w:eastAsia="Calibri"/>
          <w:kern w:val="0"/>
          <w:lang w:eastAsia="et-EE"/>
          <w14:ligatures w14:val="none"/>
        </w:rPr>
        <w:t xml:space="preserve">esitatud </w:t>
      </w:r>
      <w:r w:rsidR="00FC24E0">
        <w:rPr>
          <w:rFonts w:eastAsia="Calibri"/>
          <w:kern w:val="0"/>
          <w:lang w:eastAsia="et-EE"/>
          <w14:ligatures w14:val="none"/>
        </w:rPr>
        <w:t>eelnõu</w:t>
      </w:r>
      <w:r w:rsidRPr="00BC4121">
        <w:rPr>
          <w:rFonts w:eastAsia="Calibri"/>
          <w:kern w:val="0"/>
          <w:lang w:eastAsia="et-EE"/>
          <w14:ligatures w14:val="none"/>
        </w:rPr>
        <w:t xml:space="preserve"> seletuskirja lisas</w:t>
      </w:r>
      <w:r w:rsidR="005D2273">
        <w:rPr>
          <w:rFonts w:eastAsia="Calibri"/>
          <w:kern w:val="0"/>
          <w:lang w:eastAsia="et-EE"/>
          <w14:ligatures w14:val="none"/>
        </w:rPr>
        <w:t xml:space="preserve"> </w:t>
      </w:r>
      <w:r w:rsidR="002D1D09">
        <w:rPr>
          <w:rFonts w:eastAsia="Calibri"/>
          <w:kern w:val="0"/>
          <w:lang w:eastAsia="et-EE"/>
          <w14:ligatures w14:val="none"/>
        </w:rPr>
        <w:t>6</w:t>
      </w:r>
      <w:r w:rsidRPr="00BC4121">
        <w:rPr>
          <w:rFonts w:eastAsia="Calibri"/>
          <w:kern w:val="0"/>
          <w:lang w:eastAsia="et-EE"/>
          <w14:ligatures w14:val="none"/>
        </w:rPr>
        <w:t>.</w:t>
      </w:r>
      <w:bookmarkEnd w:id="327"/>
      <w:r w:rsidRPr="00BC4121">
        <w:rPr>
          <w:rFonts w:eastAsia="Calibri"/>
          <w:kern w:val="0"/>
          <w:lang w:eastAsia="et-EE"/>
          <w14:ligatures w14:val="none"/>
        </w:rPr>
        <w:t xml:space="preserve"> </w:t>
      </w:r>
      <w:r w:rsidRPr="00BC4121">
        <w:rPr>
          <w:rFonts w:eastAsia="Calibri"/>
          <w:kern w:val="0"/>
          <w14:ligatures w14:val="none"/>
        </w:rPr>
        <w:t xml:space="preserve">Kavandid on esialgsed ja </w:t>
      </w:r>
      <w:r w:rsidR="00FC24E0">
        <w:rPr>
          <w:rFonts w:eastAsia="Calibri"/>
          <w:kern w:val="0"/>
          <w14:ligatures w14:val="none"/>
        </w:rPr>
        <w:t>neid täiendatakse</w:t>
      </w:r>
      <w:r w:rsidR="00BE2D7E">
        <w:rPr>
          <w:rFonts w:eastAsia="Calibri"/>
          <w:kern w:val="0"/>
          <w14:ligatures w14:val="none"/>
        </w:rPr>
        <w:t xml:space="preserve"> seaduseelnõu kooskõlastamise käigus</w:t>
      </w:r>
      <w:r w:rsidRPr="00BC4121">
        <w:rPr>
          <w:rFonts w:eastAsia="Calibri"/>
          <w:kern w:val="0"/>
          <w14:ligatures w14:val="none"/>
        </w:rPr>
        <w:t>. Kavandatud muudatused esitatakse eraldi kooskõlastamiseks.</w:t>
      </w:r>
    </w:p>
    <w:p w14:paraId="57A1811B" w14:textId="77777777" w:rsidR="001D1ED7" w:rsidRPr="00BC4121" w:rsidRDefault="001D1ED7" w:rsidP="00D72827">
      <w:pPr>
        <w:rPr>
          <w:lang w:eastAsia="et-EE"/>
        </w:rPr>
      </w:pPr>
    </w:p>
    <w:p w14:paraId="6B8BBFA3" w14:textId="41EE553A" w:rsidR="00BC4121" w:rsidRDefault="00BC4121" w:rsidP="00D72827">
      <w:pPr>
        <w:pStyle w:val="Pealkiri1"/>
        <w:rPr>
          <w:rFonts w:eastAsia="Calibri"/>
          <w:lang w:eastAsia="et-EE"/>
        </w:rPr>
      </w:pPr>
      <w:bookmarkStart w:id="328" w:name="_Toc143167924"/>
      <w:bookmarkStart w:id="329" w:name="_Toc146708277"/>
      <w:bookmarkStart w:id="330" w:name="_Toc146745588"/>
      <w:bookmarkStart w:id="331" w:name="_Toc146783323"/>
      <w:bookmarkStart w:id="332" w:name="_Toc146784679"/>
      <w:bookmarkStart w:id="333" w:name="_Toc149744341"/>
      <w:bookmarkStart w:id="334" w:name="_Toc150941984"/>
      <w:bookmarkStart w:id="335" w:name="_Toc153203775"/>
      <w:bookmarkStart w:id="336" w:name="_Toc153877991"/>
      <w:bookmarkStart w:id="337" w:name="_Toc155950173"/>
      <w:bookmarkStart w:id="338" w:name="_Toc157769577"/>
      <w:r w:rsidRPr="004066EC">
        <w:rPr>
          <w:rFonts w:eastAsia="Calibri"/>
          <w:lang w:eastAsia="et-EE"/>
        </w:rPr>
        <w:t>9. Seaduse jõustumine</w:t>
      </w:r>
      <w:bookmarkStart w:id="339" w:name="lg172"/>
      <w:bookmarkEnd w:id="328"/>
      <w:bookmarkEnd w:id="329"/>
      <w:bookmarkEnd w:id="330"/>
      <w:bookmarkEnd w:id="331"/>
      <w:bookmarkEnd w:id="332"/>
      <w:bookmarkEnd w:id="333"/>
      <w:bookmarkEnd w:id="334"/>
      <w:bookmarkEnd w:id="335"/>
      <w:bookmarkEnd w:id="336"/>
      <w:bookmarkEnd w:id="337"/>
      <w:bookmarkEnd w:id="338"/>
      <w:bookmarkEnd w:id="339"/>
    </w:p>
    <w:p w14:paraId="475B0716" w14:textId="77777777" w:rsidR="002D5ED5" w:rsidRDefault="002D5ED5" w:rsidP="001B669D">
      <w:pPr>
        <w:keepNext/>
        <w:jc w:val="both"/>
        <w:rPr>
          <w:rFonts w:eastAsia="Calibri"/>
          <w:kern w:val="0"/>
          <w:sz w:val="28"/>
          <w:lang w:eastAsia="et-EE"/>
          <w14:ligatures w14:val="none"/>
        </w:rPr>
      </w:pPr>
    </w:p>
    <w:p w14:paraId="1277A9D1" w14:textId="658983ED" w:rsidR="00C83C5D" w:rsidRPr="00C43206" w:rsidRDefault="659F6D3A" w:rsidP="09135AC4">
      <w:pPr>
        <w:rPr>
          <w:rFonts w:eastAsia="Calibri"/>
          <w:color w:val="FF0000"/>
        </w:rPr>
      </w:pPr>
      <w:commentRangeStart w:id="340"/>
      <w:r w:rsidRPr="09135AC4">
        <w:rPr>
          <w:rFonts w:eastAsia="Calibri"/>
        </w:rPr>
        <w:t>Seadus jõustub</w:t>
      </w:r>
      <w:r w:rsidR="2AC3BCF7" w:rsidRPr="09135AC4">
        <w:rPr>
          <w:rFonts w:eastAsia="Calibri"/>
        </w:rPr>
        <w:t xml:space="preserve"> </w:t>
      </w:r>
      <w:r w:rsidRPr="09135AC4">
        <w:rPr>
          <w:rFonts w:eastAsia="Calibri"/>
        </w:rPr>
        <w:t>2026. aasta 12. juunil</w:t>
      </w:r>
      <w:r w:rsidR="45325FCA" w:rsidRPr="09135AC4">
        <w:rPr>
          <w:rFonts w:eastAsia="Calibri"/>
        </w:rPr>
        <w:t xml:space="preserve">, sest siis tuleb rakendada </w:t>
      </w:r>
      <w:r w:rsidR="45325FCA">
        <w:rPr>
          <w:rFonts w:eastAsia="Calibri"/>
          <w:kern w:val="0"/>
          <w:lang w:eastAsia="et-EE"/>
          <w14:ligatures w14:val="none"/>
        </w:rPr>
        <w:t>varjupaiga- ja rändehalduse õigustiku reformi.</w:t>
      </w:r>
      <w:commentRangeEnd w:id="340"/>
      <w:r w:rsidR="00945C7A">
        <w:commentReference w:id="340"/>
      </w:r>
    </w:p>
    <w:p w14:paraId="7A99023B" w14:textId="77777777" w:rsidR="002D5ED5" w:rsidRPr="00BC4121" w:rsidRDefault="002D5ED5" w:rsidP="001B669D">
      <w:pPr>
        <w:jc w:val="both"/>
        <w:rPr>
          <w:rFonts w:eastAsia="Arial Unicode MS"/>
          <w:bCs/>
          <w:kern w:val="0"/>
          <w:u w:color="000000"/>
          <w:lang w:eastAsia="et-EE"/>
          <w14:ligatures w14:val="none"/>
        </w:rPr>
      </w:pPr>
    </w:p>
    <w:p w14:paraId="662F3C8C" w14:textId="77777777" w:rsidR="00BC4121" w:rsidRPr="00BC4121" w:rsidRDefault="00BC4121" w:rsidP="00D72827">
      <w:pPr>
        <w:pStyle w:val="Pealkiri1"/>
        <w:rPr>
          <w:rFonts w:eastAsia="Calibri"/>
          <w:lang w:eastAsia="et-EE"/>
        </w:rPr>
      </w:pPr>
      <w:bookmarkStart w:id="341" w:name="_Toc143167925"/>
      <w:bookmarkStart w:id="342" w:name="_Toc146708278"/>
      <w:bookmarkStart w:id="343" w:name="_Toc146745589"/>
      <w:bookmarkStart w:id="344" w:name="_Toc146783324"/>
      <w:bookmarkStart w:id="345" w:name="_Toc146784680"/>
      <w:bookmarkStart w:id="346" w:name="_Toc149744342"/>
      <w:bookmarkStart w:id="347" w:name="_Toc150941985"/>
      <w:bookmarkStart w:id="348" w:name="_Toc153203776"/>
      <w:bookmarkStart w:id="349" w:name="_Toc153877992"/>
      <w:bookmarkStart w:id="350" w:name="_Toc155950174"/>
      <w:bookmarkStart w:id="351" w:name="_Toc157769578"/>
      <w:r w:rsidRPr="00BC4121">
        <w:rPr>
          <w:rFonts w:eastAsia="Calibri"/>
          <w:lang w:eastAsia="et-EE"/>
        </w:rPr>
        <w:t>10. Eelnõu kooskõlastamine, huvirühmade kaasamine</w:t>
      </w:r>
      <w:bookmarkEnd w:id="341"/>
      <w:r w:rsidRPr="00BC4121">
        <w:rPr>
          <w:rFonts w:eastAsia="Calibri"/>
          <w:lang w:eastAsia="et-EE"/>
        </w:rPr>
        <w:t xml:space="preserve"> ja avalik konsultatsioon</w:t>
      </w:r>
      <w:bookmarkEnd w:id="342"/>
      <w:bookmarkEnd w:id="343"/>
      <w:bookmarkEnd w:id="344"/>
      <w:bookmarkEnd w:id="345"/>
      <w:bookmarkEnd w:id="346"/>
      <w:bookmarkEnd w:id="347"/>
      <w:bookmarkEnd w:id="348"/>
      <w:bookmarkEnd w:id="349"/>
      <w:bookmarkEnd w:id="350"/>
      <w:bookmarkEnd w:id="351"/>
    </w:p>
    <w:p w14:paraId="3D32BE85" w14:textId="77777777" w:rsidR="00BC4121" w:rsidRPr="00BC4121" w:rsidRDefault="00BC4121" w:rsidP="001B669D">
      <w:pPr>
        <w:keepNext/>
        <w:jc w:val="both"/>
        <w:rPr>
          <w:rFonts w:eastAsia="Calibri"/>
          <w:kern w:val="0"/>
          <w14:ligatures w14:val="none"/>
        </w:rPr>
      </w:pPr>
    </w:p>
    <w:p w14:paraId="59B6B9FA" w14:textId="77777777" w:rsidR="009365AC" w:rsidRDefault="00B94DDC" w:rsidP="00520574">
      <w:pPr>
        <w:autoSpaceDE w:val="0"/>
        <w:autoSpaceDN w:val="0"/>
        <w:adjustRightInd w:val="0"/>
        <w:jc w:val="both"/>
        <w:rPr>
          <w:rFonts w:eastAsia="Calibri"/>
          <w:kern w:val="0"/>
          <w14:ligatures w14:val="none"/>
        </w:rPr>
      </w:pPr>
      <w:bookmarkStart w:id="352" w:name="_Hlk66788256"/>
      <w:r w:rsidRPr="00537B46">
        <w:rPr>
          <w:rFonts w:eastAsia="Calibri"/>
          <w:kern w:val="0"/>
          <w14:ligatures w14:val="none"/>
        </w:rPr>
        <w:t xml:space="preserve">Eelnõu </w:t>
      </w:r>
      <w:r w:rsidR="00740DF8" w:rsidRPr="00537B46">
        <w:rPr>
          <w:rFonts w:eastAsia="Calibri"/>
          <w:kern w:val="0"/>
          <w14:ligatures w14:val="none"/>
        </w:rPr>
        <w:t xml:space="preserve">on koostatud Siseministeeriumi juhitud valdkondade ülese töörühma kaasamisel ning </w:t>
      </w:r>
      <w:r w:rsidRPr="00537B46">
        <w:rPr>
          <w:rFonts w:eastAsia="Calibri"/>
          <w:kern w:val="0"/>
          <w14:ligatures w14:val="none"/>
        </w:rPr>
        <w:t>esitat</w:t>
      </w:r>
      <w:r w:rsidR="00520574" w:rsidRPr="00537B46">
        <w:rPr>
          <w:rFonts w:eastAsia="Calibri"/>
          <w:kern w:val="0"/>
          <w14:ligatures w14:val="none"/>
        </w:rPr>
        <w:t>akse</w:t>
      </w:r>
      <w:r w:rsidRPr="00537B46">
        <w:rPr>
          <w:rFonts w:eastAsia="Calibri"/>
          <w:kern w:val="0"/>
          <w14:ligatures w14:val="none"/>
        </w:rPr>
        <w:t xml:space="preserve"> kooskõlastamiseks eelnõude infosüsteemi (EIS) kaudu</w:t>
      </w:r>
      <w:r w:rsidR="00160767">
        <w:rPr>
          <w:rFonts w:eastAsia="Calibri"/>
          <w:kern w:val="0"/>
          <w14:ligatures w14:val="none"/>
        </w:rPr>
        <w:t xml:space="preserve"> ministeeriumidele ja </w:t>
      </w:r>
      <w:proofErr w:type="spellStart"/>
      <w:r w:rsidR="00160767">
        <w:rPr>
          <w:rFonts w:eastAsia="Calibri"/>
          <w:kern w:val="0"/>
          <w14:ligatures w14:val="none"/>
        </w:rPr>
        <w:t>RK-le</w:t>
      </w:r>
      <w:proofErr w:type="spellEnd"/>
      <w:r w:rsidR="00160767">
        <w:rPr>
          <w:rFonts w:eastAsia="Calibri"/>
          <w:kern w:val="0"/>
          <w14:ligatures w14:val="none"/>
        </w:rPr>
        <w:t xml:space="preserve">, </w:t>
      </w:r>
      <w:r w:rsidR="00592AB8">
        <w:rPr>
          <w:rFonts w:eastAsia="Calibri"/>
          <w:kern w:val="0"/>
          <w14:ligatures w14:val="none"/>
        </w:rPr>
        <w:t>Eesti Linnade ja Valdade Liidule,</w:t>
      </w:r>
      <w:r w:rsidR="00160767">
        <w:rPr>
          <w:rFonts w:eastAsia="Calibri"/>
          <w:kern w:val="0"/>
          <w14:ligatures w14:val="none"/>
        </w:rPr>
        <w:t xml:space="preserve"> </w:t>
      </w:r>
      <w:r w:rsidR="00BC7D2E" w:rsidRPr="00BC7D2E">
        <w:rPr>
          <w:rFonts w:eastAsia="Calibri"/>
          <w:kern w:val="0"/>
          <w14:ligatures w14:val="none"/>
        </w:rPr>
        <w:t>Euroopa rändevõrgustiku Eesti kontaktpunkt</w:t>
      </w:r>
      <w:r w:rsidR="00BC7D2E">
        <w:rPr>
          <w:rFonts w:eastAsia="Calibri"/>
          <w:kern w:val="0"/>
          <w14:ligatures w14:val="none"/>
        </w:rPr>
        <w:t xml:space="preserve">ile, </w:t>
      </w:r>
      <w:r w:rsidR="00BC7D2E">
        <w:rPr>
          <w:rFonts w:eastAsia="Calibri"/>
          <w:kern w:val="0"/>
          <w14:ligatures w14:val="none"/>
        </w:rPr>
        <w:lastRenderedPageBreak/>
        <w:t xml:space="preserve">Töötukassale, </w:t>
      </w:r>
      <w:r w:rsidR="00BC7D2E" w:rsidRPr="00BC7D2E">
        <w:rPr>
          <w:rFonts w:eastAsia="Calibri"/>
        </w:rPr>
        <w:t>Eesti ENIC/NARIC Keskus</w:t>
      </w:r>
      <w:r w:rsidR="00BC7D2E">
        <w:rPr>
          <w:rFonts w:eastAsia="Calibri"/>
        </w:rPr>
        <w:t>ele,</w:t>
      </w:r>
      <w:r w:rsidR="00160767">
        <w:rPr>
          <w:rFonts w:eastAsia="Calibri"/>
          <w:kern w:val="0"/>
          <w14:ligatures w14:val="none"/>
        </w:rPr>
        <w:t xml:space="preserve"> </w:t>
      </w:r>
      <w:proofErr w:type="spellStart"/>
      <w:r w:rsidR="00160767">
        <w:rPr>
          <w:rFonts w:eastAsia="Calibri"/>
          <w:kern w:val="0"/>
          <w14:ligatures w14:val="none"/>
        </w:rPr>
        <w:t>ÕK-le</w:t>
      </w:r>
      <w:proofErr w:type="spellEnd"/>
      <w:r w:rsidR="00160767">
        <w:rPr>
          <w:rFonts w:eastAsia="Calibri"/>
          <w:kern w:val="0"/>
          <w14:ligatures w14:val="none"/>
        </w:rPr>
        <w:t>, SKA-</w:t>
      </w:r>
      <w:proofErr w:type="spellStart"/>
      <w:r w:rsidR="00160767">
        <w:rPr>
          <w:rFonts w:eastAsia="Calibri"/>
          <w:kern w:val="0"/>
          <w14:ligatures w14:val="none"/>
        </w:rPr>
        <w:t>le</w:t>
      </w:r>
      <w:proofErr w:type="spellEnd"/>
      <w:r w:rsidR="00160767">
        <w:rPr>
          <w:rFonts w:eastAsia="Calibri"/>
          <w:kern w:val="0"/>
          <w14:ligatures w14:val="none"/>
        </w:rPr>
        <w:t xml:space="preserve">, </w:t>
      </w:r>
      <w:proofErr w:type="spellStart"/>
      <w:r w:rsidR="00160767">
        <w:rPr>
          <w:rFonts w:eastAsia="Calibri"/>
          <w:kern w:val="0"/>
          <w14:ligatures w14:val="none"/>
        </w:rPr>
        <w:t>PPA-le</w:t>
      </w:r>
      <w:proofErr w:type="spellEnd"/>
      <w:r w:rsidR="00160767">
        <w:rPr>
          <w:rFonts w:eastAsia="Calibri"/>
          <w:kern w:val="0"/>
          <w14:ligatures w14:val="none"/>
        </w:rPr>
        <w:t xml:space="preserve">, </w:t>
      </w:r>
      <w:proofErr w:type="spellStart"/>
      <w:r w:rsidR="00160767">
        <w:rPr>
          <w:rFonts w:eastAsia="Calibri"/>
          <w:kern w:val="0"/>
          <w14:ligatures w14:val="none"/>
        </w:rPr>
        <w:t>KAPO-le</w:t>
      </w:r>
      <w:proofErr w:type="spellEnd"/>
      <w:r w:rsidR="00160767">
        <w:rPr>
          <w:rFonts w:eastAsia="Calibri"/>
          <w:kern w:val="0"/>
          <w14:ligatures w14:val="none"/>
        </w:rPr>
        <w:t xml:space="preserve">, </w:t>
      </w:r>
      <w:proofErr w:type="spellStart"/>
      <w:r w:rsidR="00160767">
        <w:rPr>
          <w:rFonts w:eastAsia="Calibri"/>
          <w:kern w:val="0"/>
          <w14:ligatures w14:val="none"/>
        </w:rPr>
        <w:t>SMIT-ile</w:t>
      </w:r>
      <w:proofErr w:type="spellEnd"/>
      <w:r w:rsidR="00160767">
        <w:rPr>
          <w:rFonts w:eastAsia="Calibri"/>
          <w:kern w:val="0"/>
          <w14:ligatures w14:val="none"/>
        </w:rPr>
        <w:t xml:space="preserve">, </w:t>
      </w:r>
      <w:proofErr w:type="spellStart"/>
      <w:r w:rsidR="00160767">
        <w:rPr>
          <w:rFonts w:eastAsia="Calibri"/>
          <w:kern w:val="0"/>
          <w14:ligatures w14:val="none"/>
        </w:rPr>
        <w:t>RIK-ile</w:t>
      </w:r>
      <w:proofErr w:type="spellEnd"/>
      <w:r w:rsidR="00160767">
        <w:rPr>
          <w:rFonts w:eastAsia="Calibri"/>
          <w:kern w:val="0"/>
          <w14:ligatures w14:val="none"/>
        </w:rPr>
        <w:t xml:space="preserve">, </w:t>
      </w:r>
      <w:proofErr w:type="spellStart"/>
      <w:r w:rsidR="00160767">
        <w:rPr>
          <w:rFonts w:eastAsia="Calibri"/>
          <w:kern w:val="0"/>
          <w14:ligatures w14:val="none"/>
        </w:rPr>
        <w:t>RTK-le</w:t>
      </w:r>
      <w:proofErr w:type="spellEnd"/>
      <w:r w:rsidR="00160767">
        <w:rPr>
          <w:rFonts w:eastAsia="Calibri"/>
          <w:kern w:val="0"/>
          <w14:ligatures w14:val="none"/>
        </w:rPr>
        <w:t>, IOM-</w:t>
      </w:r>
      <w:proofErr w:type="spellStart"/>
      <w:r w:rsidR="00160767">
        <w:rPr>
          <w:rFonts w:eastAsia="Calibri"/>
          <w:kern w:val="0"/>
          <w14:ligatures w14:val="none"/>
        </w:rPr>
        <w:t>ile</w:t>
      </w:r>
      <w:proofErr w:type="spellEnd"/>
      <w:r w:rsidR="00160767">
        <w:rPr>
          <w:rFonts w:eastAsia="Calibri"/>
          <w:kern w:val="0"/>
          <w14:ligatures w14:val="none"/>
        </w:rPr>
        <w:t>, UNHCR-</w:t>
      </w:r>
      <w:proofErr w:type="spellStart"/>
      <w:r w:rsidR="00160767">
        <w:rPr>
          <w:rFonts w:eastAsia="Calibri"/>
          <w:kern w:val="0"/>
          <w14:ligatures w14:val="none"/>
        </w:rPr>
        <w:t>ile</w:t>
      </w:r>
      <w:proofErr w:type="spellEnd"/>
      <w:r w:rsidR="00160767">
        <w:rPr>
          <w:rFonts w:eastAsia="Calibri"/>
          <w:kern w:val="0"/>
          <w14:ligatures w14:val="none"/>
        </w:rPr>
        <w:t xml:space="preserve">, </w:t>
      </w:r>
      <w:proofErr w:type="spellStart"/>
      <w:r w:rsidR="00160767">
        <w:rPr>
          <w:rFonts w:eastAsia="Calibri"/>
          <w:kern w:val="0"/>
          <w14:ligatures w14:val="none"/>
        </w:rPr>
        <w:t>EIK-ile</w:t>
      </w:r>
      <w:proofErr w:type="spellEnd"/>
      <w:r w:rsidR="00160767">
        <w:rPr>
          <w:rFonts w:eastAsia="Calibri"/>
          <w:kern w:val="0"/>
          <w14:ligatures w14:val="none"/>
        </w:rPr>
        <w:t xml:space="preserve">, </w:t>
      </w:r>
      <w:proofErr w:type="spellStart"/>
      <w:r w:rsidR="00160767">
        <w:rPr>
          <w:rFonts w:eastAsia="Calibri"/>
          <w:kern w:val="0"/>
          <w14:ligatures w14:val="none"/>
        </w:rPr>
        <w:t>PA-le</w:t>
      </w:r>
      <w:proofErr w:type="spellEnd"/>
      <w:r w:rsidR="00160767">
        <w:rPr>
          <w:rFonts w:eastAsia="Calibri"/>
          <w:kern w:val="0"/>
          <w14:ligatures w14:val="none"/>
        </w:rPr>
        <w:t xml:space="preserve">, </w:t>
      </w:r>
      <w:proofErr w:type="spellStart"/>
      <w:r w:rsidR="00160767">
        <w:rPr>
          <w:rFonts w:eastAsia="Calibri"/>
          <w:kern w:val="0"/>
          <w14:ligatures w14:val="none"/>
        </w:rPr>
        <w:t>RAB-ile</w:t>
      </w:r>
      <w:proofErr w:type="spellEnd"/>
      <w:r w:rsidR="00160767">
        <w:rPr>
          <w:rFonts w:eastAsia="Calibri"/>
          <w:kern w:val="0"/>
          <w14:ligatures w14:val="none"/>
        </w:rPr>
        <w:t xml:space="preserve"> ja </w:t>
      </w:r>
      <w:proofErr w:type="spellStart"/>
      <w:r w:rsidR="00160767">
        <w:rPr>
          <w:rFonts w:eastAsia="Calibri"/>
          <w:kern w:val="0"/>
          <w14:ligatures w14:val="none"/>
        </w:rPr>
        <w:t>VLA-le</w:t>
      </w:r>
      <w:proofErr w:type="spellEnd"/>
      <w:r w:rsidR="00160767">
        <w:rPr>
          <w:rFonts w:eastAsia="Calibri"/>
          <w:kern w:val="0"/>
          <w14:ligatures w14:val="none"/>
        </w:rPr>
        <w:t>.</w:t>
      </w:r>
      <w:r w:rsidR="00AA6558" w:rsidRPr="00537B46">
        <w:rPr>
          <w:rFonts w:eastAsia="Calibri"/>
          <w:kern w:val="0"/>
          <w14:ligatures w14:val="none"/>
        </w:rPr>
        <w:t xml:space="preserve"> </w:t>
      </w:r>
    </w:p>
    <w:p w14:paraId="51C9BC88" w14:textId="77777777" w:rsidR="009365AC" w:rsidRDefault="009365AC" w:rsidP="00520574">
      <w:pPr>
        <w:autoSpaceDE w:val="0"/>
        <w:autoSpaceDN w:val="0"/>
        <w:adjustRightInd w:val="0"/>
        <w:jc w:val="both"/>
        <w:rPr>
          <w:rFonts w:eastAsia="Calibri"/>
          <w:kern w:val="0"/>
          <w14:ligatures w14:val="none"/>
        </w:rPr>
      </w:pPr>
    </w:p>
    <w:bookmarkEnd w:id="352"/>
    <w:p w14:paraId="4A09AD3B" w14:textId="2B387C7B" w:rsidR="00B94DDC" w:rsidRPr="00BC7D2E" w:rsidRDefault="00AA6558" w:rsidP="00520574">
      <w:pPr>
        <w:autoSpaceDE w:val="0"/>
        <w:autoSpaceDN w:val="0"/>
        <w:adjustRightInd w:val="0"/>
        <w:jc w:val="both"/>
        <w:rPr>
          <w:rFonts w:eastAsia="Calibri"/>
        </w:rPr>
      </w:pPr>
      <w:r>
        <w:rPr>
          <w:rFonts w:eastAsia="Calibri"/>
          <w:kern w:val="0"/>
          <w14:ligatures w14:val="none"/>
        </w:rPr>
        <w:t xml:space="preserve">Kaasatud </w:t>
      </w:r>
      <w:r w:rsidRPr="00AA6558">
        <w:rPr>
          <w:rFonts w:eastAsia="Calibri"/>
          <w:kern w:val="0"/>
          <w14:ligatures w14:val="none"/>
        </w:rPr>
        <w:t xml:space="preserve">asutuste </w:t>
      </w:r>
      <w:r w:rsidR="00160767">
        <w:rPr>
          <w:rFonts w:eastAsia="Calibri"/>
          <w:kern w:val="0"/>
          <w14:ligatures w14:val="none"/>
        </w:rPr>
        <w:t xml:space="preserve">esialgsed </w:t>
      </w:r>
      <w:r w:rsidR="009365AC">
        <w:rPr>
          <w:rFonts w:eastAsia="Calibri"/>
          <w:kern w:val="0"/>
          <w14:ligatures w14:val="none"/>
        </w:rPr>
        <w:t xml:space="preserve">ja mitteametlikud </w:t>
      </w:r>
      <w:r w:rsidRPr="00AA6558">
        <w:rPr>
          <w:rFonts w:eastAsia="Calibri"/>
          <w:kern w:val="0"/>
          <w14:ligatures w14:val="none"/>
        </w:rPr>
        <w:t>märkuse</w:t>
      </w:r>
      <w:r>
        <w:rPr>
          <w:rFonts w:eastAsia="Calibri"/>
          <w:kern w:val="0"/>
          <w14:ligatures w14:val="none"/>
        </w:rPr>
        <w:t>d</w:t>
      </w:r>
      <w:r w:rsidRPr="00AA6558">
        <w:rPr>
          <w:rFonts w:eastAsia="Calibri"/>
          <w:kern w:val="0"/>
          <w14:ligatures w14:val="none"/>
        </w:rPr>
        <w:t xml:space="preserve"> </w:t>
      </w:r>
      <w:r w:rsidR="00931D0C">
        <w:rPr>
          <w:rFonts w:eastAsia="Calibri"/>
          <w:kern w:val="0"/>
          <w14:ligatures w14:val="none"/>
        </w:rPr>
        <w:t>ning</w:t>
      </w:r>
      <w:r w:rsidRPr="00AA6558">
        <w:rPr>
          <w:rFonts w:eastAsia="Calibri"/>
          <w:kern w:val="0"/>
          <w14:ligatures w14:val="none"/>
        </w:rPr>
        <w:t xml:space="preserve"> tagasiside</w:t>
      </w:r>
      <w:r w:rsidR="00B94DDC" w:rsidRPr="00DE66E5">
        <w:rPr>
          <w:rFonts w:eastAsia="Calibri"/>
          <w:kern w:val="0"/>
          <w14:ligatures w14:val="none"/>
        </w:rPr>
        <w:t xml:space="preserve"> </w:t>
      </w:r>
      <w:r w:rsidR="00931D0C">
        <w:rPr>
          <w:rFonts w:eastAsia="Calibri"/>
          <w:kern w:val="0"/>
          <w14:ligatures w14:val="none"/>
        </w:rPr>
        <w:t xml:space="preserve">eelnõu kavandile </w:t>
      </w:r>
      <w:r>
        <w:rPr>
          <w:rFonts w:eastAsia="Calibri"/>
          <w:kern w:val="0"/>
          <w14:ligatures w14:val="none"/>
        </w:rPr>
        <w:t xml:space="preserve">on esitatud </w:t>
      </w:r>
      <w:r w:rsidR="00FC24E0">
        <w:rPr>
          <w:rFonts w:eastAsia="Calibri"/>
          <w:kern w:val="0"/>
          <w14:ligatures w14:val="none"/>
        </w:rPr>
        <w:t xml:space="preserve">eelnõu </w:t>
      </w:r>
      <w:r>
        <w:rPr>
          <w:rFonts w:eastAsia="Calibri"/>
          <w:kern w:val="0"/>
          <w14:ligatures w14:val="none"/>
        </w:rPr>
        <w:t xml:space="preserve">seletuskirja lisas </w:t>
      </w:r>
      <w:r w:rsidR="002D1D09">
        <w:rPr>
          <w:rFonts w:eastAsia="Calibri"/>
          <w:kern w:val="0"/>
          <w14:ligatures w14:val="none"/>
        </w:rPr>
        <w:t>7</w:t>
      </w:r>
      <w:r>
        <w:rPr>
          <w:rFonts w:eastAsia="Calibri"/>
          <w:kern w:val="0"/>
          <w14:ligatures w14:val="none"/>
        </w:rPr>
        <w:t>.</w:t>
      </w:r>
    </w:p>
    <w:p w14:paraId="5F98EA2C" w14:textId="3DF74383" w:rsidR="008F4574" w:rsidRDefault="008F4574" w:rsidP="00B94DDC">
      <w:pPr>
        <w:autoSpaceDE w:val="0"/>
        <w:autoSpaceDN w:val="0"/>
        <w:adjustRightInd w:val="0"/>
        <w:jc w:val="both"/>
        <w:rPr>
          <w:color w:val="000000" w:themeColor="text1"/>
        </w:rPr>
      </w:pPr>
    </w:p>
    <w:p w14:paraId="49ACA9E1" w14:textId="77777777" w:rsidR="0092773A" w:rsidRDefault="0092773A" w:rsidP="00B94DDC">
      <w:pPr>
        <w:autoSpaceDE w:val="0"/>
        <w:autoSpaceDN w:val="0"/>
        <w:adjustRightInd w:val="0"/>
        <w:jc w:val="both"/>
        <w:rPr>
          <w:color w:val="000000" w:themeColor="text1"/>
        </w:rPr>
      </w:pPr>
    </w:p>
    <w:p w14:paraId="1F146696" w14:textId="3307D8E9" w:rsidR="0092773A" w:rsidRPr="00FE2421" w:rsidRDefault="0092773A" w:rsidP="0092773A">
      <w:pPr>
        <w:jc w:val="both"/>
        <w:rPr>
          <w:bCs/>
        </w:rPr>
      </w:pPr>
      <w:r>
        <w:rPr>
          <w:bCs/>
        </w:rPr>
        <w:t xml:space="preserve">Lauri </w:t>
      </w:r>
      <w:proofErr w:type="spellStart"/>
      <w:r>
        <w:rPr>
          <w:bCs/>
        </w:rPr>
        <w:t>Hussar</w:t>
      </w:r>
      <w:proofErr w:type="spellEnd"/>
    </w:p>
    <w:p w14:paraId="6CB0464E" w14:textId="77777777" w:rsidR="0092773A" w:rsidRPr="00FE2421" w:rsidRDefault="0092773A" w:rsidP="0092773A">
      <w:pPr>
        <w:jc w:val="both"/>
        <w:rPr>
          <w:bCs/>
        </w:rPr>
      </w:pPr>
      <w:r w:rsidRPr="00FE2421">
        <w:rPr>
          <w:bCs/>
        </w:rPr>
        <w:t>Riigikogu esimees</w:t>
      </w:r>
    </w:p>
    <w:p w14:paraId="418618EB" w14:textId="77777777" w:rsidR="0092773A" w:rsidRPr="00FE2421" w:rsidRDefault="0092773A" w:rsidP="0092773A">
      <w:pPr>
        <w:jc w:val="both"/>
        <w:rPr>
          <w:bCs/>
        </w:rPr>
      </w:pPr>
    </w:p>
    <w:p w14:paraId="5076CF81" w14:textId="5A81DE15" w:rsidR="0092773A" w:rsidRPr="00FE2421" w:rsidRDefault="0092773A" w:rsidP="0092773A">
      <w:pPr>
        <w:jc w:val="both"/>
        <w:rPr>
          <w:bCs/>
        </w:rPr>
      </w:pPr>
      <w:r w:rsidRPr="00FE2421">
        <w:rPr>
          <w:bCs/>
        </w:rPr>
        <w:t>Tallinn,         202</w:t>
      </w:r>
      <w:r>
        <w:rPr>
          <w:bCs/>
        </w:rPr>
        <w:t>5</w:t>
      </w:r>
    </w:p>
    <w:p w14:paraId="7903636C" w14:textId="77777777" w:rsidR="0092773A" w:rsidRPr="00FE2421" w:rsidRDefault="0092773A" w:rsidP="0092773A">
      <w:pPr>
        <w:jc w:val="both"/>
        <w:rPr>
          <w:bCs/>
        </w:rPr>
      </w:pPr>
      <w:r w:rsidRPr="00FE2421">
        <w:rPr>
          <w:bCs/>
        </w:rPr>
        <w:t>__________________________________________________________________________</w:t>
      </w:r>
    </w:p>
    <w:p w14:paraId="35C78BFF" w14:textId="6A6DCA14" w:rsidR="00487CE7" w:rsidRDefault="0092773A" w:rsidP="00FA3CEE">
      <w:pPr>
        <w:jc w:val="both"/>
      </w:pPr>
      <w:r w:rsidRPr="00FE2421">
        <w:rPr>
          <w:bCs/>
        </w:rPr>
        <w:t>Algatab Vabariigi Valitsus</w:t>
      </w:r>
    </w:p>
    <w:sectPr w:rsidR="00487CE7" w:rsidSect="00BE71A5">
      <w:footerReference w:type="default" r:id="rId2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3" w:author="Autor" w:initials="A">
    <w:p w14:paraId="62CF921E" w14:textId="77777777" w:rsidR="003642CA" w:rsidRDefault="003642CA" w:rsidP="003642CA">
      <w:pPr>
        <w:pStyle w:val="Kommentaaritekst"/>
        <w:jc w:val="left"/>
      </w:pPr>
      <w:r>
        <w:annotationRef/>
      </w:r>
      <w:r>
        <w:t>Kuivõrd tegemist on uue terviktekstiga, siis palume sissejuhatuses lühidalt märkida, mis on suurimad sisulised muudatused, mida võrreldes kehtiva seadusega tehakse.</w:t>
      </w:r>
    </w:p>
    <w:p w14:paraId="502580C8" w14:textId="77777777" w:rsidR="003642CA" w:rsidRDefault="003642CA" w:rsidP="003642CA">
      <w:pPr>
        <w:pStyle w:val="Kommentaaritekst"/>
        <w:jc w:val="left"/>
      </w:pPr>
    </w:p>
    <w:p w14:paraId="27A17A2C" w14:textId="77777777" w:rsidR="003642CA" w:rsidRDefault="003642CA" w:rsidP="003642CA">
      <w:pPr>
        <w:pStyle w:val="Kommentaaritekst"/>
        <w:jc w:val="left"/>
      </w:pPr>
      <w:r>
        <w:t>Samuti palume põhjendada uue tervikteksti koostamise vajadust ehk miks ei valitud vajalike muudatuste sisseviimiseks muutmise seadust.</w:t>
      </w:r>
    </w:p>
  </w:comment>
  <w:comment w:id="24" w:author="Autor" w:initials="A">
    <w:p w14:paraId="6E693B43" w14:textId="75637A6C" w:rsidR="009F735D" w:rsidRDefault="009F735D" w:rsidP="009F735D">
      <w:pPr>
        <w:pStyle w:val="Kommentaaritekst"/>
        <w:jc w:val="left"/>
      </w:pPr>
      <w:r>
        <w:rPr>
          <w:rStyle w:val="Kommentaariviide"/>
        </w:rPr>
        <w:annotationRef/>
      </w:r>
      <w:r>
        <w:t>Palun lisage eelnõu eesmärk (vt HÕNTE § 41 lg 2) . Näiteks:</w:t>
      </w:r>
    </w:p>
    <w:p w14:paraId="0DEAFD24" w14:textId="77777777" w:rsidR="009F735D" w:rsidRDefault="009F735D" w:rsidP="009F735D">
      <w:pPr>
        <w:pStyle w:val="Kommentaaritekst"/>
        <w:jc w:val="left"/>
      </w:pPr>
      <w:r>
        <w:rPr>
          <w:i/>
          <w:iCs/>
        </w:rPr>
        <w:t>Eelnõu eesmärk on tagada Euroopa Liidu ühise varjupaigasüsteemi õigusaktide tõhus rakendamine Eestis, et ühtlustada varjupaiga- ja rändemenetlused ning muuta need kiiremaks, õiglasemaks ja läbipaistvamaks, kaitstes samal ajal taotlejate põhiõigusi ning liikmesriikide julgeolekut ja avalikku korda.</w:t>
      </w:r>
    </w:p>
  </w:comment>
  <w:comment w:id="25" w:author="Autor" w:initials="A">
    <w:p w14:paraId="069F79EF" w14:textId="62686FBE" w:rsidR="003642CA" w:rsidRDefault="003642CA">
      <w:r>
        <w:annotationRef/>
      </w:r>
      <w:r w:rsidRPr="6C99563B">
        <w:t>Palume lühidalt välja tuua, kelle halduskoormust see EN vähendab.</w:t>
      </w:r>
    </w:p>
  </w:comment>
  <w:comment w:id="26" w:author="Autor" w:initials="A">
    <w:p w14:paraId="57A24E6C" w14:textId="77777777" w:rsidR="00526884" w:rsidRDefault="00A81567" w:rsidP="00526884">
      <w:pPr>
        <w:pStyle w:val="Kommentaaritekst"/>
        <w:jc w:val="left"/>
      </w:pPr>
      <w:r>
        <w:rPr>
          <w:rStyle w:val="Kommentaariviide"/>
        </w:rPr>
        <w:annotationRef/>
      </w:r>
      <w:r w:rsidR="00526884">
        <w:t xml:space="preserve">Lisage juurde ka töökoormus. </w:t>
      </w:r>
    </w:p>
    <w:p w14:paraId="42E91176" w14:textId="77777777" w:rsidR="00526884" w:rsidRDefault="00526884" w:rsidP="00526884">
      <w:pPr>
        <w:pStyle w:val="Kommentaaritekst"/>
        <w:jc w:val="left"/>
      </w:pPr>
      <w:r>
        <w:t>Mõiste halduskoormus viitab riigi poolt ettevõtjatele ja kodanikele kehtestatud kohustustele. Avaliku sektori puhul me ei räägi halduskoormusest, vaid töökoormusest ning riigieelarve ja KOV-ide kulude ja tulude muutustest.</w:t>
      </w:r>
    </w:p>
  </w:comment>
  <w:comment w:id="27" w:author="Autor" w:initials="A">
    <w:p w14:paraId="60D5D671" w14:textId="77777777" w:rsidR="009A3847" w:rsidRDefault="009A3847" w:rsidP="009A3847">
      <w:pPr>
        <w:pStyle w:val="Kommentaaritekst"/>
        <w:jc w:val="left"/>
      </w:pPr>
      <w:r>
        <w:rPr>
          <w:rStyle w:val="Kommentaariviide"/>
        </w:rPr>
        <w:annotationRef/>
      </w:r>
      <w:r>
        <w:t>Tegemist on sisukokkuvõttega – palun võimalusel sõnastada tekst lihtsamalt ning arusaadavamalt.</w:t>
      </w:r>
    </w:p>
  </w:comment>
  <w:comment w:id="28" w:author="Autor" w:initials="A">
    <w:p w14:paraId="101623BA" w14:textId="72A748D3" w:rsidR="00447897" w:rsidRDefault="00447897" w:rsidP="00447897">
      <w:pPr>
        <w:pStyle w:val="Kommentaaritekst"/>
        <w:jc w:val="left"/>
      </w:pPr>
      <w:r>
        <w:rPr>
          <w:rStyle w:val="Kommentaariviide"/>
        </w:rPr>
        <w:annotationRef/>
      </w:r>
      <w:r>
        <w:t>Eesti?</w:t>
      </w:r>
    </w:p>
  </w:comment>
  <w:comment w:id="29" w:author="Autor" w:initials="A">
    <w:p w14:paraId="48408ABE" w14:textId="77777777" w:rsidR="00B7260F" w:rsidRDefault="00650C4D" w:rsidP="00B7260F">
      <w:pPr>
        <w:pStyle w:val="Kommentaaritekst"/>
        <w:jc w:val="left"/>
      </w:pPr>
      <w:r>
        <w:rPr>
          <w:rStyle w:val="Kommentaariviide"/>
        </w:rPr>
        <w:annotationRef/>
      </w:r>
      <w:r w:rsidR="00B7260F">
        <w:t xml:space="preserve">Palun selgitage lühidalt ka positiivse mõju sisu. </w:t>
      </w:r>
    </w:p>
    <w:p w14:paraId="0D2599C3" w14:textId="77777777" w:rsidR="00B7260F" w:rsidRDefault="00B7260F" w:rsidP="00B7260F">
      <w:pPr>
        <w:pStyle w:val="Kommentaaritekst"/>
        <w:jc w:val="left"/>
      </w:pPr>
      <w:r>
        <w:rPr>
          <w:i/>
          <w:iCs/>
        </w:rPr>
        <w:t>Näiteks võib lisada, et eelnõu rakendamine aitab paremini kontrollida sisserännet Eestisse, takistades nii ebaseaduslikku sisenemist kui ka edasiliikumist Schengeni alal. See muudab varjupaigataotlejate menetlused kiiremaks ja õiglasemaks ning võimaldab kaitsevajaduseta või julgeolekuohtu kujutavad inimesed Eestist kiiremini tagasi saata. Lisaks tugevdab eelnõu rakendamine Eesti koostööd teiste liikmesriikidega – nii kriisiolukordades , andmete vahetamisel kui ka ühtsete menetlusreeglite järgimisel.</w:t>
      </w:r>
    </w:p>
  </w:comment>
  <w:comment w:id="30" w:author="Autor" w:initials="A">
    <w:p w14:paraId="6D067BCA" w14:textId="39C50122" w:rsidR="00540EA3" w:rsidRDefault="001A68DC" w:rsidP="00540EA3">
      <w:pPr>
        <w:pStyle w:val="Kommentaaritekst"/>
        <w:jc w:val="left"/>
      </w:pPr>
      <w:r>
        <w:rPr>
          <w:rStyle w:val="Kommentaariviide"/>
        </w:rPr>
        <w:annotationRef/>
      </w:r>
      <w:r w:rsidR="00540EA3">
        <w:t xml:space="preserve">Palun asendage sõna halduskoormus sõnaga töökoormus. </w:t>
      </w:r>
    </w:p>
  </w:comment>
  <w:comment w:id="31" w:author="Autor" w:initials="A">
    <w:p w14:paraId="6BD1955B" w14:textId="77777777" w:rsidR="004B0CF3" w:rsidRDefault="005D02EF" w:rsidP="004B0CF3">
      <w:pPr>
        <w:pStyle w:val="Kommentaaritekst"/>
        <w:jc w:val="left"/>
      </w:pPr>
      <w:r>
        <w:rPr>
          <w:rStyle w:val="Kommentaariviide"/>
        </w:rPr>
        <w:annotationRef/>
      </w:r>
      <w:r w:rsidR="004B0CF3">
        <w:t>Palun lisage hinnang halduskoormuse muutustele. Alates 25.05.2025 kehtivate HÕNTE muudatuste kohaselt tuleb sisukokkuvõttes välja tuua mõju halduskoormusele. Juhul kui halduskoormus kasvab, tuleb esitada ülevaade selle kohta, mil määral olemasolevat halduskoormust vähendatakse (vt HÕNTE § 41 lg 2).</w:t>
      </w:r>
    </w:p>
    <w:p w14:paraId="34E7C1A1" w14:textId="77777777" w:rsidR="004B0CF3" w:rsidRDefault="004B0CF3" w:rsidP="004B0CF3">
      <w:pPr>
        <w:pStyle w:val="Kommentaaritekst"/>
        <w:jc w:val="left"/>
      </w:pPr>
      <w:r>
        <w:rPr>
          <w:i/>
          <w:iCs/>
        </w:rPr>
        <w:t>Näiteks: Eelnõu rakendamine ei suurenda halduskoormust, kuid toob kaasa avaliku sektori töökoormuse kasvu ja vajaduse muuta tööprotsesse. Seaduse rakendamiseks kasutatakse peamiselt EL  fondide vahendeid.</w:t>
      </w:r>
    </w:p>
  </w:comment>
  <w:comment w:id="41" w:author="Autor" w:initials="A">
    <w:p w14:paraId="55AF6D51" w14:textId="2DFD650A" w:rsidR="00074073" w:rsidRDefault="00074073">
      <w:r>
        <w:annotationRef/>
      </w:r>
      <w:r w:rsidRPr="3706FEF6">
        <w:t>Palun ajakohastage seda lõiku, sest EN on JDM-ile kooskõlastamiseks edastatud.</w:t>
      </w:r>
    </w:p>
  </w:comment>
  <w:comment w:id="51" w:author="Autor" w:initials="A">
    <w:p w14:paraId="250090E9" w14:textId="325A003C" w:rsidR="00074073" w:rsidRDefault="00074073">
      <w:r>
        <w:annotationRef/>
      </w:r>
      <w:r w:rsidRPr="10D630AF">
        <w:t>Kas terviktekst on koostatud ainult EL õiguse ülevõtmiseks? Palume põhjendada ka uue tervikteksti koostamise vajadust.</w:t>
      </w:r>
    </w:p>
  </w:comment>
  <w:comment w:id="64" w:author="Autor" w:initials="A">
    <w:p w14:paraId="5E7EEECC" w14:textId="7E929251" w:rsidR="00ED4879" w:rsidRDefault="003642CA">
      <w:r>
        <w:annotationRef/>
      </w:r>
      <w:r w:rsidRPr="2094116A">
        <w:t>Lisaks EL õiguse ülevõtmisele on olemas ka praktiline vajadus, et ka Eestis oleks välismaalastele rahvusvaheline kaitse tagatud. Palume ka see asjaolu SK-s märkida.</w:t>
      </w:r>
    </w:p>
  </w:comment>
  <w:comment w:id="68" w:author="Autor" w:initials="A">
    <w:p w14:paraId="07B42949" w14:textId="77777777" w:rsidR="007D1219" w:rsidRDefault="007D1219" w:rsidP="007D1219">
      <w:pPr>
        <w:pStyle w:val="Kommentaaritekst"/>
        <w:jc w:val="left"/>
      </w:pPr>
      <w:r>
        <w:rPr>
          <w:rStyle w:val="Kommentaariviide"/>
        </w:rPr>
        <w:annotationRef/>
      </w:r>
      <w:r>
        <w:t>Palun lisage mõiste „teisene ränne”  allmärkusena või täpsustage eraldi seletuskirja lisas 3, et tagada teksti selgus ja ühtne mõistmine.</w:t>
      </w:r>
    </w:p>
  </w:comment>
  <w:comment w:id="69" w:author="Autor" w:initials="A">
    <w:p w14:paraId="6A80A911" w14:textId="77777777" w:rsidR="00194030" w:rsidRDefault="00310B05" w:rsidP="00194030">
      <w:pPr>
        <w:pStyle w:val="Kommentaaritekst"/>
        <w:jc w:val="left"/>
      </w:pPr>
      <w:r>
        <w:rPr>
          <w:rStyle w:val="Kommentaariviide"/>
        </w:rPr>
        <w:annotationRef/>
      </w:r>
      <w:r w:rsidR="00194030">
        <w:t xml:space="preserve">Palun kasutage väljendit andmebaas või infosüsteem, siis on lugejale arusaadav, millega on tegemist. </w:t>
      </w:r>
      <w:r w:rsidR="00194030">
        <w:rPr>
          <w:i/>
          <w:iCs/>
        </w:rPr>
        <w:t xml:space="preserve">  </w:t>
      </w:r>
      <w:hyperlink r:id="rId1" w:history="1">
        <w:r w:rsidR="00194030" w:rsidRPr="00102417">
          <w:rPr>
            <w:rStyle w:val="Hperlink"/>
            <w:i/>
            <w:iCs/>
          </w:rPr>
          <w:t>https://www.eulisa.europa.eu/activities/large-scale-it-systems/eurodac</w:t>
        </w:r>
      </w:hyperlink>
      <w:r w:rsidR="00194030">
        <w:rPr>
          <w:i/>
          <w:iCs/>
        </w:rPr>
        <w:t>)</w:t>
      </w:r>
    </w:p>
  </w:comment>
  <w:comment w:id="70" w:author="Autor" w:initials="A">
    <w:p w14:paraId="7A9B0054" w14:textId="2386B461" w:rsidR="00C8347E" w:rsidRDefault="00C8347E" w:rsidP="00C8347E">
      <w:pPr>
        <w:pStyle w:val="Kommentaaritekst"/>
        <w:jc w:val="left"/>
      </w:pPr>
      <w:r>
        <w:rPr>
          <w:rStyle w:val="Kommentaariviide"/>
        </w:rPr>
        <w:annotationRef/>
      </w:r>
      <w:r>
        <w:t xml:space="preserve">Kaaluge võimalust lisada skeem, mis näitab menetluse kulgu praegu ja selle muutumist tulevikus. </w:t>
      </w:r>
    </w:p>
  </w:comment>
  <w:comment w:id="78" w:author="Autor" w:initials="A">
    <w:p w14:paraId="658D7B43" w14:textId="02E703AB" w:rsidR="007B654B" w:rsidRDefault="007B654B">
      <w:pPr>
        <w:pStyle w:val="Kommentaaritekst"/>
      </w:pPr>
      <w:r>
        <w:rPr>
          <w:rStyle w:val="Kommentaariviide"/>
        </w:rPr>
        <w:annotationRef/>
      </w:r>
      <w:r w:rsidRPr="7F3B20E7">
        <w:t>Palume täpsustada, mille erinevusi tuleb arvestada.</w:t>
      </w:r>
    </w:p>
  </w:comment>
  <w:comment w:id="79" w:author="Autor" w:initials="A">
    <w:p w14:paraId="4ED833F4" w14:textId="40A0D159" w:rsidR="001E42DB" w:rsidRDefault="001E42DB">
      <w:pPr>
        <w:pStyle w:val="Kommentaaritekst"/>
      </w:pPr>
      <w:r>
        <w:rPr>
          <w:rStyle w:val="Kommentaariviide"/>
        </w:rPr>
        <w:annotationRef/>
      </w:r>
      <w:r w:rsidRPr="5B6B2B5D">
        <w:t>Peab olema lg 2.</w:t>
      </w:r>
    </w:p>
  </w:comment>
  <w:comment w:id="80" w:author="Autor" w:initials="A">
    <w:p w14:paraId="097CA6A0" w14:textId="187E7752" w:rsidR="001E42DB" w:rsidRDefault="001E42DB">
      <w:pPr>
        <w:pStyle w:val="Kommentaaritekst"/>
      </w:pPr>
      <w:r>
        <w:rPr>
          <w:rStyle w:val="Kommentaariviide"/>
        </w:rPr>
        <w:annotationRef/>
      </w:r>
      <w:r w:rsidRPr="653EBE46">
        <w:t>Palun vt märkust EN-s.</w:t>
      </w:r>
    </w:p>
  </w:comment>
  <w:comment w:id="85" w:author="Autor" w:initials="A">
    <w:p w14:paraId="06932C4C" w14:textId="7F71C649" w:rsidR="001E42DB" w:rsidRDefault="001E42DB">
      <w:pPr>
        <w:pStyle w:val="Kommentaaritekst"/>
      </w:pPr>
      <w:r>
        <w:rPr>
          <w:rStyle w:val="Kommentaariviide"/>
        </w:rPr>
        <w:annotationRef/>
      </w:r>
      <w:r w:rsidRPr="3550788E">
        <w:t>Palume SK-s avada, miks on pädevaks asutuseks just ÕK.</w:t>
      </w:r>
    </w:p>
  </w:comment>
  <w:comment w:id="86" w:author="Autor" w:initials="A">
    <w:p w14:paraId="638D9B64" w14:textId="5729CC31" w:rsidR="003642CA" w:rsidRDefault="003642CA">
      <w:r>
        <w:annotationRef/>
      </w:r>
      <w:r w:rsidRPr="6485CC53">
        <w:t xml:space="preserve">Palume välja tuua, kes on taustakontrolliasutuses Eestis. </w:t>
      </w:r>
    </w:p>
  </w:comment>
  <w:comment w:id="93" w:author="Autor" w:initials="A">
    <w:p w14:paraId="6A96F72B" w14:textId="48553E54" w:rsidR="00260938" w:rsidRDefault="00260938">
      <w:pPr>
        <w:pStyle w:val="Kommentaaritekst"/>
      </w:pPr>
      <w:r>
        <w:rPr>
          <w:rStyle w:val="Kommentaariviide"/>
        </w:rPr>
        <w:annotationRef/>
      </w:r>
      <w:r w:rsidRPr="67215E21">
        <w:t>Kuivõrd tegemist on uue terviktekstiga, siis tuleb iga sätte kohta esitada SK-s selgitus. Palume SK selgitustega täiendada.</w:t>
      </w:r>
    </w:p>
  </w:comment>
  <w:comment w:id="99" w:author="Autor" w:initials="A">
    <w:p w14:paraId="6019024C" w14:textId="5A44C725" w:rsidR="00ED4879" w:rsidRDefault="003642CA">
      <w:r>
        <w:annotationRef/>
      </w:r>
      <w:r w:rsidRPr="6E98016E">
        <w:t>Palume SK täiendada selgitustega ka lg-te 5-8 kohta.</w:t>
      </w:r>
    </w:p>
  </w:comment>
  <w:comment w:id="105" w:author="Autor" w:initials="A">
    <w:p w14:paraId="014FCE07" w14:textId="79588988" w:rsidR="00ED4879" w:rsidRDefault="003642CA">
      <w:r>
        <w:annotationRef/>
      </w:r>
      <w:r w:rsidRPr="5D595BF1">
        <w:t>Kuna EN-s sellist täpsustust (saatjata laps) ei ole, EN-s kasutatakse "taotleja), siis tuleb SK muuta, et see oleks kooskõlas EN-ga.</w:t>
      </w:r>
    </w:p>
  </w:comment>
  <w:comment w:id="108" w:author="Autor" w:initials="A">
    <w:p w14:paraId="0009BD90" w14:textId="43AB25C4" w:rsidR="00ED4879" w:rsidRDefault="003642CA">
      <w:r>
        <w:annotationRef/>
      </w:r>
      <w:r w:rsidRPr="0DC63BE0">
        <w:t>Seadusega sätestatakse.</w:t>
      </w:r>
    </w:p>
  </w:comment>
  <w:comment w:id="113" w:author="Autor" w:initials="A">
    <w:p w14:paraId="412D9407" w14:textId="38DCBA94" w:rsidR="00ED4879" w:rsidRDefault="003642CA">
      <w:r>
        <w:annotationRef/>
      </w:r>
      <w:r w:rsidRPr="43B7604E">
        <w:t>Palume SK täiendada tähtaja valiku põhjendusega.</w:t>
      </w:r>
    </w:p>
  </w:comment>
  <w:comment w:id="114" w:author="Autor" w:initials="A">
    <w:p w14:paraId="59C1C261" w14:textId="10FC099C" w:rsidR="008411E7" w:rsidRDefault="008411E7">
      <w:pPr>
        <w:pStyle w:val="Kommentaaritekst"/>
      </w:pPr>
      <w:r>
        <w:rPr>
          <w:rStyle w:val="Kommentaariviide"/>
        </w:rPr>
        <w:annotationRef/>
      </w:r>
      <w:r w:rsidRPr="102F38CF">
        <w:t>Palume SK ka põhjendusega täiendada.</w:t>
      </w:r>
    </w:p>
  </w:comment>
  <w:comment w:id="117" w:author="Autor" w:initials="A">
    <w:p w14:paraId="1CBBBCBB" w14:textId="2468AE61" w:rsidR="00F64445" w:rsidRDefault="00F64445">
      <w:pPr>
        <w:pStyle w:val="Kommentaaritekst"/>
      </w:pPr>
      <w:r>
        <w:rPr>
          <w:rStyle w:val="Kommentaariviide"/>
        </w:rPr>
        <w:annotationRef/>
      </w:r>
      <w:r w:rsidRPr="5D5BA6D6">
        <w:t>Palume SK põhjendustega täiendada.</w:t>
      </w:r>
    </w:p>
  </w:comment>
  <w:comment w:id="119" w:author="Autor" w:initials="A">
    <w:p w14:paraId="63954EB4" w14:textId="1FE00EEA" w:rsidR="00212C88" w:rsidRDefault="00212C88">
      <w:pPr>
        <w:pStyle w:val="Kommentaaritekst"/>
      </w:pPr>
      <w:r>
        <w:rPr>
          <w:rStyle w:val="Kommentaariviide"/>
        </w:rPr>
        <w:annotationRef/>
      </w:r>
      <w:r w:rsidRPr="3447E47C">
        <w:t>Palume selgitada, miks vanema alaealine õde peab olema vallaline.</w:t>
      </w:r>
    </w:p>
  </w:comment>
  <w:comment w:id="120" w:author="Autor" w:initials="A">
    <w:p w14:paraId="3FF86C9B" w14:textId="0D56E9E1" w:rsidR="00F902C5" w:rsidRDefault="00F902C5">
      <w:pPr>
        <w:pStyle w:val="Kommentaaritekst"/>
      </w:pPr>
      <w:r>
        <w:rPr>
          <w:rStyle w:val="Kommentaariviide"/>
        </w:rPr>
        <w:annotationRef/>
      </w:r>
      <w:r w:rsidRPr="149DC668">
        <w:t>EN kasutab "kooskõlastatult", st et SKA peab otsuse kooskõlastama. Seega on "määrava tähtsusega" ebamäärane ja tuleb kasutada sisuliselt täpsemat kirjeldust.</w:t>
      </w:r>
    </w:p>
  </w:comment>
  <w:comment w:id="121" w:author="Autor" w:initials="A">
    <w:p w14:paraId="0C36EBA7" w14:textId="6DAA34A3" w:rsidR="0018134A" w:rsidRDefault="0018134A">
      <w:pPr>
        <w:pStyle w:val="Kommentaaritekst"/>
      </w:pPr>
      <w:r>
        <w:rPr>
          <w:rStyle w:val="Kommentaariviide"/>
        </w:rPr>
        <w:annotationRef/>
      </w:r>
      <w:r w:rsidRPr="058BE195">
        <w:t>Palume SK täiendada põhjendada tähtaja valikut (kehtivas seaduses on 48h).</w:t>
      </w:r>
    </w:p>
    <w:p w14:paraId="73EE9F73" w14:textId="55731544" w:rsidR="0018134A" w:rsidRDefault="0018134A">
      <w:pPr>
        <w:pStyle w:val="Kommentaaritekst"/>
      </w:pPr>
      <w:r w:rsidRPr="46F37FE3">
        <w:t>Samuti tuleb põhjendada lg-ga 4 ette nähtud võimalust taotlejat kinni pidada kuni neli kuud.</w:t>
      </w:r>
    </w:p>
  </w:comment>
  <w:comment w:id="122" w:author="Autor" w:initials="A">
    <w:p w14:paraId="7CF6E44F" w14:textId="49461B8B" w:rsidR="003642CA" w:rsidRDefault="003642CA">
      <w:r>
        <w:annotationRef/>
      </w:r>
      <w:r w:rsidRPr="7BD91B2B">
        <w:t>Palume SK täiendada ja avada, mis need muud alused võivad olla.</w:t>
      </w:r>
    </w:p>
  </w:comment>
  <w:comment w:id="123" w:author="Autor" w:initials="A">
    <w:p w14:paraId="5CD2EE4F" w14:textId="30FA6837" w:rsidR="003642CA" w:rsidRDefault="003642CA">
      <w:r>
        <w:annotationRef/>
      </w:r>
      <w:r w:rsidRPr="2228B34F">
        <w:t>Kui need andmed on loetletud ka direktiivis, siis palume SK täiendada ja näidata kohustuste loetelu seoses direktiiviga. Palume ka avada ja selgitada, mida tähendab "rahvastiku tervise kaitsega seotud kaalutlustel" - kas need kaalutlused erinevad olenevalt sellest, millisest riigist ajutise kaitse alusel elamisloa taotleja on Eestisse saabunud?</w:t>
      </w:r>
    </w:p>
  </w:comment>
  <w:comment w:id="124" w:author="Autor" w:initials="A">
    <w:p w14:paraId="4BE0B09E" w14:textId="4601B1A3" w:rsidR="003642CA" w:rsidRDefault="003642CA">
      <w:r>
        <w:annotationRef/>
      </w:r>
      <w:r w:rsidRPr="7F259266">
        <w:t>Selle normi selgitustes on korratud EN-s sätestatut, palume SK täiendada ka põhjendustega.</w:t>
      </w:r>
    </w:p>
  </w:comment>
  <w:comment w:id="125" w:author="Autor" w:initials="A">
    <w:p w14:paraId="662848E2" w14:textId="54A6050F" w:rsidR="003642CA" w:rsidRDefault="003642CA">
      <w:r>
        <w:annotationRef/>
      </w:r>
      <w:r w:rsidRPr="11E47984">
        <w:t>Palume tuua näide mõjuvate põhjuste kohta.</w:t>
      </w:r>
    </w:p>
  </w:comment>
  <w:comment w:id="126" w:author="Autor" w:initials="A">
    <w:p w14:paraId="215A27B0" w14:textId="46F796D1" w:rsidR="003642CA" w:rsidRDefault="003642CA">
      <w:r>
        <w:annotationRef/>
      </w:r>
      <w:r w:rsidRPr="4F4A9C97">
        <w:t>Palume SK täiendada ja avada, mis need on ja kuidas seda terminit mõista.</w:t>
      </w:r>
    </w:p>
  </w:comment>
  <w:comment w:id="127" w:author="Autor" w:initials="A">
    <w:p w14:paraId="7FF490BA" w14:textId="048915FC" w:rsidR="003642CA" w:rsidRDefault="003642CA">
      <w:r>
        <w:annotationRef/>
      </w:r>
      <w:r w:rsidRPr="5C7C746E">
        <w:t>Palume ka põhjendada, miks praktikas on just sellised määrad ja kas need on piisavad ning mis on olnud  just sellsite määrade väljatöötamise põhjendused.</w:t>
      </w:r>
    </w:p>
  </w:comment>
  <w:comment w:id="130" w:author="Autor" w:initials="A">
    <w:p w14:paraId="79A84876" w14:textId="4301DCEF" w:rsidR="003642CA" w:rsidRDefault="003642CA">
      <w:r>
        <w:annotationRef/>
      </w:r>
      <w:r w:rsidRPr="565510A8">
        <w:t>Palume ka täpsustada ministeeriumi, et oleks selge, kas vastutav ministeerium on SIM või KUM.</w:t>
      </w:r>
    </w:p>
  </w:comment>
  <w:comment w:id="131" w:author="Autor" w:initials="A">
    <w:p w14:paraId="33891D9B" w14:textId="2F63BB09" w:rsidR="003642CA" w:rsidRDefault="003642CA">
      <w:r>
        <w:annotationRef/>
      </w:r>
      <w:r w:rsidRPr="3C8E053A">
        <w:t>Palume arvestada märkust EN failis ja ka SK-s esitada viide kõnealusele määrusele.</w:t>
      </w:r>
    </w:p>
  </w:comment>
  <w:comment w:id="132" w:author="Autor" w:initials="A">
    <w:p w14:paraId="7002DDF2" w14:textId="7D8712F1" w:rsidR="003642CA" w:rsidRDefault="003642CA">
      <w:r>
        <w:annotationRef/>
      </w:r>
      <w:r w:rsidRPr="6F61895B">
        <w:t>EN §-s 82 ei ole normi, millega määrus kehtestatakse. Palume EN ja SK kooskõlla viia.</w:t>
      </w:r>
    </w:p>
  </w:comment>
  <w:comment w:id="133" w:author="Autor" w:initials="A">
    <w:p w14:paraId="46491490" w14:textId="5E15DD82" w:rsidR="003642CA" w:rsidRDefault="003642CA">
      <w:r>
        <w:annotationRef/>
      </w:r>
      <w:r w:rsidRPr="2C9CA7AB">
        <w:t>Palume SK-s selgitada õppekulude teatise sisu - on see haldusakt või midagi muud?</w:t>
      </w:r>
    </w:p>
  </w:comment>
  <w:comment w:id="140" w:author="Autor" w:initials="A">
    <w:p w14:paraId="1A0A303C" w14:textId="1D9CADFE" w:rsidR="003642CA" w:rsidRDefault="003642CA">
      <w:r>
        <w:annotationRef/>
      </w:r>
      <w:r w:rsidRPr="5B86A7CD">
        <w:t>Palume ka lisada viide normile, mis seda sätestab.</w:t>
      </w:r>
    </w:p>
  </w:comment>
  <w:comment w:id="141" w:author="Autor" w:initials="A">
    <w:p w14:paraId="5525AD05" w14:textId="6A60B1BA" w:rsidR="003642CA" w:rsidRDefault="003642CA">
      <w:r>
        <w:annotationRef/>
      </w:r>
      <w:r w:rsidRPr="37FC3686">
        <w:t>Hetkel koosneb § 90 neljast lõikest. EN-ga tehtava muudatuse järgi jääb norm kahelõikeliseks. Palume SK-s põhjendada, miks ei ole lg-d 3 ja 4 vajalikud.</w:t>
      </w:r>
    </w:p>
  </w:comment>
  <w:comment w:id="144" w:author="Autor" w:initials="A">
    <w:p w14:paraId="3D7D7DE4" w14:textId="486EAD33" w:rsidR="003642CA" w:rsidRDefault="003642CA">
      <w:r>
        <w:annotationRef/>
      </w:r>
      <w:r w:rsidRPr="541885FF">
        <w:t>Kehtivas VSS-s ei ole regulatsiooni, mis ütleb, et on õigus vältimatule sotsiaalabile. Seetõttu ei ole võimalik öelda, et säilitatakse kehtiv regulatsioon. Palume SK parandada.</w:t>
      </w:r>
    </w:p>
  </w:comment>
  <w:comment w:id="145" w:author="Autor" w:initials="A">
    <w:p w14:paraId="25734A98" w14:textId="45EB509F" w:rsidR="003642CA" w:rsidRDefault="003642CA">
      <w:r>
        <w:annotationRef/>
      </w:r>
      <w:r w:rsidRPr="338DAA71">
        <w:t>Palume SK täiendada ja märkida, mis need olulised asjaolud võivad olla.</w:t>
      </w:r>
    </w:p>
  </w:comment>
  <w:comment w:id="146" w:author="Autor" w:initials="A">
    <w:p w14:paraId="582B2995" w14:textId="7409E548" w:rsidR="003642CA" w:rsidRDefault="003642CA">
      <w:r>
        <w:annotationRef/>
      </w:r>
      <w:r w:rsidRPr="2775AD9C">
        <w:t>Palume põhjendada ka p-s 32 esitatud 3. ptk pealkirja muutmise vajadust.</w:t>
      </w:r>
    </w:p>
  </w:comment>
  <w:comment w:id="147" w:author="Autor" w:initials="A">
    <w:p w14:paraId="6B64E107" w14:textId="63DD3090" w:rsidR="003642CA" w:rsidRDefault="003642CA">
      <w:r>
        <w:annotationRef/>
      </w:r>
      <w:r w:rsidRPr="553FE95D">
        <w:t>Palume SK-s täpsustada, et see norm tunnistatakse kehtetuks.</w:t>
      </w:r>
    </w:p>
  </w:comment>
  <w:comment w:id="148" w:author="Autor" w:initials="A">
    <w:p w14:paraId="0C009DE0" w14:textId="1B06F951" w:rsidR="003642CA" w:rsidRDefault="003642CA">
      <w:r>
        <w:annotationRef/>
      </w:r>
      <w:r w:rsidRPr="5CD55948">
        <w:t>Palume ka märkida, et VSS § 28(2) tunnistatakse p-ga 46 kehtetuks ja siduda esitatud selgitus konkreetse EN normiga, mille kohta see selgituse lõik käib.</w:t>
      </w:r>
    </w:p>
  </w:comment>
  <w:comment w:id="149" w:author="Autor" w:initials="A">
    <w:p w14:paraId="58E775D6" w14:textId="019CBF76" w:rsidR="003642CA" w:rsidRDefault="003642CA">
      <w:r>
        <w:annotationRef/>
      </w:r>
      <w:r w:rsidRPr="7667C912">
        <w:t>Palume SK täiendada ka selgitustega. Nt - mis on erakordselt suur hulk kinnipidamise taotlusi ja mis olukorrus võib see tekkida, et taotlusi esitatakse erakordselt palju, mida tähendab "taotluse läbivaatamine on oluliselt raskendatud".</w:t>
      </w:r>
    </w:p>
  </w:comment>
  <w:comment w:id="150" w:author="Autor" w:initials="A">
    <w:p w14:paraId="0BCAD52F" w14:textId="4B9B870B" w:rsidR="003642CA" w:rsidRDefault="003642CA">
      <w:r>
        <w:annotationRef/>
      </w:r>
      <w:r w:rsidRPr="0E7CFC4C">
        <w:t>EN kohaselt 18 kuud (p 42). Palume EN ja SK kooskõlla viia. Samuti täiendada SK normide selgitustega.</w:t>
      </w:r>
    </w:p>
  </w:comment>
  <w:comment w:id="151" w:author="Autor" w:initials="A">
    <w:p w14:paraId="7A33F38B" w14:textId="7A2D737E" w:rsidR="003642CA" w:rsidRDefault="003642CA">
      <w:r>
        <w:annotationRef/>
      </w:r>
      <w:r w:rsidRPr="713A7E8B">
        <w:t>Kuigi sisulisi muudatusi ei tehta, tuleb kõiki norme selgitada. Seetõttu tuleb SK täiendada selgitusega iga normi kohta.</w:t>
      </w:r>
    </w:p>
  </w:comment>
  <w:comment w:id="152" w:author="Autor" w:initials="A">
    <w:p w14:paraId="77A7DB14" w14:textId="27A9AF4E" w:rsidR="003642CA" w:rsidRDefault="003642CA">
      <w:r>
        <w:annotationRef/>
      </w:r>
      <w:r w:rsidRPr="42893116">
        <w:t xml:space="preserve">Palume SK täiendada ja selgitada, miks ei ole vajadust kehtivas normis oleva lause järgi, et "Kokkusaamine väljasaadetavaga toimub Politsei- ja Piirivalveameti </w:t>
      </w:r>
      <w:r w:rsidRPr="42893116">
        <w:t>juuresolekul.".</w:t>
      </w:r>
    </w:p>
  </w:comment>
  <w:comment w:id="153" w:author="Autor" w:initials="A">
    <w:p w14:paraId="72AA9699" w14:textId="6DE43337" w:rsidR="003642CA" w:rsidRDefault="003642CA">
      <w:r>
        <w:annotationRef/>
      </w:r>
      <w:r w:rsidRPr="4385AA36">
        <w:t>EN § 99 p-ga 20 tehtavas muudatuses ei muudeta normi sõnastust. Palume põhjendada, miks on vaja norm muutmata kujul teise asukohta viia.</w:t>
      </w:r>
    </w:p>
  </w:comment>
  <w:comment w:id="194" w:author="Autor" w:initials="A">
    <w:p w14:paraId="7F93DECE" w14:textId="77777777" w:rsidR="0011710A" w:rsidRDefault="00E53BA6" w:rsidP="0011710A">
      <w:pPr>
        <w:pStyle w:val="Kommentaaritekst"/>
        <w:jc w:val="left"/>
      </w:pPr>
      <w:r>
        <w:rPr>
          <w:rStyle w:val="Kommentaariviide"/>
        </w:rPr>
        <w:annotationRef/>
      </w:r>
      <w:r w:rsidR="0011710A">
        <w:t xml:space="preserve">Soovitame eesmärgi sõnastust täpsustada. Näiteks: </w:t>
      </w:r>
      <w:r w:rsidR="0011710A">
        <w:rPr>
          <w:i/>
          <w:iCs/>
        </w:rPr>
        <w:t>„Eelnõu eesmärk on tagada Eestis Euroopa Liidu ühise varjupaigasüsteemi õigusaktide tõhus rakendamine, et ühtlustada varjupaiga- ja rändemenetlused ning tagada nende kiirus, õiglus ja läbipaistvus, kaitstes samas taotlejate põhiõigusi ning liikmesriikide julgeolekut ja avalikku korda.”</w:t>
      </w:r>
      <w:r w:rsidR="0011710A">
        <w:t xml:space="preserve">  Selline sõnastus aitaks paremini mõista ka eelnõu mõju nii varjupaiga taotlejatele, ametiasutustele kui ka ühiskonnale laiemalt.</w:t>
      </w:r>
    </w:p>
  </w:comment>
  <w:comment w:id="195" w:author="Autor" w:initials="A">
    <w:p w14:paraId="4C2207FF" w14:textId="77777777" w:rsidR="009815B5" w:rsidRDefault="00D15FCF" w:rsidP="009815B5">
      <w:pPr>
        <w:pStyle w:val="Kommentaaritekst"/>
        <w:jc w:val="left"/>
      </w:pPr>
      <w:r>
        <w:rPr>
          <w:rStyle w:val="Kommentaariviide"/>
        </w:rPr>
        <w:annotationRef/>
      </w:r>
      <w:r w:rsidR="009815B5">
        <w:t xml:space="preserve">Palume lisada täpsustus, et hinnatakse ka eelnõu muudatuste mõju nii isikuandmete töötlemisele (lk. 223 )  kui ka halduskoormusele (lk. 225).. </w:t>
      </w:r>
    </w:p>
  </w:comment>
  <w:comment w:id="196" w:author="Autor" w:initials="A">
    <w:p w14:paraId="07CBD749" w14:textId="77710F27" w:rsidR="0003561A" w:rsidRDefault="0003561A" w:rsidP="0003561A">
      <w:pPr>
        <w:pStyle w:val="Kommentaaritekst"/>
        <w:jc w:val="left"/>
      </w:pPr>
      <w:r>
        <w:rPr>
          <w:rStyle w:val="Kommentaariviide"/>
        </w:rPr>
        <w:annotationRef/>
      </w:r>
      <w:r>
        <w:t xml:space="preserve">Kaaluge võimalusel lisada siia lõiku detailsemalt sihtrühmad, keda toodud muudatused enim puudutavad ning võimalusel hinnata sihtrühmade suurus. Näiteks: </w:t>
      </w:r>
    </w:p>
    <w:p w14:paraId="320EC0A5" w14:textId="77777777" w:rsidR="0003561A" w:rsidRDefault="0003561A" w:rsidP="0003561A">
      <w:pPr>
        <w:pStyle w:val="Kommentaaritekst"/>
        <w:numPr>
          <w:ilvl w:val="0"/>
          <w:numId w:val="41"/>
        </w:numPr>
        <w:jc w:val="left"/>
      </w:pPr>
      <w:r>
        <w:t>Rahvusvahelise kaitse taotlejad Eestis (sh piirimenetlusse suunatavad, piirilt tagasi saadetavad, ajutise kaitse saajad)</w:t>
      </w:r>
    </w:p>
    <w:p w14:paraId="7B014B76" w14:textId="77777777" w:rsidR="0003561A" w:rsidRDefault="0003561A" w:rsidP="0003561A">
      <w:pPr>
        <w:pStyle w:val="Kommentaaritekst"/>
        <w:numPr>
          <w:ilvl w:val="0"/>
          <w:numId w:val="41"/>
        </w:numPr>
        <w:jc w:val="left"/>
      </w:pPr>
      <w:r>
        <w:t>Riigiasutused ja ametnikud, kelle töö on seotud varjupaiga- ja rändehaldusega:</w:t>
      </w:r>
    </w:p>
    <w:p w14:paraId="7BB8DFAE" w14:textId="77777777" w:rsidR="0003561A" w:rsidRDefault="0003561A" w:rsidP="0003561A">
      <w:pPr>
        <w:pStyle w:val="Kommentaaritekst"/>
        <w:numPr>
          <w:ilvl w:val="0"/>
          <w:numId w:val="42"/>
        </w:numPr>
        <w:jc w:val="left"/>
      </w:pPr>
      <w:r>
        <w:t>Politsei- ja Piirivalveamet (PPA)</w:t>
      </w:r>
    </w:p>
    <w:p w14:paraId="7E6A131D" w14:textId="77777777" w:rsidR="0003561A" w:rsidRDefault="0003561A" w:rsidP="0003561A">
      <w:pPr>
        <w:pStyle w:val="Kommentaaritekst"/>
        <w:numPr>
          <w:ilvl w:val="0"/>
          <w:numId w:val="42"/>
        </w:numPr>
        <w:jc w:val="left"/>
      </w:pPr>
      <w:r>
        <w:t xml:space="preserve"> Siseministeeriumi infotehnoloogia- ja arenduskeskus (SMIT)</w:t>
      </w:r>
    </w:p>
    <w:p w14:paraId="466C37F2" w14:textId="77777777" w:rsidR="0003561A" w:rsidRDefault="0003561A" w:rsidP="0003561A">
      <w:pPr>
        <w:pStyle w:val="Kommentaaritekst"/>
        <w:numPr>
          <w:ilvl w:val="0"/>
          <w:numId w:val="42"/>
        </w:numPr>
        <w:jc w:val="left"/>
      </w:pPr>
      <w:r>
        <w:t xml:space="preserve"> Sotsiaalkindlustusamet (SKA)</w:t>
      </w:r>
    </w:p>
    <w:p w14:paraId="40AB14DB" w14:textId="77777777" w:rsidR="0003561A" w:rsidRDefault="0003561A" w:rsidP="0003561A">
      <w:pPr>
        <w:pStyle w:val="Kommentaaritekst"/>
        <w:numPr>
          <w:ilvl w:val="0"/>
          <w:numId w:val="42"/>
        </w:numPr>
        <w:jc w:val="left"/>
      </w:pPr>
      <w:r>
        <w:t xml:space="preserve"> Kohalikud omavalitsused (KOV-id)</w:t>
      </w:r>
    </w:p>
    <w:p w14:paraId="7E4BFC82" w14:textId="77777777" w:rsidR="0003561A" w:rsidRDefault="0003561A" w:rsidP="0003561A">
      <w:pPr>
        <w:pStyle w:val="Kommentaaritekst"/>
        <w:numPr>
          <w:ilvl w:val="0"/>
          <w:numId w:val="42"/>
        </w:numPr>
        <w:jc w:val="left"/>
      </w:pPr>
      <w:r>
        <w:t xml:space="preserve"> Halduskohtud</w:t>
      </w:r>
    </w:p>
    <w:p w14:paraId="4422F718" w14:textId="77777777" w:rsidR="0003561A" w:rsidRDefault="0003561A" w:rsidP="0003561A">
      <w:pPr>
        <w:pStyle w:val="Kommentaaritekst"/>
        <w:numPr>
          <w:ilvl w:val="0"/>
          <w:numId w:val="42"/>
        </w:numPr>
        <w:jc w:val="left"/>
      </w:pPr>
      <w:r>
        <w:t xml:space="preserve"> Kaitsepolitseiamet (KAPO)</w:t>
      </w:r>
    </w:p>
    <w:p w14:paraId="0C6E34E7" w14:textId="77777777" w:rsidR="0003561A" w:rsidRDefault="0003561A" w:rsidP="0003561A">
      <w:pPr>
        <w:pStyle w:val="Kommentaaritekst"/>
        <w:numPr>
          <w:ilvl w:val="0"/>
          <w:numId w:val="42"/>
        </w:numPr>
        <w:jc w:val="left"/>
      </w:pPr>
      <w:r>
        <w:t xml:space="preserve"> Õiguskantsler (ÕK)</w:t>
      </w:r>
    </w:p>
    <w:p w14:paraId="7AF04BF2" w14:textId="77777777" w:rsidR="0003561A" w:rsidRDefault="0003561A" w:rsidP="0003561A">
      <w:pPr>
        <w:pStyle w:val="Kommentaaritekst"/>
        <w:numPr>
          <w:ilvl w:val="0"/>
          <w:numId w:val="42"/>
        </w:numPr>
        <w:jc w:val="left"/>
      </w:pPr>
      <w:r>
        <w:t>Advokatuur</w:t>
      </w:r>
    </w:p>
    <w:p w14:paraId="6F9E6E6F" w14:textId="77777777" w:rsidR="0003561A" w:rsidRDefault="0003561A" w:rsidP="0003561A">
      <w:pPr>
        <w:pStyle w:val="Kommentaaritekst"/>
        <w:numPr>
          <w:ilvl w:val="0"/>
          <w:numId w:val="43"/>
        </w:numPr>
        <w:jc w:val="left"/>
      </w:pPr>
      <w:r>
        <w:t xml:space="preserve">EL liikmesriigid ja rahvusvahelised organisatsioonid </w:t>
      </w:r>
    </w:p>
    <w:p w14:paraId="67A7CADD" w14:textId="77777777" w:rsidR="0003561A" w:rsidRDefault="0003561A" w:rsidP="0003561A">
      <w:pPr>
        <w:pStyle w:val="Kommentaaritekst"/>
        <w:numPr>
          <w:ilvl w:val="0"/>
          <w:numId w:val="43"/>
        </w:numPr>
        <w:jc w:val="left"/>
      </w:pPr>
      <w:r>
        <w:t xml:space="preserve">Eesti elanikud </w:t>
      </w:r>
    </w:p>
  </w:comment>
  <w:comment w:id="197" w:author="Autor" w:initials="A">
    <w:p w14:paraId="1366BDDE" w14:textId="05915B8E" w:rsidR="004C6F99" w:rsidRDefault="00647F86" w:rsidP="004C6F99">
      <w:pPr>
        <w:pStyle w:val="Kommentaaritekst"/>
        <w:jc w:val="left"/>
      </w:pPr>
      <w:r>
        <w:rPr>
          <w:rStyle w:val="Kommentaariviide"/>
        </w:rPr>
        <w:annotationRef/>
      </w:r>
      <w:r w:rsidR="004C6F99">
        <w:t>Kaaluge eesmärgi juurde tuua ka olulisemad tegevused eesmärgi saavutamiseks ning praegune olukorra kirjeldus. Nt. selgitage lühidat toodud tabeli esimese osa sisu ning ka olukorda Eestis.</w:t>
      </w:r>
    </w:p>
  </w:comment>
  <w:comment w:id="198" w:author="Autor" w:initials="A">
    <w:p w14:paraId="54661968" w14:textId="77777777" w:rsidR="009E3E77" w:rsidRDefault="00C36A35" w:rsidP="009E3E77">
      <w:pPr>
        <w:pStyle w:val="Kommentaaritekst"/>
        <w:jc w:val="left"/>
      </w:pPr>
      <w:r>
        <w:rPr>
          <w:rStyle w:val="Kommentaariviide"/>
        </w:rPr>
        <w:annotationRef/>
      </w:r>
      <w:r w:rsidR="009E3E77">
        <w:t>Tabel annab hea ülevaate eesmärgi saavutamiseks vajalikest muutustest ja vajalikest tegevustest. Soovitame kaaluda ka eraldi veeru lisamist mõju jaoks – praegu on esitatud vaid muutused ja tegevused (kuidas seda tehakse), kuid mõju veerg annaks kokkuvõtliku pildi iga muudatuse mõjust.</w:t>
      </w:r>
    </w:p>
  </w:comment>
  <w:comment w:id="199" w:author="Autor" w:initials="A">
    <w:p w14:paraId="01738C5E" w14:textId="2C4B62A9" w:rsidR="00535784" w:rsidRDefault="00672D27" w:rsidP="00535784">
      <w:pPr>
        <w:pStyle w:val="Kommentaaritekst"/>
        <w:jc w:val="left"/>
      </w:pPr>
      <w:r>
        <w:rPr>
          <w:rStyle w:val="Kommentaariviide"/>
        </w:rPr>
        <w:annotationRef/>
      </w:r>
      <w:r w:rsidR="00535784">
        <w:t xml:space="preserve">Näide kokkuvõtlikult mõjust: </w:t>
      </w:r>
    </w:p>
    <w:p w14:paraId="69AD7739" w14:textId="77777777" w:rsidR="00535784" w:rsidRDefault="00535784" w:rsidP="00535784">
      <w:pPr>
        <w:pStyle w:val="Kommentaaritekst"/>
        <w:jc w:val="left"/>
      </w:pPr>
      <w:r>
        <w:rPr>
          <w:i/>
          <w:iCs/>
        </w:rPr>
        <w:t>Taustakontrolli rakendamine suurendab turvalisust, sest iga siseneja kohta kogutakse ühtsed andmed, mis aitavad tuvastada võimalikke julgeolekuohte. Ühtne kontroll muudab menetlused selgemaks, kiiremaks ja lihtsustab inimeste suunamist sobivasse edasisse menetlusse.</w:t>
      </w:r>
    </w:p>
  </w:comment>
  <w:comment w:id="200" w:author="Autor" w:initials="A">
    <w:p w14:paraId="35AB6F1F" w14:textId="55BC066C" w:rsidR="00B75C6C" w:rsidRDefault="009707C5" w:rsidP="00B75C6C">
      <w:pPr>
        <w:pStyle w:val="Kommentaaritekst"/>
        <w:jc w:val="left"/>
      </w:pPr>
      <w:r>
        <w:rPr>
          <w:rStyle w:val="Kommentaariviide"/>
        </w:rPr>
        <w:annotationRef/>
      </w:r>
      <w:r w:rsidR="00B75C6C">
        <w:t>Selgitage lühidalt, kuidas Eestis praegu on ja tooge välja, mis muutub.</w:t>
      </w:r>
    </w:p>
  </w:comment>
  <w:comment w:id="201" w:author="Autor" w:initials="A">
    <w:p w14:paraId="5C02E164" w14:textId="0AF00064" w:rsidR="009707C5" w:rsidRDefault="009707C5" w:rsidP="009707C5">
      <w:pPr>
        <w:pStyle w:val="Kommentaaritekst"/>
        <w:jc w:val="left"/>
      </w:pPr>
      <w:r>
        <w:rPr>
          <w:rStyle w:val="Kommentaariviide"/>
        </w:rPr>
        <w:annotationRef/>
      </w:r>
      <w:r>
        <w:t>Selgitage, mis muutub võrreldes  praegusega piirimenetluses.</w:t>
      </w:r>
    </w:p>
  </w:comment>
  <w:comment w:id="202" w:author="Autor" w:initials="A">
    <w:p w14:paraId="4B640308" w14:textId="77777777" w:rsidR="00757599" w:rsidRDefault="00757599" w:rsidP="00757599">
      <w:pPr>
        <w:pStyle w:val="Kommentaaritekst"/>
        <w:jc w:val="left"/>
      </w:pPr>
      <w:r>
        <w:rPr>
          <w:rStyle w:val="Kommentaariviide"/>
        </w:rPr>
        <w:annotationRef/>
      </w:r>
      <w:r>
        <w:t>Mis võrreldes praeguse olukorraga muutub? Kas Eestis on olemas kriisivalmidus?</w:t>
      </w:r>
    </w:p>
  </w:comment>
  <w:comment w:id="203" w:author="Autor" w:initials="A">
    <w:p w14:paraId="3043EB4D" w14:textId="77777777" w:rsidR="004B6BCE" w:rsidRDefault="00C10BCC" w:rsidP="004B6BCE">
      <w:pPr>
        <w:pStyle w:val="Kommentaaritekst"/>
        <w:jc w:val="left"/>
      </w:pPr>
      <w:r>
        <w:rPr>
          <w:rStyle w:val="Kommentaariviide"/>
        </w:rPr>
        <w:annotationRef/>
      </w:r>
      <w:r w:rsidR="004B6BCE">
        <w:t>Kirjeldage ka tegevused, mis on taustakontrollis ning selgitage, et taustakontrolli menetlus piiril tehakse edaspidi nii kolmanda riigi kodanikele, kellel puudub riiki sisenemiseks seaduslik alus kui ka nendele kolmanda riigi kodanikele, kellel puudub riiki sisenemiseks seaduslik alus ja kes on esitanud soovi rahvusvahelist kaitset taotleda.</w:t>
      </w:r>
    </w:p>
  </w:comment>
  <w:comment w:id="204" w:author="Autor" w:initials="A">
    <w:p w14:paraId="0DD0D836" w14:textId="77777777" w:rsidR="00615903" w:rsidRDefault="00615903" w:rsidP="00615903">
      <w:pPr>
        <w:pStyle w:val="Kommentaaritekst"/>
        <w:jc w:val="left"/>
      </w:pPr>
      <w:r>
        <w:rPr>
          <w:rStyle w:val="Kommentaariviide"/>
        </w:rPr>
        <w:annotationRef/>
      </w:r>
      <w:r>
        <w:t>Seda infot pole vaja mainida, see ei täpsusta sihtrühma. Kuna töökoormus kasvab, siis võiks soovi korral näidata suurusjärku, nt kokku ca 100 ametnikku.</w:t>
      </w:r>
    </w:p>
  </w:comment>
  <w:comment w:id="205" w:author="Autor" w:initials="A">
    <w:p w14:paraId="173A5C85" w14:textId="77777777" w:rsidR="00AB24FE" w:rsidRDefault="00E9381B" w:rsidP="00AB24FE">
      <w:pPr>
        <w:pStyle w:val="Kommentaaritekst"/>
        <w:jc w:val="left"/>
      </w:pPr>
      <w:r>
        <w:rPr>
          <w:rStyle w:val="Kommentaariviide"/>
        </w:rPr>
        <w:annotationRef/>
      </w:r>
      <w:r w:rsidR="00AB24FE">
        <w:t>Asendage nii siin kui ka edaspidi sõna halduskoormus sõnaga töökoormus (vt selgitus lk 1).</w:t>
      </w:r>
    </w:p>
  </w:comment>
  <w:comment w:id="206" w:author="Autor" w:initials="A">
    <w:p w14:paraId="02FCED7F" w14:textId="77777777" w:rsidR="009170DA" w:rsidRDefault="00FA123E" w:rsidP="009170DA">
      <w:pPr>
        <w:pStyle w:val="Kommentaaritekst"/>
        <w:jc w:val="left"/>
      </w:pPr>
      <w:r>
        <w:rPr>
          <w:rStyle w:val="Kommentaariviide"/>
        </w:rPr>
        <w:annotationRef/>
      </w:r>
      <w:r w:rsidR="009170DA">
        <w:t>Asendage sõnaga arendust, sest andmebaasile luuakse uus moodul.</w:t>
      </w:r>
    </w:p>
  </w:comment>
  <w:comment w:id="207" w:author="Autor" w:initials="A">
    <w:p w14:paraId="771DED3B" w14:textId="035339AC" w:rsidR="005863B6" w:rsidRDefault="00731691" w:rsidP="005863B6">
      <w:pPr>
        <w:pStyle w:val="Kommentaaritekst"/>
        <w:jc w:val="left"/>
      </w:pPr>
      <w:r>
        <w:rPr>
          <w:rStyle w:val="Kommentaariviide"/>
        </w:rPr>
        <w:annotationRef/>
      </w:r>
      <w:r w:rsidR="005863B6">
        <w:t>Asendage halduskoormus sõnaga töökoormus. Lisage juurde ka kulud.</w:t>
      </w:r>
    </w:p>
  </w:comment>
  <w:comment w:id="208" w:author="Autor" w:initials="A">
    <w:p w14:paraId="6033140A" w14:textId="77777777" w:rsidR="00D24821" w:rsidRDefault="00D24821" w:rsidP="00D24821">
      <w:pPr>
        <w:pStyle w:val="Kommentaaritekst"/>
        <w:jc w:val="left"/>
      </w:pPr>
      <w:r>
        <w:rPr>
          <w:rStyle w:val="Kommentaariviide"/>
        </w:rPr>
        <w:annotationRef/>
      </w:r>
      <w:r>
        <w:t>Lisage võimalusel juurde ka hinnang, tuginedes praegustele trendidele. Näiteks võiks välja tuua, kui palju taustakontrolle on viimastel aastatel piiril keskmiselt teostatud ning kuidas see arv on muutunud, põhjused.</w:t>
      </w:r>
    </w:p>
  </w:comment>
  <w:comment w:id="209" w:author="Autor" w:initials="A">
    <w:p w14:paraId="616A0556" w14:textId="77777777" w:rsidR="00D8531E" w:rsidRDefault="00D8531E" w:rsidP="00D8531E">
      <w:pPr>
        <w:pStyle w:val="Kommentaaritekst"/>
        <w:jc w:val="left"/>
      </w:pPr>
      <w:r>
        <w:rPr>
          <w:rStyle w:val="Kommentaariviide"/>
        </w:rPr>
        <w:annotationRef/>
      </w:r>
      <w:r>
        <w:t>Ei ole vaja lisada, sest ei täpsusta sihtrühma.</w:t>
      </w:r>
    </w:p>
  </w:comment>
  <w:comment w:id="210" w:author="Autor" w:initials="A">
    <w:p w14:paraId="42CA4BBB" w14:textId="35377FCE" w:rsidR="006621C6" w:rsidRDefault="00FC2942" w:rsidP="006621C6">
      <w:pPr>
        <w:pStyle w:val="Kommentaaritekst"/>
        <w:jc w:val="left"/>
      </w:pPr>
      <w:r>
        <w:rPr>
          <w:rStyle w:val="Kommentaariviide"/>
        </w:rPr>
        <w:annotationRef/>
      </w:r>
      <w:r w:rsidR="006621C6">
        <w:t>Välismaalaste ebaseadusliku sisenemise ja Schengeni alal edasi liikumise tõkestamine on eesmärk ning selle eesmärgi jaoks kogutakse andmeid senisest suuremas mahus ja ühetaoliselt (eeskirja järgi), see omakorda aitab andmeid senisest rohkem kasutada ning aitab kaasa Schengeni ala julgeoleku ja avaliku korrale.</w:t>
      </w:r>
    </w:p>
  </w:comment>
  <w:comment w:id="211" w:author="Autor" w:initials="A">
    <w:p w14:paraId="454840A3" w14:textId="59EA675E" w:rsidR="005F0F6F" w:rsidRDefault="005F0F6F" w:rsidP="005F0F6F">
      <w:pPr>
        <w:pStyle w:val="Kommentaaritekst"/>
        <w:jc w:val="left"/>
      </w:pPr>
      <w:r>
        <w:rPr>
          <w:rStyle w:val="Kommentaariviide"/>
        </w:rPr>
        <w:annotationRef/>
      </w:r>
      <w:r>
        <w:t>Tegemist on andmebaasiga, kaaluge võimalusel nimetada see andmebaasiks või IT-süsteemiks. Vt. selgitus lk 10</w:t>
      </w:r>
    </w:p>
  </w:comment>
  <w:comment w:id="212" w:author="Autor" w:initials="A">
    <w:p w14:paraId="0CD8D8B8" w14:textId="77777777" w:rsidR="006621C6" w:rsidRDefault="006621C6" w:rsidP="006621C6">
      <w:pPr>
        <w:pStyle w:val="Kommentaaritekst"/>
        <w:jc w:val="left"/>
      </w:pPr>
      <w:r>
        <w:rPr>
          <w:rStyle w:val="Kommentaariviide"/>
        </w:rPr>
        <w:annotationRef/>
      </w:r>
      <w:r>
        <w:t>töökoormuse</w:t>
      </w:r>
    </w:p>
  </w:comment>
  <w:comment w:id="214" w:author="Autor" w:initials="A">
    <w:p w14:paraId="247AD7E0" w14:textId="77777777" w:rsidR="00752CD5" w:rsidRDefault="00752CD5" w:rsidP="00752CD5">
      <w:pPr>
        <w:pStyle w:val="Kommentaaritekst"/>
        <w:jc w:val="left"/>
      </w:pPr>
      <w:r>
        <w:rPr>
          <w:rStyle w:val="Kommentaariviide"/>
        </w:rPr>
        <w:annotationRef/>
      </w:r>
      <w:r>
        <w:t>Kaaluge võimalust lisada pikaajalised keskmise, nt ebaseaduslikult sisenenud või viibinud välismaalasi on Eestis aastas ca 1000, rahvusvahelise kaitse taotlejaid (v.a Ukraina sõja periood) aastas ca 100.</w:t>
      </w:r>
    </w:p>
  </w:comment>
  <w:comment w:id="215" w:author="Autor" w:initials="A">
    <w:p w14:paraId="0EB179BD" w14:textId="77777777" w:rsidR="00AB551A" w:rsidRDefault="00AB551A" w:rsidP="00AB551A">
      <w:pPr>
        <w:pStyle w:val="Kommentaaritekst"/>
        <w:jc w:val="left"/>
      </w:pPr>
      <w:r>
        <w:rPr>
          <w:rStyle w:val="Kommentaariviide"/>
        </w:rPr>
        <w:annotationRef/>
      </w:r>
      <w:r>
        <w:t>Kas siin on trükiviga või mingi kordus?</w:t>
      </w:r>
    </w:p>
  </w:comment>
  <w:comment w:id="217" w:author="Autor" w:initials="A">
    <w:p w14:paraId="1623DB52" w14:textId="77777777" w:rsidR="00B66452" w:rsidRDefault="000C31CC" w:rsidP="00B66452">
      <w:pPr>
        <w:pStyle w:val="Kommentaaritekst"/>
        <w:jc w:val="left"/>
      </w:pPr>
      <w:r>
        <w:rPr>
          <w:rStyle w:val="Kommentaariviide"/>
        </w:rPr>
        <w:annotationRef/>
      </w:r>
      <w:r w:rsidR="00B66452">
        <w:t>Võimalusel lisage täpsustus. Praegu tehakse aastas tehakse taustakontrolli  keskmiselt xxx isikule, kavandatava muudatustega nende isikute hulk suureneb/väheneb.</w:t>
      </w:r>
    </w:p>
  </w:comment>
  <w:comment w:id="219" w:author="Autor" w:initials="A">
    <w:p w14:paraId="41CA959B" w14:textId="77777777" w:rsidR="00FD0BB3" w:rsidRDefault="00FD0BB3" w:rsidP="00FD0BB3">
      <w:pPr>
        <w:pStyle w:val="Kommentaaritekst"/>
        <w:jc w:val="left"/>
      </w:pPr>
      <w:r>
        <w:rPr>
          <w:rStyle w:val="Kommentaariviide"/>
        </w:rPr>
        <w:annotationRef/>
      </w:r>
      <w:r>
        <w:t>Lisage selgitav lühike lõik, kellele rakendatakse piirimenetlust (lk 13 skeemi selgitamine)?  Piirimenetlust kohaldatakse teatud juhtudel taustakontrolli tulemuste põhjal.</w:t>
      </w:r>
    </w:p>
    <w:p w14:paraId="13DA3AFF" w14:textId="77777777" w:rsidR="00FD0BB3" w:rsidRDefault="00FD0BB3" w:rsidP="00FD0BB3">
      <w:pPr>
        <w:pStyle w:val="Kommentaaritekst"/>
        <w:jc w:val="left"/>
      </w:pPr>
      <w:r>
        <w:t>Piirimenetlus koosneb:</w:t>
      </w:r>
    </w:p>
    <w:p w14:paraId="3615FA64" w14:textId="77777777" w:rsidR="00FD0BB3" w:rsidRDefault="00FD0BB3" w:rsidP="00FD0BB3">
      <w:pPr>
        <w:pStyle w:val="Kommentaaritekst"/>
        <w:jc w:val="left"/>
      </w:pPr>
      <w:r>
        <w:t>✓Piiril rahvusvahelise kaitse taotluse</w:t>
      </w:r>
    </w:p>
    <w:p w14:paraId="0433992F" w14:textId="77777777" w:rsidR="00FD0BB3" w:rsidRDefault="00FD0BB3" w:rsidP="00FD0BB3">
      <w:pPr>
        <w:pStyle w:val="Kommentaaritekst"/>
        <w:jc w:val="left"/>
      </w:pPr>
      <w:r>
        <w:t>menetlusest</w:t>
      </w:r>
    </w:p>
    <w:p w14:paraId="03E95A7E" w14:textId="77777777" w:rsidR="00FD0BB3" w:rsidRDefault="00FD0BB3" w:rsidP="00FD0BB3">
      <w:pPr>
        <w:pStyle w:val="Kommentaaritekst"/>
        <w:jc w:val="left"/>
      </w:pPr>
      <w:r>
        <w:t>✓Piiril tagasisaatmise menetlusest</w:t>
      </w:r>
    </w:p>
  </w:comment>
  <w:comment w:id="220" w:author="Autor" w:initials="A">
    <w:p w14:paraId="518A0A7C" w14:textId="77777777" w:rsidR="00ED71D3" w:rsidRDefault="00ED71D3" w:rsidP="00ED71D3">
      <w:pPr>
        <w:pStyle w:val="Kommentaaritekst"/>
        <w:jc w:val="left"/>
      </w:pPr>
      <w:r>
        <w:rPr>
          <w:rStyle w:val="Kommentaariviide"/>
        </w:rPr>
        <w:annotationRef/>
      </w:r>
      <w:r>
        <w:t xml:space="preserve">Kirjeldage lühidalt praegust olukorda. Milline on praegu piirimenetlus, millised uued/täiendavad tegevused kaasnevad piirimenetluse rakendamisel. Lisage enne mõju hindamist ka tegevused. </w:t>
      </w:r>
    </w:p>
    <w:p w14:paraId="37C11BC0" w14:textId="77777777" w:rsidR="00ED71D3" w:rsidRDefault="00ED71D3" w:rsidP="00ED71D3">
      <w:pPr>
        <w:pStyle w:val="Kommentaaritekst"/>
        <w:jc w:val="left"/>
      </w:pPr>
      <w:r>
        <w:t xml:space="preserve">Piirimenetluse rakendamiseks </w:t>
      </w:r>
    </w:p>
    <w:p w14:paraId="06527363" w14:textId="77777777" w:rsidR="00ED71D3" w:rsidRDefault="00ED71D3" w:rsidP="00ED71D3">
      <w:pPr>
        <w:pStyle w:val="Kommentaaritekst"/>
        <w:numPr>
          <w:ilvl w:val="0"/>
          <w:numId w:val="33"/>
        </w:numPr>
        <w:jc w:val="left"/>
      </w:pPr>
      <w:r>
        <w:t>Menetluse etappide loomine (tähtajad, sh kohtumenetlus)</w:t>
      </w:r>
    </w:p>
    <w:p w14:paraId="24216041" w14:textId="77777777" w:rsidR="00ED71D3" w:rsidRDefault="00ED71D3" w:rsidP="00ED71D3">
      <w:pPr>
        <w:pStyle w:val="Kommentaaritekst"/>
        <w:numPr>
          <w:ilvl w:val="0"/>
          <w:numId w:val="33"/>
        </w:numPr>
        <w:jc w:val="left"/>
      </w:pPr>
      <w:r>
        <w:t>Riiki mittelubamine</w:t>
      </w:r>
    </w:p>
    <w:p w14:paraId="2F765570" w14:textId="77777777" w:rsidR="00ED71D3" w:rsidRDefault="00ED71D3" w:rsidP="00ED71D3">
      <w:pPr>
        <w:pStyle w:val="Kommentaaritekst"/>
        <w:numPr>
          <w:ilvl w:val="0"/>
          <w:numId w:val="33"/>
        </w:numPr>
        <w:jc w:val="left"/>
      </w:pPr>
      <w:r>
        <w:t>Taristu loomine</w:t>
      </w:r>
    </w:p>
    <w:p w14:paraId="7A81427F" w14:textId="77777777" w:rsidR="00ED71D3" w:rsidRDefault="00ED71D3" w:rsidP="00ED71D3">
      <w:pPr>
        <w:pStyle w:val="Kommentaaritekst"/>
        <w:numPr>
          <w:ilvl w:val="0"/>
          <w:numId w:val="33"/>
        </w:numPr>
        <w:jc w:val="left"/>
      </w:pPr>
      <w:r>
        <w:t>Piirimenetluse tähtaeg on 12 nädalat. Kriisiolukorras või vääramatu jõu olukorras võib varjupaiga piirimenetlust ja/või tagasisaatmise piirimenetlust pikendada maksimaalset kestust veel maksimaalselt kuue nädala võrra.</w:t>
      </w:r>
    </w:p>
  </w:comment>
  <w:comment w:id="221" w:author="Autor" w:initials="A">
    <w:p w14:paraId="3FF0F657" w14:textId="77777777" w:rsidR="001D27AF" w:rsidRDefault="001D27AF" w:rsidP="001D27AF">
      <w:pPr>
        <w:pStyle w:val="Kommentaaritekst"/>
        <w:jc w:val="left"/>
      </w:pPr>
      <w:r>
        <w:rPr>
          <w:rStyle w:val="Kommentaariviide"/>
        </w:rPr>
        <w:annotationRef/>
      </w:r>
      <w:r>
        <w:t>Lisage selgitav lühike lõik, kellele rakendatakse piirimenetlust (lk 13 skeemi selgitamine)?  Piirimenetlust kohaldatakse teatud juhtudel taustakontrolli tulemuste põhjal.</w:t>
      </w:r>
    </w:p>
    <w:p w14:paraId="1A274AE3" w14:textId="77777777" w:rsidR="001D27AF" w:rsidRDefault="001D27AF" w:rsidP="001D27AF">
      <w:pPr>
        <w:pStyle w:val="Kommentaaritekst"/>
        <w:jc w:val="left"/>
      </w:pPr>
      <w:r>
        <w:t>Piirimenetlus koosneb:</w:t>
      </w:r>
    </w:p>
    <w:p w14:paraId="7070B3CA" w14:textId="77777777" w:rsidR="001D27AF" w:rsidRDefault="001D27AF" w:rsidP="001D27AF">
      <w:pPr>
        <w:pStyle w:val="Kommentaaritekst"/>
        <w:numPr>
          <w:ilvl w:val="0"/>
          <w:numId w:val="34"/>
        </w:numPr>
        <w:jc w:val="left"/>
      </w:pPr>
      <w:r>
        <w:t>Piiril rahvusvahelise kaitse taotluse menetlusest</w:t>
      </w:r>
    </w:p>
    <w:p w14:paraId="0CAF7464" w14:textId="77777777" w:rsidR="001D27AF" w:rsidRDefault="001D27AF" w:rsidP="001D27AF">
      <w:pPr>
        <w:pStyle w:val="Kommentaaritekst"/>
        <w:numPr>
          <w:ilvl w:val="0"/>
          <w:numId w:val="34"/>
        </w:numPr>
        <w:jc w:val="left"/>
      </w:pPr>
      <w:r>
        <w:t>Piiril tagasisaatmise menetlusest</w:t>
      </w:r>
    </w:p>
  </w:comment>
  <w:comment w:id="222" w:author="Autor" w:initials="A">
    <w:p w14:paraId="54AE6377" w14:textId="77777777" w:rsidR="003B31C0" w:rsidRDefault="003B31C0" w:rsidP="003B31C0">
      <w:pPr>
        <w:pStyle w:val="Kommentaaritekst"/>
        <w:jc w:val="left"/>
      </w:pPr>
      <w:r>
        <w:rPr>
          <w:rStyle w:val="Kommentaariviide"/>
        </w:rPr>
        <w:annotationRef/>
      </w:r>
      <w:r>
        <w:t xml:space="preserve">Palun täpsustage ja mainige sihtrühmi sarnaselt - PPA ja halduskohus? (Tallinna Halduskohtus ja Tartu Halduskohtus kokku 26 kohtunikku, </w:t>
      </w:r>
      <w:hyperlink r:id="rId2" w:history="1">
        <w:r w:rsidRPr="0055100C">
          <w:rPr>
            <w:rStyle w:val="Hperlink"/>
          </w:rPr>
          <w:t>Maa-, haldus- ja ringkonnakohtu kohtunike ja kohtunikuabide arv ning jagunemine kohtumajade vahel–Riigi Teataja</w:t>
        </w:r>
      </w:hyperlink>
      <w:r>
        <w:t xml:space="preserve"> ).</w:t>
      </w:r>
    </w:p>
  </w:comment>
  <w:comment w:id="223" w:author="Autor" w:initials="A">
    <w:p w14:paraId="42685A84" w14:textId="77777777" w:rsidR="00C913FB" w:rsidRDefault="00252247" w:rsidP="00C913FB">
      <w:pPr>
        <w:pStyle w:val="Kommentaaritekst"/>
        <w:jc w:val="left"/>
      </w:pPr>
      <w:r>
        <w:rPr>
          <w:rStyle w:val="Kommentaariviide"/>
        </w:rPr>
        <w:annotationRef/>
      </w:r>
      <w:r w:rsidR="00C913FB">
        <w:t>SKA-? Mainite seda ebasoovitavate mõjude juures (lk 185), kuidas mõjutab muudatus seda organisatsiooni?</w:t>
      </w:r>
    </w:p>
  </w:comment>
  <w:comment w:id="224" w:author="Autor" w:initials="A">
    <w:p w14:paraId="3B9942DF" w14:textId="77777777" w:rsidR="00B46F1B" w:rsidRDefault="00B46F1B" w:rsidP="00B46F1B">
      <w:pPr>
        <w:pStyle w:val="Kommentaaritekst"/>
        <w:jc w:val="left"/>
      </w:pPr>
      <w:r>
        <w:rPr>
          <w:rStyle w:val="Kommentaariviide"/>
        </w:rPr>
        <w:annotationRef/>
      </w:r>
      <w:r>
        <w:t>Palun lisage siia täpsustus ka kohtunike, kohtujuristide ja kohtusekretäride arvu kohta.</w:t>
      </w:r>
    </w:p>
  </w:comment>
  <w:comment w:id="225" w:author="Autor" w:initials="A">
    <w:p w14:paraId="125CCB87" w14:textId="77777777" w:rsidR="00D718E1" w:rsidRDefault="00D718E1" w:rsidP="00D718E1">
      <w:pPr>
        <w:pStyle w:val="Kommentaaritekst"/>
        <w:jc w:val="left"/>
      </w:pPr>
      <w:r>
        <w:rPr>
          <w:rStyle w:val="Kommentaariviide"/>
        </w:rPr>
        <w:annotationRef/>
      </w:r>
      <w:r>
        <w:t>Eelnevalt ei ole SKA-d maininud, selgitage selle asutuse rolli lühidalt.</w:t>
      </w:r>
    </w:p>
  </w:comment>
  <w:comment w:id="226" w:author="Autor" w:initials="A">
    <w:p w14:paraId="3A816F46" w14:textId="77777777" w:rsidR="00F972FC" w:rsidRDefault="00C8337F" w:rsidP="00F972FC">
      <w:pPr>
        <w:pStyle w:val="Kommentaaritekst"/>
        <w:jc w:val="left"/>
      </w:pPr>
      <w:r>
        <w:rPr>
          <w:rStyle w:val="Kommentaariviide"/>
        </w:rPr>
        <w:annotationRef/>
      </w:r>
      <w:r w:rsidR="00F972FC">
        <w:t>Kas siin võib olla SKA-l samuti vajadus lisapersonali järele (nagu kohtunikud).</w:t>
      </w:r>
    </w:p>
  </w:comment>
  <w:comment w:id="227" w:author="Autor" w:initials="A">
    <w:p w14:paraId="2E17B993" w14:textId="77777777" w:rsidR="00665375" w:rsidRDefault="00774455" w:rsidP="00665375">
      <w:pPr>
        <w:pStyle w:val="Kommentaaritekst"/>
        <w:jc w:val="left"/>
      </w:pPr>
      <w:r>
        <w:rPr>
          <w:rStyle w:val="Kommentaariviide"/>
        </w:rPr>
        <w:annotationRef/>
      </w:r>
      <w:r w:rsidR="00665375">
        <w:t>See on  oletus - võivad kujutada ohtu. Neil võib siiski olla menetluse otsuseks, et neile antakse rahvusvaheline kaitse.</w:t>
      </w:r>
    </w:p>
  </w:comment>
  <w:comment w:id="228" w:author="Autor" w:initials="A">
    <w:p w14:paraId="4646F968" w14:textId="1C6E9A65" w:rsidR="00322CB7" w:rsidRDefault="00322CB7" w:rsidP="00322CB7">
      <w:pPr>
        <w:pStyle w:val="Kommentaaritekst"/>
        <w:jc w:val="left"/>
      </w:pPr>
      <w:r>
        <w:rPr>
          <w:rStyle w:val="Kommentaariviide"/>
        </w:rPr>
        <w:annotationRef/>
      </w:r>
      <w:r>
        <w:t>Selgitage, milles tõhusus seisneb - kas vähem asutusi peab tegelema?</w:t>
      </w:r>
    </w:p>
  </w:comment>
  <w:comment w:id="229" w:author="Autor" w:initials="A">
    <w:p w14:paraId="4D621CD0" w14:textId="77777777" w:rsidR="00CE0707" w:rsidRDefault="00CE0707" w:rsidP="00CE0707">
      <w:pPr>
        <w:pStyle w:val="Kommentaaritekst"/>
        <w:jc w:val="left"/>
      </w:pPr>
      <w:r>
        <w:rPr>
          <w:rStyle w:val="Kommentaariviide"/>
        </w:rPr>
        <w:annotationRef/>
      </w:r>
      <w:r>
        <w:t>Kas uute inimeste värbamine?</w:t>
      </w:r>
    </w:p>
  </w:comment>
  <w:comment w:id="230" w:author="Autor" w:initials="A">
    <w:p w14:paraId="7AC1D019" w14:textId="77777777" w:rsidR="009E3E5F" w:rsidRDefault="009E3E5F" w:rsidP="009E3E5F">
      <w:pPr>
        <w:pStyle w:val="Kommentaaritekst"/>
        <w:jc w:val="left"/>
      </w:pPr>
      <w:r>
        <w:rPr>
          <w:rStyle w:val="Kommentaariviide"/>
        </w:rPr>
        <w:annotationRef/>
      </w:r>
      <w:r>
        <w:t>Palun selgitage allmärkusena mõistet või lisage seaduse seletuskirja lisasse 3.</w:t>
      </w:r>
    </w:p>
  </w:comment>
  <w:comment w:id="232" w:author="Autor" w:initials="A">
    <w:p w14:paraId="759B2DBB" w14:textId="77777777" w:rsidR="003D2883" w:rsidRDefault="003D2883" w:rsidP="003D2883">
      <w:pPr>
        <w:pStyle w:val="Kommentaaritekst"/>
        <w:jc w:val="left"/>
      </w:pPr>
      <w:r>
        <w:rPr>
          <w:rStyle w:val="Kommentaariviide"/>
        </w:rPr>
        <w:annotationRef/>
      </w:r>
      <w:r>
        <w:t>Kaaluge sõnastada kui tegevus. Riski maandamiseks rajatakse piirimenetluseks vajalik taristu ja koolitatakse personali. Selleks taotletakse eelarvevahendeid EK varjupaiga- ja rändehalduse õigustiku reformi erimeetme rahastusest.</w:t>
      </w:r>
    </w:p>
  </w:comment>
  <w:comment w:id="233" w:author="Autor" w:initials="A">
    <w:p w14:paraId="7CBA2C01" w14:textId="77777777" w:rsidR="00B632B1" w:rsidRDefault="00B632B1" w:rsidP="00B632B1">
      <w:pPr>
        <w:pStyle w:val="Kommentaaritekst"/>
        <w:jc w:val="left"/>
      </w:pPr>
      <w:r>
        <w:rPr>
          <w:rStyle w:val="Kommentaariviide"/>
        </w:rPr>
        <w:annotationRef/>
      </w:r>
      <w:r>
        <w:t>Võimalusel lisage hinnanguline sihtrühma suurus, ca 1000 inimest aastas (vt. tabel 4 lk 183).</w:t>
      </w:r>
    </w:p>
  </w:comment>
  <w:comment w:id="234" w:author="Autor" w:initials="A">
    <w:p w14:paraId="0DE0ACC0" w14:textId="77777777" w:rsidR="00C25BDA" w:rsidRDefault="00C25BDA" w:rsidP="00C25BDA">
      <w:pPr>
        <w:pStyle w:val="Kommentaaritekst"/>
        <w:jc w:val="left"/>
      </w:pPr>
      <w:r>
        <w:rPr>
          <w:rStyle w:val="Kommentaariviide"/>
        </w:rPr>
        <w:annotationRef/>
      </w:r>
      <w:r>
        <w:t>Mainisite muudatusega kaasnevat töökohtade loomise vajadust (lk 186). Kaaluge selle lisamist kaudse positiivse majandusliku mõjuna.</w:t>
      </w:r>
    </w:p>
  </w:comment>
  <w:comment w:id="235" w:author="Autor" w:initials="A">
    <w:p w14:paraId="73D16DAC" w14:textId="77777777" w:rsidR="009458A8" w:rsidRDefault="009458A8" w:rsidP="009458A8">
      <w:pPr>
        <w:pStyle w:val="Kommentaaritekst"/>
        <w:jc w:val="left"/>
      </w:pPr>
      <w:r>
        <w:rPr>
          <w:rStyle w:val="Kommentaariviide"/>
        </w:rPr>
        <w:annotationRef/>
      </w:r>
      <w:r>
        <w:t xml:space="preserve">Kaaluge lühikese lõigu lisamist, mis käsitleb praegust olukorda Eestis ning selleks vajalikke uusi tegevusi (vt. lk 180). Näiteks: </w:t>
      </w:r>
      <w:r>
        <w:rPr>
          <w:i/>
          <w:iCs/>
        </w:rPr>
        <w:t>Kriisivalmiduse tagamiseks tuleb selgelt määratleda, mis on kriisiolukord, ning koostada EUAA vormil kriisi- ja toimepidevusplaanid, mis sisaldavad vajalikku analüüsi ja ettevalmistusi. Samuti tuleb ette näha võimalus rakendada erandeid, mis puudutavad taotluste registreerimise tähtaegu, inimeste suunamist piirimenetlusse ning kiirendatud menetluste kohaldamist ning kehtestada kord, kuidas kriisi või vääramatu jõu olukorras olev liikmesriik saab taotleda abi solidaarsusreservist, et tagada paindlik ja tõhus reageerimine.</w:t>
      </w:r>
    </w:p>
  </w:comment>
  <w:comment w:id="236" w:author="Autor" w:initials="A">
    <w:p w14:paraId="75B91561" w14:textId="77777777" w:rsidR="00F41BDC" w:rsidRDefault="00F41BDC" w:rsidP="00F41BDC">
      <w:pPr>
        <w:pStyle w:val="Kommentaaritekst"/>
        <w:jc w:val="left"/>
      </w:pPr>
      <w:r>
        <w:rPr>
          <w:rStyle w:val="Kommentaariviide"/>
        </w:rPr>
        <w:annotationRef/>
      </w:r>
      <w:r>
        <w:t>Sihtrühm on selgelt määratletud. Kui ei ole võimalik näidata suurust ega suurusjärku, siis ei ole see täpsustus vajalik.</w:t>
      </w:r>
    </w:p>
  </w:comment>
  <w:comment w:id="237" w:author="Autor" w:initials="A">
    <w:p w14:paraId="4436AB95" w14:textId="77777777" w:rsidR="00496750" w:rsidRDefault="00496750" w:rsidP="00496750">
      <w:pPr>
        <w:pStyle w:val="Kommentaaritekst"/>
        <w:jc w:val="left"/>
      </w:pPr>
      <w:r>
        <w:rPr>
          <w:rStyle w:val="Kommentaariviide"/>
        </w:rPr>
        <w:annotationRef/>
      </w:r>
      <w:r>
        <w:t>Sihtrühm on selgelt määratletud. Kui ei ole võimalik näidata suurust ega suurusjärku, siis ei ole see täpsustus vajalik.</w:t>
      </w:r>
    </w:p>
  </w:comment>
  <w:comment w:id="238" w:author="Autor" w:initials="A">
    <w:p w14:paraId="180C4B54" w14:textId="798DF554" w:rsidR="0042418A" w:rsidRDefault="0042418A" w:rsidP="0042418A">
      <w:pPr>
        <w:pStyle w:val="Kommentaaritekst"/>
        <w:jc w:val="left"/>
      </w:pPr>
      <w:r>
        <w:rPr>
          <w:rStyle w:val="Kommentaariviide"/>
        </w:rPr>
        <w:annotationRef/>
      </w:r>
      <w:r>
        <w:t>Kaaluge selgituse lisamist, et PPA ja KAPO ametnikke on vaja koolitada, kuid see suurendab nende oskusi ja efektiivsust kriisides hakkamasaamisel.</w:t>
      </w:r>
    </w:p>
  </w:comment>
  <w:comment w:id="239" w:author="Autor" w:initials="A">
    <w:p w14:paraId="434EE903" w14:textId="77777777" w:rsidR="00813B6F" w:rsidRDefault="00813B6F" w:rsidP="00813B6F">
      <w:pPr>
        <w:pStyle w:val="Kommentaaritekst"/>
        <w:jc w:val="left"/>
      </w:pPr>
      <w:r>
        <w:rPr>
          <w:rStyle w:val="Kommentaariviide"/>
        </w:rPr>
        <w:annotationRef/>
      </w:r>
      <w:r>
        <w:t>Palun täpsustage, lisage põhjendus, miks on ebasoovitava mõju kaasnemise risk madal. Eesti on täitnud siiani kohustusi vmt.</w:t>
      </w:r>
    </w:p>
  </w:comment>
  <w:comment w:id="240" w:author="Autor" w:initials="A">
    <w:p w14:paraId="61FA3FD5" w14:textId="77777777" w:rsidR="00652D3B" w:rsidRDefault="00652D3B" w:rsidP="00652D3B">
      <w:pPr>
        <w:pStyle w:val="Kommentaaritekst"/>
        <w:jc w:val="left"/>
      </w:pPr>
      <w:r>
        <w:rPr>
          <w:rStyle w:val="Kommentaariviide"/>
        </w:rPr>
        <w:annotationRef/>
      </w:r>
      <w:r>
        <w:t>Palun kirjutage lühendid välja</w:t>
      </w:r>
    </w:p>
  </w:comment>
  <w:comment w:id="241" w:author="Autor" w:initials="A">
    <w:p w14:paraId="43460685" w14:textId="77777777" w:rsidR="00EB1A07" w:rsidRDefault="00EB1A07" w:rsidP="00EB1A07">
      <w:pPr>
        <w:pStyle w:val="Kommentaaritekst"/>
        <w:jc w:val="left"/>
      </w:pPr>
      <w:r>
        <w:rPr>
          <w:rStyle w:val="Kommentaariviide"/>
        </w:rPr>
        <w:annotationRef/>
      </w:r>
      <w:r>
        <w:t>Sihtrühma suurus ei sõltu päringute hulgast. Sihtrühm kajastab neid ameteid, kes võivad läbi PPA teha päringuid või sisestavad sinna andmeid. Kui suurusjärku pole võimalik näidata, siis täpsustus ei ole oluline.</w:t>
      </w:r>
    </w:p>
  </w:comment>
  <w:comment w:id="242" w:author="Autor" w:initials="A">
    <w:p w14:paraId="0ED73713" w14:textId="77777777" w:rsidR="00125A7F" w:rsidRDefault="006725E9" w:rsidP="00125A7F">
      <w:pPr>
        <w:pStyle w:val="Kommentaaritekst"/>
        <w:jc w:val="left"/>
      </w:pPr>
      <w:r>
        <w:rPr>
          <w:rStyle w:val="Kommentaariviide"/>
        </w:rPr>
        <w:annotationRef/>
      </w:r>
      <w:r w:rsidR="00125A7F">
        <w:t xml:space="preserve">Vt. eelnev kommentaar. Kaaluge võimalust nimetada seda selguse huvides andmebaasiks mitte süsteemiks. </w:t>
      </w:r>
      <w:hyperlink r:id="rId3" w:history="1">
        <w:r w:rsidR="00125A7F" w:rsidRPr="008F4272">
          <w:rPr>
            <w:rStyle w:val="Hperlink"/>
            <w:i/>
            <w:iCs/>
          </w:rPr>
          <w:t>https://www.eulisa.europa.eu/activities/large-scale-it-systems/eurodac</w:t>
        </w:r>
      </w:hyperlink>
      <w:r w:rsidR="00125A7F">
        <w:rPr>
          <w:i/>
          <w:iCs/>
        </w:rPr>
        <w:t>)</w:t>
      </w:r>
    </w:p>
  </w:comment>
  <w:comment w:id="243" w:author="Autor" w:initials="A">
    <w:p w14:paraId="2597A5C5" w14:textId="77777777" w:rsidR="00F709EE" w:rsidRDefault="006725E9" w:rsidP="00F709EE">
      <w:pPr>
        <w:pStyle w:val="Kommentaaritekst"/>
        <w:jc w:val="left"/>
      </w:pPr>
      <w:r>
        <w:rPr>
          <w:rStyle w:val="Kommentaariviide"/>
        </w:rPr>
        <w:annotationRef/>
      </w:r>
      <w:r w:rsidR="00F709EE">
        <w:t>Sõrmejälgi võtma?</w:t>
      </w:r>
    </w:p>
  </w:comment>
  <w:comment w:id="244" w:author="Autor" w:initials="A">
    <w:p w14:paraId="3C161EF5" w14:textId="422C7187" w:rsidR="001F0B40" w:rsidRDefault="001F0B40" w:rsidP="001F0B40">
      <w:pPr>
        <w:pStyle w:val="Kommentaaritekst"/>
        <w:jc w:val="left"/>
      </w:pPr>
      <w:r>
        <w:rPr>
          <w:rStyle w:val="Kommentaariviide"/>
        </w:rPr>
        <w:annotationRef/>
      </w:r>
      <w:r>
        <w:t>Palun selgitage mõne lausega (või tooge näide), kuidas andmebaasi kasutamise õigus aitab kaasa kuritegude ennetamisele. Kas lauses oli mõeldud, et aitab kaasa kuritegude lahendamisele ja suurendab kurjategijate tabamise võimalust?</w:t>
      </w:r>
    </w:p>
  </w:comment>
  <w:comment w:id="245" w:author="Autor" w:initials="A">
    <w:p w14:paraId="13B8B3DA" w14:textId="77777777" w:rsidR="009C6F1E" w:rsidRDefault="009C6F1E" w:rsidP="009C6F1E">
      <w:pPr>
        <w:pStyle w:val="Kommentaaritekst"/>
        <w:jc w:val="left"/>
      </w:pPr>
      <w:r>
        <w:rPr>
          <w:rStyle w:val="Kommentaariviide"/>
        </w:rPr>
        <w:annotationRef/>
      </w:r>
      <w:r>
        <w:t>Lisage Eesti kohta täpsustus, PPA?</w:t>
      </w:r>
    </w:p>
  </w:comment>
  <w:comment w:id="246" w:author="Autor" w:initials="A">
    <w:p w14:paraId="0D5126AA" w14:textId="77777777" w:rsidR="005A48E7" w:rsidRDefault="005A48E7" w:rsidP="005A48E7">
      <w:pPr>
        <w:pStyle w:val="Kommentaaritekst"/>
        <w:jc w:val="left"/>
      </w:pPr>
      <w:r>
        <w:rPr>
          <w:rStyle w:val="Kommentaariviide"/>
        </w:rPr>
        <w:annotationRef/>
      </w:r>
      <w:r>
        <w:t>Lisage juurde täpsustus, millal hakatakse andmeid sisestama.</w:t>
      </w:r>
    </w:p>
  </w:comment>
  <w:comment w:id="247" w:author="Autor" w:initials="A">
    <w:p w14:paraId="37D592BD" w14:textId="77777777" w:rsidR="000E4BEE" w:rsidRDefault="000E4BEE" w:rsidP="000E4BEE">
      <w:pPr>
        <w:pStyle w:val="Kommentaaritekst"/>
        <w:jc w:val="left"/>
      </w:pPr>
      <w:r>
        <w:rPr>
          <w:rStyle w:val="Kommentaariviide"/>
        </w:rPr>
        <w:annotationRef/>
      </w:r>
      <w:r>
        <w:t>Võimalusel lisage hinnanguline sihtrühma suurus.</w:t>
      </w:r>
    </w:p>
  </w:comment>
  <w:comment w:id="248" w:author="Autor" w:initials="A">
    <w:p w14:paraId="6822CD54" w14:textId="77777777" w:rsidR="001E5FF0" w:rsidRDefault="001E5FF0" w:rsidP="001E5FF0">
      <w:pPr>
        <w:pStyle w:val="Kommentaaritekst"/>
        <w:jc w:val="left"/>
      </w:pPr>
      <w:r>
        <w:rPr>
          <w:rStyle w:val="Kommentaariviide"/>
        </w:rPr>
        <w:annotationRef/>
      </w:r>
      <w:r>
        <w:t>Muudatus mõjutab meie hinnangul ka infotehnoloogia valdkonda. Palun täiendage seaduse rakendamisest eeldatavasti tulenevat muud otsest või kaudset mõju (HÕNTE § 46</w:t>
      </w:r>
    </w:p>
    <w:p w14:paraId="1A2BF412" w14:textId="77777777" w:rsidR="001E5FF0" w:rsidRDefault="001E5FF0" w:rsidP="001E5FF0">
      <w:pPr>
        <w:pStyle w:val="Kommentaaritekst"/>
        <w:jc w:val="left"/>
      </w:pPr>
      <w:r>
        <w:t>lg 1). Vt. Mõjude määratlemise kontrollküsimustik</w:t>
      </w:r>
    </w:p>
    <w:p w14:paraId="3EB52E1D" w14:textId="77777777" w:rsidR="001E5FF0" w:rsidRDefault="001E5FF0" w:rsidP="001E5FF0">
      <w:pPr>
        <w:pStyle w:val="Kommentaaritekst"/>
        <w:jc w:val="left"/>
      </w:pPr>
      <w:hyperlink r:id="rId4" w:anchor="moju-kuberkeskkonnal" w:history="1">
        <w:r w:rsidRPr="000E224C">
          <w:rPr>
            <w:rStyle w:val="Hperlink"/>
          </w:rPr>
          <w:t>https://www.justdigi.ee/kontrollkysimustik#moju-kuberkeskkonnal</w:t>
        </w:r>
      </w:hyperlink>
    </w:p>
  </w:comment>
  <w:comment w:id="249" w:author="Autor" w:initials="A">
    <w:p w14:paraId="53BF500C" w14:textId="48D11AB0" w:rsidR="00835C33" w:rsidRDefault="00835C33" w:rsidP="00835C33">
      <w:pPr>
        <w:pStyle w:val="Kommentaaritekst"/>
        <w:jc w:val="left"/>
      </w:pPr>
      <w:r>
        <w:rPr>
          <w:rStyle w:val="Kommentaariviide"/>
        </w:rPr>
        <w:annotationRef/>
      </w:r>
      <w:r>
        <w:t>Palun kirjutage lühend välja - Õiguskantsler.</w:t>
      </w:r>
    </w:p>
  </w:comment>
  <w:comment w:id="250" w:author="Autor" w:initials="A">
    <w:p w14:paraId="6A34AB5F" w14:textId="77777777" w:rsidR="00A96DFE" w:rsidRDefault="00A96DFE" w:rsidP="00A96DFE">
      <w:pPr>
        <w:pStyle w:val="Kommentaaritekst"/>
        <w:jc w:val="left"/>
      </w:pPr>
      <w:r>
        <w:rPr>
          <w:rStyle w:val="Kommentaariviide"/>
        </w:rPr>
        <w:annotationRef/>
      </w:r>
      <w:r>
        <w:t>Lisage juurde hinnang võimalikust töömahu ning palgafondi kasvust. Täpsustage, et see on lisanduv tööülesanne.</w:t>
      </w:r>
    </w:p>
  </w:comment>
  <w:comment w:id="251" w:author="Autor" w:initials="A">
    <w:p w14:paraId="541613EF" w14:textId="77777777" w:rsidR="001B7B92" w:rsidRDefault="001B7B92" w:rsidP="001B7B92">
      <w:pPr>
        <w:pStyle w:val="Kommentaaritekst"/>
        <w:jc w:val="left"/>
      </w:pPr>
      <w:r>
        <w:rPr>
          <w:rStyle w:val="Kommentaariviide"/>
        </w:rPr>
        <w:annotationRef/>
      </w:r>
      <w:r>
        <w:t>See lõik vajab täpsustamist: kuidas on kavandatud põhiõiguste seire? Kas selleks on EL juhised? Meetoditest sõltub ka võimalik negatiivne mõju, mida võiks leevendada.</w:t>
      </w:r>
    </w:p>
  </w:comment>
  <w:comment w:id="252" w:author="Autor" w:initials="A">
    <w:p w14:paraId="1438D14D" w14:textId="77777777" w:rsidR="006E2448" w:rsidRDefault="006E2448" w:rsidP="006E2448">
      <w:pPr>
        <w:pStyle w:val="Kommentaaritekst"/>
        <w:jc w:val="left"/>
      </w:pPr>
      <w:r>
        <w:rPr>
          <w:rStyle w:val="Kommentaariviide"/>
        </w:rPr>
        <w:annotationRef/>
      </w:r>
      <w:r>
        <w:t>Kas seire on ette nähtud vaatlusena, kus järelevalve teostaja jälgib menetleja tööd taotlejaga ning seda, kuidas viiakse läbi taustakontroll ja piirimenetlus?</w:t>
      </w:r>
    </w:p>
  </w:comment>
  <w:comment w:id="253" w:author="Autor" w:initials="A">
    <w:p w14:paraId="1CD96C6C" w14:textId="77777777" w:rsidR="0053544C" w:rsidRDefault="0053544C" w:rsidP="0053544C">
      <w:pPr>
        <w:pStyle w:val="Kommentaaritekst"/>
        <w:jc w:val="left"/>
      </w:pPr>
      <w:r>
        <w:rPr>
          <w:rStyle w:val="Kommentaariviide"/>
        </w:rPr>
        <w:annotationRef/>
      </w:r>
      <w:r>
        <w:t xml:space="preserve">Meie hinnangul mõjutab muudatus inimõiguste kaitset. Palun täiendage.  Abiks võib  olla mõjude määratlemise kontrollküsimustik: </w:t>
      </w:r>
      <w:hyperlink r:id="rId5" w:anchor="moju-inimeste-oigust" w:history="1">
        <w:r w:rsidRPr="00D67084">
          <w:rPr>
            <w:rStyle w:val="Hperlink"/>
          </w:rPr>
          <w:t>https://www.justdigi.ee/kontrollkysimustik#moju-inimeste-oigust</w:t>
        </w:r>
      </w:hyperlink>
    </w:p>
  </w:comment>
  <w:comment w:id="254" w:author="Autor" w:initials="A">
    <w:p w14:paraId="53E7B56F" w14:textId="77777777" w:rsidR="00693C3B" w:rsidRDefault="00693C3B" w:rsidP="00693C3B">
      <w:pPr>
        <w:pStyle w:val="Kommentaaritekst"/>
        <w:jc w:val="left"/>
      </w:pPr>
      <w:r>
        <w:rPr>
          <w:rStyle w:val="Kommentaariviide"/>
        </w:rPr>
        <w:annotationRef/>
      </w:r>
      <w:r>
        <w:t>Palun selgitage lühidalt, millised muudatused toob eesmärk „tõhus ja ühetaoline rahvusvahelise kaitse menetlus” käesolevasse eelnõusse ning millised tegevused ja mõjud sellega kaasnevad (vt. lk 178).</w:t>
      </w:r>
    </w:p>
  </w:comment>
  <w:comment w:id="255" w:author="Autor" w:initials="A">
    <w:p w14:paraId="26886A6C" w14:textId="24E2F49E" w:rsidR="00314BD6" w:rsidRDefault="00314BD6" w:rsidP="00314BD6">
      <w:pPr>
        <w:pStyle w:val="Kommentaaritekst"/>
        <w:jc w:val="left"/>
      </w:pPr>
      <w:r>
        <w:rPr>
          <w:rStyle w:val="Kommentaariviide"/>
        </w:rPr>
        <w:annotationRef/>
      </w:r>
      <w:r>
        <w:t>Kaaluge eesmärgi juurde tuua ka olulisemad tegevused eesmärgi saavutamiseks ning praegune olukorra kirjeldus. Nt. selgitage lühidat toodud tabeli esimese osa sisu ning ka olukorda Eestis.</w:t>
      </w:r>
    </w:p>
  </w:comment>
  <w:comment w:id="256" w:author="Autor" w:initials="A">
    <w:p w14:paraId="681E4BBB" w14:textId="77777777" w:rsidR="00DE32B1" w:rsidRDefault="00DE32B1" w:rsidP="00DE32B1">
      <w:pPr>
        <w:pStyle w:val="Kommentaaritekst"/>
        <w:jc w:val="left"/>
      </w:pPr>
      <w:r>
        <w:rPr>
          <w:rStyle w:val="Kommentaariviide"/>
        </w:rPr>
        <w:annotationRef/>
      </w:r>
      <w:r>
        <w:t>Andmebaas?</w:t>
      </w:r>
    </w:p>
  </w:comment>
  <w:comment w:id="257" w:author="Autor" w:initials="A">
    <w:p w14:paraId="6817B34C" w14:textId="77777777" w:rsidR="00905A03" w:rsidRDefault="00905A03" w:rsidP="00905A03">
      <w:pPr>
        <w:pStyle w:val="Kommentaaritekst"/>
        <w:jc w:val="left"/>
      </w:pPr>
      <w:r>
        <w:rPr>
          <w:rStyle w:val="Kommentaariviide"/>
        </w:rPr>
        <w:annotationRef/>
      </w:r>
      <w:r>
        <w:t>Lisage täpsustuseks näited.</w:t>
      </w:r>
    </w:p>
  </w:comment>
  <w:comment w:id="258" w:author="Autor" w:initials="A">
    <w:p w14:paraId="165ED6EC" w14:textId="77777777" w:rsidR="00783B12" w:rsidRDefault="00910345" w:rsidP="00783B12">
      <w:pPr>
        <w:pStyle w:val="Kommentaaritekst"/>
        <w:jc w:val="left"/>
      </w:pPr>
      <w:r>
        <w:rPr>
          <w:rStyle w:val="Kommentaariviide"/>
        </w:rPr>
        <w:annotationRef/>
      </w:r>
      <w:r w:rsidR="00783B12">
        <w:t>Tabel annab hea ülevaate eesmärgi saavutamiseks vajalikest muutustest ja vajalikest tegevustest. Soovitame kaaluda ka eraldi veeru lisamist mõju jaoks – praegu on esitatud vaid muutused ja tegevused (kuidas seda tehakse), kuid mõju veerg annaks kokkuvõtliku pildi iga muudatuse mõjust.</w:t>
      </w:r>
    </w:p>
  </w:comment>
  <w:comment w:id="259" w:author="Autor" w:initials="A">
    <w:p w14:paraId="03ADD379" w14:textId="588FA0EC" w:rsidR="007C5639" w:rsidRDefault="007C5639" w:rsidP="007C5639">
      <w:pPr>
        <w:pStyle w:val="Kommentaaritekst"/>
        <w:jc w:val="left"/>
      </w:pPr>
      <w:r>
        <w:rPr>
          <w:rStyle w:val="Kommentaariviide"/>
        </w:rPr>
        <w:annotationRef/>
      </w:r>
      <w:r>
        <w:t>Kaaluge lisada skeem, mis näitab taotlemise esitamist praegu ning pärast kavandatavaid muudatusi.</w:t>
      </w:r>
    </w:p>
  </w:comment>
  <w:comment w:id="260" w:author="Autor" w:initials="A">
    <w:p w14:paraId="26EAA09D" w14:textId="61544C5A" w:rsidR="00612964" w:rsidRDefault="00612964" w:rsidP="00612964">
      <w:pPr>
        <w:pStyle w:val="Kommentaaritekst"/>
        <w:jc w:val="left"/>
      </w:pPr>
      <w:r>
        <w:rPr>
          <w:rStyle w:val="Kommentaariviide"/>
        </w:rPr>
        <w:annotationRef/>
      </w:r>
      <w:r>
        <w:t>Tekstis on mainitud ka kohtumenetluste arvu vähenemist (lk 198) - sihtrühmaks ka kohtud?</w:t>
      </w:r>
    </w:p>
  </w:comment>
  <w:comment w:id="261" w:author="Autor" w:initials="A">
    <w:p w14:paraId="76E6ED88" w14:textId="77777777" w:rsidR="00910A18" w:rsidRDefault="00910A18" w:rsidP="00910A18">
      <w:pPr>
        <w:pStyle w:val="Kommentaaritekst"/>
        <w:jc w:val="left"/>
      </w:pPr>
      <w:r>
        <w:rPr>
          <w:rStyle w:val="Kommentaariviide"/>
        </w:rPr>
        <w:annotationRef/>
      </w:r>
      <w:r>
        <w:t>Ei ole vaja lisada.</w:t>
      </w:r>
    </w:p>
  </w:comment>
  <w:comment w:id="262" w:author="Autor" w:initials="A">
    <w:p w14:paraId="50F0905D" w14:textId="77777777" w:rsidR="000854FE" w:rsidRDefault="000854FE" w:rsidP="000854FE">
      <w:pPr>
        <w:pStyle w:val="Kommentaaritekst"/>
        <w:jc w:val="left"/>
      </w:pPr>
      <w:r>
        <w:rPr>
          <w:rStyle w:val="Kommentaariviide"/>
        </w:rPr>
        <w:annotationRef/>
      </w:r>
      <w:r>
        <w:t>Palun selgitage väljendit allmärkuses.</w:t>
      </w:r>
    </w:p>
  </w:comment>
  <w:comment w:id="263" w:author="Autor" w:initials="A">
    <w:p w14:paraId="60B473AE" w14:textId="77777777" w:rsidR="006705CB" w:rsidRDefault="006705CB" w:rsidP="006705CB">
      <w:pPr>
        <w:pStyle w:val="Kommentaaritekst"/>
        <w:jc w:val="left"/>
      </w:pPr>
      <w:r>
        <w:rPr>
          <w:rStyle w:val="Kommentaariviide"/>
        </w:rPr>
        <w:annotationRef/>
      </w:r>
      <w:r>
        <w:t>Selgitage lauset mõne näitega.</w:t>
      </w:r>
    </w:p>
  </w:comment>
  <w:comment w:id="264" w:author="Autor" w:initials="A">
    <w:p w14:paraId="3A929C50" w14:textId="77777777" w:rsidR="000B4F37" w:rsidRDefault="000B4F37" w:rsidP="000B4F37">
      <w:pPr>
        <w:pStyle w:val="Kommentaaritekst"/>
        <w:jc w:val="left"/>
      </w:pPr>
      <w:r>
        <w:rPr>
          <w:rStyle w:val="Kommentaariviide"/>
        </w:rPr>
        <w:annotationRef/>
      </w:r>
      <w:r>
        <w:t>Lisage täpsustuseks ka sihtrühmad, kellele on vaja koolitusi ning kelle jaoks piisab juhendmaterjalidest.</w:t>
      </w:r>
    </w:p>
  </w:comment>
  <w:comment w:id="265" w:author="Autor" w:initials="A">
    <w:p w14:paraId="5F63B193" w14:textId="77777777" w:rsidR="00B721BF" w:rsidRDefault="00B721BF" w:rsidP="00B721BF">
      <w:pPr>
        <w:pStyle w:val="Kommentaaritekst"/>
        <w:jc w:val="left"/>
      </w:pPr>
      <w:r>
        <w:rPr>
          <w:rStyle w:val="Kommentaariviide"/>
        </w:rPr>
        <w:annotationRef/>
      </w:r>
      <w:r>
        <w:t>Mis võiks olla peamised tegurid, mis viivad ebaõnnestumiseni? Võimalusel täpsustage.</w:t>
      </w:r>
    </w:p>
  </w:comment>
  <w:comment w:id="266" w:author="Autor" w:initials="A">
    <w:p w14:paraId="38F32684" w14:textId="07B6FA49" w:rsidR="00954AE7" w:rsidRDefault="00954AE7" w:rsidP="00954AE7">
      <w:pPr>
        <w:pStyle w:val="Kommentaaritekst"/>
        <w:jc w:val="left"/>
      </w:pPr>
      <w:r>
        <w:rPr>
          <w:rStyle w:val="Kommentaariviide"/>
        </w:rPr>
        <w:annotationRef/>
      </w:r>
      <w:r>
        <w:t>töökoormust</w:t>
      </w:r>
    </w:p>
  </w:comment>
  <w:comment w:id="267" w:author="Autor" w:initials="A">
    <w:p w14:paraId="4B68BF30" w14:textId="77777777" w:rsidR="00374FDB" w:rsidRDefault="00374FDB" w:rsidP="00374FDB">
      <w:pPr>
        <w:pStyle w:val="Kommentaaritekst"/>
        <w:jc w:val="left"/>
      </w:pPr>
      <w:r>
        <w:rPr>
          <w:rStyle w:val="Kommentaariviide"/>
        </w:rPr>
        <w:annotationRef/>
      </w:r>
      <w:r>
        <w:t>Palun selgitage või tooge mõni näide.</w:t>
      </w:r>
    </w:p>
  </w:comment>
  <w:comment w:id="268" w:author="Autor" w:initials="A">
    <w:p w14:paraId="23273137" w14:textId="77777777" w:rsidR="00736FB4" w:rsidRDefault="00736FB4" w:rsidP="00736FB4">
      <w:pPr>
        <w:pStyle w:val="Kommentaaritekst"/>
        <w:jc w:val="left"/>
      </w:pPr>
      <w:r>
        <w:rPr>
          <w:rStyle w:val="Kommentaariviide"/>
        </w:rPr>
        <w:annotationRef/>
      </w:r>
      <w:r>
        <w:t xml:space="preserve">Sellist täpsustust pole vaja lisada. </w:t>
      </w:r>
    </w:p>
  </w:comment>
  <w:comment w:id="269" w:author="Autor" w:initials="A">
    <w:p w14:paraId="305144F2" w14:textId="77777777" w:rsidR="00DB7BF5" w:rsidRDefault="00DB7BF5" w:rsidP="00DB7BF5">
      <w:pPr>
        <w:pStyle w:val="Kommentaaritekst"/>
        <w:jc w:val="left"/>
      </w:pPr>
      <w:r>
        <w:rPr>
          <w:rStyle w:val="Kommentaariviide"/>
        </w:rPr>
        <w:annotationRef/>
      </w:r>
      <w:r>
        <w:t>Võimalusel lisage ka andmed selle kohta, kui palju selliseid välismaalasi on keskmiselt aastas olnud.</w:t>
      </w:r>
    </w:p>
  </w:comment>
  <w:comment w:id="270" w:author="Autor" w:initials="A">
    <w:p w14:paraId="2CE57EB4" w14:textId="77777777" w:rsidR="00404E0A" w:rsidRDefault="00404E0A" w:rsidP="00404E0A">
      <w:pPr>
        <w:pStyle w:val="Kommentaaritekst"/>
        <w:jc w:val="left"/>
      </w:pPr>
      <w:r>
        <w:rPr>
          <w:rStyle w:val="Kommentaariviide"/>
        </w:rPr>
        <w:annotationRef/>
      </w:r>
      <w:r>
        <w:t>võib seisneda</w:t>
      </w:r>
    </w:p>
  </w:comment>
  <w:comment w:id="271" w:author="Autor" w:initials="A">
    <w:p w14:paraId="4885FA21" w14:textId="77777777" w:rsidR="00666C26" w:rsidRDefault="00666C26" w:rsidP="00666C26">
      <w:pPr>
        <w:pStyle w:val="Kommentaaritekst"/>
        <w:jc w:val="left"/>
      </w:pPr>
      <w:r>
        <w:rPr>
          <w:rStyle w:val="Kommentaariviide"/>
        </w:rPr>
        <w:annotationRef/>
      </w:r>
      <w:r>
        <w:t>Ei täpsusta sihtrühma, ei ole vaja lisada.</w:t>
      </w:r>
    </w:p>
  </w:comment>
  <w:comment w:id="272" w:author="Autor" w:initials="A">
    <w:p w14:paraId="5D885510" w14:textId="77777777" w:rsidR="006414FD" w:rsidRDefault="006414FD" w:rsidP="006414FD">
      <w:pPr>
        <w:pStyle w:val="Kommentaaritekst"/>
        <w:jc w:val="left"/>
      </w:pPr>
      <w:r>
        <w:rPr>
          <w:rStyle w:val="Kommentaariviide"/>
        </w:rPr>
        <w:annotationRef/>
      </w:r>
      <w:r>
        <w:t>töökoormus</w:t>
      </w:r>
    </w:p>
  </w:comment>
  <w:comment w:id="273" w:author="Autor" w:initials="A">
    <w:p w14:paraId="08612637" w14:textId="77777777" w:rsidR="00E00F09" w:rsidRDefault="00E00F09" w:rsidP="00E00F09">
      <w:pPr>
        <w:pStyle w:val="Kommentaaritekst"/>
        <w:jc w:val="left"/>
      </w:pPr>
      <w:r>
        <w:rPr>
          <w:rStyle w:val="Kommentaariviide"/>
        </w:rPr>
        <w:annotationRef/>
      </w:r>
      <w:r>
        <w:t>töökoormus</w:t>
      </w:r>
    </w:p>
  </w:comment>
  <w:comment w:id="274" w:author="Autor" w:initials="A">
    <w:p w14:paraId="53BB51AC" w14:textId="77777777" w:rsidR="00613253" w:rsidRDefault="00613253" w:rsidP="00613253">
      <w:pPr>
        <w:pStyle w:val="Kommentaaritekst"/>
        <w:jc w:val="left"/>
      </w:pPr>
      <w:r>
        <w:rPr>
          <w:rStyle w:val="Kommentaariviide"/>
        </w:rPr>
        <w:annotationRef/>
      </w:r>
      <w:r>
        <w:t>töökoormus</w:t>
      </w:r>
    </w:p>
  </w:comment>
  <w:comment w:id="275" w:author="Autor" w:initials="A">
    <w:p w14:paraId="278E7B90" w14:textId="77777777" w:rsidR="00F64187" w:rsidRDefault="00F64187" w:rsidP="00F64187">
      <w:pPr>
        <w:pStyle w:val="Kommentaaritekst"/>
        <w:jc w:val="left"/>
      </w:pPr>
      <w:r>
        <w:rPr>
          <w:rStyle w:val="Kommentaariviide"/>
        </w:rPr>
        <w:annotationRef/>
      </w:r>
      <w:r>
        <w:t>Ei ole vaja lisada.</w:t>
      </w:r>
    </w:p>
  </w:comment>
  <w:comment w:id="276" w:author="Autor" w:initials="A">
    <w:p w14:paraId="1947B988" w14:textId="77777777" w:rsidR="0073508E" w:rsidRDefault="0073508E" w:rsidP="0073508E">
      <w:pPr>
        <w:pStyle w:val="Kommentaaritekst"/>
        <w:jc w:val="left"/>
      </w:pPr>
      <w:r>
        <w:rPr>
          <w:rStyle w:val="Kommentaariviide"/>
        </w:rPr>
        <w:annotationRef/>
      </w:r>
      <w:r>
        <w:t>töökoormus</w:t>
      </w:r>
    </w:p>
  </w:comment>
  <w:comment w:id="277" w:author="Autor" w:initials="A">
    <w:p w14:paraId="4EE60144" w14:textId="77777777" w:rsidR="000772ED" w:rsidRDefault="000772ED" w:rsidP="000772ED">
      <w:pPr>
        <w:pStyle w:val="Kommentaaritekst"/>
        <w:jc w:val="left"/>
      </w:pPr>
      <w:r>
        <w:rPr>
          <w:rStyle w:val="Kommentaariviide"/>
        </w:rPr>
        <w:annotationRef/>
      </w:r>
      <w:r>
        <w:t>töökoormust</w:t>
      </w:r>
    </w:p>
  </w:comment>
  <w:comment w:id="278" w:author="Autor" w:initials="A">
    <w:p w14:paraId="62AD89CC" w14:textId="77777777" w:rsidR="00BE59BD" w:rsidRDefault="00BE59BD" w:rsidP="00BE59BD">
      <w:pPr>
        <w:pStyle w:val="Kommentaaritekst"/>
        <w:jc w:val="left"/>
      </w:pPr>
      <w:r>
        <w:rPr>
          <w:rStyle w:val="Kommentaariviide"/>
        </w:rPr>
        <w:annotationRef/>
      </w:r>
      <w:r>
        <w:t>ametnike töökoormust.</w:t>
      </w:r>
    </w:p>
  </w:comment>
  <w:comment w:id="279" w:author="Autor" w:initials="A">
    <w:p w14:paraId="62E4F0C5" w14:textId="77777777" w:rsidR="0096351A" w:rsidRDefault="0096351A" w:rsidP="0096351A">
      <w:pPr>
        <w:pStyle w:val="Kommentaaritekst"/>
        <w:jc w:val="left"/>
      </w:pPr>
      <w:r>
        <w:rPr>
          <w:rStyle w:val="Kommentaariviide"/>
        </w:rPr>
        <w:annotationRef/>
      </w:r>
      <w:r>
        <w:t>Kaaluge lisada täpsustus, et mõju avaldumise tõenäosus on väike, kuna Eestist teise riiki lahkunud rahvusvahelise kaitse taotlejaid on olnud vähe.</w:t>
      </w:r>
    </w:p>
  </w:comment>
  <w:comment w:id="280" w:author="Autor" w:initials="A">
    <w:p w14:paraId="763DA535" w14:textId="77777777" w:rsidR="00E45332" w:rsidRDefault="00E45332" w:rsidP="00E45332">
      <w:pPr>
        <w:pStyle w:val="Kommentaaritekst"/>
        <w:jc w:val="left"/>
      </w:pPr>
      <w:r>
        <w:rPr>
          <w:rStyle w:val="Kommentaariviide"/>
        </w:rPr>
        <w:annotationRef/>
      </w:r>
      <w:r>
        <w:t>Palun täpsustage. Kui taotleja lahkub kindlaksmääratud territooriumilt etteteatamata või loata, võib seda käsitleda koostöö mittetegemisena või põgenemisohuna ning kohus võib otsustada taotleja kinnipidamise kasuks. Kas seda tuleks käsitada ebasoovitava riski maandamismeetmena?</w:t>
      </w:r>
    </w:p>
  </w:comment>
  <w:comment w:id="281" w:author="Autor" w:initials="A">
    <w:p w14:paraId="288B362E" w14:textId="77777777" w:rsidR="00E60F09" w:rsidRDefault="00E60F09" w:rsidP="00E60F09">
      <w:pPr>
        <w:pStyle w:val="Kommentaaritekst"/>
        <w:jc w:val="left"/>
      </w:pPr>
      <w:r>
        <w:rPr>
          <w:rStyle w:val="Kommentaariviide"/>
        </w:rPr>
        <w:annotationRef/>
      </w:r>
      <w:r>
        <w:t>Seda ei ole vaja lisada.</w:t>
      </w:r>
    </w:p>
  </w:comment>
  <w:comment w:id="282" w:author="Autor" w:initials="A">
    <w:p w14:paraId="05C22F32" w14:textId="60F6A230" w:rsidR="00E60F09" w:rsidRDefault="00E60F09" w:rsidP="00E60F09">
      <w:pPr>
        <w:pStyle w:val="Kommentaaritekst"/>
        <w:jc w:val="left"/>
      </w:pPr>
      <w:r>
        <w:rPr>
          <w:rStyle w:val="Kommentaariviide"/>
        </w:rPr>
        <w:annotationRef/>
      </w:r>
      <w:r>
        <w:t>Kas siin on mõeldud kohtunikke?</w:t>
      </w:r>
    </w:p>
  </w:comment>
  <w:comment w:id="283" w:author="Autor" w:initials="A">
    <w:p w14:paraId="3CCE83FD" w14:textId="77777777" w:rsidR="003B7239" w:rsidRDefault="003B7239" w:rsidP="003B7239">
      <w:pPr>
        <w:pStyle w:val="Kommentaaritekst"/>
        <w:jc w:val="left"/>
      </w:pPr>
      <w:r>
        <w:rPr>
          <w:rStyle w:val="Kommentaariviide"/>
        </w:rPr>
        <w:annotationRef/>
      </w:r>
      <w:r>
        <w:t>Võimalusel lisage täpsustus kui tõenäoline see on? Tuginedes praegustele või teiste riikide kogemustele.</w:t>
      </w:r>
    </w:p>
  </w:comment>
  <w:comment w:id="284" w:author="Autor" w:initials="A">
    <w:p w14:paraId="0EAD735A" w14:textId="216EE554" w:rsidR="00A870A4" w:rsidRDefault="00A870A4" w:rsidP="00A870A4">
      <w:pPr>
        <w:pStyle w:val="Kommentaaritekst"/>
        <w:jc w:val="left"/>
      </w:pPr>
      <w:r>
        <w:rPr>
          <w:rStyle w:val="Kommentaariviide"/>
        </w:rPr>
        <w:annotationRef/>
      </w:r>
      <w:r>
        <w:t>töökoormus</w:t>
      </w:r>
    </w:p>
  </w:comment>
  <w:comment w:id="285" w:author="Autor" w:initials="A">
    <w:p w14:paraId="4958B328" w14:textId="77777777" w:rsidR="0049243F" w:rsidRDefault="0049243F" w:rsidP="0049243F">
      <w:pPr>
        <w:pStyle w:val="Kommentaaritekst"/>
        <w:jc w:val="left"/>
      </w:pPr>
      <w:r>
        <w:rPr>
          <w:rStyle w:val="Kommentaariviide"/>
        </w:rPr>
        <w:annotationRef/>
      </w:r>
      <w:r>
        <w:t>töökoormust</w:t>
      </w:r>
    </w:p>
  </w:comment>
  <w:comment w:id="287" w:author="Autor" w:initials="A">
    <w:p w14:paraId="72ADBDF1" w14:textId="77777777" w:rsidR="008D3423" w:rsidRDefault="008D3423" w:rsidP="008D3423">
      <w:pPr>
        <w:pStyle w:val="Kommentaaritekst"/>
        <w:jc w:val="left"/>
      </w:pPr>
      <w:r>
        <w:rPr>
          <w:rStyle w:val="Kommentaariviide"/>
        </w:rPr>
        <w:annotationRef/>
      </w:r>
      <w:r>
        <w:t>Ei ole vaja lisada, ei anna lisainformatsiooni sihtrühma kohta.</w:t>
      </w:r>
    </w:p>
  </w:comment>
  <w:comment w:id="288" w:author="Autor" w:initials="A">
    <w:p w14:paraId="2437BB0D" w14:textId="77777777" w:rsidR="004C091B" w:rsidRDefault="004C091B" w:rsidP="004C091B">
      <w:pPr>
        <w:pStyle w:val="Kommentaaritekst"/>
        <w:jc w:val="left"/>
      </w:pPr>
      <w:r>
        <w:rPr>
          <w:rStyle w:val="Kommentaariviide"/>
        </w:rPr>
        <w:annotationRef/>
      </w:r>
      <w:r>
        <w:t>Lähtudes eeltoodust on mõju ulatus ja ebasoovitava mõju risk väike, kuid mõju avaldumise sagedust ei ole võimalik prognoosida.</w:t>
      </w:r>
    </w:p>
  </w:comment>
  <w:comment w:id="290" w:author="Autor" w:initials="A">
    <w:p w14:paraId="23773E52" w14:textId="77777777" w:rsidR="009D6DEC" w:rsidRDefault="005269F5" w:rsidP="009D6DEC">
      <w:pPr>
        <w:pStyle w:val="Kommentaaritekst"/>
        <w:jc w:val="left"/>
      </w:pPr>
      <w:r>
        <w:rPr>
          <w:rStyle w:val="Kommentaariviide"/>
        </w:rPr>
        <w:annotationRef/>
      </w:r>
      <w:r w:rsidR="009D6DEC">
        <w:t>Kaaluge võimalust kasutada väljendit mõju avaldumise sagedus, sest rõhutab, kui tihti mõju tegelikult ilmneb või avaldub.</w:t>
      </w:r>
    </w:p>
    <w:p w14:paraId="3B7BA074" w14:textId="77777777" w:rsidR="009D6DEC" w:rsidRDefault="009D6DEC" w:rsidP="009D6DEC">
      <w:pPr>
        <w:pStyle w:val="Kommentaaritekst"/>
        <w:jc w:val="left"/>
      </w:pPr>
      <w:r>
        <w:rPr>
          <w:i/>
          <w:iCs/>
        </w:rPr>
        <w:t>Lähtudes eeltoodust on mõju ulatus ning ebasoovitava mõju risk väike, kuid mõju avaldumise sagedust ei ole võimalik ette prognoosida</w:t>
      </w:r>
      <w:r>
        <w:t>.</w:t>
      </w:r>
    </w:p>
  </w:comment>
  <w:comment w:id="291" w:author="Autor" w:initials="A">
    <w:p w14:paraId="1997E671" w14:textId="77777777" w:rsidR="00894513" w:rsidRDefault="00894513" w:rsidP="00894513">
      <w:pPr>
        <w:pStyle w:val="Kommentaaritekst"/>
        <w:jc w:val="left"/>
      </w:pPr>
      <w:r>
        <w:rPr>
          <w:rStyle w:val="Kommentaariviide"/>
        </w:rPr>
        <w:annotationRef/>
      </w:r>
      <w:r>
        <w:t>Meie hinnangul võivad muudatustega kaasneda ebasoovitavad mõjud, kuid nende avaldumise tõenäosus on väga väike. Need võivad ilmneda eelkõige siis, kui kinnipidamiste arv on väga suur ning on vaja kasutada muid kinnipidamiskohti ja ajutist lisatööjõudu (vt. eelnev lõik).</w:t>
      </w:r>
    </w:p>
  </w:comment>
  <w:comment w:id="292" w:author="Autor" w:initials="A">
    <w:p w14:paraId="04345156" w14:textId="77777777" w:rsidR="00D03EF8" w:rsidRDefault="00D03EF8" w:rsidP="00D03EF8">
      <w:pPr>
        <w:pStyle w:val="Kommentaaritekst"/>
        <w:jc w:val="left"/>
      </w:pPr>
      <w:r>
        <w:rPr>
          <w:rStyle w:val="Kommentaariviide"/>
        </w:rPr>
        <w:annotationRef/>
      </w:r>
      <w:r>
        <w:t>Ei ole vaja lisada.</w:t>
      </w:r>
    </w:p>
  </w:comment>
  <w:comment w:id="293" w:author="Autor" w:initials="A">
    <w:p w14:paraId="512FD460" w14:textId="77777777" w:rsidR="008D60E1" w:rsidRDefault="008D60E1" w:rsidP="008D60E1">
      <w:pPr>
        <w:pStyle w:val="Kommentaaritekst"/>
        <w:jc w:val="left"/>
      </w:pPr>
      <w:r>
        <w:rPr>
          <w:rStyle w:val="Kommentaariviide"/>
        </w:rPr>
        <w:annotationRef/>
      </w:r>
      <w:r>
        <w:t>Palun selgitage või tooge näide.</w:t>
      </w:r>
    </w:p>
  </w:comment>
  <w:comment w:id="294" w:author="Autor" w:initials="A">
    <w:p w14:paraId="4AE7B8A6" w14:textId="77777777" w:rsidR="00BE2710" w:rsidRDefault="00BE2710" w:rsidP="00BE2710">
      <w:pPr>
        <w:pStyle w:val="Kommentaaritekst"/>
        <w:jc w:val="left"/>
      </w:pPr>
      <w:r>
        <w:rPr>
          <w:rStyle w:val="Kommentaariviide"/>
        </w:rPr>
        <w:annotationRef/>
      </w:r>
      <w:r>
        <w:t>töökoormust</w:t>
      </w:r>
    </w:p>
  </w:comment>
  <w:comment w:id="295" w:author="Autor" w:initials="A">
    <w:p w14:paraId="4861F499" w14:textId="77777777" w:rsidR="004A7129" w:rsidRDefault="004A7129" w:rsidP="004A7129">
      <w:pPr>
        <w:pStyle w:val="Kommentaaritekst"/>
        <w:jc w:val="left"/>
      </w:pPr>
      <w:r>
        <w:rPr>
          <w:rStyle w:val="Kommentaariviide"/>
        </w:rPr>
        <w:annotationRef/>
      </w:r>
      <w:r>
        <w:t xml:space="preserve">Palun täpsustage lauset. </w:t>
      </w:r>
      <w:r>
        <w:rPr>
          <w:i/>
          <w:iCs/>
        </w:rPr>
        <w:t>Planeeritava muudatuse ebasoovitav mõju võib avalduda olukorras, kus piiratud või tühistatud vastuvõtutingimustega taotlejal suureneb seaduserikkumise risk?</w:t>
      </w:r>
    </w:p>
  </w:comment>
  <w:comment w:id="296" w:author="Autor" w:initials="A">
    <w:p w14:paraId="7921051F" w14:textId="77777777" w:rsidR="00476420" w:rsidRDefault="00476420" w:rsidP="00476420">
      <w:pPr>
        <w:pStyle w:val="Kommentaaritekst"/>
        <w:jc w:val="left"/>
      </w:pPr>
      <w:r>
        <w:rPr>
          <w:rStyle w:val="Kommentaariviide"/>
        </w:rPr>
        <w:annotationRef/>
      </w:r>
      <w:r>
        <w:t>Ei ole vaja lisada.</w:t>
      </w:r>
    </w:p>
  </w:comment>
  <w:comment w:id="297" w:author="Autor" w:initials="A">
    <w:p w14:paraId="3AD20989" w14:textId="77777777" w:rsidR="00E50E00" w:rsidRDefault="00E50E00" w:rsidP="00E50E00">
      <w:pPr>
        <w:pStyle w:val="Kommentaaritekst"/>
        <w:jc w:val="left"/>
      </w:pPr>
      <w:r>
        <w:rPr>
          <w:rStyle w:val="Kommentaariviide"/>
        </w:rPr>
        <w:annotationRef/>
      </w:r>
      <w:r>
        <w:t>Ei ole vaja lisada.</w:t>
      </w:r>
    </w:p>
  </w:comment>
  <w:comment w:id="298" w:author="Autor" w:initials="A">
    <w:p w14:paraId="02AD73E2" w14:textId="77777777" w:rsidR="00046FAD" w:rsidRDefault="00B04F64" w:rsidP="00046FAD">
      <w:pPr>
        <w:pStyle w:val="Kommentaaritekst"/>
        <w:jc w:val="left"/>
      </w:pPr>
      <w:r>
        <w:rPr>
          <w:rStyle w:val="Kommentaariviide"/>
        </w:rPr>
        <w:annotationRef/>
      </w:r>
      <w:r w:rsidR="00046FAD">
        <w:t>Kaaluge eesmärgi juurde tuua ka olulisemad tegevused eesmärgi saavutamiseks ning praegune olukorra kirjeldus. Nt. selgitage lühidat toodud tabeli esimese osa sisu ning ka olukorda Eestis.</w:t>
      </w:r>
    </w:p>
  </w:comment>
  <w:comment w:id="299" w:author="Autor" w:initials="A">
    <w:p w14:paraId="5E58FF4A" w14:textId="77777777" w:rsidR="000857A0" w:rsidRDefault="0047258D" w:rsidP="000857A0">
      <w:pPr>
        <w:pStyle w:val="Kommentaaritekst"/>
        <w:jc w:val="left"/>
      </w:pPr>
      <w:r>
        <w:rPr>
          <w:rStyle w:val="Kommentaariviide"/>
        </w:rPr>
        <w:annotationRef/>
      </w:r>
      <w:r w:rsidR="000857A0">
        <w:t>Tabel annab hea ülevaate eesmärgi saavutamiseks vajalikest muutustest ja vajalikest tegevustest. Soovitame kaaluda ka eraldi veeru lisamist mõju  jaoks – praegu on esitatud vaid muutused ja tegevused (kuidas seda tehakse), kuid mõju veerg annaks kokkuvõtliku pildi iga muudatuse mõjust.</w:t>
      </w:r>
    </w:p>
  </w:comment>
  <w:comment w:id="300" w:author="Autor" w:initials="A">
    <w:p w14:paraId="64B49647" w14:textId="24297E54" w:rsidR="002E18E9" w:rsidRDefault="002E18E9" w:rsidP="002E18E9">
      <w:pPr>
        <w:pStyle w:val="Kommentaaritekst"/>
        <w:jc w:val="left"/>
      </w:pPr>
      <w:r>
        <w:rPr>
          <w:rStyle w:val="Kommentaariviide"/>
        </w:rPr>
        <w:annotationRef/>
      </w:r>
      <w:r>
        <w:t>Ei ole vaja lisada.</w:t>
      </w:r>
    </w:p>
  </w:comment>
  <w:comment w:id="301" w:author="Autor" w:initials="A">
    <w:p w14:paraId="748504A8" w14:textId="77777777" w:rsidR="005B01A6" w:rsidRDefault="005B01A6" w:rsidP="005B01A6">
      <w:pPr>
        <w:pStyle w:val="Kommentaaritekst"/>
        <w:jc w:val="left"/>
      </w:pPr>
      <w:r>
        <w:rPr>
          <w:rStyle w:val="Kommentaariviide"/>
        </w:rPr>
        <w:annotationRef/>
      </w:r>
      <w:r>
        <w:t>töökoormust</w:t>
      </w:r>
    </w:p>
  </w:comment>
  <w:comment w:id="302" w:author="Autor" w:initials="A">
    <w:p w14:paraId="586F3625" w14:textId="77777777" w:rsidR="0009065A" w:rsidRDefault="0009065A" w:rsidP="0009065A">
      <w:pPr>
        <w:pStyle w:val="Kommentaaritekst"/>
        <w:jc w:val="left"/>
      </w:pPr>
      <w:r>
        <w:rPr>
          <w:rStyle w:val="Kommentaariviide"/>
        </w:rPr>
        <w:annotationRef/>
      </w:r>
      <w:r>
        <w:t>töökoormust</w:t>
      </w:r>
    </w:p>
  </w:comment>
  <w:comment w:id="303" w:author="Autor" w:initials="A">
    <w:p w14:paraId="0234C0C0" w14:textId="14CE339F" w:rsidR="00440950" w:rsidRDefault="00440950" w:rsidP="00440950">
      <w:pPr>
        <w:pStyle w:val="Kommentaaritekst"/>
        <w:jc w:val="left"/>
      </w:pPr>
      <w:r>
        <w:rPr>
          <w:rStyle w:val="Kommentaariviide"/>
        </w:rPr>
        <w:annotationRef/>
      </w:r>
      <w:r>
        <w:t>töökoormus</w:t>
      </w:r>
    </w:p>
  </w:comment>
  <w:comment w:id="304" w:author="Autor" w:initials="A">
    <w:p w14:paraId="09DF2C87" w14:textId="77777777" w:rsidR="00440950" w:rsidRDefault="00440950" w:rsidP="00440950">
      <w:pPr>
        <w:pStyle w:val="Kommentaaritekst"/>
        <w:jc w:val="left"/>
      </w:pPr>
      <w:r>
        <w:rPr>
          <w:rStyle w:val="Kommentaariviide"/>
        </w:rPr>
        <w:annotationRef/>
      </w:r>
      <w:r>
        <w:t>töökoormus</w:t>
      </w:r>
    </w:p>
  </w:comment>
  <w:comment w:id="305" w:author="Autor" w:initials="A">
    <w:p w14:paraId="42406519" w14:textId="77777777" w:rsidR="00413526" w:rsidRDefault="00413526" w:rsidP="00413526">
      <w:pPr>
        <w:pStyle w:val="Kommentaaritekst"/>
        <w:jc w:val="left"/>
      </w:pPr>
      <w:r>
        <w:rPr>
          <w:rStyle w:val="Kommentaariviide"/>
        </w:rPr>
        <w:annotationRef/>
      </w:r>
      <w:r>
        <w:t>Ei ole vaja lisada.</w:t>
      </w:r>
    </w:p>
  </w:comment>
  <w:comment w:id="307" w:author="Autor" w:initials="A">
    <w:p w14:paraId="103316F6" w14:textId="77777777" w:rsidR="00B347F6" w:rsidRDefault="00D42950" w:rsidP="00B347F6">
      <w:pPr>
        <w:pStyle w:val="Kommentaaritekst"/>
        <w:jc w:val="left"/>
      </w:pPr>
      <w:r>
        <w:rPr>
          <w:rStyle w:val="Kommentaariviide"/>
        </w:rPr>
        <w:annotationRef/>
      </w:r>
      <w:r w:rsidR="00B347F6">
        <w:t xml:space="preserve">Palun täpsustage eesmärk (vt lk 178, EL-i varjupaiga- ja rändehalduse õigustiku reformi eesmärgid - </w:t>
      </w:r>
      <w:r w:rsidR="00B347F6">
        <w:rPr>
          <w:i/>
          <w:iCs/>
        </w:rPr>
        <w:t>Mõjude hindamiseks on eelkirjeldatud muudatused jaotatud lähtuvalt EL-i varjupaiga- ja rändehalduse õigustiku reformi eesmärkidest, milleks on kindlamad EL välispiirid, tõhus ja ühetaoline rahvusvahelise kaitse menetlus ja solidaarsusmehhanism</w:t>
      </w:r>
      <w:r w:rsidR="00B347F6">
        <w:t>).</w:t>
      </w:r>
    </w:p>
  </w:comment>
  <w:comment w:id="308" w:author="Autor" w:initials="A">
    <w:p w14:paraId="579B66E7" w14:textId="77777777" w:rsidR="00062709" w:rsidRDefault="00CC1B60" w:rsidP="00062709">
      <w:pPr>
        <w:pStyle w:val="Kommentaaritekst"/>
        <w:jc w:val="left"/>
      </w:pPr>
      <w:r>
        <w:rPr>
          <w:rStyle w:val="Kommentaariviide"/>
        </w:rPr>
        <w:annotationRef/>
      </w:r>
      <w:r w:rsidR="00062709">
        <w:t>Tabel annab hea ülevaate muutusest ja vajalikest tegevustest. Soovitame kaaluda ka eraldi veeru lisamist mõjude jaoks – praegu on esitatud vaid muutused ja tegevused (kuidas seda tehakse), kuid mõju veerg annaks kokkuvõtliku pildi iga muudatuse mõjust.</w:t>
      </w:r>
    </w:p>
  </w:comment>
  <w:comment w:id="309" w:author="Autor" w:initials="A">
    <w:p w14:paraId="085D65A4" w14:textId="095A0636" w:rsidR="006B0E20" w:rsidRDefault="006B0E20" w:rsidP="006B0E20">
      <w:pPr>
        <w:pStyle w:val="Kommentaaritekst"/>
        <w:jc w:val="left"/>
      </w:pPr>
      <w:r>
        <w:rPr>
          <w:rStyle w:val="Kommentaariviide"/>
        </w:rPr>
        <w:annotationRef/>
      </w:r>
      <w:r>
        <w:t xml:space="preserve">Palun selgitage kasutatud  akronüümid. </w:t>
      </w:r>
    </w:p>
  </w:comment>
  <w:comment w:id="310" w:author="Autor" w:initials="A">
    <w:p w14:paraId="64D668D8" w14:textId="77777777" w:rsidR="00742D9C" w:rsidRDefault="00742D9C" w:rsidP="00742D9C">
      <w:pPr>
        <w:pStyle w:val="Kommentaaritekst"/>
        <w:jc w:val="left"/>
      </w:pPr>
      <w:r>
        <w:rPr>
          <w:rStyle w:val="Kommentaariviide"/>
        </w:rPr>
        <w:annotationRef/>
      </w:r>
      <w:r>
        <w:t>Ei ole vaja lisada.</w:t>
      </w:r>
    </w:p>
  </w:comment>
  <w:comment w:id="311" w:author="Autor" w:initials="A">
    <w:p w14:paraId="749564D0" w14:textId="77777777" w:rsidR="005677D6" w:rsidRDefault="005677D6" w:rsidP="005677D6">
      <w:pPr>
        <w:pStyle w:val="Kommentaaritekst"/>
        <w:jc w:val="left"/>
      </w:pPr>
      <w:r>
        <w:rPr>
          <w:rStyle w:val="Kommentaariviide"/>
        </w:rPr>
        <w:annotationRef/>
      </w:r>
      <w:r>
        <w:t>Täpsustage, et sellele sihtrühmale on muudatusel kaudne mõju.</w:t>
      </w:r>
    </w:p>
  </w:comment>
  <w:comment w:id="312" w:author="Autor" w:initials="A">
    <w:p w14:paraId="57C25E60" w14:textId="77777777" w:rsidR="00B943FF" w:rsidRDefault="00B943FF" w:rsidP="00B943FF">
      <w:pPr>
        <w:pStyle w:val="Kommentaaritekst"/>
        <w:jc w:val="left"/>
      </w:pPr>
      <w:r>
        <w:rPr>
          <w:rStyle w:val="Kommentaariviide"/>
        </w:rPr>
        <w:annotationRef/>
      </w:r>
      <w:r>
        <w:t xml:space="preserve">Palun täpsustage, kas sihtrühm on rahvusvahelise kaitse saajad ja kellel on Eestis elamisluba. </w:t>
      </w:r>
    </w:p>
  </w:comment>
  <w:comment w:id="313" w:author="Autor" w:initials="A">
    <w:p w14:paraId="397ECB0C" w14:textId="68D87896" w:rsidR="003642CA" w:rsidRDefault="003642CA">
      <w:r>
        <w:annotationRef/>
      </w:r>
      <w:r w:rsidRPr="61F9D5EF">
        <w:t>Eelnõu seletuskirjas on kaasnevate kulude osas ning muudetavate rakendusaktide osas ära markeeritud infosüsteemide arendusvajadused üldiselt. Seletuskirjas tuleb andmekogude/infosüsteemide lõikes välja tuua IT-arendusvajadused ja nende hinnangulised maksumused.</w:t>
      </w:r>
    </w:p>
  </w:comment>
  <w:comment w:id="340" w:author="Autor" w:initials="A">
    <w:p w14:paraId="2A99C755" w14:textId="41C6788B" w:rsidR="003642CA" w:rsidRDefault="003642CA">
      <w:r>
        <w:annotationRef/>
      </w:r>
      <w:r w:rsidRPr="479A79B7">
        <w:rPr>
          <w:b/>
          <w:bCs/>
        </w:rPr>
        <w:t xml:space="preserve">Eelnõu § 92 </w:t>
      </w:r>
      <w:r w:rsidRPr="7FB07448">
        <w:t>(KMS muutmine) jõustumise osa jääb arusaamatuks. Kavandatud on muuta KrMS ptk 3(3) (sisenemise ja riigist lahkumise süsteemi andmed) ja tunnistada ptk 3(4) (Euroopa reisiinfo ja -lubade süsteemi andmed) kehtetuks. Eelnõu jõustumisajaks on EN § 103 kohaselt 12.06.2026. KrMS ptk-d 3(3) ja 3(4) ei ole veel jõustunudki ja jõustumise kohta on Riigi Teatajas märge, et need jõustuvad siis kui Komisjon teeb teavituse, et need süsteemid nüüd töötavad. </w:t>
      </w:r>
    </w:p>
    <w:p w14:paraId="6D4B7932" w14:textId="018328FB" w:rsidR="003642CA" w:rsidRDefault="003642CA">
      <w:r w:rsidRPr="5FFD99B9">
        <w:t>Kas see 12. juuni 2026. a on siis nüüd see aeg, kui need süsteemid peaksid tööle hakkama, mistõttu seda Komisjoni teavitusest lähtuvat jõustumisaega ei ole enam vaja? Palume SK täiendada, et selguks EN-ga tehtavate muudatuse ja olemasolevate normide tingimusliku jõustumise seos.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A17A2C" w15:done="0"/>
  <w15:commentEx w15:paraId="0DEAFD24" w15:done="0"/>
  <w15:commentEx w15:paraId="069F79EF" w15:done="0"/>
  <w15:commentEx w15:paraId="42E91176" w15:done="0"/>
  <w15:commentEx w15:paraId="60D5D671" w15:done="0"/>
  <w15:commentEx w15:paraId="101623BA" w15:done="0"/>
  <w15:commentEx w15:paraId="0D2599C3" w15:done="0"/>
  <w15:commentEx w15:paraId="6D067BCA" w15:done="0"/>
  <w15:commentEx w15:paraId="34E7C1A1" w15:done="0"/>
  <w15:commentEx w15:paraId="55AF6D51" w15:done="0"/>
  <w15:commentEx w15:paraId="250090E9" w15:done="0"/>
  <w15:commentEx w15:paraId="5E7EEECC" w15:done="0"/>
  <w15:commentEx w15:paraId="07B42949" w15:done="0"/>
  <w15:commentEx w15:paraId="6A80A911" w15:done="0"/>
  <w15:commentEx w15:paraId="7A9B0054" w15:done="0"/>
  <w15:commentEx w15:paraId="658D7B43" w15:done="0"/>
  <w15:commentEx w15:paraId="4ED833F4" w15:done="0"/>
  <w15:commentEx w15:paraId="097CA6A0" w15:done="0"/>
  <w15:commentEx w15:paraId="06932C4C" w15:done="0"/>
  <w15:commentEx w15:paraId="638D9B64" w15:done="0"/>
  <w15:commentEx w15:paraId="6A96F72B" w15:done="0"/>
  <w15:commentEx w15:paraId="6019024C" w15:done="0"/>
  <w15:commentEx w15:paraId="014FCE07" w15:done="0"/>
  <w15:commentEx w15:paraId="0009BD90" w15:done="0"/>
  <w15:commentEx w15:paraId="412D9407" w15:done="0"/>
  <w15:commentEx w15:paraId="59C1C261" w15:done="0"/>
  <w15:commentEx w15:paraId="1CBBBCBB" w15:done="0"/>
  <w15:commentEx w15:paraId="63954EB4" w15:done="0"/>
  <w15:commentEx w15:paraId="3FF86C9B" w15:done="0"/>
  <w15:commentEx w15:paraId="73EE9F73" w15:done="0"/>
  <w15:commentEx w15:paraId="7CF6E44F" w15:done="0"/>
  <w15:commentEx w15:paraId="5CD2EE4F" w15:done="0"/>
  <w15:commentEx w15:paraId="4BE0B09E" w15:done="0"/>
  <w15:commentEx w15:paraId="662848E2" w15:done="0"/>
  <w15:commentEx w15:paraId="215A27B0" w15:done="0"/>
  <w15:commentEx w15:paraId="7FF490BA" w15:done="0"/>
  <w15:commentEx w15:paraId="79A84876" w15:done="0"/>
  <w15:commentEx w15:paraId="33891D9B" w15:done="0"/>
  <w15:commentEx w15:paraId="7002DDF2" w15:done="0"/>
  <w15:commentEx w15:paraId="46491490" w15:done="0"/>
  <w15:commentEx w15:paraId="1A0A303C" w15:done="0"/>
  <w15:commentEx w15:paraId="5525AD05" w15:done="0"/>
  <w15:commentEx w15:paraId="3D7D7DE4" w15:done="0"/>
  <w15:commentEx w15:paraId="25734A98" w15:done="0"/>
  <w15:commentEx w15:paraId="582B2995" w15:done="0"/>
  <w15:commentEx w15:paraId="6B64E107" w15:done="0"/>
  <w15:commentEx w15:paraId="0C009DE0" w15:done="0"/>
  <w15:commentEx w15:paraId="58E775D6" w15:done="0"/>
  <w15:commentEx w15:paraId="0BCAD52F" w15:done="0"/>
  <w15:commentEx w15:paraId="7A33F38B" w15:done="0"/>
  <w15:commentEx w15:paraId="77A7DB14" w15:done="0"/>
  <w15:commentEx w15:paraId="72AA9699" w15:done="0"/>
  <w15:commentEx w15:paraId="7F93DECE" w15:done="0"/>
  <w15:commentEx w15:paraId="4C2207FF" w15:done="0"/>
  <w15:commentEx w15:paraId="67A7CADD" w15:done="0"/>
  <w15:commentEx w15:paraId="1366BDDE" w15:done="0"/>
  <w15:commentEx w15:paraId="54661968" w15:done="0"/>
  <w15:commentEx w15:paraId="69AD7739" w15:done="0"/>
  <w15:commentEx w15:paraId="35AB6F1F" w15:done="0"/>
  <w15:commentEx w15:paraId="5C02E164" w15:done="0"/>
  <w15:commentEx w15:paraId="4B640308" w15:done="0"/>
  <w15:commentEx w15:paraId="3043EB4D" w15:done="0"/>
  <w15:commentEx w15:paraId="0DD0D836" w15:done="0"/>
  <w15:commentEx w15:paraId="173A5C85" w15:done="0"/>
  <w15:commentEx w15:paraId="02FCED7F" w15:done="0"/>
  <w15:commentEx w15:paraId="771DED3B" w15:done="0"/>
  <w15:commentEx w15:paraId="6033140A" w15:done="0"/>
  <w15:commentEx w15:paraId="616A0556" w15:done="0"/>
  <w15:commentEx w15:paraId="42CA4BBB" w15:done="0"/>
  <w15:commentEx w15:paraId="454840A3" w15:done="0"/>
  <w15:commentEx w15:paraId="0CD8D8B8" w15:done="0"/>
  <w15:commentEx w15:paraId="247AD7E0" w15:done="0"/>
  <w15:commentEx w15:paraId="0EB179BD" w15:done="0"/>
  <w15:commentEx w15:paraId="1623DB52" w15:done="0"/>
  <w15:commentEx w15:paraId="03E95A7E" w15:done="0"/>
  <w15:commentEx w15:paraId="7A81427F" w15:done="0"/>
  <w15:commentEx w15:paraId="0CAF7464" w15:done="0"/>
  <w15:commentEx w15:paraId="54AE6377" w15:done="0"/>
  <w15:commentEx w15:paraId="42685A84" w15:done="0"/>
  <w15:commentEx w15:paraId="3B9942DF" w15:done="0"/>
  <w15:commentEx w15:paraId="125CCB87" w15:done="0"/>
  <w15:commentEx w15:paraId="3A816F46" w15:done="0"/>
  <w15:commentEx w15:paraId="2E17B993" w15:done="0"/>
  <w15:commentEx w15:paraId="4646F968" w15:done="0"/>
  <w15:commentEx w15:paraId="4D621CD0" w15:done="0"/>
  <w15:commentEx w15:paraId="7AC1D019" w15:done="0"/>
  <w15:commentEx w15:paraId="759B2DBB" w15:done="0"/>
  <w15:commentEx w15:paraId="7CBA2C01" w15:done="0"/>
  <w15:commentEx w15:paraId="0DE0ACC0" w15:done="0"/>
  <w15:commentEx w15:paraId="73D16DAC" w15:done="0"/>
  <w15:commentEx w15:paraId="75B91561" w15:done="0"/>
  <w15:commentEx w15:paraId="4436AB95" w15:done="0"/>
  <w15:commentEx w15:paraId="180C4B54" w15:done="0"/>
  <w15:commentEx w15:paraId="434EE903" w15:done="0"/>
  <w15:commentEx w15:paraId="61FA3FD5" w15:done="0"/>
  <w15:commentEx w15:paraId="43460685" w15:done="0"/>
  <w15:commentEx w15:paraId="0ED73713" w15:done="0"/>
  <w15:commentEx w15:paraId="2597A5C5" w15:done="0"/>
  <w15:commentEx w15:paraId="3C161EF5" w15:done="0"/>
  <w15:commentEx w15:paraId="13B8B3DA" w15:done="0"/>
  <w15:commentEx w15:paraId="0D5126AA" w15:done="0"/>
  <w15:commentEx w15:paraId="37D592BD" w15:done="0"/>
  <w15:commentEx w15:paraId="3EB52E1D" w15:done="0"/>
  <w15:commentEx w15:paraId="53BF500C" w15:done="0"/>
  <w15:commentEx w15:paraId="6A34AB5F" w15:done="0"/>
  <w15:commentEx w15:paraId="541613EF" w15:done="0"/>
  <w15:commentEx w15:paraId="1438D14D" w15:done="0"/>
  <w15:commentEx w15:paraId="1CD96C6C" w15:done="0"/>
  <w15:commentEx w15:paraId="53E7B56F" w15:done="0"/>
  <w15:commentEx w15:paraId="26886A6C" w15:done="0"/>
  <w15:commentEx w15:paraId="681E4BBB" w15:done="0"/>
  <w15:commentEx w15:paraId="6817B34C" w15:done="0"/>
  <w15:commentEx w15:paraId="165ED6EC" w15:done="0"/>
  <w15:commentEx w15:paraId="03ADD379" w15:done="0"/>
  <w15:commentEx w15:paraId="26EAA09D" w15:done="0"/>
  <w15:commentEx w15:paraId="76E6ED88" w15:done="0"/>
  <w15:commentEx w15:paraId="50F0905D" w15:done="0"/>
  <w15:commentEx w15:paraId="60B473AE" w15:done="0"/>
  <w15:commentEx w15:paraId="3A929C50" w15:done="0"/>
  <w15:commentEx w15:paraId="5F63B193" w15:done="0"/>
  <w15:commentEx w15:paraId="38F32684" w15:done="0"/>
  <w15:commentEx w15:paraId="4B68BF30" w15:done="0"/>
  <w15:commentEx w15:paraId="23273137" w15:done="0"/>
  <w15:commentEx w15:paraId="305144F2" w15:done="0"/>
  <w15:commentEx w15:paraId="2CE57EB4" w15:done="0"/>
  <w15:commentEx w15:paraId="4885FA21" w15:done="0"/>
  <w15:commentEx w15:paraId="5D885510" w15:done="0"/>
  <w15:commentEx w15:paraId="08612637" w15:done="0"/>
  <w15:commentEx w15:paraId="53BB51AC" w15:done="0"/>
  <w15:commentEx w15:paraId="278E7B90" w15:done="0"/>
  <w15:commentEx w15:paraId="1947B988" w15:done="0"/>
  <w15:commentEx w15:paraId="4EE60144" w15:done="0"/>
  <w15:commentEx w15:paraId="62AD89CC" w15:done="0"/>
  <w15:commentEx w15:paraId="62E4F0C5" w15:done="0"/>
  <w15:commentEx w15:paraId="763DA535" w15:done="0"/>
  <w15:commentEx w15:paraId="288B362E" w15:done="0"/>
  <w15:commentEx w15:paraId="05C22F32" w15:done="0"/>
  <w15:commentEx w15:paraId="3CCE83FD" w15:done="0"/>
  <w15:commentEx w15:paraId="0EAD735A" w15:done="0"/>
  <w15:commentEx w15:paraId="4958B328" w15:done="0"/>
  <w15:commentEx w15:paraId="72ADBDF1" w15:done="0"/>
  <w15:commentEx w15:paraId="2437BB0D" w15:done="0"/>
  <w15:commentEx w15:paraId="3B7BA074" w15:done="0"/>
  <w15:commentEx w15:paraId="1997E671" w15:done="0"/>
  <w15:commentEx w15:paraId="04345156" w15:done="0"/>
  <w15:commentEx w15:paraId="512FD460" w15:done="0"/>
  <w15:commentEx w15:paraId="4AE7B8A6" w15:done="0"/>
  <w15:commentEx w15:paraId="4861F499" w15:done="0"/>
  <w15:commentEx w15:paraId="7921051F" w15:done="0"/>
  <w15:commentEx w15:paraId="3AD20989" w15:done="0"/>
  <w15:commentEx w15:paraId="02AD73E2" w15:done="0"/>
  <w15:commentEx w15:paraId="5E58FF4A" w15:done="0"/>
  <w15:commentEx w15:paraId="64B49647" w15:done="0"/>
  <w15:commentEx w15:paraId="748504A8" w15:done="0"/>
  <w15:commentEx w15:paraId="586F3625" w15:done="0"/>
  <w15:commentEx w15:paraId="0234C0C0" w15:done="0"/>
  <w15:commentEx w15:paraId="09DF2C87" w15:done="0"/>
  <w15:commentEx w15:paraId="42406519" w15:done="0"/>
  <w15:commentEx w15:paraId="103316F6" w15:done="0"/>
  <w15:commentEx w15:paraId="579B66E7" w15:done="0"/>
  <w15:commentEx w15:paraId="085D65A4" w15:done="0"/>
  <w15:commentEx w15:paraId="64D668D8" w15:done="0"/>
  <w15:commentEx w15:paraId="749564D0" w15:done="0"/>
  <w15:commentEx w15:paraId="57C25E60" w15:done="0"/>
  <w15:commentEx w15:paraId="397ECB0C" w15:done="0"/>
  <w15:commentEx w15:paraId="6D4B79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A17A2C" w16cid:durableId="4B66A566"/>
  <w16cid:commentId w16cid:paraId="0DEAFD24" w16cid:durableId="247395AF"/>
  <w16cid:commentId w16cid:paraId="069F79EF" w16cid:durableId="7788A9C5"/>
  <w16cid:commentId w16cid:paraId="42E91176" w16cid:durableId="3B880801"/>
  <w16cid:commentId w16cid:paraId="60D5D671" w16cid:durableId="10893778"/>
  <w16cid:commentId w16cid:paraId="101623BA" w16cid:durableId="62EF61EC"/>
  <w16cid:commentId w16cid:paraId="0D2599C3" w16cid:durableId="6CDB3910"/>
  <w16cid:commentId w16cid:paraId="6D067BCA" w16cid:durableId="6A3329D1"/>
  <w16cid:commentId w16cid:paraId="34E7C1A1" w16cid:durableId="37C8D492"/>
  <w16cid:commentId w16cid:paraId="55AF6D51" w16cid:durableId="19BE19C6"/>
  <w16cid:commentId w16cid:paraId="250090E9" w16cid:durableId="62CAB68D"/>
  <w16cid:commentId w16cid:paraId="5E7EEECC" w16cid:durableId="4BE5C460"/>
  <w16cid:commentId w16cid:paraId="07B42949" w16cid:durableId="66C2A3A3"/>
  <w16cid:commentId w16cid:paraId="6A80A911" w16cid:durableId="08EFC7B4"/>
  <w16cid:commentId w16cid:paraId="7A9B0054" w16cid:durableId="60BE8798"/>
  <w16cid:commentId w16cid:paraId="658D7B43" w16cid:durableId="697F57D5"/>
  <w16cid:commentId w16cid:paraId="4ED833F4" w16cid:durableId="3B717CC3"/>
  <w16cid:commentId w16cid:paraId="097CA6A0" w16cid:durableId="4F745B30"/>
  <w16cid:commentId w16cid:paraId="06932C4C" w16cid:durableId="757FE3EA"/>
  <w16cid:commentId w16cid:paraId="638D9B64" w16cid:durableId="2EE8BA27"/>
  <w16cid:commentId w16cid:paraId="6A96F72B" w16cid:durableId="1D6EB402"/>
  <w16cid:commentId w16cid:paraId="6019024C" w16cid:durableId="39BD98E6"/>
  <w16cid:commentId w16cid:paraId="014FCE07" w16cid:durableId="24AFE70B"/>
  <w16cid:commentId w16cid:paraId="0009BD90" w16cid:durableId="62219C21"/>
  <w16cid:commentId w16cid:paraId="412D9407" w16cid:durableId="396B16E0"/>
  <w16cid:commentId w16cid:paraId="59C1C261" w16cid:durableId="2ECC967E"/>
  <w16cid:commentId w16cid:paraId="1CBBBCBB" w16cid:durableId="546480D6"/>
  <w16cid:commentId w16cid:paraId="63954EB4" w16cid:durableId="6A0D23F8"/>
  <w16cid:commentId w16cid:paraId="3FF86C9B" w16cid:durableId="1F68162D"/>
  <w16cid:commentId w16cid:paraId="73EE9F73" w16cid:durableId="42D72C5D"/>
  <w16cid:commentId w16cid:paraId="7CF6E44F" w16cid:durableId="12EAF34B"/>
  <w16cid:commentId w16cid:paraId="5CD2EE4F" w16cid:durableId="59605DBD"/>
  <w16cid:commentId w16cid:paraId="4BE0B09E" w16cid:durableId="07D75621"/>
  <w16cid:commentId w16cid:paraId="662848E2" w16cid:durableId="35CB6BFF"/>
  <w16cid:commentId w16cid:paraId="215A27B0" w16cid:durableId="25A6F8C3"/>
  <w16cid:commentId w16cid:paraId="7FF490BA" w16cid:durableId="2690868C"/>
  <w16cid:commentId w16cid:paraId="79A84876" w16cid:durableId="7C1CE322"/>
  <w16cid:commentId w16cid:paraId="33891D9B" w16cid:durableId="13CB8EA0"/>
  <w16cid:commentId w16cid:paraId="7002DDF2" w16cid:durableId="32A36A21"/>
  <w16cid:commentId w16cid:paraId="46491490" w16cid:durableId="3F98CC13"/>
  <w16cid:commentId w16cid:paraId="1A0A303C" w16cid:durableId="27405CF9"/>
  <w16cid:commentId w16cid:paraId="5525AD05" w16cid:durableId="21F27DEB"/>
  <w16cid:commentId w16cid:paraId="3D7D7DE4" w16cid:durableId="16DAB46F"/>
  <w16cid:commentId w16cid:paraId="25734A98" w16cid:durableId="2E504C3A"/>
  <w16cid:commentId w16cid:paraId="582B2995" w16cid:durableId="328AE3F3"/>
  <w16cid:commentId w16cid:paraId="6B64E107" w16cid:durableId="10D23127"/>
  <w16cid:commentId w16cid:paraId="0C009DE0" w16cid:durableId="74844E33"/>
  <w16cid:commentId w16cid:paraId="58E775D6" w16cid:durableId="27A02C3D"/>
  <w16cid:commentId w16cid:paraId="0BCAD52F" w16cid:durableId="16AAC09C"/>
  <w16cid:commentId w16cid:paraId="7A33F38B" w16cid:durableId="4E7E9FCB"/>
  <w16cid:commentId w16cid:paraId="77A7DB14" w16cid:durableId="3FC3304F"/>
  <w16cid:commentId w16cid:paraId="72AA9699" w16cid:durableId="2BF7CF88"/>
  <w16cid:commentId w16cid:paraId="7F93DECE" w16cid:durableId="0FD364A7"/>
  <w16cid:commentId w16cid:paraId="4C2207FF" w16cid:durableId="3D3DACCC"/>
  <w16cid:commentId w16cid:paraId="67A7CADD" w16cid:durableId="1C2E853A"/>
  <w16cid:commentId w16cid:paraId="1366BDDE" w16cid:durableId="5362411D"/>
  <w16cid:commentId w16cid:paraId="54661968" w16cid:durableId="424B9510"/>
  <w16cid:commentId w16cid:paraId="69AD7739" w16cid:durableId="4D8323B4"/>
  <w16cid:commentId w16cid:paraId="35AB6F1F" w16cid:durableId="5E3B7ECC"/>
  <w16cid:commentId w16cid:paraId="5C02E164" w16cid:durableId="01985AD7"/>
  <w16cid:commentId w16cid:paraId="4B640308" w16cid:durableId="7713E8EF"/>
  <w16cid:commentId w16cid:paraId="3043EB4D" w16cid:durableId="4FD2E12B"/>
  <w16cid:commentId w16cid:paraId="0DD0D836" w16cid:durableId="2A8B5DAD"/>
  <w16cid:commentId w16cid:paraId="173A5C85" w16cid:durableId="6C2381B7"/>
  <w16cid:commentId w16cid:paraId="02FCED7F" w16cid:durableId="188E9881"/>
  <w16cid:commentId w16cid:paraId="771DED3B" w16cid:durableId="4CC926E1"/>
  <w16cid:commentId w16cid:paraId="6033140A" w16cid:durableId="348C2466"/>
  <w16cid:commentId w16cid:paraId="616A0556" w16cid:durableId="2231C707"/>
  <w16cid:commentId w16cid:paraId="42CA4BBB" w16cid:durableId="697C4637"/>
  <w16cid:commentId w16cid:paraId="454840A3" w16cid:durableId="46B95376"/>
  <w16cid:commentId w16cid:paraId="0CD8D8B8" w16cid:durableId="3C61549F"/>
  <w16cid:commentId w16cid:paraId="247AD7E0" w16cid:durableId="60850ED1"/>
  <w16cid:commentId w16cid:paraId="0EB179BD" w16cid:durableId="79E4BFBF"/>
  <w16cid:commentId w16cid:paraId="1623DB52" w16cid:durableId="1A15459A"/>
  <w16cid:commentId w16cid:paraId="03E95A7E" w16cid:durableId="618B2BD7"/>
  <w16cid:commentId w16cid:paraId="7A81427F" w16cid:durableId="390ABB30"/>
  <w16cid:commentId w16cid:paraId="0CAF7464" w16cid:durableId="08FC5014"/>
  <w16cid:commentId w16cid:paraId="54AE6377" w16cid:durableId="3DDDB5A4"/>
  <w16cid:commentId w16cid:paraId="42685A84" w16cid:durableId="669DBFFE"/>
  <w16cid:commentId w16cid:paraId="3B9942DF" w16cid:durableId="32FF6244"/>
  <w16cid:commentId w16cid:paraId="125CCB87" w16cid:durableId="5E6316E0"/>
  <w16cid:commentId w16cid:paraId="3A816F46" w16cid:durableId="421DB580"/>
  <w16cid:commentId w16cid:paraId="2E17B993" w16cid:durableId="53108880"/>
  <w16cid:commentId w16cid:paraId="4646F968" w16cid:durableId="53F688B7"/>
  <w16cid:commentId w16cid:paraId="4D621CD0" w16cid:durableId="40B5C0E9"/>
  <w16cid:commentId w16cid:paraId="7AC1D019" w16cid:durableId="38E29696"/>
  <w16cid:commentId w16cid:paraId="759B2DBB" w16cid:durableId="6379F188"/>
  <w16cid:commentId w16cid:paraId="7CBA2C01" w16cid:durableId="4BB050E3"/>
  <w16cid:commentId w16cid:paraId="0DE0ACC0" w16cid:durableId="415A4E3A"/>
  <w16cid:commentId w16cid:paraId="73D16DAC" w16cid:durableId="0A84D827"/>
  <w16cid:commentId w16cid:paraId="75B91561" w16cid:durableId="39C24BE0"/>
  <w16cid:commentId w16cid:paraId="4436AB95" w16cid:durableId="026A2C46"/>
  <w16cid:commentId w16cid:paraId="180C4B54" w16cid:durableId="4F34F248"/>
  <w16cid:commentId w16cid:paraId="434EE903" w16cid:durableId="48B37A06"/>
  <w16cid:commentId w16cid:paraId="61FA3FD5" w16cid:durableId="3755D0B0"/>
  <w16cid:commentId w16cid:paraId="43460685" w16cid:durableId="676D41AC"/>
  <w16cid:commentId w16cid:paraId="0ED73713" w16cid:durableId="300EFB96"/>
  <w16cid:commentId w16cid:paraId="2597A5C5" w16cid:durableId="2D7225D8"/>
  <w16cid:commentId w16cid:paraId="3C161EF5" w16cid:durableId="66E0B153"/>
  <w16cid:commentId w16cid:paraId="13B8B3DA" w16cid:durableId="4FC223D8"/>
  <w16cid:commentId w16cid:paraId="0D5126AA" w16cid:durableId="2516D584"/>
  <w16cid:commentId w16cid:paraId="37D592BD" w16cid:durableId="259B2D86"/>
  <w16cid:commentId w16cid:paraId="3EB52E1D" w16cid:durableId="15E1E0BC"/>
  <w16cid:commentId w16cid:paraId="53BF500C" w16cid:durableId="50968D22"/>
  <w16cid:commentId w16cid:paraId="6A34AB5F" w16cid:durableId="350A937C"/>
  <w16cid:commentId w16cid:paraId="541613EF" w16cid:durableId="1694FFFB"/>
  <w16cid:commentId w16cid:paraId="1438D14D" w16cid:durableId="60FF8DBF"/>
  <w16cid:commentId w16cid:paraId="1CD96C6C" w16cid:durableId="598D8839"/>
  <w16cid:commentId w16cid:paraId="53E7B56F" w16cid:durableId="0A0C0A52"/>
  <w16cid:commentId w16cid:paraId="26886A6C" w16cid:durableId="558D1B81"/>
  <w16cid:commentId w16cid:paraId="681E4BBB" w16cid:durableId="7490C751"/>
  <w16cid:commentId w16cid:paraId="6817B34C" w16cid:durableId="6E3D0CA1"/>
  <w16cid:commentId w16cid:paraId="165ED6EC" w16cid:durableId="1A7EAC72"/>
  <w16cid:commentId w16cid:paraId="03ADD379" w16cid:durableId="50A78F4B"/>
  <w16cid:commentId w16cid:paraId="26EAA09D" w16cid:durableId="36B61F15"/>
  <w16cid:commentId w16cid:paraId="76E6ED88" w16cid:durableId="5227E81E"/>
  <w16cid:commentId w16cid:paraId="50F0905D" w16cid:durableId="657AC819"/>
  <w16cid:commentId w16cid:paraId="60B473AE" w16cid:durableId="0A9FB898"/>
  <w16cid:commentId w16cid:paraId="3A929C50" w16cid:durableId="7D82DA26"/>
  <w16cid:commentId w16cid:paraId="5F63B193" w16cid:durableId="3AD5A324"/>
  <w16cid:commentId w16cid:paraId="38F32684" w16cid:durableId="2E55B00C"/>
  <w16cid:commentId w16cid:paraId="4B68BF30" w16cid:durableId="3691AC8F"/>
  <w16cid:commentId w16cid:paraId="23273137" w16cid:durableId="75BC11C9"/>
  <w16cid:commentId w16cid:paraId="305144F2" w16cid:durableId="48E9DE75"/>
  <w16cid:commentId w16cid:paraId="2CE57EB4" w16cid:durableId="55A63A23"/>
  <w16cid:commentId w16cid:paraId="4885FA21" w16cid:durableId="31C9DB51"/>
  <w16cid:commentId w16cid:paraId="5D885510" w16cid:durableId="615197FE"/>
  <w16cid:commentId w16cid:paraId="08612637" w16cid:durableId="17BFCE0B"/>
  <w16cid:commentId w16cid:paraId="53BB51AC" w16cid:durableId="690A3636"/>
  <w16cid:commentId w16cid:paraId="278E7B90" w16cid:durableId="7C555C5F"/>
  <w16cid:commentId w16cid:paraId="1947B988" w16cid:durableId="6EDC2E6D"/>
  <w16cid:commentId w16cid:paraId="4EE60144" w16cid:durableId="725257A7"/>
  <w16cid:commentId w16cid:paraId="62AD89CC" w16cid:durableId="079C0811"/>
  <w16cid:commentId w16cid:paraId="62E4F0C5" w16cid:durableId="4AD24E6D"/>
  <w16cid:commentId w16cid:paraId="763DA535" w16cid:durableId="68B262CE"/>
  <w16cid:commentId w16cid:paraId="288B362E" w16cid:durableId="39CC060F"/>
  <w16cid:commentId w16cid:paraId="05C22F32" w16cid:durableId="68A1A386"/>
  <w16cid:commentId w16cid:paraId="3CCE83FD" w16cid:durableId="39D46A5C"/>
  <w16cid:commentId w16cid:paraId="0EAD735A" w16cid:durableId="71A5A22B"/>
  <w16cid:commentId w16cid:paraId="4958B328" w16cid:durableId="55E42C31"/>
  <w16cid:commentId w16cid:paraId="72ADBDF1" w16cid:durableId="7C4ACA4F"/>
  <w16cid:commentId w16cid:paraId="2437BB0D" w16cid:durableId="59348C9B"/>
  <w16cid:commentId w16cid:paraId="3B7BA074" w16cid:durableId="1422CD2E"/>
  <w16cid:commentId w16cid:paraId="1997E671" w16cid:durableId="57B5BE56"/>
  <w16cid:commentId w16cid:paraId="04345156" w16cid:durableId="3C2589CE"/>
  <w16cid:commentId w16cid:paraId="512FD460" w16cid:durableId="6245EFBC"/>
  <w16cid:commentId w16cid:paraId="4AE7B8A6" w16cid:durableId="73B896EA"/>
  <w16cid:commentId w16cid:paraId="4861F499" w16cid:durableId="71ADAE23"/>
  <w16cid:commentId w16cid:paraId="7921051F" w16cid:durableId="4F518CA6"/>
  <w16cid:commentId w16cid:paraId="3AD20989" w16cid:durableId="2B8CD5DE"/>
  <w16cid:commentId w16cid:paraId="02AD73E2" w16cid:durableId="240D509D"/>
  <w16cid:commentId w16cid:paraId="5E58FF4A" w16cid:durableId="20733733"/>
  <w16cid:commentId w16cid:paraId="64B49647" w16cid:durableId="6015788C"/>
  <w16cid:commentId w16cid:paraId="748504A8" w16cid:durableId="78AE76E3"/>
  <w16cid:commentId w16cid:paraId="586F3625" w16cid:durableId="092C9032"/>
  <w16cid:commentId w16cid:paraId="0234C0C0" w16cid:durableId="0E3C2030"/>
  <w16cid:commentId w16cid:paraId="09DF2C87" w16cid:durableId="0B993845"/>
  <w16cid:commentId w16cid:paraId="42406519" w16cid:durableId="41E682E6"/>
  <w16cid:commentId w16cid:paraId="103316F6" w16cid:durableId="7BD5F453"/>
  <w16cid:commentId w16cid:paraId="579B66E7" w16cid:durableId="05FF2BF6"/>
  <w16cid:commentId w16cid:paraId="085D65A4" w16cid:durableId="0D9E63B4"/>
  <w16cid:commentId w16cid:paraId="64D668D8" w16cid:durableId="7F6BD9EA"/>
  <w16cid:commentId w16cid:paraId="749564D0" w16cid:durableId="1BF51136"/>
  <w16cid:commentId w16cid:paraId="57C25E60" w16cid:durableId="4B094C51"/>
  <w16cid:commentId w16cid:paraId="397ECB0C" w16cid:durableId="2F0D3AE3"/>
  <w16cid:commentId w16cid:paraId="6D4B7932" w16cid:durableId="17E9FD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1EDA1" w14:textId="77777777" w:rsidR="006D53CB" w:rsidRDefault="006D53CB" w:rsidP="00505089">
      <w:r>
        <w:separator/>
      </w:r>
    </w:p>
  </w:endnote>
  <w:endnote w:type="continuationSeparator" w:id="0">
    <w:p w14:paraId="6DB722A4" w14:textId="77777777" w:rsidR="006D53CB" w:rsidRDefault="006D53CB" w:rsidP="00505089">
      <w:r>
        <w:continuationSeparator/>
      </w:r>
    </w:p>
  </w:endnote>
  <w:endnote w:type="continuationNotice" w:id="1">
    <w:p w14:paraId="400BB6FD" w14:textId="77777777" w:rsidR="006D53CB" w:rsidRDefault="006D5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Roboto Condensed Light">
    <w:charset w:val="00"/>
    <w:family w:val="auto"/>
    <w:pitch w:val="variable"/>
    <w:sig w:usb0="E0000AFF" w:usb1="5000217F" w:usb2="00000021" w:usb3="00000000" w:csb0="0000019F" w:csb1="00000000"/>
  </w:font>
  <w:font w:name="Times New Roman (Body CS)">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5446648"/>
      <w:docPartObj>
        <w:docPartGallery w:val="Page Numbers (Bottom of Page)"/>
        <w:docPartUnique/>
      </w:docPartObj>
    </w:sdtPr>
    <w:sdtEndPr/>
    <w:sdtContent>
      <w:p w14:paraId="279E2125" w14:textId="77777777" w:rsidR="0047748F" w:rsidRDefault="00D020DE" w:rsidP="00074073">
        <w:pPr>
          <w:pStyle w:val="Jalus"/>
          <w:jc w:val="center"/>
        </w:pPr>
        <w:r w:rsidRPr="00114FA4">
          <w:rPr>
            <w:rFonts w:cs="Times New Roman"/>
            <w:szCs w:val="24"/>
          </w:rPr>
          <w:fldChar w:fldCharType="begin"/>
        </w:r>
        <w:r w:rsidRPr="00114FA4">
          <w:rPr>
            <w:rFonts w:cs="Times New Roman"/>
            <w:szCs w:val="24"/>
          </w:rPr>
          <w:instrText>PAGE   \* MERGEFORMAT</w:instrText>
        </w:r>
        <w:r w:rsidRPr="00114FA4">
          <w:rPr>
            <w:rFonts w:cs="Times New Roman"/>
            <w:szCs w:val="24"/>
          </w:rPr>
          <w:fldChar w:fldCharType="separate"/>
        </w:r>
        <w:r>
          <w:rPr>
            <w:rFonts w:cs="Times New Roman"/>
            <w:noProof/>
            <w:szCs w:val="24"/>
          </w:rPr>
          <w:t>2</w:t>
        </w:r>
        <w:r>
          <w:rPr>
            <w:rFonts w:cs="Times New Roman"/>
            <w:noProof/>
            <w:szCs w:val="24"/>
          </w:rPr>
          <w:t>7</w:t>
        </w:r>
        <w:r w:rsidRPr="00114FA4">
          <w:rPr>
            <w:rFonts w:cs="Times New Roman"/>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952AF" w14:textId="77777777" w:rsidR="006D53CB" w:rsidRDefault="006D53CB" w:rsidP="00505089">
      <w:r>
        <w:separator/>
      </w:r>
    </w:p>
  </w:footnote>
  <w:footnote w:type="continuationSeparator" w:id="0">
    <w:p w14:paraId="735D8D45" w14:textId="77777777" w:rsidR="006D53CB" w:rsidRDefault="006D53CB" w:rsidP="00505089">
      <w:r>
        <w:continuationSeparator/>
      </w:r>
    </w:p>
  </w:footnote>
  <w:footnote w:type="continuationNotice" w:id="1">
    <w:p w14:paraId="40BDE79C" w14:textId="77777777" w:rsidR="006D53CB" w:rsidRDefault="006D53CB"/>
  </w:footnote>
  <w:footnote w:id="2">
    <w:p w14:paraId="76455F5F" w14:textId="77777777" w:rsidR="00754998" w:rsidRDefault="00754998" w:rsidP="00754998">
      <w:pPr>
        <w:pStyle w:val="Allmrkusetekst"/>
      </w:pPr>
      <w:r w:rsidRPr="00591943">
        <w:rPr>
          <w:rStyle w:val="Allmrkuseviide"/>
        </w:rPr>
        <w:footnoteRef/>
      </w:r>
      <w:r w:rsidRPr="00591943">
        <w:t xml:space="preserve"> </w:t>
      </w:r>
      <w:r>
        <w:t xml:space="preserve">Siseministeerium. </w:t>
      </w:r>
      <w:hyperlink r:id="rId1" w:history="1">
        <w:r w:rsidRPr="009C6553">
          <w:rPr>
            <w:rStyle w:val="Hperlink"/>
          </w:rPr>
          <w:t>Siseturvalisuse arengukava 2020–2030</w:t>
        </w:r>
      </w:hyperlink>
      <w:r>
        <w:t>, lk 36.</w:t>
      </w:r>
    </w:p>
  </w:footnote>
  <w:footnote w:id="3">
    <w:p w14:paraId="64A65B22" w14:textId="7B656D4A" w:rsidR="00EF419C" w:rsidRDefault="00EF419C" w:rsidP="00EF419C">
      <w:pPr>
        <w:pStyle w:val="Allmrkusetekst"/>
        <w:tabs>
          <w:tab w:val="left" w:pos="1418"/>
        </w:tabs>
      </w:pPr>
      <w:r>
        <w:rPr>
          <w:rStyle w:val="Allmrkuseviide"/>
        </w:rPr>
        <w:footnoteRef/>
      </w:r>
      <w:r w:rsidR="00FB3A01">
        <w:t xml:space="preserve"> </w:t>
      </w:r>
      <w:r w:rsidR="00E65AAD">
        <w:t>Euroopa</w:t>
      </w:r>
      <w:r w:rsidR="00FB3A01">
        <w:t xml:space="preserve"> </w:t>
      </w:r>
      <w:r w:rsidR="00FB3A01" w:rsidRPr="00FB3A01">
        <w:t>Komisjoni teatis „Rände- ja varjupaigaleppe ühine rakenduskava“</w:t>
      </w:r>
      <w:r w:rsidR="00E463FF">
        <w:t xml:space="preserve">. </w:t>
      </w:r>
      <w:r w:rsidR="00E463FF" w:rsidRPr="00401CB1">
        <w:t>–</w:t>
      </w:r>
      <w:r w:rsidR="00FB3A01" w:rsidRPr="00FB3A01">
        <w:t xml:space="preserve"> </w:t>
      </w:r>
      <w:hyperlink r:id="rId2" w:history="1">
        <w:r w:rsidR="00FB3A01" w:rsidRPr="00FB3A01">
          <w:rPr>
            <w:rStyle w:val="Hperlink"/>
          </w:rPr>
          <w:t>COM(2024) 251 final</w:t>
        </w:r>
      </w:hyperlink>
      <w:r w:rsidR="00FB3A01" w:rsidRPr="00FB3A01">
        <w:t>.</w:t>
      </w:r>
    </w:p>
  </w:footnote>
  <w:footnote w:id="4">
    <w:p w14:paraId="0FA74C29" w14:textId="2A957D15" w:rsidR="007840A0" w:rsidRDefault="007840A0">
      <w:pPr>
        <w:pStyle w:val="Allmrkusetekst"/>
      </w:pPr>
      <w:r>
        <w:rPr>
          <w:rStyle w:val="Allmrkuseviide"/>
        </w:rPr>
        <w:footnoteRef/>
      </w:r>
      <w:r>
        <w:t xml:space="preserve"> </w:t>
      </w:r>
      <w:r w:rsidR="00A50F06">
        <w:t>Siseministeerium</w:t>
      </w:r>
      <w:r w:rsidR="000D775F">
        <w:t xml:space="preserve"> </w:t>
      </w:r>
      <w:r w:rsidR="000D775F" w:rsidRPr="000D775F">
        <w:t>(06.12.2024 No 11-1/82-1)</w:t>
      </w:r>
      <w:r w:rsidR="00A50F06">
        <w:t xml:space="preserve">. </w:t>
      </w:r>
      <w:hyperlink r:id="rId3" w:history="1">
        <w:r w:rsidR="00A50F06" w:rsidRPr="000D775F">
          <w:rPr>
            <w:rStyle w:val="Hperlink"/>
          </w:rPr>
          <w:t>Euroopa Liidu varjupaiga- ja rände halduse õigustiku reformi Eesti rakenduskava 2025–2026</w:t>
        </w:r>
      </w:hyperlink>
      <w:r w:rsidR="00793974">
        <w:t>.</w:t>
      </w:r>
      <w:r w:rsidR="000D775F">
        <w:t xml:space="preserve"> </w:t>
      </w:r>
    </w:p>
  </w:footnote>
  <w:footnote w:id="5">
    <w:p w14:paraId="346E3460" w14:textId="66E34E8E" w:rsidR="00970A97" w:rsidRDefault="00F07045">
      <w:pPr>
        <w:pStyle w:val="Allmrkusetekst"/>
      </w:pPr>
      <w:r w:rsidRPr="00D5479E">
        <w:rPr>
          <w:rStyle w:val="Allmrkuseviide"/>
        </w:rPr>
        <w:footnoteRef/>
      </w:r>
      <w:r w:rsidRPr="00D5479E">
        <w:t xml:space="preserve"> </w:t>
      </w:r>
      <w:r w:rsidR="00F37186">
        <w:t>Strateegia koostamise ja Euroopa Komisjonile esitamise tähtaeg</w:t>
      </w:r>
      <w:r w:rsidR="00F37186" w:rsidRPr="00D5479E">
        <w:t xml:space="preserve"> on</w:t>
      </w:r>
      <w:r w:rsidR="00AC619D" w:rsidRPr="00D5479E">
        <w:t xml:space="preserve"> 12.06.2025</w:t>
      </w:r>
      <w:r w:rsidR="00F37186" w:rsidRPr="00F37186">
        <w:t>.</w:t>
      </w:r>
    </w:p>
  </w:footnote>
  <w:footnote w:id="6">
    <w:p w14:paraId="614EF5E3" w14:textId="5F9AE547" w:rsidR="00DF79E8" w:rsidRDefault="00DF79E8" w:rsidP="00D2253F">
      <w:pPr>
        <w:pStyle w:val="Allmrkusetekst"/>
      </w:pPr>
      <w:r>
        <w:rPr>
          <w:rStyle w:val="Allmrkuseviide"/>
        </w:rPr>
        <w:footnoteRef/>
      </w:r>
      <w:r w:rsidR="00851CED">
        <w:t xml:space="preserve"> </w:t>
      </w:r>
      <w:r w:rsidR="00E65AAD">
        <w:t>Euroopa</w:t>
      </w:r>
      <w:r w:rsidR="00851CED">
        <w:t xml:space="preserve"> Komisjoni talituse töödokument „</w:t>
      </w:r>
      <w:r w:rsidR="00112BB3" w:rsidRPr="00112BB3">
        <w:t>Dublini tegevuskava elluviimine. Dublini III määruse tõhususe suurendamine: heade tavade väljaselgitamine liikmesriikides.</w:t>
      </w:r>
      <w:r w:rsidR="00851CED">
        <w:t>“</w:t>
      </w:r>
      <w:r w:rsidR="006B2558">
        <w:t>.</w:t>
      </w:r>
      <w:r w:rsidR="00851CED">
        <w:t xml:space="preserve"> </w:t>
      </w:r>
      <w:r w:rsidR="00E463FF" w:rsidRPr="00401CB1">
        <w:t>–</w:t>
      </w:r>
      <w:r w:rsidR="00851CED">
        <w:t xml:space="preserve"> </w:t>
      </w:r>
      <w:hyperlink r:id="rId4" w:history="1">
        <w:r w:rsidR="00851CED" w:rsidRPr="00851CED">
          <w:rPr>
            <w:rStyle w:val="Hperlink"/>
          </w:rPr>
          <w:t>SWD(2023) 390 final</w:t>
        </w:r>
      </w:hyperlink>
      <w:r w:rsidR="00851CED">
        <w:t xml:space="preserve">. </w:t>
      </w:r>
    </w:p>
  </w:footnote>
  <w:footnote w:id="7">
    <w:p w14:paraId="3AD45CE6" w14:textId="1A42A155" w:rsidR="00441D7A" w:rsidRPr="00F936E0" w:rsidRDefault="00441D7A" w:rsidP="00D2253F">
      <w:pPr>
        <w:pStyle w:val="Allmrkusetekst"/>
        <w:rPr>
          <w:strike/>
        </w:rPr>
      </w:pPr>
      <w:r>
        <w:rPr>
          <w:rStyle w:val="Allmrkuseviide"/>
        </w:rPr>
        <w:footnoteRef/>
      </w:r>
      <w:r w:rsidR="00D52134">
        <w:t xml:space="preserve"> Euroopa Komisjon. </w:t>
      </w:r>
      <w:hyperlink r:id="rId5" w:history="1">
        <w:r w:rsidR="00D52134" w:rsidRPr="00D52134">
          <w:rPr>
            <w:rStyle w:val="Hperlink"/>
          </w:rPr>
          <w:t>Integratsiooni ja kaasamise tegevuskava 2021-2027</w:t>
        </w:r>
      </w:hyperlink>
      <w:r>
        <w:t xml:space="preserve"> </w:t>
      </w:r>
    </w:p>
  </w:footnote>
  <w:footnote w:id="8">
    <w:p w14:paraId="4B541C5F" w14:textId="2358755D" w:rsidR="00344C9E" w:rsidRDefault="00344C9E">
      <w:pPr>
        <w:pStyle w:val="Allmrkusetekst"/>
      </w:pPr>
      <w:r>
        <w:rPr>
          <w:rStyle w:val="Allmrkuseviide"/>
        </w:rPr>
        <w:footnoteRef/>
      </w:r>
      <w:r w:rsidR="005428A3" w:rsidDel="00206662">
        <w:t xml:space="preserve"> </w:t>
      </w:r>
      <w:r w:rsidR="00206662">
        <w:t xml:space="preserve">Euroopa Rändevõrgustiku Eesti </w:t>
      </w:r>
      <w:r w:rsidR="00793974">
        <w:t>k</w:t>
      </w:r>
      <w:r w:rsidR="00206662">
        <w:t xml:space="preserve">ontaktpunkt. 2024. </w:t>
      </w:r>
      <w:hyperlink r:id="rId6" w:history="1">
        <w:r w:rsidR="00206662" w:rsidRPr="00485F76">
          <w:rPr>
            <w:rStyle w:val="Hperlink"/>
          </w:rPr>
          <w:t>Rände- ja varjupaigapaketi tutvustusüritus</w:t>
        </w:r>
      </w:hyperlink>
      <w:r w:rsidR="00E32993">
        <w:t xml:space="preserve"> [konverents].</w:t>
      </w:r>
      <w:r w:rsidR="005428A3">
        <w:t xml:space="preserve"> </w:t>
      </w:r>
      <w:r w:rsidR="003E0E79" w:rsidRPr="000E6265">
        <w:t>Konverentsist võttis osa kohapeal</w:t>
      </w:r>
      <w:r w:rsidR="000E6265">
        <w:t xml:space="preserve"> </w:t>
      </w:r>
      <w:r w:rsidR="00012F68" w:rsidRPr="000E6265">
        <w:t xml:space="preserve">120 inimest, </w:t>
      </w:r>
      <w:r w:rsidR="00757678" w:rsidRPr="000E6265">
        <w:t xml:space="preserve">YouTube’i või Postimehe videoülekande vahendusel </w:t>
      </w:r>
      <w:r w:rsidR="00012F68" w:rsidRPr="000E6265">
        <w:t>600 inimest</w:t>
      </w:r>
      <w:r w:rsidR="002235AB">
        <w:t>.</w:t>
      </w:r>
    </w:p>
  </w:footnote>
  <w:footnote w:id="9">
    <w:p w14:paraId="638D2304" w14:textId="380F51CF" w:rsidR="00F702EB" w:rsidRDefault="00F702EB" w:rsidP="00F702EB">
      <w:pPr>
        <w:pStyle w:val="Allmrkusetekst"/>
      </w:pPr>
      <w:r>
        <w:rPr>
          <w:rStyle w:val="Allmrkuseviide"/>
        </w:rPr>
        <w:footnoteRef/>
      </w:r>
      <w:r w:rsidRPr="00891F7A">
        <w:rPr>
          <w:rFonts w:eastAsia="Calibri"/>
        </w:rPr>
        <w:t xml:space="preserve"> </w:t>
      </w:r>
      <w:r w:rsidRPr="00194052">
        <w:rPr>
          <w:rFonts w:eastAsia="Calibri"/>
        </w:rPr>
        <w:t xml:space="preserve">Loodud </w:t>
      </w:r>
      <w:r w:rsidR="00D5479E">
        <w:rPr>
          <w:rFonts w:eastAsia="Calibri"/>
        </w:rPr>
        <w:t>s</w:t>
      </w:r>
      <w:r w:rsidRPr="00194052">
        <w:rPr>
          <w:rFonts w:eastAsia="Calibri"/>
        </w:rPr>
        <w:t xml:space="preserve">iseministri </w:t>
      </w:r>
      <w:r w:rsidR="00793974" w:rsidRPr="00194052">
        <w:rPr>
          <w:rFonts w:eastAsia="Calibri"/>
        </w:rPr>
        <w:t>16. septembri 2015. a</w:t>
      </w:r>
      <w:r w:rsidR="00793974">
        <w:t>asta</w:t>
      </w:r>
      <w:r w:rsidRPr="00194052">
        <w:rPr>
          <w:rFonts w:eastAsia="Calibri"/>
        </w:rPr>
        <w:t xml:space="preserve"> käsk</w:t>
      </w:r>
      <w:r w:rsidR="009879FC" w:rsidRPr="00194052">
        <w:rPr>
          <w:rFonts w:eastAsia="Calibri"/>
        </w:rPr>
        <w:t>k</w:t>
      </w:r>
      <w:r w:rsidRPr="00194052">
        <w:rPr>
          <w:rFonts w:eastAsia="Calibri"/>
        </w:rPr>
        <w:t>irjaga nr 1-3/168</w:t>
      </w:r>
      <w:r w:rsidR="00793974">
        <w:rPr>
          <w:rFonts w:eastAsia="Calibri"/>
        </w:rPr>
        <w:t>.</w:t>
      </w:r>
      <w:r w:rsidRPr="00194052">
        <w:rPr>
          <w:rFonts w:eastAsia="Calibri"/>
        </w:rPr>
        <w:t xml:space="preserve"> </w:t>
      </w:r>
    </w:p>
  </w:footnote>
  <w:footnote w:id="10">
    <w:p w14:paraId="5FF7FEFB" w14:textId="045DB23B" w:rsidR="007550CF" w:rsidRDefault="007550CF">
      <w:pPr>
        <w:pStyle w:val="Allmrkusetekst"/>
      </w:pPr>
      <w:r>
        <w:rPr>
          <w:rStyle w:val="Allmrkuseviide"/>
        </w:rPr>
        <w:footnoteRef/>
      </w:r>
      <w:r w:rsidR="00A73FB4" w:rsidRPr="006364E6">
        <w:rPr>
          <w:rFonts w:eastAsia="Calibri"/>
        </w:rPr>
        <w:t xml:space="preserve"> </w:t>
      </w:r>
      <w:r w:rsidR="002E4EA4" w:rsidRPr="006364E6">
        <w:rPr>
          <w:rFonts w:eastAsia="Calibri"/>
        </w:rPr>
        <w:t>Sotsiaalpartnerite hulka kuuluvad</w:t>
      </w:r>
      <w:r w:rsidR="00A73FB4" w:rsidRPr="006364E6">
        <w:rPr>
          <w:rFonts w:eastAsia="Calibri"/>
        </w:rPr>
        <w:t xml:space="preserve"> UNHCR, IOM, </w:t>
      </w:r>
      <w:r w:rsidR="004633EE" w:rsidRPr="006364E6">
        <w:rPr>
          <w:rFonts w:eastAsia="Calibri"/>
        </w:rPr>
        <w:t xml:space="preserve">Punane Rist, </w:t>
      </w:r>
      <w:r w:rsidR="00A73FB4" w:rsidRPr="006364E6">
        <w:rPr>
          <w:rFonts w:eastAsia="Calibri"/>
        </w:rPr>
        <w:t>Inimõiguste Keskus,</w:t>
      </w:r>
      <w:r w:rsidR="00D45332" w:rsidRPr="006364E6">
        <w:rPr>
          <w:rFonts w:eastAsia="Calibri"/>
        </w:rPr>
        <w:t xml:space="preserve"> Inimõiguste Instituut</w:t>
      </w:r>
      <w:r w:rsidR="00194B7A" w:rsidRPr="006364E6">
        <w:rPr>
          <w:rFonts w:eastAsia="Calibri"/>
        </w:rPr>
        <w:t>,</w:t>
      </w:r>
      <w:r w:rsidR="00A73FB4" w:rsidRPr="006364E6">
        <w:rPr>
          <w:rFonts w:eastAsia="Calibri"/>
        </w:rPr>
        <w:t xml:space="preserve"> Pagulasabi, </w:t>
      </w:r>
      <w:r w:rsidR="00E161F9">
        <w:rPr>
          <w:rFonts w:eastAsia="Calibri"/>
        </w:rPr>
        <w:t xml:space="preserve">Eesti Evangeelne Luterlik Kirik, </w:t>
      </w:r>
      <w:r w:rsidR="002E4EA4">
        <w:rPr>
          <w:rFonts w:eastAsia="Calibri"/>
        </w:rPr>
        <w:t xml:space="preserve">Rahvusvaheline maja, </w:t>
      </w:r>
      <w:r w:rsidR="002708F0" w:rsidRPr="006364E6">
        <w:rPr>
          <w:rFonts w:eastAsia="Calibri"/>
        </w:rPr>
        <w:t xml:space="preserve">Mondo, </w:t>
      </w:r>
      <w:r w:rsidR="005A60B9" w:rsidRPr="006364E6">
        <w:rPr>
          <w:rFonts w:eastAsia="Calibri"/>
        </w:rPr>
        <w:t>Johannes Mihkelsoni Keskus</w:t>
      </w:r>
      <w:r w:rsidR="002708F0">
        <w:rPr>
          <w:rFonts w:eastAsia="Calibri"/>
        </w:rPr>
        <w:t xml:space="preserve">, </w:t>
      </w:r>
      <w:r w:rsidR="007621E5">
        <w:rPr>
          <w:rFonts w:eastAsia="Calibri"/>
        </w:rPr>
        <w:t xml:space="preserve">Eesti Abipolitseinike Kogu, </w:t>
      </w:r>
      <w:r w:rsidR="00DE4A4B">
        <w:rPr>
          <w:rFonts w:eastAsia="Calibri"/>
        </w:rPr>
        <w:t xml:space="preserve">Eesti Kirikute Nõukogu, </w:t>
      </w:r>
      <w:r w:rsidR="00F270B4">
        <w:rPr>
          <w:rFonts w:eastAsia="Calibri"/>
        </w:rPr>
        <w:t xml:space="preserve">Estonian World, </w:t>
      </w:r>
      <w:r w:rsidR="007E6CC7">
        <w:rPr>
          <w:rFonts w:eastAsia="Calibri"/>
        </w:rPr>
        <w:t xml:space="preserve">Tartu Rahvaülikool, </w:t>
      </w:r>
      <w:r w:rsidR="00BB3165">
        <w:rPr>
          <w:rFonts w:eastAsia="Calibri"/>
        </w:rPr>
        <w:t>Integratsiooni Sihtasutus,</w:t>
      </w:r>
      <w:r w:rsidR="00C51965">
        <w:rPr>
          <w:rFonts w:eastAsia="Calibri"/>
        </w:rPr>
        <w:t xml:space="preserve"> Euroopa Rändevõrgustiku Eesti kontaktpunkt, </w:t>
      </w:r>
      <w:r w:rsidR="00764A65">
        <w:rPr>
          <w:rFonts w:eastAsia="Calibri"/>
        </w:rPr>
        <w:t xml:space="preserve">Riigikantselei, Riigikontroll, Eesti Linnade ja Valdade Liit, </w:t>
      </w:r>
      <w:r w:rsidR="0009377D">
        <w:rPr>
          <w:rFonts w:eastAsia="Calibri"/>
        </w:rPr>
        <w:t xml:space="preserve">AS Hoolekandeteenused, </w:t>
      </w:r>
      <w:r w:rsidR="00F95D3D">
        <w:rPr>
          <w:rFonts w:eastAsia="Calibri"/>
        </w:rPr>
        <w:t xml:space="preserve">Tallinna Rändekeskus, </w:t>
      </w:r>
      <w:r w:rsidR="0073797D">
        <w:rPr>
          <w:rFonts w:eastAsia="Calibri"/>
        </w:rPr>
        <w:t xml:space="preserve">Töötukassa, </w:t>
      </w:r>
      <w:r w:rsidR="007621E5">
        <w:rPr>
          <w:rFonts w:eastAsia="Calibri"/>
        </w:rPr>
        <w:t>Kultuuriministeerium, Sotsiaalkindlustusamet</w:t>
      </w:r>
      <w:r w:rsidR="00AE6BA6">
        <w:rPr>
          <w:rFonts w:eastAsia="Calibri"/>
        </w:rPr>
        <w:t xml:space="preserve"> (</w:t>
      </w:r>
      <w:r w:rsidR="005F20C8">
        <w:rPr>
          <w:rFonts w:eastAsia="Calibri"/>
        </w:rPr>
        <w:t xml:space="preserve">vaadatud </w:t>
      </w:r>
      <w:r w:rsidR="002E4EA4">
        <w:rPr>
          <w:rFonts w:eastAsia="Calibri"/>
        </w:rPr>
        <w:t>11.03.2025</w:t>
      </w:r>
      <w:r w:rsidR="00AE6BA6">
        <w:rPr>
          <w:rFonts w:eastAsia="Calibri"/>
        </w:rPr>
        <w:t>).</w:t>
      </w:r>
    </w:p>
  </w:footnote>
  <w:footnote w:id="11">
    <w:p w14:paraId="1BEE26DB" w14:textId="75DC31FE" w:rsidR="00E26F76" w:rsidRDefault="00E26F76" w:rsidP="00E26F76">
      <w:pPr>
        <w:pStyle w:val="Allmrkusetekst"/>
      </w:pPr>
      <w:r>
        <w:rPr>
          <w:rStyle w:val="Allmrkuseviide"/>
        </w:rPr>
        <w:footnoteRef/>
      </w:r>
      <w:r>
        <w:t xml:space="preserve"> </w:t>
      </w:r>
      <w:r w:rsidRPr="00672516">
        <w:t>Nõukogu</w:t>
      </w:r>
      <w:r>
        <w:t xml:space="preserve"> 20. juuli 2001. aasta</w:t>
      </w:r>
      <w:r w:rsidRPr="00672516">
        <w:t xml:space="preserve"> direktiiv 2001/55</w:t>
      </w:r>
      <w:r>
        <w:t>/EÜ</w:t>
      </w:r>
      <w:r w:rsidRPr="00672516">
        <w:t xml:space="preserve"> miinimumnõuete kohta ajutise kaitse andmiseks ümberasustatud isikute massilise sissevoolu korral ning meetmete kohta liikmesriikide jõupingutuste tasakaalustamiseks nende isikute vastuvõtmisel ning selle tagajärgede kandmisel</w:t>
      </w:r>
      <w:r>
        <w:t xml:space="preserve">. – </w:t>
      </w:r>
      <w:hyperlink r:id="rId7" w:history="1">
        <w:r w:rsidRPr="00154237">
          <w:rPr>
            <w:rStyle w:val="Hperlink"/>
          </w:rPr>
          <w:t>EÜT L 212, 7.8.2001, lk 12–23</w:t>
        </w:r>
      </w:hyperlink>
      <w:r>
        <w:t>.</w:t>
      </w:r>
    </w:p>
  </w:footnote>
  <w:footnote w:id="12">
    <w:p w14:paraId="4C230F77" w14:textId="1B76D323" w:rsidR="00411793" w:rsidRDefault="00411793">
      <w:pPr>
        <w:pStyle w:val="Allmrkusetekst"/>
      </w:pPr>
      <w:r>
        <w:rPr>
          <w:rStyle w:val="Allmrkuseviide"/>
        </w:rPr>
        <w:footnoteRef/>
      </w:r>
      <w:r>
        <w:t xml:space="preserve"> </w:t>
      </w:r>
      <w:r w:rsidRPr="00411793">
        <w:t xml:space="preserve">Nõukogu </w:t>
      </w:r>
      <w:r>
        <w:t xml:space="preserve">22. septembri 2003. aasta </w:t>
      </w:r>
      <w:r w:rsidRPr="00411793">
        <w:t>direktiiv 2003/86/EÜ, perekonna taasühinemise õiguse kohta</w:t>
      </w:r>
      <w:r>
        <w:t xml:space="preserve">. – </w:t>
      </w:r>
      <w:hyperlink r:id="rId8" w:history="1">
        <w:r w:rsidRPr="00154237">
          <w:rPr>
            <w:rStyle w:val="Hperlink"/>
          </w:rPr>
          <w:t>ELT L 251, 3.10.2003, lk 12–18</w:t>
        </w:r>
      </w:hyperlink>
      <w:r>
        <w:t>.</w:t>
      </w:r>
    </w:p>
  </w:footnote>
  <w:footnote w:id="13">
    <w:p w14:paraId="1136CDD7" w14:textId="77777777" w:rsidR="00D73D15" w:rsidRDefault="00D73D15" w:rsidP="00D73D15">
      <w:pPr>
        <w:pStyle w:val="Allmrkusetekst"/>
      </w:pPr>
      <w:r>
        <w:rPr>
          <w:rStyle w:val="Allmrkuseviide"/>
        </w:rPr>
        <w:footnoteRef/>
      </w:r>
      <w:r>
        <w:t xml:space="preserve"> L</w:t>
      </w:r>
      <w:r w:rsidRPr="000D03EE">
        <w:t>iikmesriigi poolt Euroopa Liidu määruse ülevõtmine selle sätete siseriiklikusse</w:t>
      </w:r>
      <w:r>
        <w:t xml:space="preserve"> </w:t>
      </w:r>
      <w:r w:rsidRPr="000D03EE">
        <w:t>õigusesse ümberkirjutamise abil ei ole lubatav (vt Euroopa Kohtu 07.02.1973 otsuse asjas 39/72: Komisjon vs. Itaalia.</w:t>
      </w:r>
      <w:r>
        <w:t xml:space="preserve"> EKL 1973, lk 101; 02.02.1977 otsuse asjas 50/76: Amsterdam Bulb BV vs. Produktschap voor Siergewassen. EKL 1977, lk 137).</w:t>
      </w:r>
    </w:p>
  </w:footnote>
  <w:footnote w:id="14">
    <w:p w14:paraId="7E5637E2" w14:textId="77777777" w:rsidR="00581324" w:rsidRDefault="00581324" w:rsidP="00581324">
      <w:pPr>
        <w:pStyle w:val="Allmrkusetekst"/>
      </w:pPr>
      <w:r>
        <w:rPr>
          <w:rStyle w:val="Allmrkuseviide"/>
        </w:rPr>
        <w:footnoteRef/>
      </w:r>
      <w:r>
        <w:t xml:space="preserve"> </w:t>
      </w:r>
      <w:r w:rsidRPr="00986685">
        <w:t>Euroopa Parlamendi ja nõukogu</w:t>
      </w:r>
      <w:r>
        <w:t xml:space="preserve"> 26. juuni 2013. aasta</w:t>
      </w:r>
      <w:r w:rsidRPr="00986685">
        <w:t xml:space="preserve"> määrus (EL) nr 603/2013, 26</w:t>
      </w:r>
      <w:r>
        <w:t xml:space="preserve">, </w:t>
      </w:r>
      <w:r w:rsidRPr="00986685">
        <w:t>millega luuakse sõrmejälgede võrdlemise Eurodac-süsteem määruse (EL) nr 604/2013 (millega kehtestatakse kriteeriumid ja mehhanismid selle liikmesriigi määramiseks, kes vastutab mõnes liikmesriigis kolmanda riigi kodaniku või kodakondsuseta isiku esitatud rahvusvahelise kaitse taotluse läbivaatamise eest) tõhusaks kohaldamiseks ning mis käsitleb liikmesriikide õiguskaitseasutuste ja Europoli taotlusi sõrmejälgede andmete võrdlemiseks Eurodac-süsteemi andmetega õiguskaitse eesmärgil ning millega muudetakse määrust (EL) nr 1077/2011, millega asutatakse Euroopa amet vabadusel, turvalisusel ja õigusel rajaneva ala suuremahuliste IT-süsteemide operatiivjuhtimiseks (uuesti sõnastatud)</w:t>
      </w:r>
      <w:r>
        <w:t xml:space="preserve">. – </w:t>
      </w:r>
      <w:hyperlink r:id="rId9" w:history="1">
        <w:r>
          <w:rPr>
            <w:rStyle w:val="Hperlink"/>
          </w:rPr>
          <w:t>ELT L 180, 29.6.2013, lk 1–30</w:t>
        </w:r>
      </w:hyperlink>
      <w:r>
        <w:t>.</w:t>
      </w:r>
    </w:p>
  </w:footnote>
  <w:footnote w:id="15">
    <w:p w14:paraId="4CAAD1D0" w14:textId="77777777" w:rsidR="00581324" w:rsidRDefault="00581324" w:rsidP="00581324">
      <w:pPr>
        <w:pStyle w:val="Allmrkusetekst"/>
      </w:pPr>
      <w:r>
        <w:rPr>
          <w:rStyle w:val="Allmrkuseviide"/>
        </w:rPr>
        <w:footnoteRef/>
      </w:r>
      <w:r>
        <w:t xml:space="preserve"> </w:t>
      </w:r>
      <w:r w:rsidRPr="00986685">
        <w:t>Euroopa Parlamendi ja nõukogu</w:t>
      </w:r>
      <w:r>
        <w:t xml:space="preserve"> 26. juuni 2013. aasta</w:t>
      </w:r>
      <w:r w:rsidRPr="00986685">
        <w:t xml:space="preserve"> direktiiv 2013/33/EL, millega sätestatakse rahvusvahelise kaitse taotlejate vastuvõtu nõuded (uuesti sõnastatud)</w:t>
      </w:r>
      <w:r>
        <w:t xml:space="preserve">. – </w:t>
      </w:r>
      <w:hyperlink r:id="rId10" w:history="1">
        <w:r w:rsidRPr="00986685">
          <w:rPr>
            <w:rStyle w:val="Hperlink"/>
          </w:rPr>
          <w:t>ELT L 180, 29.6.2013, lk 96–130</w:t>
        </w:r>
      </w:hyperlink>
      <w:r>
        <w:t>.</w:t>
      </w:r>
    </w:p>
  </w:footnote>
  <w:footnote w:id="16">
    <w:p w14:paraId="503FE404" w14:textId="77777777" w:rsidR="00581324" w:rsidRDefault="00581324" w:rsidP="00581324">
      <w:pPr>
        <w:pStyle w:val="Allmrkusetekst"/>
      </w:pPr>
      <w:r>
        <w:rPr>
          <w:rStyle w:val="Allmrkuseviide"/>
        </w:rPr>
        <w:footnoteRef/>
      </w:r>
      <w:r>
        <w:t xml:space="preserve"> </w:t>
      </w:r>
      <w:r w:rsidRPr="00986685">
        <w:t>Euroopa Parlamendi ja nõukogu</w:t>
      </w:r>
      <w:r>
        <w:t xml:space="preserve"> 26. juuni 2013. aasta</w:t>
      </w:r>
      <w:r w:rsidRPr="00986685">
        <w:t xml:space="preserve"> määrus (EL) nr 604/2013, millega kehtestatakse kriteeriumid ja mehhanismid selle liikmesriigi määramiseks, kes vastutab mõnes liikmesriigis kolmanda riigi kodaniku või kodakondsuseta isiku esitatud rahvusvahelise kaitse taotluse läbivaatamise eest (uuesti sõnastatud)</w:t>
      </w:r>
      <w:r>
        <w:t xml:space="preserve">. – </w:t>
      </w:r>
      <w:hyperlink r:id="rId11" w:history="1">
        <w:r w:rsidRPr="00986685">
          <w:rPr>
            <w:rStyle w:val="Hperlink"/>
          </w:rPr>
          <w:t>ELT L 180, 26.6.2013, lk 31–59</w:t>
        </w:r>
      </w:hyperlink>
      <w:r>
        <w:t>.</w:t>
      </w:r>
    </w:p>
  </w:footnote>
  <w:footnote w:id="17">
    <w:p w14:paraId="3E1B43EC" w14:textId="77777777" w:rsidR="00581324" w:rsidRDefault="00581324" w:rsidP="00581324">
      <w:pPr>
        <w:pStyle w:val="Allmrkusetekst"/>
      </w:pPr>
      <w:r>
        <w:rPr>
          <w:rStyle w:val="Allmrkuseviide"/>
        </w:rPr>
        <w:footnoteRef/>
      </w:r>
      <w:r>
        <w:t xml:space="preserve"> </w:t>
      </w:r>
      <w:r w:rsidRPr="000445AD">
        <w:t>Euroopa Parlamendi ja nõukogu</w:t>
      </w:r>
      <w:r>
        <w:t xml:space="preserve"> </w:t>
      </w:r>
      <w:r w:rsidRPr="000445AD">
        <w:t>13. detsemb</w:t>
      </w:r>
      <w:r>
        <w:t>ri</w:t>
      </w:r>
      <w:r w:rsidRPr="000445AD">
        <w:t xml:space="preserve"> 2011</w:t>
      </w:r>
      <w:r>
        <w:t>. aasta</w:t>
      </w:r>
      <w:r w:rsidRPr="000445AD">
        <w:t xml:space="preserve"> direktiiv 2011/95/EL, mis käsitleb nõudeid, millele kolmandate riikide kodanikud ja kodakondsuseta isikud peavad vastama, et kvalifitseeruda rahvusvahelise kaitse saajaks, ning nõudeid pagulaste või täiendava kaitse saamise kriteeriumidele vastavate isikute ühetaolisele seisundile ja antava kaitse sisule (uuesti sõnastatud)</w:t>
      </w:r>
      <w:r>
        <w:t xml:space="preserve">. – </w:t>
      </w:r>
      <w:hyperlink r:id="rId12" w:history="1">
        <w:r w:rsidRPr="000445AD">
          <w:rPr>
            <w:rStyle w:val="Hperlink"/>
          </w:rPr>
          <w:t>ELT L 337, 20.12, lk. 9–26.2011</w:t>
        </w:r>
      </w:hyperlink>
      <w:r>
        <w:t>.</w:t>
      </w:r>
    </w:p>
  </w:footnote>
  <w:footnote w:id="18">
    <w:p w14:paraId="37097FBD" w14:textId="77777777" w:rsidR="00581324" w:rsidRDefault="00581324" w:rsidP="00581324">
      <w:pPr>
        <w:pStyle w:val="Allmrkusetekst"/>
      </w:pPr>
      <w:r>
        <w:rPr>
          <w:rStyle w:val="Allmrkuseviide"/>
        </w:rPr>
        <w:footnoteRef/>
      </w:r>
      <w:r>
        <w:t xml:space="preserve"> </w:t>
      </w:r>
      <w:r w:rsidRPr="000445AD">
        <w:t>Euroopa Parlamendi ja nõukogu</w:t>
      </w:r>
      <w:r>
        <w:t xml:space="preserve"> </w:t>
      </w:r>
      <w:r w:rsidRPr="000445AD">
        <w:t>26. juuni 2013</w:t>
      </w:r>
      <w:r>
        <w:t>. aasta</w:t>
      </w:r>
      <w:r w:rsidRPr="000445AD">
        <w:t xml:space="preserve"> direktiiv 2013/32/EL, rahvusvahelise kaitse seisundi andmise ja äravõtmise menetluse ühiste nõuete kohta (uuesti sõnastatud)</w:t>
      </w:r>
      <w:r>
        <w:t xml:space="preserve">. – </w:t>
      </w:r>
      <w:hyperlink r:id="rId13" w:history="1">
        <w:r w:rsidRPr="000445AD">
          <w:rPr>
            <w:rStyle w:val="Hperlink"/>
          </w:rPr>
          <w:t>ELT L 180, 29.6.2013, lk 60–95</w:t>
        </w:r>
      </w:hyperlink>
      <w:r>
        <w:t>.</w:t>
      </w:r>
    </w:p>
  </w:footnote>
  <w:footnote w:id="19">
    <w:p w14:paraId="027648AF" w14:textId="77777777" w:rsidR="00F95B94" w:rsidRDefault="00F95B94">
      <w:pPr>
        <w:pStyle w:val="Allmrkusetekst"/>
      </w:pPr>
      <w:r>
        <w:rPr>
          <w:rStyle w:val="Allmrkuseviide"/>
        </w:rPr>
        <w:footnoteRef/>
      </w:r>
      <w:r>
        <w:t xml:space="preserve"> </w:t>
      </w:r>
      <w:r w:rsidR="00E65AAD">
        <w:t>Euroopa</w:t>
      </w:r>
      <w:r>
        <w:t xml:space="preserve"> Komisjoni teatis „Varjupaigapoliitika kava“. – </w:t>
      </w:r>
      <w:hyperlink r:id="rId14" w:history="1">
        <w:r w:rsidRPr="00F95B94">
          <w:rPr>
            <w:rStyle w:val="Hperlink"/>
          </w:rPr>
          <w:t>COM(2008) 360 final</w:t>
        </w:r>
      </w:hyperlink>
      <w:r w:rsidR="00E240F8">
        <w:t>.</w:t>
      </w:r>
    </w:p>
  </w:footnote>
  <w:footnote w:id="20">
    <w:p w14:paraId="23F6D8E5" w14:textId="0F8A668B" w:rsidR="00A32175" w:rsidRDefault="00A32175">
      <w:pPr>
        <w:pStyle w:val="Allmrkusetekst"/>
      </w:pPr>
      <w:r>
        <w:rPr>
          <w:rStyle w:val="Allmrkuseviide"/>
        </w:rPr>
        <w:footnoteRef/>
      </w:r>
      <w:r>
        <w:t xml:space="preserve"> </w:t>
      </w:r>
      <w:r w:rsidR="00E65AAD">
        <w:t>Euroopa</w:t>
      </w:r>
      <w:r>
        <w:t xml:space="preserve"> </w:t>
      </w:r>
      <w:r w:rsidRPr="006E06A0">
        <w:t>K</w:t>
      </w:r>
      <w:r w:rsidR="006E06A0" w:rsidRPr="006E06A0">
        <w:t>omisjoni teatis „Uus rände- ja varjupaigalepe</w:t>
      </w:r>
      <w:r w:rsidR="006E06A0" w:rsidRPr="00401CB1">
        <w:t xml:space="preserve">“. – </w:t>
      </w:r>
      <w:hyperlink r:id="rId15" w:tooltip="https://eur-lex.europa.eu/legal-content/EN/TXT/?uri=CELEX%3A52020DC0609&amp;qid=1741942614679" w:history="1">
        <w:r w:rsidR="006E06A0" w:rsidRPr="006E06A0">
          <w:rPr>
            <w:rStyle w:val="Hperlink"/>
          </w:rPr>
          <w:t>COM(2020) 609 final</w:t>
        </w:r>
      </w:hyperlink>
      <w:r w:rsidR="00E240F8">
        <w:t>.</w:t>
      </w:r>
    </w:p>
  </w:footnote>
  <w:footnote w:id="21">
    <w:p w14:paraId="04938A9C" w14:textId="0DAF97F5" w:rsidR="00A32175" w:rsidRDefault="00A32175">
      <w:pPr>
        <w:pStyle w:val="Allmrkusetekst"/>
      </w:pPr>
      <w:r>
        <w:rPr>
          <w:rStyle w:val="Allmrkuseviide"/>
        </w:rPr>
        <w:footnoteRef/>
      </w:r>
      <w:r>
        <w:t xml:space="preserve"> </w:t>
      </w:r>
      <w:r w:rsidR="00800AA8" w:rsidRPr="00B46654">
        <w:t xml:space="preserve">Teiseseks rändeks </w:t>
      </w:r>
      <w:r w:rsidR="00D902C0" w:rsidRPr="00B46654">
        <w:t>nimetatakse</w:t>
      </w:r>
      <w:r w:rsidR="00800AA8" w:rsidRPr="00B46654">
        <w:t xml:space="preserve"> nähtust,</w:t>
      </w:r>
      <w:r w:rsidR="00D902C0" w:rsidRPr="00B46654">
        <w:t xml:space="preserve"> </w:t>
      </w:r>
      <w:r w:rsidR="00800AA8" w:rsidRPr="00B46654">
        <w:t xml:space="preserve">mille korral varjupaigataotleja või kaitse saaja reisib ebaseaduslikult </w:t>
      </w:r>
      <w:r w:rsidR="009A20F0" w:rsidRPr="00B46654">
        <w:t xml:space="preserve">riigist kuhu ta on esimesena saabunud edasi </w:t>
      </w:r>
      <w:r w:rsidR="00800AA8" w:rsidRPr="00B46654">
        <w:t xml:space="preserve">teise liikmesriiki, et </w:t>
      </w:r>
      <w:r w:rsidR="00D902C0" w:rsidRPr="00B46654">
        <w:t xml:space="preserve">taotleda kaitset teises riigis, mis ei ole tema taotluse läbi vaatamise eest vastutav. </w:t>
      </w:r>
    </w:p>
  </w:footnote>
  <w:footnote w:id="22">
    <w:p w14:paraId="026DAC48" w14:textId="45C285BC" w:rsidR="00066FBF" w:rsidRDefault="00066FBF" w:rsidP="00066FBF">
      <w:pPr>
        <w:pStyle w:val="Allmrkusetekst"/>
      </w:pPr>
      <w:r>
        <w:rPr>
          <w:rStyle w:val="Allmrkuseviide"/>
        </w:rPr>
        <w:footnoteRef/>
      </w:r>
      <w:r>
        <w:t xml:space="preserve"> </w:t>
      </w:r>
      <w:r w:rsidR="00E65AAD">
        <w:t>Euroopa</w:t>
      </w:r>
      <w:r>
        <w:t xml:space="preserve"> Komisjoni 4.</w:t>
      </w:r>
      <w:r w:rsidR="008D7539">
        <w:t xml:space="preserve"> mai </w:t>
      </w:r>
      <w:r>
        <w:t>2016</w:t>
      </w:r>
      <w:r w:rsidR="008D7539">
        <w:t>. aasta</w:t>
      </w:r>
      <w:r>
        <w:t xml:space="preserve"> ettepanekute pakett ja 13.</w:t>
      </w:r>
      <w:r w:rsidR="008D7539">
        <w:t xml:space="preserve"> juuli </w:t>
      </w:r>
      <w:r>
        <w:t>2016</w:t>
      </w:r>
      <w:r w:rsidR="008D7539">
        <w:t>. aasta</w:t>
      </w:r>
      <w:r>
        <w:t xml:space="preserve"> avaldatud teine ettepanekute pakett. </w:t>
      </w:r>
    </w:p>
  </w:footnote>
  <w:footnote w:id="23">
    <w:p w14:paraId="77E24C76" w14:textId="7A5A0016" w:rsidR="001A262E" w:rsidRDefault="001A262E" w:rsidP="001A262E">
      <w:pPr>
        <w:pStyle w:val="Allmrkusetekst"/>
      </w:pPr>
      <w:r>
        <w:rPr>
          <w:rStyle w:val="Allmrkuseviide"/>
        </w:rPr>
        <w:footnoteRef/>
      </w:r>
      <w:r>
        <w:t xml:space="preserve"> </w:t>
      </w:r>
      <w:r w:rsidRPr="003F3330">
        <w:t xml:space="preserve">2016. aastal avaldatud Euroopa Liidu Rahvusvahelise kaitse süsteemi (CEAS) reformi paketti kuuluvad seitse õigusakti: menetlustingimuse määrus, ümberasustamise raamistiku määrus, kvalifikatsioonitingimuste määrus, Eurodac määrus, Euroopa Varjupaiga Ameti määrus, Dublini määrus ja vastuvõtutingimuste direktiiv. </w:t>
      </w:r>
    </w:p>
  </w:footnote>
  <w:footnote w:id="24">
    <w:p w14:paraId="38B3C0B2" w14:textId="5149AD6D" w:rsidR="00CB4A59" w:rsidRDefault="00CB4A59">
      <w:pPr>
        <w:pStyle w:val="Allmrkusetekst"/>
      </w:pPr>
      <w:r>
        <w:rPr>
          <w:rStyle w:val="Allmrkuseviide"/>
        </w:rPr>
        <w:footnoteRef/>
      </w:r>
      <w:r>
        <w:t xml:space="preserve"> </w:t>
      </w:r>
      <w:r w:rsidR="00E65AAD">
        <w:t>Euroopa</w:t>
      </w:r>
      <w:r>
        <w:t xml:space="preserve"> </w:t>
      </w:r>
      <w:r w:rsidR="006E06A0" w:rsidRPr="006E06A0">
        <w:t>Komisjoni teatis „Uus rände- ja varjupaigalepe</w:t>
      </w:r>
      <w:r w:rsidR="006E06A0" w:rsidRPr="00401CB1">
        <w:t xml:space="preserve">“. – </w:t>
      </w:r>
      <w:hyperlink r:id="rId16" w:tooltip="https://eur-lex.europa.eu/legal-content/EN/TXT/?uri=CELEX%3A52020DC0609&amp;qid=1741942614679" w:history="1">
        <w:r w:rsidR="006E06A0" w:rsidRPr="006E06A0">
          <w:rPr>
            <w:rStyle w:val="Hperlink"/>
          </w:rPr>
          <w:t>COM(2020) 609 final</w:t>
        </w:r>
      </w:hyperlink>
      <w:r w:rsidR="00E240F8">
        <w:t>.</w:t>
      </w:r>
    </w:p>
  </w:footnote>
  <w:footnote w:id="25">
    <w:p w14:paraId="41408356" w14:textId="32A9AF95" w:rsidR="00EF0258" w:rsidRPr="00497E01" w:rsidRDefault="00066FBF" w:rsidP="00EF0258">
      <w:pPr>
        <w:pStyle w:val="Allmrkusetekst"/>
      </w:pPr>
      <w:r>
        <w:rPr>
          <w:rStyle w:val="Allmrkuseviide"/>
        </w:rPr>
        <w:footnoteRef/>
      </w:r>
      <w:r>
        <w:t xml:space="preserve"> </w:t>
      </w:r>
      <w:r w:rsidR="00EF0258" w:rsidRPr="00497E01">
        <w:t>Välispiiri taustakontrolli määrus</w:t>
      </w:r>
      <w:r w:rsidR="00EF0258" w:rsidRPr="00EF0258">
        <w:t>, v</w:t>
      </w:r>
      <w:r w:rsidR="00EF0258" w:rsidRPr="00497E01">
        <w:t>arjupaigamenetluse tingimuste määrus</w:t>
      </w:r>
      <w:r w:rsidR="00EF0258" w:rsidRPr="00EF0258">
        <w:t>, uus v</w:t>
      </w:r>
      <w:r w:rsidR="00EF0258" w:rsidRPr="00497E01">
        <w:t>arjupaiga- ja rändehalduse määrus</w:t>
      </w:r>
      <w:r w:rsidR="00EF0258" w:rsidRPr="00EF0258">
        <w:t>, k</w:t>
      </w:r>
      <w:r w:rsidR="00EF0258" w:rsidRPr="00497E01">
        <w:t>riisi- ja vääramatu jõu määrus</w:t>
      </w:r>
      <w:r w:rsidR="00EF0258" w:rsidRPr="00EF0258">
        <w:t>.</w:t>
      </w:r>
    </w:p>
    <w:p w14:paraId="2125E69E" w14:textId="1176D05C" w:rsidR="007907E1" w:rsidRDefault="007907E1" w:rsidP="00066FBF">
      <w:pPr>
        <w:pStyle w:val="Allmrkusetekst"/>
      </w:pPr>
    </w:p>
    <w:p w14:paraId="53E63307" w14:textId="4B35930B" w:rsidR="00066FBF" w:rsidRDefault="00066FBF" w:rsidP="00066FBF">
      <w:pPr>
        <w:pStyle w:val="Allmrkusetekst"/>
      </w:pPr>
    </w:p>
  </w:footnote>
  <w:footnote w:id="26">
    <w:p w14:paraId="55258E70" w14:textId="77777777" w:rsidR="00581324" w:rsidRPr="004B61B0" w:rsidRDefault="00581324" w:rsidP="00581324">
      <w:pPr>
        <w:pStyle w:val="Allmrkusetekst"/>
        <w:rPr>
          <w:highlight w:val="yellow"/>
        </w:rPr>
      </w:pPr>
      <w:r>
        <w:rPr>
          <w:rStyle w:val="Allmrkuseviide"/>
        </w:rPr>
        <w:footnoteRef/>
      </w:r>
      <w:r>
        <w:t xml:space="preserve"> Euroopa </w:t>
      </w:r>
      <w:r w:rsidRPr="00401CB1">
        <w:t xml:space="preserve">Komisjoni teatis „Rände- ja varjupaigaleppe ühine rakenduskava“. – </w:t>
      </w:r>
      <w:hyperlink r:id="rId17" w:history="1">
        <w:r w:rsidRPr="00401CB1">
          <w:rPr>
            <w:rStyle w:val="Hperlink"/>
          </w:rPr>
          <w:t>COM(2024) 251 final</w:t>
        </w:r>
      </w:hyperlink>
      <w:r w:rsidRPr="00401CB1">
        <w:t>.</w:t>
      </w:r>
    </w:p>
  </w:footnote>
  <w:footnote w:id="27">
    <w:p w14:paraId="0132193E" w14:textId="7B3356F9" w:rsidR="00704236" w:rsidRDefault="00704236">
      <w:pPr>
        <w:pStyle w:val="Allmrkusetekst"/>
      </w:pPr>
      <w:r>
        <w:rPr>
          <w:rStyle w:val="Allmrkuseviide"/>
        </w:rPr>
        <w:footnoteRef/>
      </w:r>
      <w:r>
        <w:t xml:space="preserve"> </w:t>
      </w:r>
      <w:r w:rsidR="00605C0B">
        <w:t>Nõukogu 25. novembri 2003. aasta direktiiv</w:t>
      </w:r>
      <w:r w:rsidR="00474A81">
        <w:t xml:space="preserve"> 2003/109/EÜ </w:t>
      </w:r>
      <w:r w:rsidR="00474A81" w:rsidRPr="00724836">
        <w:t>pikaajalistest elanikest kolmandate riikide kodanike staatuse kohta</w:t>
      </w:r>
      <w:r w:rsidR="00605C0B">
        <w:t xml:space="preserve">. – </w:t>
      </w:r>
      <w:hyperlink r:id="rId18" w:history="1">
        <w:r w:rsidR="00605C0B" w:rsidRPr="00154237">
          <w:rPr>
            <w:rStyle w:val="Hperlink"/>
          </w:rPr>
          <w:t>ELT L 1</w:t>
        </w:r>
        <w:r w:rsidR="00154237" w:rsidRPr="00154237">
          <w:rPr>
            <w:rStyle w:val="Hperlink"/>
          </w:rPr>
          <w:t>6, 23.01.2004, lk 44–53.</w:t>
        </w:r>
      </w:hyperlink>
    </w:p>
  </w:footnote>
  <w:footnote w:id="28">
    <w:p w14:paraId="1B623A6E" w14:textId="7CBE5F11" w:rsidR="001D4661" w:rsidRDefault="001D4661">
      <w:pPr>
        <w:pStyle w:val="Allmrkusetekst"/>
      </w:pPr>
      <w:r>
        <w:rPr>
          <w:rStyle w:val="Allmrkuseviide"/>
        </w:rPr>
        <w:footnoteRef/>
      </w:r>
      <w:r w:rsidRPr="00D747FD">
        <w:t xml:space="preserve"> </w:t>
      </w:r>
      <w:r w:rsidR="00D747FD" w:rsidRPr="00D747FD">
        <w:t xml:space="preserve">Euroopa Komisjon 2024. </w:t>
      </w:r>
      <w:hyperlink r:id="rId19" w:history="1">
        <w:r w:rsidR="00D747FD" w:rsidRPr="00D747FD">
          <w:rPr>
            <w:rStyle w:val="Hperlink"/>
          </w:rPr>
          <w:t>Õigusaktide lühiülevaade. Rände- ja varjupaigalepe</w:t>
        </w:r>
      </w:hyperlink>
      <w:r w:rsidR="00D747FD" w:rsidRPr="00D747FD">
        <w:t>.</w:t>
      </w:r>
    </w:p>
  </w:footnote>
  <w:footnote w:id="29">
    <w:p w14:paraId="300CB6D4" w14:textId="0676EF7C" w:rsidR="005962C9" w:rsidRDefault="005962C9">
      <w:pPr>
        <w:pStyle w:val="Allmrkusetekst"/>
      </w:pPr>
      <w:r>
        <w:rPr>
          <w:rStyle w:val="Allmrkuseviide"/>
        </w:rPr>
        <w:footnoteRef/>
      </w:r>
      <w:r>
        <w:t xml:space="preserve"> </w:t>
      </w:r>
      <w:r w:rsidR="00E65AAD">
        <w:t>Euroopa</w:t>
      </w:r>
      <w:r>
        <w:t xml:space="preserve"> </w:t>
      </w:r>
      <w:r w:rsidR="00141640" w:rsidRPr="00FB3A01">
        <w:t>Komisjoni teatis „Rände- ja varjupaigaleppe ühine rakenduskava“</w:t>
      </w:r>
      <w:r w:rsidR="00141640">
        <w:t xml:space="preserve">. </w:t>
      </w:r>
      <w:r w:rsidR="00141640" w:rsidRPr="00401CB1">
        <w:t>–</w:t>
      </w:r>
      <w:r w:rsidR="00141640" w:rsidRPr="00FB3A01">
        <w:t xml:space="preserve"> </w:t>
      </w:r>
      <w:hyperlink r:id="rId20" w:history="1">
        <w:r w:rsidR="00141640" w:rsidRPr="00FB3A01">
          <w:rPr>
            <w:rStyle w:val="Hperlink"/>
          </w:rPr>
          <w:t>COM(2024) 251 final</w:t>
        </w:r>
      </w:hyperlink>
      <w:r w:rsidR="00141640" w:rsidRPr="00FB3A01">
        <w:t>.</w:t>
      </w:r>
    </w:p>
  </w:footnote>
  <w:footnote w:id="30">
    <w:p w14:paraId="09AFA6FA" w14:textId="2D8391F9" w:rsidR="00986413" w:rsidRDefault="00986413">
      <w:pPr>
        <w:pStyle w:val="Allmrkusetekst"/>
      </w:pPr>
      <w:r>
        <w:rPr>
          <w:rStyle w:val="Allmrkuseviide"/>
        </w:rPr>
        <w:footnoteRef/>
      </w:r>
      <w:r>
        <w:t xml:space="preserve"> Näiteks ebaseaduslikul saabujate sh otsingu</w:t>
      </w:r>
      <w:r w:rsidR="006B2558">
        <w:t>-</w:t>
      </w:r>
      <w:r>
        <w:t xml:space="preserve"> ja päästeo</w:t>
      </w:r>
      <w:r w:rsidR="002C20AD">
        <w:t>p</w:t>
      </w:r>
      <w:r>
        <w:t>e</w:t>
      </w:r>
      <w:r w:rsidR="002C20AD">
        <w:t>ra</w:t>
      </w:r>
      <w:r>
        <w:t xml:space="preserve">tsioonide järgselt maabunud inimeste andmeid säilitatakse 18 kuu asemel 5 aastat, ümberasustatud inimeste andmeid 5 aastat, sellest keeldumise korral 3 aastat. </w:t>
      </w:r>
    </w:p>
  </w:footnote>
  <w:footnote w:id="31">
    <w:p w14:paraId="6FEC12DC" w14:textId="2B83B8E0" w:rsidR="00DE7A55" w:rsidRDefault="00DE7A55">
      <w:pPr>
        <w:pStyle w:val="Allmrkusetekst"/>
      </w:pPr>
      <w:r>
        <w:rPr>
          <w:rStyle w:val="Allmrkuseviide"/>
        </w:rPr>
        <w:footnoteRef/>
      </w:r>
      <w:r>
        <w:t xml:space="preserve"> </w:t>
      </w:r>
      <w:r w:rsidR="00141640" w:rsidRPr="00650216">
        <w:t>Euroopa Parlamendi ja nõukogu</w:t>
      </w:r>
      <w:r w:rsidR="00D5479E">
        <w:t xml:space="preserve"> 16. veebruari 2011. aasta</w:t>
      </w:r>
      <w:r w:rsidR="00141640" w:rsidRPr="00650216">
        <w:t xml:space="preserve"> määrus</w:t>
      </w:r>
      <w:r w:rsidR="007B6137" w:rsidRPr="007B6137">
        <w:t xml:space="preserve"> (EL) nr</w:t>
      </w:r>
      <w:r w:rsidR="006B2558">
        <w:t xml:space="preserve"> </w:t>
      </w:r>
      <w:r w:rsidR="007B6137" w:rsidRPr="007B6137">
        <w:t>182/2011, millega kehtestatakse eeskirjad ja üldpõhimõtted, mis käsitlevad liikmesriikide läbiviidava kontrolli mehhanisme, mida kohaldatakse komisjoni rakendamisvolituste teostamise suhtes</w:t>
      </w:r>
      <w:r w:rsidR="00A91F6F">
        <w:t xml:space="preserve">. </w:t>
      </w:r>
      <w:r w:rsidR="00A91F6F">
        <w:rPr>
          <w:rFonts w:ascii="Calibri" w:eastAsia="Calibri" w:hAnsi="Calibri" w:cs="Calibri"/>
        </w:rPr>
        <w:t>–</w:t>
      </w:r>
      <w:hyperlink r:id="rId21">
        <w:r w:rsidR="00A91F6F">
          <w:t xml:space="preserve"> </w:t>
        </w:r>
      </w:hyperlink>
      <w:hyperlink r:id="rId22" w:history="1">
        <w:r w:rsidR="007B6137" w:rsidRPr="00A91F6F">
          <w:rPr>
            <w:rStyle w:val="Hperlink"/>
          </w:rPr>
          <w:t>ELT L</w:t>
        </w:r>
        <w:r w:rsidR="00D5479E">
          <w:rPr>
            <w:rStyle w:val="Hperlink"/>
          </w:rPr>
          <w:t xml:space="preserve"> </w:t>
        </w:r>
        <w:r w:rsidR="007B6137" w:rsidRPr="00A91F6F">
          <w:rPr>
            <w:rStyle w:val="Hperlink"/>
          </w:rPr>
          <w:t>55,</w:t>
        </w:r>
        <w:r w:rsidR="00D5479E">
          <w:rPr>
            <w:rStyle w:val="Hperlink"/>
          </w:rPr>
          <w:t xml:space="preserve"> 28.2.2011, </w:t>
        </w:r>
        <w:r w:rsidR="007B6137" w:rsidRPr="00A91F6F">
          <w:rPr>
            <w:rStyle w:val="Hperlink"/>
          </w:rPr>
          <w:t>lk 13</w:t>
        </w:r>
        <w:r w:rsidR="00D5479E">
          <w:rPr>
            <w:rStyle w:val="Hperlink"/>
          </w:rPr>
          <w:t>–</w:t>
        </w:r>
        <w:r w:rsidR="007B6137" w:rsidRPr="00A91F6F">
          <w:rPr>
            <w:rStyle w:val="Hperlink"/>
          </w:rPr>
          <w:t>18</w:t>
        </w:r>
      </w:hyperlink>
      <w:r w:rsidR="002F54F4">
        <w:t>.</w:t>
      </w:r>
    </w:p>
  </w:footnote>
  <w:footnote w:id="32">
    <w:p w14:paraId="4E9C62A7" w14:textId="1C09DF2E" w:rsidR="000B29A0" w:rsidRDefault="000B29A0">
      <w:pPr>
        <w:pStyle w:val="Allmrkusetekst"/>
      </w:pPr>
      <w:r>
        <w:rPr>
          <w:rStyle w:val="Allmrkuseviide"/>
        </w:rPr>
        <w:footnoteRef/>
      </w:r>
      <w:r w:rsidR="00650216" w:rsidRPr="00650216">
        <w:t xml:space="preserve"> </w:t>
      </w:r>
      <w:r w:rsidR="00D5479E" w:rsidRPr="00D37A56">
        <w:t xml:space="preserve">Euroopa Parlamendi ja nõukogu </w:t>
      </w:r>
      <w:r w:rsidR="00D5479E">
        <w:t xml:space="preserve">12. septembri 2018. aasta </w:t>
      </w:r>
      <w:r w:rsidR="00D5479E" w:rsidRPr="00D37A56">
        <w:t>määrus (EL) 2018/1240, millega luuakse Euroopa reisiinfo ja -lubade süsteem (ETIAS) ning muudetakse määrusi (EL) nr 1077/2011, (EL) nr 515/2014, (EL) 2016/399, (EL) 2016/1624 ja (EL) 2017/2226</w:t>
      </w:r>
      <w:r w:rsidR="00D5479E">
        <w:t xml:space="preserve">. – </w:t>
      </w:r>
      <w:hyperlink r:id="rId23" w:history="1">
        <w:r w:rsidR="00D5479E" w:rsidRPr="00CF773E">
          <w:rPr>
            <w:rStyle w:val="Hperlink"/>
            <w:rFonts w:eastAsiaTheme="majorEastAsia"/>
          </w:rPr>
          <w:t>ELT L 236, 19.9.2018,</w:t>
        </w:r>
        <w:r w:rsidR="00D5479E">
          <w:rPr>
            <w:rStyle w:val="Hperlink"/>
            <w:rFonts w:eastAsiaTheme="majorEastAsia"/>
          </w:rPr>
          <w:t xml:space="preserve"> lk</w:t>
        </w:r>
        <w:r w:rsidR="00D5479E" w:rsidRPr="00CF773E">
          <w:rPr>
            <w:rStyle w:val="Hperlink"/>
            <w:rFonts w:eastAsiaTheme="majorEastAsia"/>
          </w:rPr>
          <w:t xml:space="preserve"> 1–71</w:t>
        </w:r>
      </w:hyperlink>
      <w:r w:rsidR="00D5479E" w:rsidRPr="00CF773E">
        <w:t>.</w:t>
      </w:r>
    </w:p>
  </w:footnote>
  <w:footnote w:id="33">
    <w:p w14:paraId="4F148092" w14:textId="77777777" w:rsidR="00B574E2" w:rsidRDefault="00B574E2" w:rsidP="00B574E2">
      <w:pPr>
        <w:pStyle w:val="Allmrkusetekst"/>
      </w:pPr>
      <w:r>
        <w:rPr>
          <w:rStyle w:val="Allmrkuseviide"/>
        </w:rPr>
        <w:footnoteRef/>
      </w:r>
      <w:r>
        <w:t xml:space="preserve"> </w:t>
      </w:r>
      <w:r w:rsidRPr="00F30D9B">
        <w:t xml:space="preserve">Euroopa Parlamendi ja nõukogu </w:t>
      </w:r>
      <w:r>
        <w:t xml:space="preserve">30. novembri 2017. aasta </w:t>
      </w:r>
      <w:r w:rsidRPr="00F30D9B">
        <w:t>määrus (EL) 2017/2226,</w:t>
      </w:r>
      <w:r>
        <w:t xml:space="preserve"> </w:t>
      </w:r>
      <w:r w:rsidRPr="00F30D9B">
        <w:t>millega luuakse riiki sisenemise ja riigist lahkumise süsteem liikmesriikide välispiire ületavate kolmandate riikide kodanike riiki sisenemise ja riigist lahkumise andmete ja sisenemiskeeluandmete registreerimiseks ning määratakse kindlaks riiki sisenemise ja riigist lahkumise süsteemile õiguskaitse eesmärgil juurdepääsu andmise tingimused ning millega muudetakse Schengeni lepingu rakendamise konventsiooni ning määruseid (EÜ) nr 767/2008 ja (EL) nr 1077/2011</w:t>
      </w:r>
      <w:r>
        <w:t>. –</w:t>
      </w:r>
      <w:r w:rsidRPr="00F30D9B">
        <w:t xml:space="preserve"> </w:t>
      </w:r>
      <w:hyperlink r:id="rId24" w:history="1">
        <w:r w:rsidRPr="00266DC3">
          <w:rPr>
            <w:rStyle w:val="Hperlink"/>
            <w:rFonts w:eastAsiaTheme="majorEastAsia"/>
          </w:rPr>
          <w:t>ELT L 327, 9.12.2017, lk 20–82</w:t>
        </w:r>
      </w:hyperlink>
      <w:r>
        <w:t>.</w:t>
      </w:r>
    </w:p>
  </w:footnote>
  <w:footnote w:id="34">
    <w:p w14:paraId="41F5C65B" w14:textId="76281B03" w:rsidR="00B574E2" w:rsidRDefault="00B574E2" w:rsidP="00B574E2">
      <w:pPr>
        <w:pStyle w:val="Allmrkusetekst"/>
      </w:pPr>
      <w:r>
        <w:rPr>
          <w:rStyle w:val="Allmrkuseviide"/>
        </w:rPr>
        <w:footnoteRef/>
      </w:r>
      <w:r>
        <w:t xml:space="preserve"> </w:t>
      </w:r>
      <w:r w:rsidRPr="00650216">
        <w:t>Euroopa Parlamendi ja nõukogu</w:t>
      </w:r>
      <w:r>
        <w:t xml:space="preserve"> 9. juuli 2008. aasta</w:t>
      </w:r>
      <w:r w:rsidRPr="00650216">
        <w:t xml:space="preserve"> määrus</w:t>
      </w:r>
      <w:r>
        <w:t xml:space="preserve"> </w:t>
      </w:r>
      <w:r w:rsidRPr="00720781">
        <w:t>(EÜ) nr 767/2008, mis käsitleb viisainfosüsteemi (VIS) ja liikmesriikidevahelist teabevahetust lühiajaliste viisade kohta (VIS määrus)</w:t>
      </w:r>
      <w:r>
        <w:t xml:space="preserve">. </w:t>
      </w:r>
      <w:r>
        <w:rPr>
          <w:rFonts w:ascii="Calibri" w:eastAsia="Calibri" w:hAnsi="Calibri" w:cs="Calibri"/>
        </w:rPr>
        <w:t>–</w:t>
      </w:r>
      <w:hyperlink r:id="rId25">
        <w:r>
          <w:t xml:space="preserve"> </w:t>
        </w:r>
      </w:hyperlink>
      <w:hyperlink r:id="rId26" w:history="1">
        <w:r w:rsidRPr="00C265D8">
          <w:t>ELT L 218, 13.8.2008, lk 60–81</w:t>
        </w:r>
      </w:hyperlink>
      <w:r>
        <w:t>.</w:t>
      </w:r>
    </w:p>
  </w:footnote>
  <w:footnote w:id="35">
    <w:p w14:paraId="68AF1580" w14:textId="77777777" w:rsidR="00B4475D" w:rsidRDefault="00B4475D" w:rsidP="00B4475D">
      <w:pPr>
        <w:pStyle w:val="Allmrkusetekst"/>
      </w:pPr>
      <w:r>
        <w:rPr>
          <w:rStyle w:val="Allmrkuseviide"/>
        </w:rPr>
        <w:footnoteRef/>
      </w:r>
      <w:r>
        <w:t xml:space="preserve"> </w:t>
      </w:r>
      <w:r w:rsidRPr="00B4475D">
        <w:t>Kuni seitse päeva taustakontrolli tegemiseks, kuni 12 nädalat piiril toimuva varjupaigamenetluse ja kuni 12 nädalat piiril toimuva tagasisaatmismenetluse puhul, mis hõlmab ka kaebuse esitamise aega ja halduskohtu menetlust. Tähtaja ületamisel tuleb inimene lubada Eestisse.</w:t>
      </w:r>
    </w:p>
  </w:footnote>
  <w:footnote w:id="36">
    <w:p w14:paraId="7C7A5F87" w14:textId="30F29ED0" w:rsidR="00D021A2" w:rsidRDefault="00D021A2" w:rsidP="00D021A2">
      <w:pPr>
        <w:pStyle w:val="Allmrkusetekst"/>
      </w:pPr>
      <w:r>
        <w:rPr>
          <w:rStyle w:val="Allmrkuseviide"/>
        </w:rPr>
        <w:footnoteRef/>
      </w:r>
      <w:r>
        <w:t xml:space="preserve"> Mõiste „piisav suutlikkus“ eeldab, et liikmesriigid loovad vastuvõtusuutlikkuse ja tagavad inimressursid, sealhulgas kvalifitseeritud ja põhjalikult koolitatud töötajad, kes on vajalikud selleks, et vaadata igal ajahetkel läbi kindlaksmääratud arvu taotlusi ja täita tagasisaatmisotsuseid. Kui</w:t>
      </w:r>
      <w:r w:rsidR="007C32C3">
        <w:t xml:space="preserve"> </w:t>
      </w:r>
      <w:r>
        <w:t>asjaomase liikmesriigi piisav suutlikkus on saavutatud, ei ole see liikmesriik enam kohustatud suunama täiendavaid inimesi piirimenetlusse; selle asemel võib liikmesriik suunata taotlejad oma territooriumil kiirmenetlusse. Samuti siis, kui liikmesriik on saavutanud õigusaktides sätestatud aastase taotluste ülempiiri (piisav suutlikkus, mis korrutatakse 2026. aastal kahega, 2027. aastal kolmega ja 2028. aastal neljaga), ei ole liikmesriik enam kohustatud kohaldama piirimenetlust ja võib suunata taotlejad oma territooriumil kiirmenetlusse, isegi kui piirimenetluse jaoks on olemas suutlikkus. Piirimenetlust tuleb siiski alati kohaldada nende taotlejate suhtes, kes võivad kujutada endast ohtu riigi julgeolekule ja avalikule korrale.</w:t>
      </w:r>
    </w:p>
  </w:footnote>
  <w:footnote w:id="37">
    <w:p w14:paraId="0889B931" w14:textId="4A87BCF4" w:rsidR="00026E53" w:rsidRDefault="00026E53">
      <w:pPr>
        <w:pStyle w:val="Allmrkusetekst"/>
      </w:pPr>
      <w:r>
        <w:rPr>
          <w:rStyle w:val="Allmrkuseviide"/>
        </w:rPr>
        <w:footnoteRef/>
      </w:r>
      <w:r w:rsidR="00947BAF">
        <w:t xml:space="preserve"> </w:t>
      </w:r>
      <w:r w:rsidR="00947BAF" w:rsidRPr="00F8212D">
        <w:t xml:space="preserve">Komisjoni </w:t>
      </w:r>
      <w:r w:rsidR="00947BAF">
        <w:t xml:space="preserve">5. augusti 2024. aasta </w:t>
      </w:r>
      <w:r w:rsidR="00947BAF" w:rsidRPr="00F8212D">
        <w:t>rakendusotsus (EL) 2024/2150, millega kehtestatakse Euroopa Parlamendi ja nõukogu määruse 2024/1348</w:t>
      </w:r>
      <w:r w:rsidR="00DF358E">
        <w:t>/EL</w:t>
      </w:r>
      <w:r w:rsidR="00947BAF" w:rsidRPr="00F8212D">
        <w:t xml:space="preserve"> rakenduseeskirjad liikmesriikide piisava suutlikkuse ja liikmesriigi poolt piirimenetluse raames aastas läbi vaadatavate taotluste maksimaalse arvu kohta</w:t>
      </w:r>
      <w:r w:rsidR="00947BAF">
        <w:t xml:space="preserve">. </w:t>
      </w:r>
      <w:r w:rsidR="00947BAF">
        <w:rPr>
          <w:rFonts w:ascii="Calibri" w:eastAsia="Calibri" w:hAnsi="Calibri" w:cs="Calibri"/>
        </w:rPr>
        <w:t>–</w:t>
      </w:r>
      <w:r w:rsidR="00947BAF">
        <w:t xml:space="preserve"> </w:t>
      </w:r>
      <w:hyperlink r:id="rId27" w:history="1">
        <w:r w:rsidR="00947BAF" w:rsidRPr="00F8212D">
          <w:rPr>
            <w:rStyle w:val="Hperlink"/>
          </w:rPr>
          <w:t>ELT L, 2024/2150</w:t>
        </w:r>
        <w:r w:rsidR="00947BAF" w:rsidRPr="00947BAF">
          <w:rPr>
            <w:rStyle w:val="Hperlink"/>
          </w:rPr>
          <w:t>.</w:t>
        </w:r>
      </w:hyperlink>
    </w:p>
  </w:footnote>
  <w:footnote w:id="38">
    <w:p w14:paraId="363B9B48" w14:textId="11A29CD3" w:rsidR="004C71E6" w:rsidRDefault="004C71E6">
      <w:pPr>
        <w:pStyle w:val="Allmrkusetekst"/>
      </w:pPr>
      <w:r>
        <w:rPr>
          <w:rStyle w:val="Allmrkuseviide"/>
        </w:rPr>
        <w:footnoteRef/>
      </w:r>
      <w:r>
        <w:t xml:space="preserve"> Praeguse 9 kuu asemel on maksimaalsekt piirmääraks 6 kuud, mille jooksul on varjupaigataotlejal keelatud töötada</w:t>
      </w:r>
      <w:r w:rsidR="00A437D0">
        <w:t xml:space="preserve">. </w:t>
      </w:r>
    </w:p>
  </w:footnote>
  <w:footnote w:id="39">
    <w:p w14:paraId="751CDED5" w14:textId="77413C4F" w:rsidR="008B6C84" w:rsidRDefault="008B6C84" w:rsidP="008B6C84">
      <w:pPr>
        <w:pStyle w:val="Allmrkusetekst"/>
      </w:pPr>
      <w:r>
        <w:rPr>
          <w:rStyle w:val="Allmrkuseviide"/>
        </w:rPr>
        <w:footnoteRef/>
      </w:r>
      <w:r>
        <w:t xml:space="preserve"> Kuni 5 päeva sooviavalduse registreerimiseks, kuni 21 </w:t>
      </w:r>
      <w:r w:rsidRPr="00CE6180">
        <w:t xml:space="preserve">päeva </w:t>
      </w:r>
      <w:r w:rsidR="005B5F4A">
        <w:t xml:space="preserve">taotluse </w:t>
      </w:r>
      <w:r w:rsidRPr="00CE6180">
        <w:t>esitamiseks</w:t>
      </w:r>
      <w:r>
        <w:t xml:space="preserve"> koos selgituste ja tõenditega. </w:t>
      </w:r>
    </w:p>
  </w:footnote>
  <w:footnote w:id="40">
    <w:p w14:paraId="6A6F0002" w14:textId="6356CE1A" w:rsidR="00A6132E" w:rsidRDefault="00A6132E">
      <w:pPr>
        <w:pStyle w:val="Allmrkusetekst"/>
      </w:pPr>
      <w:r>
        <w:rPr>
          <w:rStyle w:val="Allmrkuseviide"/>
        </w:rPr>
        <w:footnoteRef/>
      </w:r>
      <w:r>
        <w:t xml:space="preserve"> Otsuse tegemiseks on aega tavamenetluse korral kuni </w:t>
      </w:r>
      <w:r w:rsidRPr="00A6132E">
        <w:t xml:space="preserve">kuus kuud, kiirmenetluse korral </w:t>
      </w:r>
      <w:r>
        <w:t xml:space="preserve">kuni </w:t>
      </w:r>
      <w:r w:rsidRPr="00A6132E">
        <w:t>kolm kuud ja mittelubatavuse kontrolli puhul kümme päeva kuni kaks kuud</w:t>
      </w:r>
      <w:r w:rsidR="003E0040">
        <w:t>, piirimenetluse korral kuni 12 nädalat</w:t>
      </w:r>
      <w:r w:rsidRPr="00A6132E">
        <w:t>.</w:t>
      </w:r>
    </w:p>
  </w:footnote>
  <w:footnote w:id="41">
    <w:p w14:paraId="317AB266" w14:textId="47EBF3D5" w:rsidR="002E7708" w:rsidRDefault="002E7708">
      <w:pPr>
        <w:pStyle w:val="Allmrkusetekst"/>
      </w:pPr>
      <w:r>
        <w:rPr>
          <w:rStyle w:val="Allmrkuseviide"/>
        </w:rPr>
        <w:footnoteRef/>
      </w:r>
      <w:r>
        <w:t xml:space="preserve"> Riiki võib pidada efektiivse kaitse pakkujaks (turvaliseks) ka siis kui see ei ole 1951. aasta</w:t>
      </w:r>
      <w:r w:rsidR="00397E7A">
        <w:t xml:space="preserve"> P</w:t>
      </w:r>
      <w:r>
        <w:t>agulasseisundi konventsiooni ratifitseerinud</w:t>
      </w:r>
      <w:r w:rsidR="00397E7A">
        <w:t>,</w:t>
      </w:r>
      <w:r>
        <w:t xml:space="preserve"> kuid siiski kaitse tagakiusamise ja kahju eest on reaalselt olemas. Oluliseks eelduseks on, et välismaalasel on võimalik sinna siseneda ja sinna jääda ning talle on sh tagatud piisav ligipääs tervishoiule ja haridusele.</w:t>
      </w:r>
    </w:p>
  </w:footnote>
  <w:footnote w:id="42">
    <w:p w14:paraId="5E0693D9" w14:textId="5B7FDF5F" w:rsidR="002E7708" w:rsidRDefault="002E7708">
      <w:pPr>
        <w:pStyle w:val="Allmrkusetekst"/>
      </w:pPr>
      <w:r>
        <w:rPr>
          <w:rStyle w:val="Allmrkuseviide"/>
        </w:rPr>
        <w:footnoteRef/>
      </w:r>
      <w:r>
        <w:t xml:space="preserve"> Esimese varjupaigariigi korral ei koostata riikidest vastavaid nimekirju (nagu turvalise päritoluriigi ja turvalise kolmanda riigi korral nii Euroopa Liidu kui liikmesriigi tasandil) vaid kohaldatakse ainult juhtumipõhiselt </w:t>
      </w:r>
      <w:r w:rsidR="00FB0BA9">
        <w:t xml:space="preserve">ning sellisel juhul puudub automaatne kaebuse väljasaatmist peatav mõju. </w:t>
      </w:r>
      <w:r w:rsidR="007820E6">
        <w:t xml:space="preserve">Olulisteks tingimusteks on kaitse reaalne kättesaadavus, </w:t>
      </w:r>
      <w:r w:rsidR="00657002">
        <w:t>tagakiusamise</w:t>
      </w:r>
      <w:r w:rsidR="007820E6">
        <w:t xml:space="preserve"> ohu ja tõsise kahju kannatamise ohu puudumine ning kaitse tagasisaatmise eest.</w:t>
      </w:r>
    </w:p>
  </w:footnote>
  <w:footnote w:id="43">
    <w:p w14:paraId="6F046DD8" w14:textId="027480B0" w:rsidR="002C17AE" w:rsidRDefault="00DC0E14" w:rsidP="002C17AE">
      <w:pPr>
        <w:pStyle w:val="Allmrkusetekst"/>
      </w:pPr>
      <w:r>
        <w:rPr>
          <w:rStyle w:val="Allmrkuseviide"/>
        </w:rPr>
        <w:footnoteRef/>
      </w:r>
      <w:r>
        <w:t xml:space="preserve"> </w:t>
      </w:r>
      <w:r w:rsidR="0063422B" w:rsidRPr="0063422B">
        <w:t>Euroopa Parlamendi ja nõukogu 16. detsembri 2008. aasta direktiiv 2008/115/EÜ ühiste nõuete ja korra kohta liikmesriikides ebaseaduslikult viibivate kolmandate riikide kodanike tagasisaatmisel. –</w:t>
      </w:r>
      <w:r w:rsidR="002C17AE">
        <w:t xml:space="preserve"> </w:t>
      </w:r>
      <w:hyperlink r:id="rId28" w:history="1">
        <w:r w:rsidR="002C17AE" w:rsidRPr="002C17AE">
          <w:rPr>
            <w:rStyle w:val="Hperlink"/>
          </w:rPr>
          <w:t>ELT L 348, 24.12.2008, lk 98–107</w:t>
        </w:r>
      </w:hyperlink>
      <w:r w:rsidR="002C17AE">
        <w:t>.</w:t>
      </w:r>
    </w:p>
    <w:p w14:paraId="6A0A901E" w14:textId="17F6E265" w:rsidR="00DC0E14" w:rsidRDefault="00DC0E14">
      <w:pPr>
        <w:pStyle w:val="Allmrkusetekst"/>
      </w:pPr>
    </w:p>
  </w:footnote>
  <w:footnote w:id="44">
    <w:p w14:paraId="798BED5D" w14:textId="79E44C69" w:rsidR="00984A3A" w:rsidRPr="007E59E6" w:rsidRDefault="00984A3A">
      <w:pPr>
        <w:pStyle w:val="Allmrkusetekst"/>
        <w:rPr>
          <w:b/>
        </w:rPr>
      </w:pPr>
      <w:r>
        <w:rPr>
          <w:rStyle w:val="Allmrkuseviide"/>
        </w:rPr>
        <w:footnoteRef/>
      </w:r>
      <w:r w:rsidR="007E59E6">
        <w:t xml:space="preserve"> </w:t>
      </w:r>
      <w:hyperlink r:id="rId29" w:history="1">
        <w:r w:rsidR="007E59E6" w:rsidRPr="007E59E6">
          <w:rPr>
            <w:rStyle w:val="Hperlink"/>
          </w:rPr>
          <w:t>RT II 2004, 33, 119</w:t>
        </w:r>
      </w:hyperlink>
    </w:p>
  </w:footnote>
  <w:footnote w:id="45">
    <w:p w14:paraId="5FAEA444" w14:textId="775844C9" w:rsidR="00396620" w:rsidRPr="00B42EDA" w:rsidRDefault="00396620" w:rsidP="00CA22D3">
      <w:pPr>
        <w:pStyle w:val="Allmrkusetekst"/>
        <w:rPr>
          <w:b/>
        </w:rPr>
      </w:pPr>
      <w:r>
        <w:rPr>
          <w:rStyle w:val="Allmrkuseviide"/>
        </w:rPr>
        <w:footnoteRef/>
      </w:r>
      <w:r w:rsidR="00CA22D3">
        <w:t xml:space="preserve"> </w:t>
      </w:r>
      <w:r w:rsidR="00B42EDA">
        <w:t>15. juuni</w:t>
      </w:r>
      <w:r w:rsidR="00CA22D3">
        <w:t xml:space="preserve"> </w:t>
      </w:r>
      <w:r w:rsidR="00CA22D3" w:rsidRPr="007E59E6">
        <w:t>1990</w:t>
      </w:r>
      <w:r w:rsidR="00942686">
        <w:t>. aasta</w:t>
      </w:r>
      <w:r w:rsidR="00CA22D3" w:rsidRPr="007E59E6">
        <w:t xml:space="preserve"> konventsioon</w:t>
      </w:r>
      <w:r w:rsidR="00942686">
        <w:t xml:space="preserve"> on tuntud kui</w:t>
      </w:r>
      <w:r w:rsidR="00CA22D3" w:rsidRPr="007E59E6">
        <w:t xml:space="preserve"> Dublin I</w:t>
      </w:r>
      <w:r w:rsidR="00942686">
        <w:t>. E</w:t>
      </w:r>
      <w:r w:rsidR="00CA22D3" w:rsidRPr="007E59E6">
        <w:t>simene määrus</w:t>
      </w:r>
      <w:r w:rsidR="00942686">
        <w:t>ena</w:t>
      </w:r>
      <w:r w:rsidR="00CA22D3" w:rsidRPr="007E59E6">
        <w:t xml:space="preserve"> </w:t>
      </w:r>
      <w:r w:rsidR="00942686">
        <w:t xml:space="preserve">avaldati </w:t>
      </w:r>
      <w:r w:rsidR="007E59E6" w:rsidRPr="00F8212D">
        <w:t xml:space="preserve">Nõukogu </w:t>
      </w:r>
      <w:r w:rsidR="00942686" w:rsidRPr="00942686">
        <w:t>18. veebruar</w:t>
      </w:r>
      <w:r w:rsidR="00A40907">
        <w:t>i</w:t>
      </w:r>
      <w:r w:rsidR="00942686" w:rsidRPr="00942686">
        <w:t xml:space="preserve"> 2003. aasta </w:t>
      </w:r>
      <w:r w:rsidR="007E59E6" w:rsidRPr="00942686">
        <w:t>määrus (EÜ) nr 343/2003, millega kehtestatakse kriteeriumid ja mehhanismid selle liikmesriigi määramiseks, kes vastutab mõnes liikmesriigis kolmanda riigi kodaniku esitatud varjupaigataotluse läbivaatamise eest</w:t>
      </w:r>
      <w:r w:rsidR="006B2558">
        <w:t>.</w:t>
      </w:r>
      <w:r w:rsidR="007E59E6" w:rsidRPr="00942686">
        <w:t xml:space="preserve"> – </w:t>
      </w:r>
      <w:hyperlink r:id="rId30" w:history="1">
        <w:r w:rsidR="007E59E6" w:rsidRPr="00416132">
          <w:rPr>
            <w:rStyle w:val="Hperlink"/>
          </w:rPr>
          <w:t>ELT L 50, 25.2.2003, lk 1-10</w:t>
        </w:r>
      </w:hyperlink>
      <w:r w:rsidR="00942686">
        <w:t xml:space="preserve">, mis on tuntud kui Dublin II </w:t>
      </w:r>
      <w:r w:rsidR="007E59E6" w:rsidRPr="00942686">
        <w:t xml:space="preserve">ning </w:t>
      </w:r>
      <w:r w:rsidR="00B42EDA" w:rsidRPr="00B42EDA">
        <w:t xml:space="preserve">Euroopa Parlamendi ja nõukogu </w:t>
      </w:r>
      <w:r w:rsidR="00CA22D3" w:rsidRPr="00942686">
        <w:t>26.</w:t>
      </w:r>
      <w:r w:rsidR="00B42EDA" w:rsidRPr="00B42EDA">
        <w:t> </w:t>
      </w:r>
      <w:r w:rsidR="00CA22D3" w:rsidRPr="00942686">
        <w:t>juuni 2013</w:t>
      </w:r>
      <w:r w:rsidR="00B42EDA" w:rsidRPr="00B42EDA">
        <w:t>. aasta määrus (EL) nr 604/2013, millega kehtestatakse kriteeriumid ja mehhanismid selle liikmesriigi määramiseks, kes vastutab mõnes liikmesriigis kolmanda riigi kodaniku või kodakondsuseta isiku esitatud rahvusvahelise kaitse taotluse läbivaatamise eest (uuesti sõnastatud)</w:t>
      </w:r>
      <w:r w:rsidR="00B42EDA">
        <w:rPr>
          <w:b/>
          <w:bCs/>
        </w:rPr>
        <w:t xml:space="preserve"> </w:t>
      </w:r>
      <w:r w:rsidR="00B42EDA" w:rsidRPr="00942686">
        <w:t xml:space="preserve">– </w:t>
      </w:r>
      <w:hyperlink r:id="rId31" w:history="1">
        <w:r w:rsidR="00B42EDA" w:rsidRPr="00815D05">
          <w:rPr>
            <w:rStyle w:val="Hperlink"/>
          </w:rPr>
          <w:t>ELT L 180, 29.6.2013, lk 31-59</w:t>
        </w:r>
      </w:hyperlink>
      <w:r w:rsidR="00CA22D3">
        <w:rPr>
          <w:b/>
        </w:rPr>
        <w:t xml:space="preserve"> </w:t>
      </w:r>
      <w:r w:rsidR="00CA22D3" w:rsidRPr="00942686">
        <w:t>on</w:t>
      </w:r>
      <w:r w:rsidR="00942686" w:rsidRPr="00942686">
        <w:t xml:space="preserve"> tuntud kui</w:t>
      </w:r>
      <w:r w:rsidR="00CA22D3" w:rsidRPr="00942686">
        <w:t xml:space="preserve"> Dublin III</w:t>
      </w:r>
      <w:r w:rsidR="00942686" w:rsidRPr="00942686">
        <w:t>.</w:t>
      </w:r>
    </w:p>
  </w:footnote>
  <w:footnote w:id="46">
    <w:p w14:paraId="4E55C08E" w14:textId="7E16ACC3" w:rsidR="006B2197" w:rsidRDefault="006B2197">
      <w:pPr>
        <w:pStyle w:val="Allmrkusetekst"/>
      </w:pPr>
      <w:r>
        <w:rPr>
          <w:rStyle w:val="Allmrkuseviide"/>
        </w:rPr>
        <w:footnoteRef/>
      </w:r>
      <w:r>
        <w:t xml:space="preserve"> Näiteks </w:t>
      </w:r>
      <w:r w:rsidRPr="006B2197">
        <w:t>kohustus esitada taotlus liikmesriigis, kuhu saabutakse esimesena</w:t>
      </w:r>
      <w:r>
        <w:t xml:space="preserve"> ja liikmesriigi õigus </w:t>
      </w:r>
      <w:r w:rsidR="00573912">
        <w:t>kohaldada liikumisvabaduse piiramist ning nende eiramisel kohaldada kinnipidamist</w:t>
      </w:r>
      <w:r w:rsidR="00246914">
        <w:t>.</w:t>
      </w:r>
    </w:p>
  </w:footnote>
  <w:footnote w:id="47">
    <w:p w14:paraId="7FBE86DD" w14:textId="296C5784" w:rsidR="00573912" w:rsidRDefault="00573912">
      <w:pPr>
        <w:pStyle w:val="Allmrkusetekst"/>
      </w:pPr>
      <w:r>
        <w:rPr>
          <w:rStyle w:val="Allmrkuseviide"/>
        </w:rPr>
        <w:footnoteRef/>
      </w:r>
      <w:r>
        <w:t xml:space="preserve"> Näiteks liikmesriigi</w:t>
      </w:r>
      <w:r w:rsidRPr="00573912">
        <w:t xml:space="preserve"> kohustus katta </w:t>
      </w:r>
      <w:r>
        <w:t xml:space="preserve">vastutavast liikmesriigist teise liikmesriiki </w:t>
      </w:r>
      <w:r w:rsidRPr="00573912">
        <w:t xml:space="preserve">põgenemise korral </w:t>
      </w:r>
      <w:r>
        <w:t xml:space="preserve">katta </w:t>
      </w:r>
      <w:r w:rsidRPr="00573912">
        <w:t>üksnes taotleja põhivajadused</w:t>
      </w:r>
      <w:r>
        <w:t xml:space="preserve"> ning mitte pakkuda kõiki vastuvõtutingimusi. </w:t>
      </w:r>
    </w:p>
  </w:footnote>
  <w:footnote w:id="48">
    <w:p w14:paraId="7CFA53AB" w14:textId="38951961" w:rsidR="009072C6" w:rsidRDefault="009072C6">
      <w:pPr>
        <w:pStyle w:val="Allmrkusetekst"/>
      </w:pPr>
      <w:r>
        <w:rPr>
          <w:rStyle w:val="Allmrkuseviide"/>
        </w:rPr>
        <w:footnoteRef/>
      </w:r>
      <w:r>
        <w:t xml:space="preserve"> </w:t>
      </w:r>
      <w:r w:rsidR="00A3245B" w:rsidRPr="00B92B6D">
        <w:t xml:space="preserve">Komisjoni </w:t>
      </w:r>
      <w:r w:rsidR="00246914" w:rsidRPr="00246914">
        <w:t>2. septembri 2003. aasta</w:t>
      </w:r>
      <w:r w:rsidR="00A3245B" w:rsidRPr="00B92B6D">
        <w:t xml:space="preserve"> määrus (EÜ) nr 1560/2003, millega kehtestatakse üksikasjalikud rakenduseeskirjad määrusele (EÜ) nr 343/2003, millega kehtestatakse kriteeriumid ja mehhanismid selle liikmesriigi määramiseks, kes vastutab mõnes liikmesriigis kolmanda riigi kodaniku esitatud varjupaigataotluse läbivaatamise eest</w:t>
      </w:r>
      <w:r w:rsidR="00246914">
        <w:t xml:space="preserve">. </w:t>
      </w:r>
      <w:r w:rsidR="00246914" w:rsidRPr="00942686">
        <w:t>–</w:t>
      </w:r>
      <w:r w:rsidR="00246914">
        <w:t xml:space="preserve"> </w:t>
      </w:r>
      <w:hyperlink r:id="rId32" w:history="1">
        <w:r w:rsidR="00B92B6D" w:rsidRPr="00246914">
          <w:rPr>
            <w:rStyle w:val="Hperlink"/>
          </w:rPr>
          <w:t>ELT L 222, lk 200-220</w:t>
        </w:r>
        <w:r w:rsidR="00246914" w:rsidRPr="00246914">
          <w:rPr>
            <w:rStyle w:val="Hperlink"/>
          </w:rPr>
          <w:t>.</w:t>
        </w:r>
      </w:hyperlink>
    </w:p>
  </w:footnote>
  <w:footnote w:id="49">
    <w:p w14:paraId="51856DA1" w14:textId="493EA302" w:rsidR="001E1468" w:rsidRPr="00E10F41" w:rsidRDefault="001E1468" w:rsidP="00E10F41">
      <w:pPr>
        <w:jc w:val="both"/>
        <w:rPr>
          <w:sz w:val="20"/>
          <w:szCs w:val="20"/>
        </w:rPr>
      </w:pPr>
      <w:r w:rsidRPr="00FF31E5">
        <w:rPr>
          <w:rStyle w:val="Allmrkuseviide"/>
          <w:i/>
          <w:iCs/>
        </w:rPr>
        <w:footnoteRef/>
      </w:r>
      <w:r w:rsidRPr="00FF31E5">
        <w:rPr>
          <w:i/>
          <w:iCs/>
        </w:rPr>
        <w:t xml:space="preserve"> </w:t>
      </w:r>
      <w:r w:rsidRPr="004B3AAB">
        <w:rPr>
          <w:sz w:val="20"/>
          <w:szCs w:val="20"/>
        </w:rPr>
        <w:t>Eesti solidaarsuspanus EL-s on 0,26% EL vajadusest kokku. Valemi ja praegu kehtivate piirmäärade ning algandmete alusel on see 79 inimest või 1,7 miljoni väärtuses abi aastas.</w:t>
      </w:r>
      <w:r>
        <w:rPr>
          <w:sz w:val="20"/>
          <w:szCs w:val="20"/>
        </w:rPr>
        <w:t xml:space="preserve"> </w:t>
      </w:r>
      <w:r w:rsidRPr="004B3AAB">
        <w:rPr>
          <w:sz w:val="20"/>
          <w:szCs w:val="20"/>
        </w:rPr>
        <w:t>Arvutused on tehtud 2023 aastal 2022 statistika põhjal. 2025 tehtavad Eurostat 2024. aasta andmetel põhinevate arvutuste alusel võivad Eesti õiglase piirmäära numbrid erineda</w:t>
      </w:r>
      <w:r w:rsidR="00E10F41">
        <w:rPr>
          <w:sz w:val="20"/>
          <w:szCs w:val="20"/>
        </w:rPr>
        <w:t>.</w:t>
      </w:r>
    </w:p>
  </w:footnote>
  <w:footnote w:id="50">
    <w:p w14:paraId="21F45187" w14:textId="77777777" w:rsidR="00E10F41" w:rsidRPr="00FD3D49" w:rsidRDefault="00E10F41">
      <w:pPr>
        <w:pStyle w:val="Allmrkusetekst"/>
        <w:rPr>
          <w:b/>
        </w:rPr>
      </w:pPr>
      <w:r w:rsidRPr="00FD3D49">
        <w:rPr>
          <w:rStyle w:val="Allmrkuseviide"/>
        </w:rPr>
        <w:footnoteRef/>
      </w:r>
      <w:r w:rsidRPr="00FD3D49">
        <w:t xml:space="preserve"> </w:t>
      </w:r>
      <w:r w:rsidR="00153D0A" w:rsidRPr="00FD3D49">
        <w:t>Euroopa Parlamendi ja nõukogu 14.mai 2024. aasta määrus 2024/1351</w:t>
      </w:r>
      <w:r w:rsidR="00254B9A">
        <w:t>/EL</w:t>
      </w:r>
      <w:r w:rsidR="00153D0A" w:rsidRPr="00FD3D49">
        <w:t>, mis käsitleb varjupaiga- ja rändehaldust ning millega muudetakse määruseid (EL) 2021/1147 ja (EL) 2021/1060 ning tunnistatakse kehtetuks määrus (EL) nr 604/2013</w:t>
      </w:r>
      <w:r w:rsidR="00FD3D49" w:rsidRPr="00FD3D49">
        <w:t>.</w:t>
      </w:r>
      <w:r w:rsidR="00FD3D49">
        <w:rPr>
          <w:b/>
          <w:bCs/>
        </w:rPr>
        <w:t xml:space="preserve"> </w:t>
      </w:r>
      <w:r w:rsidR="00FD3D49" w:rsidRPr="00942686">
        <w:t>–</w:t>
      </w:r>
      <w:r w:rsidR="00FD3D49">
        <w:t xml:space="preserve"> </w:t>
      </w:r>
      <w:hyperlink r:id="rId33" w:history="1">
        <w:r w:rsidR="00153D0A" w:rsidRPr="00153D0A">
          <w:rPr>
            <w:rStyle w:val="Hperlink"/>
          </w:rPr>
          <w:t>ELT L, 2024/1351,</w:t>
        </w:r>
        <w:r w:rsidR="00FD3D49" w:rsidRPr="00FD3D49">
          <w:rPr>
            <w:rStyle w:val="Hperlink"/>
          </w:rPr>
          <w:t xml:space="preserve"> 22.5.2024</w:t>
        </w:r>
      </w:hyperlink>
      <w:r w:rsidR="00FD3D49" w:rsidRPr="00FD3D49">
        <w:t>,</w:t>
      </w:r>
      <w:r w:rsidR="00FD3D49" w:rsidRPr="00FD3D49">
        <w:rPr>
          <w:b/>
          <w:bCs/>
        </w:rPr>
        <w:t xml:space="preserve"> </w:t>
      </w:r>
      <w:r w:rsidR="00153D0A" w:rsidRPr="00FD3D49">
        <w:t>lisa</w:t>
      </w:r>
      <w:r w:rsidR="00153D0A">
        <w:t xml:space="preserve"> </w:t>
      </w:r>
      <w:r w:rsidR="00FD3D49">
        <w:t>I, lk 69.</w:t>
      </w:r>
      <w:r w:rsidR="00153D0A">
        <w:t xml:space="preserve"> </w:t>
      </w:r>
    </w:p>
  </w:footnote>
  <w:footnote w:id="51">
    <w:p w14:paraId="5ADC93E5" w14:textId="2C1E9A11" w:rsidR="00BA4750" w:rsidRDefault="00BA4750" w:rsidP="00BA4750">
      <w:pPr>
        <w:pStyle w:val="Allmrkusetekst"/>
      </w:pPr>
      <w:r w:rsidRPr="004A2021">
        <w:rPr>
          <w:rStyle w:val="Allmrkuseviide"/>
        </w:rPr>
        <w:footnoteRef/>
      </w:r>
      <w:r w:rsidRPr="004A2021">
        <w:t xml:space="preserve"> </w:t>
      </w:r>
      <w:r w:rsidR="00A40795">
        <w:t>Euroopa Liidu Varjupaigaamet 2024.</w:t>
      </w:r>
      <w:r w:rsidR="004A2021">
        <w:t xml:space="preserve"> </w:t>
      </w:r>
      <w:hyperlink r:id="rId34" w:history="1">
        <w:r w:rsidR="004A2021" w:rsidRPr="004A2021">
          <w:rPr>
            <w:rStyle w:val="Hperlink"/>
            <w:lang w:val="en-US"/>
          </w:rPr>
          <w:t>Guidance on Contingency Planning and Preparedness in the Asylum Procedure</w:t>
        </w:r>
      </w:hyperlink>
      <w:r w:rsidR="004A2021">
        <w:rPr>
          <w:lang w:val="en-US"/>
        </w:rPr>
        <w:t>.</w:t>
      </w:r>
    </w:p>
  </w:footnote>
  <w:footnote w:id="52">
    <w:p w14:paraId="1A0E7678" w14:textId="4D3ABBD3" w:rsidR="0093260C" w:rsidRDefault="0093260C">
      <w:pPr>
        <w:pStyle w:val="Allmrkusetekst"/>
      </w:pPr>
      <w:r>
        <w:rPr>
          <w:rStyle w:val="Allmrkuseviide"/>
        </w:rPr>
        <w:footnoteRef/>
      </w:r>
      <w:r>
        <w:t xml:space="preserve"> </w:t>
      </w:r>
      <w:r w:rsidRPr="0093260C">
        <w:t>Saatjata alaealisega peaks kogu tema biomeetriliste andmete võtmise ajal olema kaasas esindaja või kui esindajat ei ole määratud, siis isik, kes on saanud väljaõppe lapse huvide ja üldise heaolu</w:t>
      </w:r>
      <w:r>
        <w:t xml:space="preserve"> tagamiseks</w:t>
      </w:r>
    </w:p>
  </w:footnote>
  <w:footnote w:id="53">
    <w:p w14:paraId="7C2BABE0" w14:textId="77177444" w:rsidR="009E1B0A" w:rsidRDefault="009E1B0A">
      <w:pPr>
        <w:pStyle w:val="Allmrkusetekst"/>
      </w:pPr>
      <w:r>
        <w:rPr>
          <w:rStyle w:val="Allmrkuseviide"/>
        </w:rPr>
        <w:footnoteRef/>
      </w:r>
      <w:r>
        <w:t xml:space="preserve"> Sätestatud on e</w:t>
      </w:r>
      <w:r w:rsidRPr="009E1B0A">
        <w:t>estkostjatele esitatavad nõuded, iga eestkostja esindab proportsionaalset ja piiratud arvu saatjata alaealisi, võimalus esitada eestkostja vastu kaebusi, eestkostjate järelevalve ja jälgimine</w:t>
      </w:r>
      <w:r>
        <w:t>.</w:t>
      </w:r>
    </w:p>
  </w:footnote>
  <w:footnote w:id="54">
    <w:p w14:paraId="31742A3C" w14:textId="3563C168" w:rsidR="007B33B7" w:rsidRPr="00F8212D" w:rsidRDefault="007B33B7">
      <w:pPr>
        <w:pStyle w:val="Allmrkusetekst"/>
        <w:rPr>
          <w:b/>
        </w:rPr>
      </w:pPr>
      <w:r>
        <w:rPr>
          <w:rStyle w:val="Allmrkuseviide"/>
        </w:rPr>
        <w:footnoteRef/>
      </w:r>
      <w:r>
        <w:t xml:space="preserve"> </w:t>
      </w:r>
      <w:r w:rsidR="00C9187E">
        <w:t xml:space="preserve">Euroopa Liidu Varjupaigaamet 2024. </w:t>
      </w:r>
      <w:hyperlink r:id="rId35" w:history="1">
        <w:r w:rsidR="00C9187E" w:rsidRPr="00F8212D">
          <w:rPr>
            <w:rStyle w:val="Hperlink"/>
          </w:rPr>
          <w:t>Guidelines on Alternatives to Detention</w:t>
        </w:r>
      </w:hyperlink>
      <w:r w:rsidR="00C9187E" w:rsidRPr="00F8212D">
        <w:t>.</w:t>
      </w:r>
    </w:p>
  </w:footnote>
  <w:footnote w:id="55">
    <w:p w14:paraId="5EBC02D5" w14:textId="1BE5869D" w:rsidR="007B33B7" w:rsidRPr="00F8212D" w:rsidRDefault="007B33B7">
      <w:pPr>
        <w:pStyle w:val="Allmrkusetekst"/>
        <w:rPr>
          <w:highlight w:val="yellow"/>
        </w:rPr>
      </w:pPr>
      <w:r>
        <w:rPr>
          <w:rStyle w:val="Allmrkuseviide"/>
        </w:rPr>
        <w:footnoteRef/>
      </w:r>
      <w:r>
        <w:t xml:space="preserve"> </w:t>
      </w:r>
      <w:r w:rsidR="00201810" w:rsidRPr="00F8212D">
        <w:t xml:space="preserve">Euroopa Liidu Põhiõiguste Amet 2024. </w:t>
      </w:r>
      <w:hyperlink r:id="rId36" w:history="1">
        <w:r w:rsidR="00201810" w:rsidRPr="00F8212D">
          <w:rPr>
            <w:rStyle w:val="Hperlink"/>
            <w:lang w:val="en-US"/>
          </w:rPr>
          <w:t>Monitoring fundamental rights during screening and the asylum border procedure – A guide on national independent mechanisms</w:t>
        </w:r>
      </w:hyperlink>
      <w:r w:rsidR="00201810" w:rsidRPr="00F8212D">
        <w:rPr>
          <w:lang w:val="en-US"/>
        </w:rPr>
        <w:t>.</w:t>
      </w:r>
    </w:p>
  </w:footnote>
  <w:footnote w:id="56">
    <w:p w14:paraId="0EBD6FB9" w14:textId="0E87C134" w:rsidR="000A7491" w:rsidRPr="00F8212D" w:rsidRDefault="000A7491">
      <w:pPr>
        <w:pStyle w:val="Allmrkusetekst"/>
        <w:rPr>
          <w:b/>
        </w:rPr>
      </w:pPr>
      <w:r>
        <w:rPr>
          <w:rStyle w:val="Allmrkuseviide"/>
        </w:rPr>
        <w:footnoteRef/>
      </w:r>
      <w:r>
        <w:t xml:space="preserve"> </w:t>
      </w:r>
      <w:r w:rsidR="00201810">
        <w:t>Euroopa Liidu Varjupaigaamet 2018</w:t>
      </w:r>
      <w:r w:rsidR="00201810" w:rsidRPr="00201810">
        <w:t xml:space="preserve">. </w:t>
      </w:r>
      <w:hyperlink r:id="rId37" w:history="1">
        <w:r w:rsidR="00201810" w:rsidRPr="00F8212D">
          <w:rPr>
            <w:rStyle w:val="Hperlink"/>
          </w:rPr>
          <w:t>Practical Guide on Age Assessment.</w:t>
        </w:r>
      </w:hyperlink>
      <w:r w:rsidR="55A7CC7C" w:rsidRPr="55A7CC7C">
        <w:rPr>
          <w:rStyle w:val="Hperlink"/>
        </w:rPr>
        <w:t>Practical Guide on Age Assessment.</w:t>
      </w:r>
      <w:r w:rsidR="3EEAB4B6" w:rsidRPr="3EEAB4B6">
        <w:rPr>
          <w:rStyle w:val="Hperlink"/>
        </w:rPr>
        <w:t>Practical Guide on Age Assessment.Practical Guide on Age Assessment.</w:t>
      </w:r>
    </w:p>
  </w:footnote>
  <w:footnote w:id="57">
    <w:p w14:paraId="36BA64E0" w14:textId="32A4D53A" w:rsidR="003C4C58" w:rsidRDefault="003C4C58" w:rsidP="003C4C58">
      <w:pPr>
        <w:pStyle w:val="Allmrkusetekst"/>
      </w:pPr>
      <w:r>
        <w:rPr>
          <w:rStyle w:val="Allmrkuseviide"/>
        </w:rPr>
        <w:footnoteRef/>
      </w:r>
      <w:r w:rsidR="002B70C8">
        <w:t xml:space="preserve">Euroopa </w:t>
      </w:r>
      <w:r>
        <w:t>Komisjoni 15. novembri 2023. aasta soovitus kolmandate riikide kodanike kvalifikatsioonide</w:t>
      </w:r>
      <w:r w:rsidR="002B70C8">
        <w:t xml:space="preserve"> </w:t>
      </w:r>
      <w:r>
        <w:t>tunnustamise kohta</w:t>
      </w:r>
      <w:r w:rsidR="002B70C8">
        <w:t xml:space="preserve">. – </w:t>
      </w:r>
      <w:hyperlink r:id="rId38" w:history="1">
        <w:r w:rsidR="002B70C8" w:rsidRPr="002B70C8">
          <w:rPr>
            <w:rStyle w:val="Hperlink"/>
          </w:rPr>
          <w:t>C(2023) 7700 final</w:t>
        </w:r>
      </w:hyperlink>
      <w:r w:rsidR="00906F7F">
        <w:t>.</w:t>
      </w:r>
    </w:p>
  </w:footnote>
  <w:footnote w:id="58">
    <w:p w14:paraId="28587443" w14:textId="6C54F102" w:rsidR="00484CDE" w:rsidRPr="00906F7F" w:rsidRDefault="00484CDE">
      <w:pPr>
        <w:pStyle w:val="Allmrkusetekst"/>
        <w:rPr>
          <w:b/>
        </w:rPr>
      </w:pPr>
      <w:r>
        <w:rPr>
          <w:rStyle w:val="Allmrkuseviide"/>
        </w:rPr>
        <w:footnoteRef/>
      </w:r>
      <w:r>
        <w:t xml:space="preserve"> </w:t>
      </w:r>
      <w:r w:rsidR="00906F7F">
        <w:t>Euroopa Komisjoni</w:t>
      </w:r>
      <w:r w:rsidR="00906F7F" w:rsidRPr="00906F7F">
        <w:t xml:space="preserve"> </w:t>
      </w:r>
      <w:r w:rsidR="00906F7F">
        <w:t xml:space="preserve">24. novembri 2020. aasta teatis Euroopa Parlamendile, Nõukogule, Euroopa Majandus- ja sotsiaalkomiteele ning Regioonide komiteele. </w:t>
      </w:r>
      <w:r w:rsidR="00906F7F" w:rsidRPr="00906F7F">
        <w:t>Integratsiooni ja kaasamise tegevuskava aastateks 2021–2027.</w:t>
      </w:r>
      <w:r w:rsidR="00906F7F">
        <w:rPr>
          <w:b/>
          <w:bCs/>
        </w:rPr>
        <w:t xml:space="preserve"> </w:t>
      </w:r>
      <w:r w:rsidR="00906F7F">
        <w:t>–</w:t>
      </w:r>
      <w:r w:rsidR="00906F7F">
        <w:rPr>
          <w:b/>
          <w:bCs/>
        </w:rPr>
        <w:t xml:space="preserve"> </w:t>
      </w:r>
      <w:hyperlink r:id="rId39" w:history="1">
        <w:r w:rsidR="00906F7F" w:rsidRPr="00906F7F">
          <w:rPr>
            <w:rStyle w:val="Hperlink"/>
          </w:rPr>
          <w:t>COM/2020/758 final</w:t>
        </w:r>
      </w:hyperlink>
      <w:r w:rsidR="00906F7F">
        <w:t>.</w:t>
      </w:r>
    </w:p>
  </w:footnote>
  <w:footnote w:id="59">
    <w:p w14:paraId="08E376D8" w14:textId="4C615340" w:rsidR="00253EDA" w:rsidRDefault="00253EDA">
      <w:pPr>
        <w:pStyle w:val="Allmrkusetekst"/>
      </w:pPr>
      <w:r>
        <w:rPr>
          <w:rStyle w:val="Allmrkuseviide"/>
        </w:rPr>
        <w:footnoteRef/>
      </w:r>
      <w:r>
        <w:t xml:space="preserve"> </w:t>
      </w:r>
      <w:r w:rsidR="00906F7F">
        <w:t>Euroopa</w:t>
      </w:r>
      <w:r>
        <w:t xml:space="preserve"> Komisjoni 15. novembri 2023. aasta soovitus kolmandate riikide kodanike kvalifikatsioonide </w:t>
      </w:r>
      <w:r w:rsidR="00906F7F">
        <w:t xml:space="preserve">tunnustamise kohta. – </w:t>
      </w:r>
      <w:hyperlink r:id="rId40" w:history="1">
        <w:r w:rsidR="00906F7F" w:rsidRPr="002B70C8">
          <w:rPr>
            <w:rStyle w:val="Hperlink"/>
          </w:rPr>
          <w:t>C(2023) 7700 final</w:t>
        </w:r>
      </w:hyperlink>
      <w:r w:rsidR="00906F7F">
        <w:t xml:space="preserve">. </w:t>
      </w:r>
    </w:p>
  </w:footnote>
  <w:footnote w:id="60">
    <w:p w14:paraId="239D1CD9" w14:textId="25247045" w:rsidR="00282972" w:rsidRPr="00282972" w:rsidRDefault="00282972" w:rsidP="00282972">
      <w:pPr>
        <w:pStyle w:val="Allmrkusetekst"/>
      </w:pPr>
      <w:r w:rsidRPr="00F12972">
        <w:rPr>
          <w:rStyle w:val="Allmrkuseviide"/>
        </w:rPr>
        <w:footnoteRef/>
      </w:r>
      <w:r w:rsidRPr="00F12972">
        <w:t xml:space="preserve"> Nõukogu rakendusotsus </w:t>
      </w:r>
      <w:r w:rsidR="00F12972" w:rsidRPr="00F12972">
        <w:t xml:space="preserve">4. märtsi </w:t>
      </w:r>
      <w:r w:rsidRPr="00F12972">
        <w:t>2022 (EL) 2022/382, millega määratakse kindlaks Ukrainast lähtuva põgenike massilise sissevoolu olemasolu direktiivi 2001/55/EÜ artikli 5 tähenduses ning nähakse selle tulemusena ette ajutine kaitse</w:t>
      </w:r>
      <w:r w:rsidR="00F12972" w:rsidRPr="00F12972">
        <w:t>.</w:t>
      </w:r>
      <w:r w:rsidR="00F12972">
        <w:t xml:space="preserve"> – </w:t>
      </w:r>
      <w:hyperlink r:id="rId41" w:history="1">
        <w:r w:rsidR="00F12972" w:rsidRPr="00F12972">
          <w:rPr>
            <w:rStyle w:val="Hperlink"/>
          </w:rPr>
          <w:t>ELT L 71, 4.3.2022, lk 1—6.</w:t>
        </w:r>
      </w:hyperlink>
    </w:p>
  </w:footnote>
  <w:footnote w:id="61">
    <w:p w14:paraId="15CFA292" w14:textId="7376DB75" w:rsidR="00397E7A" w:rsidRDefault="00397E7A">
      <w:pPr>
        <w:pStyle w:val="Allmrkusetekst"/>
      </w:pPr>
      <w:r>
        <w:rPr>
          <w:rStyle w:val="Allmrkuseviide"/>
        </w:rPr>
        <w:footnoteRef/>
      </w:r>
      <w:r>
        <w:t xml:space="preserve"> </w:t>
      </w:r>
      <w:hyperlink r:id="rId42" w:history="1">
        <w:r w:rsidRPr="00397E7A">
          <w:rPr>
            <w:rStyle w:val="Hperlink"/>
          </w:rPr>
          <w:t>RT II 1997, 6, 26</w:t>
        </w:r>
      </w:hyperlink>
      <w:r>
        <w:t>.</w:t>
      </w:r>
    </w:p>
  </w:footnote>
  <w:footnote w:id="62">
    <w:p w14:paraId="44B89B91" w14:textId="77777777" w:rsidR="00785AF4" w:rsidRPr="006105B7" w:rsidRDefault="00785AF4" w:rsidP="00785AF4">
      <w:pPr>
        <w:pStyle w:val="Allmrkusetekst"/>
      </w:pPr>
      <w:r w:rsidRPr="00822857">
        <w:rPr>
          <w:rStyle w:val="Allmrkuseviide"/>
        </w:rPr>
        <w:footnoteRef/>
      </w:r>
      <w:r w:rsidRPr="00822857">
        <w:t xml:space="preserve"> </w:t>
      </w:r>
      <w:r w:rsidRPr="00702BEF">
        <w:t xml:space="preserve">Euroopa Parlamendi ja nõukogu 27. aprilli 2016. aasta määrus (EL) 2016/679 füüsiliste isikute kaitse kohta isikuandmete töötlemisel ja selliste andmete vaba liikumise ning direktiivi 95/46/EÜ kehtetuks tunnistamise kohta </w:t>
      </w:r>
      <w:r w:rsidRPr="006105B7">
        <w:t xml:space="preserve">(isikuandmete kaitse üldmäärus). – </w:t>
      </w:r>
      <w:hyperlink r:id="rId43" w:history="1">
        <w:r w:rsidRPr="006105B7">
          <w:rPr>
            <w:rStyle w:val="Hperlink"/>
          </w:rPr>
          <w:t>ELT L 119, 04.05.2016, lk 1–88</w:t>
        </w:r>
      </w:hyperlink>
      <w:r w:rsidRPr="006105B7">
        <w:t>.</w:t>
      </w:r>
    </w:p>
  </w:footnote>
  <w:footnote w:id="63">
    <w:p w14:paraId="682614B0" w14:textId="199F5F63" w:rsidR="00784089" w:rsidRDefault="00784089">
      <w:pPr>
        <w:pStyle w:val="Allmrkusetekst"/>
      </w:pPr>
      <w:r>
        <w:rPr>
          <w:rStyle w:val="Allmrkuseviide"/>
        </w:rPr>
        <w:footnoteRef/>
      </w:r>
      <w:r>
        <w:t xml:space="preserve"> R</w:t>
      </w:r>
      <w:r w:rsidRPr="00784089">
        <w:t>iskigruppi kuuluvad naised ja lapsed; saatjata alaealised; selliste meditsiiniliste vajadustega isikud, mida saab rahuldada üksnes humanitaarsetel põhjustel vastuvõtmise teel;</w:t>
      </w:r>
      <w:r>
        <w:t xml:space="preserve"> </w:t>
      </w:r>
      <w:r w:rsidRPr="00784089">
        <w:t>isikud, kes vajavad humanitaarsetel põhjustel vastuvõtmist seoses õigusliku või füüsilise kaitse vajadustega, sealhulgas vägivalla- või piinamisohvrid.</w:t>
      </w:r>
    </w:p>
  </w:footnote>
  <w:footnote w:id="64">
    <w:p w14:paraId="14073DA5" w14:textId="2F4A2B6E" w:rsidR="0086110A" w:rsidRDefault="0086110A">
      <w:pPr>
        <w:pStyle w:val="Allmrkusetekst"/>
      </w:pPr>
      <w:r>
        <w:rPr>
          <w:rStyle w:val="Allmrkuseviide"/>
        </w:rPr>
        <w:footnoteRef/>
      </w:r>
      <w:r>
        <w:t xml:space="preserve"> </w:t>
      </w:r>
      <w:r w:rsidRPr="0086110A">
        <w:t>Euroopa Parlamendi ja nõukogu</w:t>
      </w:r>
      <w:r w:rsidR="00276D82">
        <w:t xml:space="preserve"> </w:t>
      </w:r>
      <w:r>
        <w:t>7. juuli 2021. aasta</w:t>
      </w:r>
      <w:r w:rsidRPr="0086110A">
        <w:t xml:space="preserve"> määrus (EL) 2021/1147, millega luuakse Varjupaiga-, Rände- ja Integratsioonifond</w:t>
      </w:r>
      <w:r>
        <w:t xml:space="preserve">. – </w:t>
      </w:r>
      <w:hyperlink r:id="rId44" w:history="1">
        <w:r w:rsidRPr="0086110A">
          <w:rPr>
            <w:rStyle w:val="Hperlink"/>
          </w:rPr>
          <w:t>ELT L 251, 15.7.2021, lk 1—47.</w:t>
        </w:r>
      </w:hyperlink>
      <w:r>
        <w:rPr>
          <w:i/>
          <w:iCs/>
        </w:rPr>
        <w:t xml:space="preserve"> </w:t>
      </w:r>
    </w:p>
  </w:footnote>
  <w:footnote w:id="65">
    <w:p w14:paraId="6F598D4C" w14:textId="50605DF1" w:rsidR="00193490" w:rsidRPr="00D73543" w:rsidRDefault="00193490" w:rsidP="00193490">
      <w:pPr>
        <w:jc w:val="both"/>
        <w:rPr>
          <w:color w:val="000000" w:themeColor="text1"/>
        </w:rPr>
      </w:pPr>
      <w:r>
        <w:rPr>
          <w:rStyle w:val="Allmrkuseviide"/>
        </w:rPr>
        <w:footnoteRef/>
      </w:r>
      <w:r>
        <w:t xml:space="preserve"> </w:t>
      </w:r>
      <w:r w:rsidRPr="00193490">
        <w:rPr>
          <w:bCs/>
          <w:sz w:val="20"/>
          <w:szCs w:val="20"/>
        </w:rPr>
        <w:t xml:space="preserve">Paragrahviga 14, </w:t>
      </w:r>
      <w:r w:rsidR="00685D59">
        <w:rPr>
          <w:bCs/>
          <w:sz w:val="20"/>
          <w:szCs w:val="20"/>
        </w:rPr>
        <w:t>§-i</w:t>
      </w:r>
      <w:r w:rsidRPr="00193490">
        <w:rPr>
          <w:bCs/>
          <w:sz w:val="20"/>
          <w:szCs w:val="20"/>
        </w:rPr>
        <w:t xml:space="preserve"> 21 lõigetega 2 ja 5, </w:t>
      </w:r>
      <w:r w:rsidR="00685D59">
        <w:rPr>
          <w:bCs/>
          <w:sz w:val="20"/>
          <w:szCs w:val="20"/>
        </w:rPr>
        <w:t>§-i</w:t>
      </w:r>
      <w:r w:rsidRPr="00193490">
        <w:rPr>
          <w:bCs/>
          <w:sz w:val="20"/>
          <w:szCs w:val="20"/>
        </w:rPr>
        <w:t xml:space="preserve"> 29 lõigetega 1 ja 2, </w:t>
      </w:r>
      <w:r w:rsidR="00685D59">
        <w:rPr>
          <w:bCs/>
          <w:sz w:val="20"/>
          <w:szCs w:val="20"/>
        </w:rPr>
        <w:t>§-i</w:t>
      </w:r>
      <w:r w:rsidRPr="00193490">
        <w:rPr>
          <w:bCs/>
          <w:sz w:val="20"/>
          <w:szCs w:val="20"/>
        </w:rPr>
        <w:t xml:space="preserve"> § 46 lõikega 3, PKS §</w:t>
      </w:r>
      <w:r w:rsidR="00685D59">
        <w:rPr>
          <w:bCs/>
          <w:sz w:val="20"/>
          <w:szCs w:val="20"/>
        </w:rPr>
        <w:t>-i</w:t>
      </w:r>
      <w:r w:rsidRPr="00193490">
        <w:rPr>
          <w:bCs/>
          <w:sz w:val="20"/>
          <w:szCs w:val="20"/>
        </w:rPr>
        <w:t xml:space="preserve"> 171 lõikega 1, §</w:t>
      </w:r>
      <w:r w:rsidR="00685D59">
        <w:rPr>
          <w:bCs/>
          <w:sz w:val="20"/>
          <w:szCs w:val="20"/>
        </w:rPr>
        <w:t>-i</w:t>
      </w:r>
      <w:r w:rsidRPr="00193490">
        <w:rPr>
          <w:bCs/>
          <w:sz w:val="20"/>
          <w:szCs w:val="20"/>
        </w:rPr>
        <w:t xml:space="preserve"> 176 lõigetega 1 ja 4, §</w:t>
      </w:r>
      <w:r w:rsidR="00685D59">
        <w:rPr>
          <w:bCs/>
          <w:sz w:val="20"/>
          <w:szCs w:val="20"/>
        </w:rPr>
        <w:t>-i</w:t>
      </w:r>
      <w:r w:rsidRPr="00193490">
        <w:rPr>
          <w:bCs/>
          <w:sz w:val="20"/>
          <w:szCs w:val="20"/>
        </w:rPr>
        <w:t xml:space="preserve"> 193 lõikega 1, LasteKS §</w:t>
      </w:r>
      <w:r w:rsidR="00685D59">
        <w:rPr>
          <w:bCs/>
          <w:sz w:val="20"/>
          <w:szCs w:val="20"/>
        </w:rPr>
        <w:t>-p</w:t>
      </w:r>
      <w:r w:rsidRPr="00193490">
        <w:rPr>
          <w:bCs/>
          <w:sz w:val="20"/>
          <w:szCs w:val="20"/>
        </w:rPr>
        <w:t xml:space="preserve"> 20 lõikega 3, § 21</w:t>
      </w:r>
      <w:r w:rsidR="00685D59">
        <w:rPr>
          <w:bCs/>
          <w:sz w:val="20"/>
          <w:szCs w:val="20"/>
        </w:rPr>
        <w:t>-i</w:t>
      </w:r>
      <w:r w:rsidRPr="00193490">
        <w:rPr>
          <w:bCs/>
          <w:sz w:val="20"/>
          <w:szCs w:val="20"/>
        </w:rPr>
        <w:t xml:space="preserve"> ja § 38 lõikega 2 võetakse üle direktiiv 2024/1346</w:t>
      </w:r>
      <w:r w:rsidR="00254B9A">
        <w:rPr>
          <w:bCs/>
          <w:sz w:val="20"/>
          <w:szCs w:val="20"/>
        </w:rPr>
        <w:t>/EL</w:t>
      </w:r>
      <w:r w:rsidRPr="00193490">
        <w:rPr>
          <w:bCs/>
          <w:sz w:val="20"/>
          <w:szCs w:val="20"/>
        </w:rPr>
        <w:t xml:space="preserve"> (vastuvõtutingimuste kohta) </w:t>
      </w:r>
      <w:r w:rsidR="00070CEF" w:rsidRPr="00070CEF">
        <w:rPr>
          <w:sz w:val="20"/>
          <w:szCs w:val="20"/>
        </w:rPr>
        <w:t>artikli</w:t>
      </w:r>
      <w:r w:rsidRPr="00193490">
        <w:rPr>
          <w:bCs/>
          <w:sz w:val="20"/>
          <w:szCs w:val="20"/>
        </w:rPr>
        <w:t xml:space="preserve"> 27 lõiked 1 kuni 9. Paragrahv 14 lõikega 1, LasteKS § 20, PKS § 171–176 võetakse üle direktiiv 2024/1346</w:t>
      </w:r>
      <w:r w:rsidR="00254B9A">
        <w:rPr>
          <w:bCs/>
          <w:sz w:val="20"/>
          <w:szCs w:val="20"/>
        </w:rPr>
        <w:t>/EL</w:t>
      </w:r>
      <w:r w:rsidRPr="00193490">
        <w:rPr>
          <w:bCs/>
          <w:sz w:val="20"/>
          <w:szCs w:val="20"/>
        </w:rPr>
        <w:t xml:space="preserve"> (vastuvõtutingimuste kohta) artik</w:t>
      </w:r>
      <w:r w:rsidR="00655123">
        <w:rPr>
          <w:bCs/>
          <w:sz w:val="20"/>
          <w:szCs w:val="20"/>
        </w:rPr>
        <w:t>li</w:t>
      </w:r>
      <w:r w:rsidRPr="00193490">
        <w:rPr>
          <w:bCs/>
          <w:sz w:val="20"/>
          <w:szCs w:val="20"/>
        </w:rPr>
        <w:t xml:space="preserve"> 2 lõige 3. Paragrahv 14 lõikega 3 ja </w:t>
      </w:r>
      <w:r w:rsidR="00A63E35" w:rsidRPr="00A63E35">
        <w:t>§</w:t>
      </w:r>
      <w:r w:rsidRPr="00193490">
        <w:rPr>
          <w:bCs/>
          <w:sz w:val="20"/>
          <w:szCs w:val="20"/>
        </w:rPr>
        <w:t xml:space="preserve"> 46 lõikega 3, </w:t>
      </w:r>
      <w:r w:rsidR="00685D59">
        <w:rPr>
          <w:bCs/>
          <w:sz w:val="20"/>
          <w:szCs w:val="20"/>
        </w:rPr>
        <w:t>§-i</w:t>
      </w:r>
      <w:r w:rsidRPr="00193490">
        <w:rPr>
          <w:bCs/>
          <w:sz w:val="20"/>
          <w:szCs w:val="20"/>
        </w:rPr>
        <w:t xml:space="preserve"> 87 lõikega 3 võetakse üle direktiiv 2024/1346</w:t>
      </w:r>
      <w:r w:rsidR="00254B9A">
        <w:rPr>
          <w:bCs/>
          <w:sz w:val="20"/>
          <w:szCs w:val="20"/>
        </w:rPr>
        <w:t>/EL</w:t>
      </w:r>
      <w:r w:rsidRPr="00193490">
        <w:rPr>
          <w:bCs/>
          <w:sz w:val="20"/>
          <w:szCs w:val="20"/>
        </w:rPr>
        <w:t xml:space="preserve"> (vastuvõtutingimuste kohta) artik</w:t>
      </w:r>
      <w:r w:rsidR="00070CEF">
        <w:rPr>
          <w:bCs/>
          <w:sz w:val="20"/>
          <w:szCs w:val="20"/>
        </w:rPr>
        <w:t>li</w:t>
      </w:r>
      <w:r w:rsidRPr="00193490">
        <w:rPr>
          <w:bCs/>
          <w:sz w:val="20"/>
          <w:szCs w:val="20"/>
        </w:rPr>
        <w:t xml:space="preserve"> 27 lõike 1 alalõigud 5 ja 6, lõige 4 ja lõike 9 alalõik 2.</w:t>
      </w:r>
      <w:r w:rsidRPr="00193490">
        <w:t xml:space="preserve"> </w:t>
      </w:r>
    </w:p>
    <w:p w14:paraId="1B68B2EA" w14:textId="598E8CED" w:rsidR="00193490" w:rsidRDefault="00193490">
      <w:pPr>
        <w:pStyle w:val="Allmrkusetekst"/>
      </w:pPr>
    </w:p>
  </w:footnote>
  <w:footnote w:id="66">
    <w:p w14:paraId="26441B5B" w14:textId="4B3D2BE6" w:rsidR="00CC0A93" w:rsidRDefault="00CC0A93" w:rsidP="00C25C32">
      <w:pPr>
        <w:pStyle w:val="Allmrkusetekst"/>
        <w:jc w:val="left"/>
      </w:pPr>
      <w:r>
        <w:rPr>
          <w:rStyle w:val="Allmrkuseviide"/>
        </w:rPr>
        <w:footnoteRef/>
      </w:r>
      <w:r w:rsidR="00C25C32">
        <w:t xml:space="preserve"> </w:t>
      </w:r>
      <w:r w:rsidR="00C25C32" w:rsidRPr="00C25C32">
        <w:t xml:space="preserve">Kaldur, K., Pertšjonok, N., Jurkov, K., Pesti, M. 2023. </w:t>
      </w:r>
      <w:hyperlink r:id="rId45" w:history="1">
        <w:r w:rsidR="00C25C32" w:rsidRPr="00C25C32">
          <w:rPr>
            <w:rStyle w:val="Hperlink"/>
          </w:rPr>
          <w:t>Rahvusvahelise kaitse taotlejate ja tagasisaadetavate nõustamisteenuse analüüs.</w:t>
        </w:r>
      </w:hyperlink>
      <w:r w:rsidR="00C25C32" w:rsidRPr="00C25C32">
        <w:t xml:space="preserve"> Balti Uuringute Instituut. </w:t>
      </w:r>
    </w:p>
  </w:footnote>
  <w:footnote w:id="67">
    <w:p w14:paraId="536836C2" w14:textId="51EC3305" w:rsidR="009C0ED8" w:rsidRPr="00D73543" w:rsidRDefault="009C0ED8" w:rsidP="009C0ED8">
      <w:pPr>
        <w:jc w:val="both"/>
        <w:rPr>
          <w:color w:val="000000" w:themeColor="text1"/>
        </w:rPr>
      </w:pPr>
      <w:r>
        <w:rPr>
          <w:rStyle w:val="Allmrkuseviide"/>
        </w:rPr>
        <w:footnoteRef/>
      </w:r>
      <w:r>
        <w:t xml:space="preserve"> </w:t>
      </w:r>
      <w:r w:rsidRPr="009C0ED8">
        <w:rPr>
          <w:bCs/>
          <w:sz w:val="20"/>
          <w:szCs w:val="20"/>
        </w:rPr>
        <w:t xml:space="preserve">Paragrahv 15 lõikega 1, lõike 2 punktiga 4 ja lõikega 7, </w:t>
      </w:r>
      <w:r w:rsidR="00632D7C">
        <w:rPr>
          <w:bCs/>
          <w:sz w:val="20"/>
          <w:szCs w:val="20"/>
        </w:rPr>
        <w:t>§-i</w:t>
      </w:r>
      <w:r w:rsidRPr="009C0ED8">
        <w:rPr>
          <w:bCs/>
          <w:sz w:val="20"/>
          <w:szCs w:val="20"/>
        </w:rPr>
        <w:t xml:space="preserve"> 51 lõigetega 6 ja 10, </w:t>
      </w:r>
      <w:r w:rsidR="00632D7C">
        <w:rPr>
          <w:bCs/>
          <w:sz w:val="20"/>
          <w:szCs w:val="20"/>
        </w:rPr>
        <w:t>§-i</w:t>
      </w:r>
      <w:r w:rsidRPr="009C0ED8">
        <w:rPr>
          <w:bCs/>
          <w:sz w:val="20"/>
          <w:szCs w:val="20"/>
        </w:rPr>
        <w:t xml:space="preserve"> 52, </w:t>
      </w:r>
      <w:r w:rsidR="00632D7C">
        <w:rPr>
          <w:bCs/>
          <w:sz w:val="20"/>
          <w:szCs w:val="20"/>
        </w:rPr>
        <w:t>§-i</w:t>
      </w:r>
      <w:r w:rsidRPr="009C0ED8">
        <w:rPr>
          <w:bCs/>
          <w:sz w:val="20"/>
          <w:szCs w:val="20"/>
        </w:rPr>
        <w:t xml:space="preserve"> 56 lõikega 1 ning korrakaitseseaduse (KorS) §</w:t>
      </w:r>
      <w:r w:rsidR="00632D7C">
        <w:rPr>
          <w:bCs/>
          <w:sz w:val="20"/>
          <w:szCs w:val="20"/>
        </w:rPr>
        <w:t>-i</w:t>
      </w:r>
      <w:r w:rsidRPr="009C0ED8">
        <w:rPr>
          <w:bCs/>
          <w:sz w:val="20"/>
          <w:szCs w:val="20"/>
        </w:rPr>
        <w:t xml:space="preserve"> 46 lõikega 6 ja Vabariigi Valitsuse 19. juuni 2014. aasta määrusega nr 85 “Isiku kinnipidamise dokumenteerimise kord” §</w:t>
      </w:r>
      <w:r w:rsidR="00632D7C">
        <w:rPr>
          <w:bCs/>
          <w:sz w:val="20"/>
          <w:szCs w:val="20"/>
        </w:rPr>
        <w:t>-ga</w:t>
      </w:r>
      <w:r w:rsidRPr="009C0ED8">
        <w:rPr>
          <w:bCs/>
          <w:sz w:val="20"/>
          <w:szCs w:val="20"/>
        </w:rPr>
        <w:t xml:space="preserve"> 2 võetakse üle direktiiv 2024/1346</w:t>
      </w:r>
      <w:r w:rsidR="00254B9A">
        <w:rPr>
          <w:bCs/>
          <w:sz w:val="20"/>
          <w:szCs w:val="20"/>
        </w:rPr>
        <w:t>/EL</w:t>
      </w:r>
      <w:r w:rsidRPr="009C0ED8">
        <w:rPr>
          <w:bCs/>
          <w:sz w:val="20"/>
          <w:szCs w:val="20"/>
        </w:rPr>
        <w:t xml:space="preserve"> (vastuvõtutingimuste kohta) artik</w:t>
      </w:r>
      <w:r w:rsidR="0076198F">
        <w:rPr>
          <w:bCs/>
          <w:sz w:val="20"/>
          <w:szCs w:val="20"/>
        </w:rPr>
        <w:t>li</w:t>
      </w:r>
      <w:r w:rsidRPr="009C0ED8">
        <w:rPr>
          <w:bCs/>
          <w:sz w:val="20"/>
          <w:szCs w:val="20"/>
        </w:rPr>
        <w:t xml:space="preserve"> 11 lõiked 1–3 ja 5–6. Paragrahv</w:t>
      </w:r>
      <w:r w:rsidR="00632D7C">
        <w:rPr>
          <w:bCs/>
          <w:sz w:val="20"/>
          <w:szCs w:val="20"/>
        </w:rPr>
        <w:t>i</w:t>
      </w:r>
      <w:r w:rsidRPr="009C0ED8">
        <w:rPr>
          <w:bCs/>
          <w:sz w:val="20"/>
          <w:szCs w:val="20"/>
        </w:rPr>
        <w:t xml:space="preserve"> 15 lõikega 1 ja lõike 2 punktiga 3 ning lõigetega 7 ja 9 ning </w:t>
      </w:r>
      <w:r w:rsidR="00632D7C">
        <w:rPr>
          <w:bCs/>
          <w:sz w:val="20"/>
          <w:szCs w:val="20"/>
        </w:rPr>
        <w:t xml:space="preserve">§-i </w:t>
      </w:r>
      <w:r w:rsidRPr="009C0ED8">
        <w:rPr>
          <w:bCs/>
          <w:sz w:val="20"/>
          <w:szCs w:val="20"/>
        </w:rPr>
        <w:t>50 lõikega 10 võetakse üle direktiiv 2024/1346</w:t>
      </w:r>
      <w:r w:rsidR="00254B9A">
        <w:rPr>
          <w:bCs/>
          <w:sz w:val="20"/>
          <w:szCs w:val="20"/>
        </w:rPr>
        <w:t>/EL</w:t>
      </w:r>
      <w:r w:rsidRPr="009C0ED8">
        <w:rPr>
          <w:bCs/>
          <w:sz w:val="20"/>
          <w:szCs w:val="20"/>
        </w:rPr>
        <w:t xml:space="preserve"> (vastuvõtutingimuste kohta) artik</w:t>
      </w:r>
      <w:r w:rsidR="0076198F">
        <w:rPr>
          <w:bCs/>
          <w:sz w:val="20"/>
          <w:szCs w:val="20"/>
        </w:rPr>
        <w:t>li</w:t>
      </w:r>
      <w:r w:rsidRPr="009C0ED8">
        <w:rPr>
          <w:bCs/>
          <w:sz w:val="20"/>
          <w:szCs w:val="20"/>
        </w:rPr>
        <w:t xml:space="preserve"> 29 lõiked 1, 2 ja 6. Paragrahvi 15 lõikega 5 ja RÕS §</w:t>
      </w:r>
      <w:r w:rsidR="00632D7C">
        <w:rPr>
          <w:bCs/>
          <w:sz w:val="20"/>
          <w:szCs w:val="20"/>
        </w:rPr>
        <w:t>-i</w:t>
      </w:r>
      <w:r w:rsidRPr="009C0ED8">
        <w:rPr>
          <w:bCs/>
          <w:sz w:val="20"/>
          <w:szCs w:val="20"/>
        </w:rPr>
        <w:t xml:space="preserve"> 29 lõikega 1 võetakse üle direktiiv 2024/1346</w:t>
      </w:r>
      <w:r w:rsidR="00254B9A">
        <w:rPr>
          <w:bCs/>
          <w:sz w:val="20"/>
          <w:szCs w:val="20"/>
        </w:rPr>
        <w:t>/EL</w:t>
      </w:r>
      <w:r w:rsidRPr="009C0ED8">
        <w:rPr>
          <w:bCs/>
          <w:sz w:val="20"/>
          <w:szCs w:val="20"/>
        </w:rPr>
        <w:t xml:space="preserve"> (vastuvõtutingimuste kohta) artikli 29 lõiked 3</w:t>
      </w:r>
      <w:r w:rsidR="004D2F63">
        <w:rPr>
          <w:bCs/>
          <w:sz w:val="20"/>
          <w:szCs w:val="20"/>
        </w:rPr>
        <w:t>–</w:t>
      </w:r>
      <w:r w:rsidRPr="009C0ED8">
        <w:rPr>
          <w:bCs/>
          <w:sz w:val="20"/>
          <w:szCs w:val="20"/>
        </w:rPr>
        <w:t>5.</w:t>
      </w:r>
    </w:p>
    <w:p w14:paraId="166A40D0" w14:textId="60099A33" w:rsidR="009C0ED8" w:rsidRDefault="009C0ED8">
      <w:pPr>
        <w:pStyle w:val="Allmrkusetekst"/>
      </w:pPr>
    </w:p>
  </w:footnote>
  <w:footnote w:id="68">
    <w:p w14:paraId="06EEFBCE" w14:textId="5321175C" w:rsidR="009132EE" w:rsidRPr="009132EE" w:rsidRDefault="0022194F" w:rsidP="009132EE">
      <w:pPr>
        <w:rPr>
          <w:b/>
          <w:bCs/>
          <w:sz w:val="20"/>
          <w:szCs w:val="20"/>
        </w:rPr>
      </w:pPr>
      <w:r>
        <w:rPr>
          <w:rStyle w:val="Allmrkuseviide"/>
        </w:rPr>
        <w:footnoteRef/>
      </w:r>
      <w:r>
        <w:t xml:space="preserve"> </w:t>
      </w:r>
      <w:r w:rsidRPr="009132EE">
        <w:rPr>
          <w:sz w:val="20"/>
          <w:szCs w:val="20"/>
        </w:rPr>
        <w:t xml:space="preserve">Loetelu vastavasisulistest materjalidest: </w:t>
      </w:r>
      <w:r w:rsidR="009132EE">
        <w:rPr>
          <w:sz w:val="20"/>
          <w:szCs w:val="20"/>
        </w:rPr>
        <w:t xml:space="preserve">ÜRO Pagulaste Ülemvoliniku Amet. </w:t>
      </w:r>
      <w:hyperlink r:id="rId46" w:history="1">
        <w:r w:rsidR="009132EE" w:rsidRPr="009132EE">
          <w:rPr>
            <w:rStyle w:val="Hperlink"/>
            <w:sz w:val="20"/>
            <w:szCs w:val="20"/>
            <w:lang w:val="en-US"/>
          </w:rPr>
          <w:t>Conclusions Adopted by the Executive Committee on the International Protection of Refugees: 1975-2009 (Conclusion No. 1-109)</w:t>
        </w:r>
      </w:hyperlink>
      <w:r w:rsidR="009132EE" w:rsidRPr="009132EE">
        <w:rPr>
          <w:sz w:val="20"/>
          <w:szCs w:val="20"/>
          <w:lang w:val="en-US"/>
        </w:rPr>
        <w:t xml:space="preserve">. </w:t>
      </w:r>
      <w:r w:rsidRPr="009132EE">
        <w:rPr>
          <w:sz w:val="20"/>
          <w:szCs w:val="20"/>
          <w:lang w:val="en-US"/>
        </w:rPr>
        <w:t>Executive Committee Conclusion No 8 (XXVIII) Determination of Refugee Status (1977)</w:t>
      </w:r>
      <w:r w:rsidR="009132EE" w:rsidRPr="009132EE">
        <w:rPr>
          <w:sz w:val="20"/>
          <w:szCs w:val="20"/>
          <w:lang w:val="en-US"/>
        </w:rPr>
        <w:t>.</w:t>
      </w:r>
    </w:p>
    <w:p w14:paraId="7FE88D5F" w14:textId="068BB10A" w:rsidR="0022194F" w:rsidRPr="009132EE" w:rsidRDefault="009132EE" w:rsidP="0022194F">
      <w:pPr>
        <w:jc w:val="both"/>
        <w:rPr>
          <w:sz w:val="20"/>
          <w:szCs w:val="20"/>
        </w:rPr>
      </w:pPr>
      <w:r>
        <w:rPr>
          <w:sz w:val="20"/>
          <w:szCs w:val="20"/>
        </w:rPr>
        <w:t>ÜRO Pagulaste Ülemvoliniku Amet.</w:t>
      </w:r>
      <w:r w:rsidR="0022194F">
        <w:rPr>
          <w:sz w:val="20"/>
          <w:szCs w:val="20"/>
        </w:rPr>
        <w:t xml:space="preserve"> </w:t>
      </w:r>
      <w:r w:rsidR="0022194F" w:rsidRPr="009132EE">
        <w:rPr>
          <w:sz w:val="20"/>
          <w:szCs w:val="20"/>
        </w:rPr>
        <w:t xml:space="preserve">Professor Atle Grahl-Madsen, </w:t>
      </w:r>
      <w:hyperlink r:id="rId47">
        <w:r w:rsidR="55A7CC7C" w:rsidRPr="55A7CC7C">
          <w:rPr>
            <w:rStyle w:val="Hperlink"/>
            <w:color w:val="0072BC"/>
            <w:sz w:val="20"/>
            <w:szCs w:val="20"/>
          </w:rPr>
          <w:t>Commentary on the Refugee Convention</w:t>
        </w:r>
      </w:hyperlink>
      <w:r w:rsidR="0022194F" w:rsidRPr="009132EE">
        <w:rPr>
          <w:sz w:val="20"/>
          <w:szCs w:val="20"/>
        </w:rPr>
        <w:t>, Written by Professor Atle Grahl-Madsen in 1963; re-published by the Department of International Protection in October 1997. Article 16</w:t>
      </w:r>
      <w:r w:rsidRPr="009132EE">
        <w:rPr>
          <w:sz w:val="20"/>
          <w:szCs w:val="20"/>
        </w:rPr>
        <w:t xml:space="preserve"> (ACCESS TO COURTS)</w:t>
      </w:r>
      <w:r w:rsidR="0022194F" w:rsidRPr="009132EE">
        <w:rPr>
          <w:sz w:val="20"/>
          <w:szCs w:val="20"/>
        </w:rPr>
        <w:t xml:space="preserve"> is generally understood as applying after refugee status recognition and in relation to civil proceedings, </w:t>
      </w:r>
      <w:r w:rsidRPr="009132EE">
        <w:rPr>
          <w:sz w:val="20"/>
          <w:szCs w:val="20"/>
        </w:rPr>
        <w:t>s</w:t>
      </w:r>
      <w:r w:rsidR="0022194F" w:rsidRPr="009132EE">
        <w:rPr>
          <w:sz w:val="20"/>
          <w:szCs w:val="20"/>
        </w:rPr>
        <w:t xml:space="preserve">ee commentary on Article 16. </w:t>
      </w:r>
    </w:p>
    <w:p w14:paraId="5824A871" w14:textId="0E768216" w:rsidR="0022194F" w:rsidRPr="00A67942" w:rsidRDefault="55A7CC7C" w:rsidP="0022194F">
      <w:pPr>
        <w:pStyle w:val="Loendilik"/>
        <w:spacing w:line="240" w:lineRule="auto"/>
        <w:ind w:left="0"/>
        <w:rPr>
          <w:rFonts w:cs="Times New Roman"/>
          <w:sz w:val="20"/>
          <w:szCs w:val="20"/>
          <w:highlight w:val="yellow"/>
        </w:rPr>
      </w:pPr>
      <w:r w:rsidRPr="55A7CC7C">
        <w:rPr>
          <w:sz w:val="20"/>
          <w:szCs w:val="20"/>
        </w:rPr>
        <w:t>ÜRO Pagulaste Ülemvoliniku Amet</w:t>
      </w:r>
      <w:r w:rsidRPr="55A7CC7C">
        <w:rPr>
          <w:rFonts w:cs="Times New Roman"/>
          <w:sz w:val="20"/>
          <w:szCs w:val="20"/>
        </w:rPr>
        <w:t xml:space="preserve"> 2019. </w:t>
      </w:r>
      <w:hyperlink r:id="rId48">
        <w:r w:rsidRPr="55A7CC7C">
          <w:rPr>
            <w:rStyle w:val="Hperlink"/>
            <w:rFonts w:cs="Times New Roman"/>
            <w:color w:val="0072BC"/>
            <w:sz w:val="20"/>
            <w:szCs w:val="20"/>
          </w:rPr>
          <w:t>Handbook on Procedures and Criteria for Determining Refugee Status under the 1951 Convention and the 1967 Protocol relating to the Status of Refugees</w:t>
        </w:r>
      </w:hyperlink>
      <w:r w:rsidRPr="55A7CC7C">
        <w:rPr>
          <w:rFonts w:cs="Times New Roman"/>
          <w:sz w:val="20"/>
          <w:szCs w:val="20"/>
        </w:rPr>
        <w:t>, 1 February 2019, the Handbook was first published in 1979 and re-issued in 1992 and in 2019, see para. 192.</w:t>
      </w:r>
    </w:p>
    <w:p w14:paraId="77A43661" w14:textId="1D83EA68" w:rsidR="003E6C75" w:rsidRPr="003E6C75" w:rsidRDefault="003E6C75" w:rsidP="000B20A1">
      <w:pPr>
        <w:jc w:val="both"/>
        <w:rPr>
          <w:sz w:val="20"/>
          <w:szCs w:val="20"/>
          <w:highlight w:val="yellow"/>
        </w:rPr>
      </w:pPr>
      <w:r>
        <w:rPr>
          <w:sz w:val="20"/>
          <w:szCs w:val="20"/>
        </w:rPr>
        <w:t>ÜRO Pagulaste Ülemvoliniku Amet</w:t>
      </w:r>
      <w:r w:rsidRPr="003E6C75">
        <w:rPr>
          <w:sz w:val="20"/>
          <w:szCs w:val="20"/>
        </w:rPr>
        <w:t xml:space="preserve">. </w:t>
      </w:r>
      <w:hyperlink r:id="rId49">
        <w:r w:rsidR="55A7CC7C" w:rsidRPr="55A7CC7C">
          <w:rPr>
            <w:rStyle w:val="Hperlink"/>
            <w:sz w:val="20"/>
            <w:szCs w:val="20"/>
          </w:rPr>
          <w:t>Global Consultations on International Protection/Third Track: Asylum Processes (Fair and Efficient Asylum Procedures),</w:t>
        </w:r>
      </w:hyperlink>
      <w:r w:rsidR="55A7CC7C" w:rsidRPr="55A7CC7C">
        <w:rPr>
          <w:sz w:val="20"/>
          <w:szCs w:val="20"/>
        </w:rPr>
        <w:t xml:space="preserve"> EC/GC/01/12, 31 May 2001, para. </w:t>
      </w:r>
      <w:r w:rsidR="0022194F" w:rsidRPr="003E6C75">
        <w:rPr>
          <w:sz w:val="20"/>
          <w:szCs w:val="20"/>
        </w:rPr>
        <w:t xml:space="preserve">50 (g).  </w:t>
      </w:r>
    </w:p>
    <w:p w14:paraId="63A1D3A9" w14:textId="4EE984BE" w:rsidR="003E6C75" w:rsidRPr="003E6C75" w:rsidRDefault="55A7CC7C" w:rsidP="000B20A1">
      <w:pPr>
        <w:jc w:val="both"/>
        <w:rPr>
          <w:sz w:val="20"/>
          <w:szCs w:val="20"/>
        </w:rPr>
      </w:pPr>
      <w:hyperlink r:id="rId50">
        <w:r w:rsidRPr="55A7CC7C">
          <w:rPr>
            <w:rStyle w:val="Hperlink"/>
            <w:color w:val="0072BC"/>
            <w:sz w:val="20"/>
            <w:szCs w:val="20"/>
          </w:rPr>
          <w:t>Improving Asylum Procedures: Comparative Analysis and Recommendations for Law and Practice</w:t>
        </w:r>
      </w:hyperlink>
      <w:r w:rsidRPr="55A7CC7C">
        <w:rPr>
          <w:sz w:val="20"/>
          <w:szCs w:val="20"/>
        </w:rPr>
        <w:t xml:space="preserve">, March 2010, see pages 87-88. </w:t>
      </w:r>
    </w:p>
    <w:p w14:paraId="184095BE" w14:textId="3D458D24" w:rsidR="003E6C75" w:rsidRPr="003E6C75" w:rsidRDefault="003E6C75" w:rsidP="000B20A1">
      <w:pPr>
        <w:jc w:val="both"/>
        <w:rPr>
          <w:sz w:val="20"/>
          <w:szCs w:val="20"/>
        </w:rPr>
      </w:pPr>
      <w:r w:rsidRPr="003E6C75">
        <w:rPr>
          <w:sz w:val="20"/>
          <w:szCs w:val="20"/>
        </w:rPr>
        <w:t>ÜRO Pagulaste Ülemvoliniku Amet</w:t>
      </w:r>
      <w:r>
        <w:rPr>
          <w:sz w:val="20"/>
          <w:szCs w:val="20"/>
        </w:rPr>
        <w:t xml:space="preserve"> 2019</w:t>
      </w:r>
      <w:r w:rsidRPr="003E6C75">
        <w:rPr>
          <w:sz w:val="20"/>
          <w:szCs w:val="20"/>
        </w:rPr>
        <w:t xml:space="preserve">. </w:t>
      </w:r>
      <w:hyperlink r:id="rId51">
        <w:r w:rsidR="55A7CC7C" w:rsidRPr="55A7CC7C">
          <w:rPr>
            <w:rStyle w:val="Hperlink"/>
            <w:sz w:val="20"/>
            <w:szCs w:val="20"/>
          </w:rPr>
          <w:t>Access to Legal Aid for Asylum-Seekers in Estonia</w:t>
        </w:r>
      </w:hyperlink>
      <w:r w:rsidR="55A7CC7C" w:rsidRPr="55A7CC7C">
        <w:rPr>
          <w:sz w:val="20"/>
          <w:szCs w:val="20"/>
        </w:rPr>
        <w:t>.</w:t>
      </w:r>
    </w:p>
    <w:p w14:paraId="43FBE2C8" w14:textId="77777777" w:rsidR="003E6C75" w:rsidRDefault="003E6C75" w:rsidP="000B20A1">
      <w:pPr>
        <w:jc w:val="both"/>
        <w:rPr>
          <w:sz w:val="20"/>
          <w:szCs w:val="20"/>
          <w:highlight w:val="yellow"/>
        </w:rPr>
      </w:pPr>
      <w:r w:rsidRPr="003E6C75">
        <w:rPr>
          <w:sz w:val="20"/>
          <w:szCs w:val="20"/>
        </w:rPr>
        <w:t>ÜRO Pagulaste Ülemvoliniku Amet</w:t>
      </w:r>
      <w:r>
        <w:rPr>
          <w:sz w:val="20"/>
          <w:szCs w:val="20"/>
        </w:rPr>
        <w:t xml:space="preserve"> 2020. </w:t>
      </w:r>
      <w:hyperlink r:id="rId52">
        <w:r w:rsidR="55A7CC7C" w:rsidRPr="55A7CC7C">
          <w:rPr>
            <w:rStyle w:val="Hperlink"/>
            <w:sz w:val="20"/>
            <w:szCs w:val="20"/>
          </w:rPr>
          <w:t>UNHCR RSD Procedural Standards Unit 2.7: Legal Representation in UNHCR RSD Procedures</w:t>
        </w:r>
      </w:hyperlink>
      <w:r w:rsidR="55A7CC7C" w:rsidRPr="55A7CC7C">
        <w:rPr>
          <w:sz w:val="20"/>
          <w:szCs w:val="20"/>
        </w:rPr>
        <w:t>.</w:t>
      </w:r>
    </w:p>
    <w:p w14:paraId="3A737592" w14:textId="6EB2DB57" w:rsidR="003E6C75" w:rsidRDefault="55A7CC7C" w:rsidP="000B20A1">
      <w:pPr>
        <w:jc w:val="both"/>
        <w:rPr>
          <w:sz w:val="20"/>
          <w:szCs w:val="20"/>
          <w:highlight w:val="yellow"/>
        </w:rPr>
      </w:pPr>
      <w:r w:rsidRPr="55A7CC7C">
        <w:rPr>
          <w:sz w:val="20"/>
          <w:szCs w:val="20"/>
        </w:rPr>
        <w:t xml:space="preserve">ÜRO Pagulaste Ülemvoliniku Amet 2024. European Council on Refugees and Exiles (ECRE), </w:t>
      </w:r>
      <w:hyperlink r:id="rId53">
        <w:r w:rsidRPr="55A7CC7C">
          <w:rPr>
            <w:rStyle w:val="Hperlink"/>
            <w:sz w:val="20"/>
            <w:szCs w:val="20"/>
          </w:rPr>
          <w:t>The Guarantees of the EU Charter of Fundamental Rights in Respect of Legal Counselling, Assistance and Representation in Asylum Procedures</w:t>
        </w:r>
      </w:hyperlink>
      <w:r w:rsidRPr="55A7CC7C">
        <w:rPr>
          <w:sz w:val="20"/>
          <w:szCs w:val="20"/>
        </w:rPr>
        <w:t>, Legal Note #16, June 2024.</w:t>
      </w:r>
    </w:p>
    <w:p w14:paraId="585FA612" w14:textId="5D650286" w:rsidR="003E6C75" w:rsidRPr="003E6C75" w:rsidRDefault="55A7CC7C" w:rsidP="000B20A1">
      <w:pPr>
        <w:jc w:val="both"/>
        <w:rPr>
          <w:sz w:val="20"/>
          <w:szCs w:val="20"/>
        </w:rPr>
      </w:pPr>
      <w:r w:rsidRPr="55A7CC7C">
        <w:rPr>
          <w:sz w:val="20"/>
          <w:szCs w:val="20"/>
        </w:rPr>
        <w:t xml:space="preserve">Euroopa Liidu Põhiõiguste Amet 2020, </w:t>
      </w:r>
      <w:hyperlink r:id="rId54">
        <w:r w:rsidRPr="55A7CC7C">
          <w:rPr>
            <w:rStyle w:val="Hperlink"/>
            <w:color w:val="0072BC"/>
            <w:sz w:val="20"/>
            <w:szCs w:val="20"/>
          </w:rPr>
          <w:t>Handbook on European law relating to asylum, borders and immigration</w:t>
        </w:r>
      </w:hyperlink>
      <w:r w:rsidRPr="55A7CC7C">
        <w:rPr>
          <w:sz w:val="20"/>
          <w:szCs w:val="20"/>
        </w:rPr>
        <w:t xml:space="preserve">, see 5.5. </w:t>
      </w:r>
      <w:r w:rsidR="000B20A1" w:rsidRPr="003E6C75">
        <w:rPr>
          <w:sz w:val="20"/>
          <w:szCs w:val="20"/>
        </w:rPr>
        <w:t xml:space="preserve">Legal assistance in asylum and return procedures, pages 162-164. </w:t>
      </w:r>
    </w:p>
    <w:p w14:paraId="056A5D28" w14:textId="65E41B34" w:rsidR="003E6C75" w:rsidRPr="008B1438" w:rsidRDefault="55A7CC7C" w:rsidP="000B20A1">
      <w:pPr>
        <w:jc w:val="both"/>
        <w:rPr>
          <w:sz w:val="20"/>
          <w:szCs w:val="20"/>
        </w:rPr>
      </w:pPr>
      <w:r w:rsidRPr="55A7CC7C">
        <w:rPr>
          <w:sz w:val="20"/>
          <w:szCs w:val="20"/>
        </w:rPr>
        <w:t xml:space="preserve">ECRE/ELENA 2017, </w:t>
      </w:r>
      <w:hyperlink r:id="rId55">
        <w:r w:rsidRPr="55A7CC7C">
          <w:rPr>
            <w:rStyle w:val="Hperlink"/>
            <w:color w:val="0072BC"/>
            <w:sz w:val="20"/>
            <w:szCs w:val="20"/>
          </w:rPr>
          <w:t>Legal Note on Access to Legal Aid In Europe</w:t>
        </w:r>
      </w:hyperlink>
      <w:r w:rsidRPr="55A7CC7C">
        <w:rPr>
          <w:sz w:val="20"/>
          <w:szCs w:val="20"/>
        </w:rPr>
        <w:t>.</w:t>
      </w:r>
    </w:p>
    <w:p w14:paraId="36DCC7DC" w14:textId="792479B7" w:rsidR="000B20A1" w:rsidRPr="00ED4D15" w:rsidRDefault="008B1438" w:rsidP="000B20A1">
      <w:pPr>
        <w:jc w:val="both"/>
        <w:rPr>
          <w:sz w:val="20"/>
          <w:szCs w:val="20"/>
        </w:rPr>
      </w:pPr>
      <w:r w:rsidRPr="008B1438">
        <w:rPr>
          <w:sz w:val="20"/>
          <w:szCs w:val="20"/>
        </w:rPr>
        <w:t>Euroopa Liidu Varjupaigaamet 2024.</w:t>
      </w:r>
      <w:r w:rsidR="000B20A1" w:rsidRPr="008B1438">
        <w:rPr>
          <w:sz w:val="20"/>
          <w:szCs w:val="20"/>
        </w:rPr>
        <w:t xml:space="preserve"> </w:t>
      </w:r>
      <w:r w:rsidR="55A7CC7C" w:rsidRPr="55A7CC7C">
        <w:rPr>
          <w:sz w:val="20"/>
          <w:szCs w:val="20"/>
        </w:rPr>
        <w:t xml:space="preserve">Asylum Report 2024, </w:t>
      </w:r>
      <w:hyperlink r:id="rId56">
        <w:r w:rsidR="55A7CC7C" w:rsidRPr="55A7CC7C">
          <w:rPr>
            <w:rStyle w:val="Hperlink"/>
            <w:sz w:val="20"/>
            <w:szCs w:val="20"/>
          </w:rPr>
          <w:t>Section 3.9 Legal Assistance and Representation.</w:t>
        </w:r>
      </w:hyperlink>
    </w:p>
    <w:p w14:paraId="130D0ACD" w14:textId="26699470" w:rsidR="0022194F" w:rsidRDefault="0022194F">
      <w:pPr>
        <w:pStyle w:val="Allmrkusetekst"/>
      </w:pPr>
    </w:p>
  </w:footnote>
  <w:footnote w:id="69">
    <w:p w14:paraId="43994DDC" w14:textId="43004176" w:rsidR="00F213EC" w:rsidRPr="00F25C1C" w:rsidRDefault="00F213EC" w:rsidP="00F213EC">
      <w:pPr>
        <w:jc w:val="both"/>
        <w:rPr>
          <w:color w:val="000000" w:themeColor="text1"/>
        </w:rPr>
      </w:pPr>
      <w:r>
        <w:rPr>
          <w:rStyle w:val="Allmrkuseviide"/>
        </w:rPr>
        <w:footnoteRef/>
      </w:r>
      <w:r>
        <w:t xml:space="preserve"> </w:t>
      </w:r>
      <w:r w:rsidRPr="009E6165">
        <w:rPr>
          <w:bCs/>
          <w:sz w:val="20"/>
          <w:szCs w:val="20"/>
        </w:rPr>
        <w:t xml:space="preserve">Paragrahv 16 lõikega 3 ja </w:t>
      </w:r>
      <w:r w:rsidR="004E7F94">
        <w:rPr>
          <w:bCs/>
          <w:sz w:val="20"/>
          <w:szCs w:val="20"/>
        </w:rPr>
        <w:t>§-</w:t>
      </w:r>
      <w:r w:rsidRPr="009E6165">
        <w:rPr>
          <w:bCs/>
          <w:sz w:val="20"/>
          <w:szCs w:val="20"/>
        </w:rPr>
        <w:t>i 21 lõikega 2 võetakse üle direktiiv 2024/1346</w:t>
      </w:r>
      <w:r w:rsidR="00254B9A">
        <w:rPr>
          <w:bCs/>
          <w:sz w:val="20"/>
          <w:szCs w:val="20"/>
        </w:rPr>
        <w:t>/EL</w:t>
      </w:r>
      <w:r w:rsidRPr="009E6165">
        <w:rPr>
          <w:bCs/>
          <w:sz w:val="20"/>
          <w:szCs w:val="20"/>
        </w:rPr>
        <w:t xml:space="preserve"> (vastuvõtutingimuste kohta) artik</w:t>
      </w:r>
      <w:r w:rsidR="001A0851">
        <w:rPr>
          <w:bCs/>
          <w:sz w:val="20"/>
          <w:szCs w:val="20"/>
        </w:rPr>
        <w:t>li</w:t>
      </w:r>
      <w:r w:rsidRPr="009E6165">
        <w:rPr>
          <w:bCs/>
          <w:sz w:val="20"/>
          <w:szCs w:val="20"/>
        </w:rPr>
        <w:t xml:space="preserve"> 5 lõige 1 ja 2 esimene ja teine alajaotis. Paragrahv 16 lõige 3 punktiga 8, </w:t>
      </w:r>
      <w:r w:rsidR="004E7F94">
        <w:rPr>
          <w:bCs/>
          <w:sz w:val="20"/>
          <w:szCs w:val="20"/>
        </w:rPr>
        <w:t>§-i</w:t>
      </w:r>
      <w:r w:rsidRPr="009E6165">
        <w:rPr>
          <w:bCs/>
          <w:sz w:val="20"/>
          <w:szCs w:val="20"/>
        </w:rPr>
        <w:t xml:space="preserve"> 18 lõikega 5, TöMS §</w:t>
      </w:r>
      <w:r w:rsidR="004E7F94">
        <w:rPr>
          <w:bCs/>
          <w:sz w:val="20"/>
          <w:szCs w:val="20"/>
        </w:rPr>
        <w:t>-i</w:t>
      </w:r>
      <w:r w:rsidRPr="009E6165">
        <w:rPr>
          <w:bCs/>
          <w:sz w:val="20"/>
          <w:szCs w:val="20"/>
        </w:rPr>
        <w:t xml:space="preserve"> 3 lõige 1 punkt 4, VKTS §</w:t>
      </w:r>
      <w:r w:rsidR="004E7F94">
        <w:rPr>
          <w:bCs/>
          <w:sz w:val="20"/>
          <w:szCs w:val="20"/>
        </w:rPr>
        <w:t>-i</w:t>
      </w:r>
      <w:r w:rsidRPr="009E6165">
        <w:rPr>
          <w:bCs/>
          <w:sz w:val="20"/>
          <w:szCs w:val="20"/>
        </w:rPr>
        <w:t xml:space="preserve"> 6 punkt 4, SMS § 1, §</w:t>
      </w:r>
      <w:r w:rsidR="004E7F94">
        <w:rPr>
          <w:bCs/>
          <w:sz w:val="20"/>
          <w:szCs w:val="20"/>
        </w:rPr>
        <w:t>-i</w:t>
      </w:r>
      <w:r w:rsidRPr="009E6165">
        <w:rPr>
          <w:bCs/>
          <w:sz w:val="20"/>
          <w:szCs w:val="20"/>
        </w:rPr>
        <w:t xml:space="preserve"> 2 lõige 1 punkt 1, §</w:t>
      </w:r>
      <w:r w:rsidR="004E7F94">
        <w:rPr>
          <w:bCs/>
          <w:sz w:val="20"/>
          <w:szCs w:val="20"/>
        </w:rPr>
        <w:t>-ga</w:t>
      </w:r>
      <w:r w:rsidRPr="009E6165">
        <w:rPr>
          <w:bCs/>
          <w:sz w:val="20"/>
          <w:szCs w:val="20"/>
        </w:rPr>
        <w:t xml:space="preserve"> 4 võetakse üle direktiiv</w:t>
      </w:r>
      <w:r w:rsidR="004E7F94">
        <w:rPr>
          <w:bCs/>
          <w:sz w:val="20"/>
          <w:szCs w:val="20"/>
        </w:rPr>
        <w:t>i</w:t>
      </w:r>
      <w:r w:rsidRPr="009E6165">
        <w:rPr>
          <w:bCs/>
          <w:sz w:val="20"/>
          <w:szCs w:val="20"/>
        </w:rPr>
        <w:t xml:space="preserve"> 2024/1346</w:t>
      </w:r>
      <w:r w:rsidR="00254B9A">
        <w:rPr>
          <w:bCs/>
          <w:sz w:val="20"/>
          <w:szCs w:val="20"/>
        </w:rPr>
        <w:t>/EL</w:t>
      </w:r>
      <w:r w:rsidRPr="009E6165">
        <w:rPr>
          <w:bCs/>
          <w:sz w:val="20"/>
          <w:szCs w:val="20"/>
        </w:rPr>
        <w:t xml:space="preserve"> (vastuvõtutingimuste kohta) artik</w:t>
      </w:r>
      <w:r w:rsidR="00C504CD">
        <w:rPr>
          <w:bCs/>
          <w:sz w:val="20"/>
          <w:szCs w:val="20"/>
        </w:rPr>
        <w:t>li</w:t>
      </w:r>
      <w:r w:rsidRPr="009E6165">
        <w:rPr>
          <w:bCs/>
          <w:sz w:val="20"/>
          <w:szCs w:val="20"/>
        </w:rPr>
        <w:t xml:space="preserve"> 17 lõige 1, lõike 2 alajaotis 2, lõige 7, 8 ja 9. Paragrahv</w:t>
      </w:r>
      <w:r w:rsidR="004E7F94">
        <w:rPr>
          <w:bCs/>
          <w:sz w:val="20"/>
          <w:szCs w:val="20"/>
        </w:rPr>
        <w:t>i</w:t>
      </w:r>
      <w:r w:rsidRPr="009E6165">
        <w:rPr>
          <w:bCs/>
          <w:sz w:val="20"/>
          <w:szCs w:val="20"/>
        </w:rPr>
        <w:t xml:space="preserve"> 16 lõike 3 punktiga 3, </w:t>
      </w:r>
      <w:r w:rsidR="004E7F94">
        <w:rPr>
          <w:bCs/>
          <w:sz w:val="20"/>
          <w:szCs w:val="20"/>
        </w:rPr>
        <w:t>§-i</w:t>
      </w:r>
      <w:r w:rsidRPr="009E6165">
        <w:rPr>
          <w:bCs/>
          <w:sz w:val="20"/>
          <w:szCs w:val="20"/>
        </w:rPr>
        <w:t xml:space="preserve"> 44 lõike 1 punktiga 4 ja TTKS §</w:t>
      </w:r>
      <w:r w:rsidR="004E7F94">
        <w:rPr>
          <w:bCs/>
          <w:sz w:val="20"/>
          <w:szCs w:val="20"/>
        </w:rPr>
        <w:t>-i</w:t>
      </w:r>
      <w:r w:rsidRPr="009E6165">
        <w:rPr>
          <w:bCs/>
          <w:sz w:val="20"/>
          <w:szCs w:val="20"/>
        </w:rPr>
        <w:t xml:space="preserve"> 2 lõikega 1 võetakse üle direktiiv 2024/1346</w:t>
      </w:r>
      <w:r w:rsidR="00254B9A">
        <w:rPr>
          <w:bCs/>
          <w:sz w:val="20"/>
          <w:szCs w:val="20"/>
        </w:rPr>
        <w:t>/EL</w:t>
      </w:r>
      <w:r w:rsidRPr="009E6165">
        <w:rPr>
          <w:bCs/>
          <w:sz w:val="20"/>
          <w:szCs w:val="20"/>
        </w:rPr>
        <w:t xml:space="preserve"> (vastuvõtutingimuste kohta) artikkel 22.</w:t>
      </w:r>
      <w:r w:rsidRPr="009E6165">
        <w:t xml:space="preserve"> </w:t>
      </w:r>
    </w:p>
    <w:p w14:paraId="6B4CCECE" w14:textId="77777777" w:rsidR="00F213EC" w:rsidRDefault="00F213EC" w:rsidP="00F213EC">
      <w:pPr>
        <w:pStyle w:val="Allmrkusetekst"/>
      </w:pPr>
    </w:p>
  </w:footnote>
  <w:footnote w:id="70">
    <w:p w14:paraId="45935398" w14:textId="422BAAC6" w:rsidR="00490ECC" w:rsidRPr="00490ECC" w:rsidRDefault="00490ECC">
      <w:pPr>
        <w:pStyle w:val="Allmrkusetekst"/>
      </w:pPr>
      <w:r>
        <w:rPr>
          <w:rStyle w:val="Allmrkuseviide"/>
        </w:rPr>
        <w:footnoteRef/>
      </w:r>
      <w:r w:rsidR="009B0511">
        <w:t xml:space="preserve"> </w:t>
      </w:r>
      <w:r w:rsidR="009B0511" w:rsidRPr="00490ECC">
        <w:t xml:space="preserve">Samuti võetakse </w:t>
      </w:r>
      <w:r w:rsidR="009B356F" w:rsidRPr="003B7C53">
        <w:t>§</w:t>
      </w:r>
      <w:r w:rsidR="009B0511" w:rsidRPr="00490ECC">
        <w:t xml:space="preserve"> 18, </w:t>
      </w:r>
      <w:r w:rsidR="009B356F" w:rsidRPr="003B7C53">
        <w:t>§</w:t>
      </w:r>
      <w:r w:rsidR="009B0511" w:rsidRPr="00490ECC">
        <w:t xml:space="preserve"> 19, </w:t>
      </w:r>
      <w:r w:rsidR="009B356F" w:rsidRPr="003B7C53">
        <w:t>§</w:t>
      </w:r>
      <w:r w:rsidR="009B0511" w:rsidRPr="00490ECC">
        <w:t xml:space="preserve"> 47 lõikega 3 ning HMS §-ga 56 Euroopa Parlamendi ja nõukogu direktiiv </w:t>
      </w:r>
      <w:r w:rsidR="009B0511">
        <w:t>2024/1346/EL</w:t>
      </w:r>
      <w:r w:rsidR="009B0511" w:rsidRPr="00490ECC">
        <w:t xml:space="preserve"> (vastuvõtutingimuste kohta) artik</w:t>
      </w:r>
      <w:r w:rsidR="009B0511">
        <w:t>li</w:t>
      </w:r>
      <w:r w:rsidR="009B0511" w:rsidRPr="00490ECC">
        <w:t xml:space="preserve"> 19 lõiked 3 kuni 7.</w:t>
      </w:r>
    </w:p>
  </w:footnote>
  <w:footnote w:id="71">
    <w:p w14:paraId="0106FB9B" w14:textId="14EDDF94" w:rsidR="00F213EC" w:rsidRPr="002231E6" w:rsidRDefault="00F213EC" w:rsidP="00F213EC">
      <w:pPr>
        <w:jc w:val="both"/>
        <w:rPr>
          <w:bCs/>
          <w:sz w:val="20"/>
          <w:szCs w:val="20"/>
        </w:rPr>
      </w:pPr>
      <w:r>
        <w:rPr>
          <w:rStyle w:val="Allmrkuseviide"/>
        </w:rPr>
        <w:footnoteRef/>
      </w:r>
      <w:r>
        <w:t xml:space="preserve"> </w:t>
      </w:r>
      <w:r w:rsidRPr="002231E6">
        <w:rPr>
          <w:bCs/>
          <w:sz w:val="20"/>
          <w:szCs w:val="20"/>
        </w:rPr>
        <w:t xml:space="preserve">Paragrahv 19 lõikega 1, </w:t>
      </w:r>
      <w:r w:rsidR="009C0D8D">
        <w:rPr>
          <w:bCs/>
          <w:sz w:val="20"/>
          <w:szCs w:val="20"/>
        </w:rPr>
        <w:t>§-i</w:t>
      </w:r>
      <w:r w:rsidRPr="002231E6">
        <w:rPr>
          <w:bCs/>
          <w:sz w:val="20"/>
          <w:szCs w:val="20"/>
        </w:rPr>
        <w:t xml:space="preserve"> 44 lõikega 1, </w:t>
      </w:r>
      <w:r w:rsidR="009C0D8D">
        <w:rPr>
          <w:bCs/>
          <w:sz w:val="20"/>
          <w:szCs w:val="20"/>
        </w:rPr>
        <w:t>§-i</w:t>
      </w:r>
      <w:r w:rsidRPr="002231E6">
        <w:rPr>
          <w:bCs/>
          <w:sz w:val="20"/>
          <w:szCs w:val="20"/>
        </w:rPr>
        <w:t xml:space="preserve"> 46 lõikega 1, </w:t>
      </w:r>
      <w:r w:rsidR="009C0D8D">
        <w:rPr>
          <w:bCs/>
          <w:sz w:val="20"/>
          <w:szCs w:val="20"/>
        </w:rPr>
        <w:t>§-i</w:t>
      </w:r>
      <w:r w:rsidRPr="002231E6">
        <w:rPr>
          <w:bCs/>
          <w:sz w:val="20"/>
          <w:szCs w:val="20"/>
        </w:rPr>
        <w:t xml:space="preserve"> 48 lõike 1 punktidega 1–3, SHS</w:t>
      </w:r>
      <w:r w:rsidR="009C0D8D">
        <w:rPr>
          <w:bCs/>
          <w:sz w:val="20"/>
          <w:szCs w:val="20"/>
        </w:rPr>
        <w:t xml:space="preserve"> </w:t>
      </w:r>
      <w:r w:rsidRPr="002231E6">
        <w:rPr>
          <w:bCs/>
          <w:sz w:val="20"/>
          <w:szCs w:val="20"/>
        </w:rPr>
        <w:t>§ 8, TTKS §</w:t>
      </w:r>
      <w:r w:rsidR="009C0D8D">
        <w:rPr>
          <w:bCs/>
          <w:sz w:val="20"/>
          <w:szCs w:val="20"/>
        </w:rPr>
        <w:t>-i</w:t>
      </w:r>
      <w:r w:rsidRPr="002231E6">
        <w:rPr>
          <w:bCs/>
          <w:sz w:val="20"/>
          <w:szCs w:val="20"/>
        </w:rPr>
        <w:t xml:space="preserve"> 2 lõige 1, § 3, §</w:t>
      </w:r>
      <w:r w:rsidR="009C0D8D">
        <w:rPr>
          <w:bCs/>
          <w:sz w:val="20"/>
          <w:szCs w:val="20"/>
        </w:rPr>
        <w:t xml:space="preserve">-ga </w:t>
      </w:r>
      <w:r w:rsidRPr="002231E6">
        <w:rPr>
          <w:bCs/>
          <w:sz w:val="20"/>
          <w:szCs w:val="20"/>
        </w:rPr>
        <w:t>5 ja §</w:t>
      </w:r>
      <w:r w:rsidR="009C0D8D">
        <w:rPr>
          <w:bCs/>
          <w:sz w:val="20"/>
          <w:szCs w:val="20"/>
        </w:rPr>
        <w:t>-ga</w:t>
      </w:r>
      <w:r w:rsidRPr="002231E6">
        <w:rPr>
          <w:bCs/>
          <w:sz w:val="20"/>
          <w:szCs w:val="20"/>
        </w:rPr>
        <w:t xml:space="preserve"> 6 võetakse üle direktiiv 2024/1346</w:t>
      </w:r>
      <w:r w:rsidR="00254B9A">
        <w:rPr>
          <w:bCs/>
          <w:sz w:val="20"/>
          <w:szCs w:val="20"/>
        </w:rPr>
        <w:t>/EL</w:t>
      </w:r>
      <w:r w:rsidRPr="002231E6">
        <w:rPr>
          <w:bCs/>
          <w:sz w:val="20"/>
          <w:szCs w:val="20"/>
        </w:rPr>
        <w:t xml:space="preserve"> (vastuvõtutingimuste kohta) a</w:t>
      </w:r>
      <w:r w:rsidR="00784907">
        <w:rPr>
          <w:bCs/>
          <w:sz w:val="20"/>
          <w:szCs w:val="20"/>
        </w:rPr>
        <w:t>rtikli</w:t>
      </w:r>
      <w:r w:rsidRPr="002231E6">
        <w:rPr>
          <w:bCs/>
          <w:sz w:val="20"/>
          <w:szCs w:val="20"/>
        </w:rPr>
        <w:t xml:space="preserve"> 7 lõiked 1-5. Samuti </w:t>
      </w:r>
      <w:r w:rsidR="009C0D8D">
        <w:rPr>
          <w:bCs/>
          <w:sz w:val="20"/>
          <w:szCs w:val="20"/>
        </w:rPr>
        <w:t>§-i</w:t>
      </w:r>
      <w:r w:rsidRPr="002231E6">
        <w:rPr>
          <w:bCs/>
          <w:sz w:val="20"/>
          <w:szCs w:val="20"/>
        </w:rPr>
        <w:t xml:space="preserve"> 19 lõikega 1 ning </w:t>
      </w:r>
      <w:r w:rsidR="009C0D8D">
        <w:rPr>
          <w:bCs/>
          <w:sz w:val="20"/>
          <w:szCs w:val="20"/>
        </w:rPr>
        <w:t>§-i</w:t>
      </w:r>
      <w:r w:rsidRPr="002231E6">
        <w:rPr>
          <w:bCs/>
          <w:sz w:val="20"/>
          <w:szCs w:val="20"/>
        </w:rPr>
        <w:t xml:space="preserve"> 36 lõike 4 esimese lausega, </w:t>
      </w:r>
      <w:r w:rsidR="009C0D8D">
        <w:rPr>
          <w:bCs/>
          <w:sz w:val="20"/>
          <w:szCs w:val="20"/>
        </w:rPr>
        <w:t>§-i</w:t>
      </w:r>
      <w:r w:rsidRPr="002231E6">
        <w:rPr>
          <w:bCs/>
          <w:sz w:val="20"/>
          <w:szCs w:val="20"/>
        </w:rPr>
        <w:t xml:space="preserve"> 43 lõike 6 punktiga 2, </w:t>
      </w:r>
      <w:r w:rsidR="009C0D8D">
        <w:rPr>
          <w:bCs/>
          <w:sz w:val="20"/>
          <w:szCs w:val="20"/>
        </w:rPr>
        <w:t>§-i</w:t>
      </w:r>
      <w:r w:rsidRPr="002231E6">
        <w:rPr>
          <w:bCs/>
          <w:sz w:val="20"/>
          <w:szCs w:val="20"/>
        </w:rPr>
        <w:t xml:space="preserve"> 50 lõike 1 punktidega 1 ja 2 ja lõigetega 2–3, 5, 7 ja 9 ning HMS §</w:t>
      </w:r>
      <w:r w:rsidR="002F5F69">
        <w:rPr>
          <w:bCs/>
          <w:sz w:val="20"/>
          <w:szCs w:val="20"/>
        </w:rPr>
        <w:t>-i</w:t>
      </w:r>
      <w:r w:rsidRPr="002231E6">
        <w:rPr>
          <w:bCs/>
          <w:sz w:val="20"/>
          <w:szCs w:val="20"/>
        </w:rPr>
        <w:t xml:space="preserve"> 51 lõige 1, HMS §</w:t>
      </w:r>
      <w:r w:rsidR="002F5F69">
        <w:rPr>
          <w:bCs/>
          <w:sz w:val="20"/>
          <w:szCs w:val="20"/>
        </w:rPr>
        <w:t>-i</w:t>
      </w:r>
      <w:r w:rsidRPr="002231E6">
        <w:rPr>
          <w:bCs/>
          <w:sz w:val="20"/>
          <w:szCs w:val="20"/>
        </w:rPr>
        <w:t xml:space="preserve"> 56 lõiked 1–3, §</w:t>
      </w:r>
      <w:r w:rsidR="002F5F69">
        <w:rPr>
          <w:bCs/>
          <w:sz w:val="20"/>
          <w:szCs w:val="20"/>
        </w:rPr>
        <w:t>-i</w:t>
      </w:r>
      <w:r w:rsidRPr="002231E6">
        <w:rPr>
          <w:bCs/>
          <w:sz w:val="20"/>
          <w:szCs w:val="20"/>
        </w:rPr>
        <w:t xml:space="preserve"> 57 lõikega 1 võetakse üle direktiiv 2024/1346</w:t>
      </w:r>
      <w:r w:rsidR="00254B9A">
        <w:rPr>
          <w:bCs/>
          <w:sz w:val="20"/>
          <w:szCs w:val="20"/>
        </w:rPr>
        <w:t>/EL</w:t>
      </w:r>
      <w:r w:rsidRPr="002231E6">
        <w:rPr>
          <w:bCs/>
          <w:sz w:val="20"/>
          <w:szCs w:val="20"/>
        </w:rPr>
        <w:t xml:space="preserve"> (vastuvõtutingimuste kohta) artikkel 9. Samuti võetakse </w:t>
      </w:r>
      <w:r w:rsidR="002F5F69">
        <w:rPr>
          <w:bCs/>
          <w:sz w:val="20"/>
          <w:szCs w:val="20"/>
        </w:rPr>
        <w:t>§-ga</w:t>
      </w:r>
      <w:r w:rsidRPr="002231E6">
        <w:rPr>
          <w:bCs/>
          <w:sz w:val="20"/>
          <w:szCs w:val="20"/>
        </w:rPr>
        <w:t xml:space="preserve"> 19 ning OAS §</w:t>
      </w:r>
      <w:r w:rsidR="002F5F69">
        <w:rPr>
          <w:bCs/>
          <w:sz w:val="20"/>
          <w:szCs w:val="20"/>
        </w:rPr>
        <w:t>-ga</w:t>
      </w:r>
      <w:r w:rsidRPr="002231E6">
        <w:rPr>
          <w:bCs/>
          <w:sz w:val="20"/>
          <w:szCs w:val="20"/>
        </w:rPr>
        <w:t xml:space="preserve"> 3 ja §</w:t>
      </w:r>
      <w:r w:rsidR="002F5F69">
        <w:rPr>
          <w:bCs/>
          <w:sz w:val="20"/>
          <w:szCs w:val="20"/>
        </w:rPr>
        <w:t>-ga</w:t>
      </w:r>
      <w:r w:rsidRPr="002231E6">
        <w:rPr>
          <w:bCs/>
          <w:sz w:val="20"/>
          <w:szCs w:val="20"/>
        </w:rPr>
        <w:t xml:space="preserve"> 4 üle direktiiv 2024/1346</w:t>
      </w:r>
      <w:r w:rsidR="00254B9A">
        <w:rPr>
          <w:bCs/>
          <w:sz w:val="20"/>
          <w:szCs w:val="20"/>
        </w:rPr>
        <w:t>/EL</w:t>
      </w:r>
      <w:r w:rsidRPr="002231E6">
        <w:rPr>
          <w:bCs/>
          <w:sz w:val="20"/>
          <w:szCs w:val="20"/>
        </w:rPr>
        <w:t xml:space="preserve"> (vastuvõtutingimuste kohta) artikkel 24. Paragrahvi 19 lõiketega 3 kuni 9, </w:t>
      </w:r>
      <w:r w:rsidR="002F5F69">
        <w:rPr>
          <w:bCs/>
          <w:sz w:val="20"/>
          <w:szCs w:val="20"/>
        </w:rPr>
        <w:t>§-i</w:t>
      </w:r>
      <w:r w:rsidRPr="002231E6">
        <w:rPr>
          <w:bCs/>
          <w:sz w:val="20"/>
          <w:szCs w:val="20"/>
        </w:rPr>
        <w:t xml:space="preserve"> 84 lõike 2 punktiga 8 ja SHS §</w:t>
      </w:r>
      <w:r w:rsidR="002F5F69">
        <w:rPr>
          <w:bCs/>
          <w:sz w:val="20"/>
          <w:szCs w:val="20"/>
        </w:rPr>
        <w:t>-ga</w:t>
      </w:r>
      <w:r w:rsidRPr="002231E6">
        <w:rPr>
          <w:bCs/>
          <w:sz w:val="20"/>
          <w:szCs w:val="20"/>
        </w:rPr>
        <w:t xml:space="preserve"> 141 ja </w:t>
      </w:r>
      <w:r w:rsidR="002F5F69">
        <w:rPr>
          <w:bCs/>
          <w:sz w:val="20"/>
          <w:szCs w:val="20"/>
        </w:rPr>
        <w:t xml:space="preserve">§-ga </w:t>
      </w:r>
      <w:r w:rsidRPr="002231E6">
        <w:rPr>
          <w:bCs/>
          <w:sz w:val="20"/>
          <w:szCs w:val="20"/>
        </w:rPr>
        <w:t>142</w:t>
      </w:r>
      <w:r w:rsidRPr="002231E6">
        <w:rPr>
          <w:bCs/>
          <w:sz w:val="20"/>
          <w:szCs w:val="20"/>
          <w:vertAlign w:val="superscript"/>
        </w:rPr>
        <w:t xml:space="preserve">1 </w:t>
      </w:r>
      <w:r w:rsidRPr="002231E6">
        <w:rPr>
          <w:bCs/>
          <w:sz w:val="20"/>
          <w:szCs w:val="20"/>
        </w:rPr>
        <w:t>ning sotsiaalkaitseministri 27. detsembri 2017. aasta määrus</w:t>
      </w:r>
      <w:r w:rsidR="004D2F63">
        <w:rPr>
          <w:bCs/>
          <w:sz w:val="20"/>
          <w:szCs w:val="20"/>
        </w:rPr>
        <w:t>e</w:t>
      </w:r>
      <w:r w:rsidRPr="002231E6">
        <w:rPr>
          <w:bCs/>
          <w:sz w:val="20"/>
          <w:szCs w:val="20"/>
        </w:rPr>
        <w:t xml:space="preserve"> nr 72 “Sotsiaalteenuste ja -toetuste andmeregistri põhimäärus” §</w:t>
      </w:r>
      <w:r w:rsidR="002F5F69">
        <w:rPr>
          <w:bCs/>
          <w:sz w:val="20"/>
          <w:szCs w:val="20"/>
        </w:rPr>
        <w:t>-ga</w:t>
      </w:r>
      <w:r w:rsidRPr="002231E6">
        <w:rPr>
          <w:bCs/>
          <w:sz w:val="20"/>
          <w:szCs w:val="20"/>
        </w:rPr>
        <w:t xml:space="preserve"> 8 võetakse üle direktiiv 2024/1346</w:t>
      </w:r>
      <w:r w:rsidR="00254B9A">
        <w:rPr>
          <w:bCs/>
          <w:sz w:val="20"/>
          <w:szCs w:val="20"/>
        </w:rPr>
        <w:t>/EL</w:t>
      </w:r>
      <w:r w:rsidRPr="002231E6">
        <w:rPr>
          <w:bCs/>
          <w:sz w:val="20"/>
          <w:szCs w:val="20"/>
        </w:rPr>
        <w:t xml:space="preserve"> (vastuvõtutingimuste kohta) artikkel 25. Paragrahv 19 lõigetega 2 ja 6 ning </w:t>
      </w:r>
      <w:r w:rsidR="002F5F69">
        <w:rPr>
          <w:bCs/>
          <w:sz w:val="20"/>
          <w:szCs w:val="20"/>
        </w:rPr>
        <w:t>§-ga</w:t>
      </w:r>
      <w:r w:rsidRPr="002231E6">
        <w:rPr>
          <w:bCs/>
          <w:sz w:val="20"/>
          <w:szCs w:val="20"/>
        </w:rPr>
        <w:t xml:space="preserve"> 21, </w:t>
      </w:r>
      <w:r w:rsidR="002F5F69">
        <w:rPr>
          <w:bCs/>
          <w:sz w:val="20"/>
          <w:szCs w:val="20"/>
        </w:rPr>
        <w:t>§-i</w:t>
      </w:r>
      <w:r w:rsidRPr="002231E6">
        <w:rPr>
          <w:bCs/>
          <w:sz w:val="20"/>
          <w:szCs w:val="20"/>
        </w:rPr>
        <w:t xml:space="preserve"> 46 lõigetega 2 ja 3 ning LasteKS §</w:t>
      </w:r>
      <w:r w:rsidR="005F407C">
        <w:rPr>
          <w:bCs/>
          <w:sz w:val="20"/>
          <w:szCs w:val="20"/>
        </w:rPr>
        <w:t>-i</w:t>
      </w:r>
      <w:r w:rsidRPr="002231E6">
        <w:rPr>
          <w:bCs/>
          <w:sz w:val="20"/>
          <w:szCs w:val="20"/>
        </w:rPr>
        <w:t xml:space="preserve"> 20 lõi</w:t>
      </w:r>
      <w:r w:rsidR="005F407C">
        <w:rPr>
          <w:bCs/>
          <w:sz w:val="20"/>
          <w:szCs w:val="20"/>
        </w:rPr>
        <w:t>getega</w:t>
      </w:r>
      <w:r w:rsidRPr="002231E6">
        <w:rPr>
          <w:bCs/>
          <w:sz w:val="20"/>
          <w:szCs w:val="20"/>
        </w:rPr>
        <w:t xml:space="preserve"> 1–2, §</w:t>
      </w:r>
      <w:r w:rsidR="005F407C">
        <w:rPr>
          <w:bCs/>
          <w:sz w:val="20"/>
          <w:szCs w:val="20"/>
        </w:rPr>
        <w:t>-ga</w:t>
      </w:r>
      <w:r w:rsidRPr="002231E6">
        <w:rPr>
          <w:bCs/>
          <w:sz w:val="20"/>
          <w:szCs w:val="20"/>
        </w:rPr>
        <w:t xml:space="preserve"> 29</w:t>
      </w:r>
      <w:r w:rsidRPr="002231E6">
        <w:rPr>
          <w:bCs/>
          <w:sz w:val="20"/>
          <w:szCs w:val="20"/>
          <w:vertAlign w:val="superscript"/>
        </w:rPr>
        <w:t xml:space="preserve">1 </w:t>
      </w:r>
      <w:r w:rsidRPr="002231E6">
        <w:rPr>
          <w:bCs/>
          <w:sz w:val="20"/>
          <w:szCs w:val="20"/>
        </w:rPr>
        <w:t>võetakse üle direktiiv</w:t>
      </w:r>
      <w:r w:rsidR="005F407C">
        <w:rPr>
          <w:bCs/>
          <w:sz w:val="20"/>
          <w:szCs w:val="20"/>
        </w:rPr>
        <w:t>i</w:t>
      </w:r>
      <w:r w:rsidRPr="002231E6">
        <w:rPr>
          <w:bCs/>
          <w:sz w:val="20"/>
          <w:szCs w:val="20"/>
        </w:rPr>
        <w:t xml:space="preserve"> 2024/1346</w:t>
      </w:r>
      <w:r w:rsidR="00254B9A">
        <w:rPr>
          <w:bCs/>
          <w:sz w:val="20"/>
          <w:szCs w:val="20"/>
        </w:rPr>
        <w:t>/EL</w:t>
      </w:r>
      <w:r w:rsidRPr="002231E6">
        <w:rPr>
          <w:bCs/>
          <w:sz w:val="20"/>
          <w:szCs w:val="20"/>
        </w:rPr>
        <w:t xml:space="preserve"> (vastuvõtutingimuste kohta) artik</w:t>
      </w:r>
      <w:r w:rsidR="00784907">
        <w:rPr>
          <w:bCs/>
          <w:sz w:val="20"/>
          <w:szCs w:val="20"/>
        </w:rPr>
        <w:t>li</w:t>
      </w:r>
      <w:r w:rsidRPr="002231E6">
        <w:rPr>
          <w:bCs/>
          <w:sz w:val="20"/>
          <w:szCs w:val="20"/>
        </w:rPr>
        <w:t xml:space="preserve"> 26 lõiked 1 kuni 3, 5 ja 6. Paragrahv 19 lõigetega 2 ja 6 ning </w:t>
      </w:r>
      <w:r w:rsidR="005F407C">
        <w:rPr>
          <w:bCs/>
          <w:sz w:val="20"/>
          <w:szCs w:val="20"/>
        </w:rPr>
        <w:t>§-i</w:t>
      </w:r>
      <w:r w:rsidRPr="002231E6">
        <w:rPr>
          <w:bCs/>
          <w:sz w:val="20"/>
          <w:szCs w:val="20"/>
        </w:rPr>
        <w:t xml:space="preserve"> 43 lõike 1 punktiga 5 võetakse üle direktiiv</w:t>
      </w:r>
      <w:r w:rsidR="005F407C">
        <w:rPr>
          <w:bCs/>
          <w:sz w:val="20"/>
          <w:szCs w:val="20"/>
        </w:rPr>
        <w:t>i</w:t>
      </w:r>
      <w:r w:rsidRPr="002231E6">
        <w:rPr>
          <w:bCs/>
          <w:sz w:val="20"/>
          <w:szCs w:val="20"/>
        </w:rPr>
        <w:t xml:space="preserve"> 2024/1346</w:t>
      </w:r>
      <w:r w:rsidR="00254B9A">
        <w:rPr>
          <w:bCs/>
          <w:sz w:val="20"/>
          <w:szCs w:val="20"/>
        </w:rPr>
        <w:t>/EL</w:t>
      </w:r>
      <w:r w:rsidRPr="002231E6">
        <w:rPr>
          <w:bCs/>
          <w:sz w:val="20"/>
          <w:szCs w:val="20"/>
        </w:rPr>
        <w:t xml:space="preserve"> (vastuvõtutingimuste kohta) artikli 26 lõige 4. Paragrahvi 19 lõigetega 2 ja 6 ning </w:t>
      </w:r>
      <w:r w:rsidR="005F407C">
        <w:rPr>
          <w:bCs/>
          <w:sz w:val="20"/>
          <w:szCs w:val="20"/>
        </w:rPr>
        <w:t>§-i</w:t>
      </w:r>
      <w:r w:rsidRPr="002231E6">
        <w:rPr>
          <w:bCs/>
          <w:sz w:val="20"/>
          <w:szCs w:val="20"/>
        </w:rPr>
        <w:t xml:space="preserve"> 43 lõike 1 punktiga 5 ning OAS §</w:t>
      </w:r>
      <w:r w:rsidR="005F407C">
        <w:rPr>
          <w:bCs/>
          <w:sz w:val="20"/>
          <w:szCs w:val="20"/>
        </w:rPr>
        <w:t>-iga</w:t>
      </w:r>
      <w:r w:rsidRPr="002231E6">
        <w:rPr>
          <w:bCs/>
          <w:sz w:val="20"/>
          <w:szCs w:val="20"/>
        </w:rPr>
        <w:t xml:space="preserve"> 3 ja §</w:t>
      </w:r>
      <w:r w:rsidR="005F407C">
        <w:rPr>
          <w:bCs/>
          <w:sz w:val="20"/>
          <w:szCs w:val="20"/>
        </w:rPr>
        <w:t>-ga</w:t>
      </w:r>
      <w:r w:rsidRPr="002231E6">
        <w:rPr>
          <w:bCs/>
          <w:sz w:val="20"/>
          <w:szCs w:val="20"/>
        </w:rPr>
        <w:t xml:space="preserve"> 4 võetakse üle direktiiv</w:t>
      </w:r>
      <w:r w:rsidR="005F407C">
        <w:rPr>
          <w:bCs/>
          <w:sz w:val="20"/>
          <w:szCs w:val="20"/>
        </w:rPr>
        <w:t>i</w:t>
      </w:r>
      <w:r w:rsidRPr="002231E6">
        <w:rPr>
          <w:bCs/>
          <w:sz w:val="20"/>
          <w:szCs w:val="20"/>
        </w:rPr>
        <w:t xml:space="preserve"> 2024/1346</w:t>
      </w:r>
      <w:r w:rsidR="00254B9A">
        <w:rPr>
          <w:bCs/>
          <w:sz w:val="20"/>
          <w:szCs w:val="20"/>
        </w:rPr>
        <w:t>/EL</w:t>
      </w:r>
      <w:r w:rsidRPr="002231E6">
        <w:rPr>
          <w:bCs/>
          <w:sz w:val="20"/>
          <w:szCs w:val="20"/>
        </w:rPr>
        <w:t xml:space="preserve"> (vastuvõtutingimuste kohta) artikkel 28. </w:t>
      </w:r>
    </w:p>
    <w:p w14:paraId="03EF18E4" w14:textId="77777777" w:rsidR="00F213EC" w:rsidRDefault="00F213EC" w:rsidP="00F213EC">
      <w:pPr>
        <w:pStyle w:val="Allmrkusetekst"/>
      </w:pPr>
    </w:p>
  </w:footnote>
  <w:footnote w:id="72">
    <w:p w14:paraId="0B7C4033" w14:textId="6A3CA2C3" w:rsidR="00F213EC" w:rsidRPr="00483352" w:rsidRDefault="00F213EC" w:rsidP="00F213EC">
      <w:pPr>
        <w:jc w:val="both"/>
        <w:rPr>
          <w:bCs/>
          <w:sz w:val="20"/>
          <w:szCs w:val="20"/>
        </w:rPr>
      </w:pPr>
      <w:r>
        <w:rPr>
          <w:rStyle w:val="Allmrkuseviide"/>
        </w:rPr>
        <w:footnoteRef/>
      </w:r>
      <w:r>
        <w:t xml:space="preserve"> </w:t>
      </w:r>
      <w:r w:rsidRPr="00483352">
        <w:rPr>
          <w:bCs/>
          <w:sz w:val="20"/>
          <w:szCs w:val="20"/>
        </w:rPr>
        <w:t xml:space="preserve">Paragrahvi 16 lõikega 3 ja </w:t>
      </w:r>
      <w:r w:rsidR="00BA1F5A" w:rsidRPr="00483352">
        <w:rPr>
          <w:sz w:val="20"/>
          <w:szCs w:val="20"/>
        </w:rPr>
        <w:t>§-i</w:t>
      </w:r>
      <w:r w:rsidRPr="00483352">
        <w:rPr>
          <w:bCs/>
          <w:sz w:val="20"/>
          <w:szCs w:val="20"/>
        </w:rPr>
        <w:t xml:space="preserve"> 21 lõikega 2 võetakse üle </w:t>
      </w:r>
      <w:bookmarkStart w:id="106" w:name="_Hlk198567097"/>
      <w:r w:rsidRPr="00483352">
        <w:rPr>
          <w:bCs/>
          <w:sz w:val="20"/>
          <w:szCs w:val="20"/>
        </w:rPr>
        <w:t>direktiiv 2024/1346</w:t>
      </w:r>
      <w:r w:rsidR="00254B9A" w:rsidRPr="00483352">
        <w:rPr>
          <w:bCs/>
          <w:sz w:val="20"/>
          <w:szCs w:val="20"/>
        </w:rPr>
        <w:t>/EL</w:t>
      </w:r>
      <w:r w:rsidRPr="00483352">
        <w:rPr>
          <w:bCs/>
          <w:sz w:val="20"/>
          <w:szCs w:val="20"/>
        </w:rPr>
        <w:t xml:space="preserve"> (vastuvõtutingimuste kohta) artik</w:t>
      </w:r>
      <w:r w:rsidR="00784907" w:rsidRPr="00483352">
        <w:rPr>
          <w:bCs/>
          <w:sz w:val="20"/>
          <w:szCs w:val="20"/>
        </w:rPr>
        <w:t>li</w:t>
      </w:r>
      <w:r w:rsidRPr="00483352">
        <w:rPr>
          <w:bCs/>
          <w:sz w:val="20"/>
          <w:szCs w:val="20"/>
        </w:rPr>
        <w:t xml:space="preserve"> 5 lõige 1 ja 2 esimene ja teine alajaotis</w:t>
      </w:r>
      <w:bookmarkEnd w:id="106"/>
      <w:r w:rsidRPr="00483352">
        <w:rPr>
          <w:bCs/>
          <w:sz w:val="20"/>
          <w:szCs w:val="20"/>
        </w:rPr>
        <w:t xml:space="preserve">. Paragrahvi 21 lõikega 3 ja </w:t>
      </w:r>
      <w:r w:rsidR="00BA1F5A" w:rsidRPr="00483352">
        <w:rPr>
          <w:sz w:val="20"/>
          <w:szCs w:val="20"/>
        </w:rPr>
        <w:t>§</w:t>
      </w:r>
      <w:r w:rsidR="00483352" w:rsidRPr="00483352">
        <w:rPr>
          <w:sz w:val="20"/>
          <w:szCs w:val="20"/>
        </w:rPr>
        <w:t>-i</w:t>
      </w:r>
      <w:r w:rsidRPr="00483352">
        <w:rPr>
          <w:bCs/>
          <w:sz w:val="20"/>
          <w:szCs w:val="20"/>
        </w:rPr>
        <w:t xml:space="preserve"> 51 lõige 5, </w:t>
      </w:r>
      <w:r w:rsidR="00A8790C" w:rsidRPr="00483352">
        <w:rPr>
          <w:sz w:val="20"/>
          <w:szCs w:val="20"/>
        </w:rPr>
        <w:t>§</w:t>
      </w:r>
      <w:r w:rsidR="00483352" w:rsidRPr="00483352">
        <w:rPr>
          <w:sz w:val="20"/>
          <w:szCs w:val="20"/>
        </w:rPr>
        <w:t>-i</w:t>
      </w:r>
      <w:r w:rsidRPr="00483352">
        <w:rPr>
          <w:bCs/>
          <w:sz w:val="20"/>
          <w:szCs w:val="20"/>
        </w:rPr>
        <w:t xml:space="preserve"> 53 lõike 5, </w:t>
      </w:r>
      <w:r w:rsidR="00BA1F5A" w:rsidRPr="00483352">
        <w:rPr>
          <w:sz w:val="20"/>
          <w:szCs w:val="20"/>
        </w:rPr>
        <w:t>§-iga</w:t>
      </w:r>
      <w:r w:rsidRPr="00483352">
        <w:rPr>
          <w:bCs/>
          <w:sz w:val="20"/>
          <w:szCs w:val="20"/>
        </w:rPr>
        <w:t xml:space="preserve"> 54, </w:t>
      </w:r>
      <w:r w:rsidR="00EA6F65" w:rsidRPr="00483352">
        <w:rPr>
          <w:sz w:val="20"/>
          <w:szCs w:val="20"/>
        </w:rPr>
        <w:t>§</w:t>
      </w:r>
      <w:r w:rsidR="00483352">
        <w:rPr>
          <w:sz w:val="20"/>
          <w:szCs w:val="20"/>
        </w:rPr>
        <w:t>-i</w:t>
      </w:r>
      <w:r w:rsidRPr="00483352">
        <w:rPr>
          <w:bCs/>
          <w:sz w:val="20"/>
          <w:szCs w:val="20"/>
        </w:rPr>
        <w:t xml:space="preserve"> 55 lõikega 1 võetakse üle direktiiv 2024/1346</w:t>
      </w:r>
      <w:r w:rsidR="00254B9A" w:rsidRPr="00483352">
        <w:rPr>
          <w:bCs/>
          <w:sz w:val="20"/>
          <w:szCs w:val="20"/>
        </w:rPr>
        <w:t>/EL</w:t>
      </w:r>
      <w:r w:rsidRPr="00483352">
        <w:rPr>
          <w:bCs/>
          <w:sz w:val="20"/>
          <w:szCs w:val="20"/>
        </w:rPr>
        <w:t xml:space="preserve"> (vastuvõtutingimuste kohta) artik</w:t>
      </w:r>
      <w:r w:rsidR="00FE7CCA" w:rsidRPr="00483352">
        <w:rPr>
          <w:bCs/>
          <w:sz w:val="20"/>
          <w:szCs w:val="20"/>
        </w:rPr>
        <w:t>li</w:t>
      </w:r>
      <w:r w:rsidRPr="00483352">
        <w:rPr>
          <w:bCs/>
          <w:sz w:val="20"/>
          <w:szCs w:val="20"/>
        </w:rPr>
        <w:t xml:space="preserve"> 13 lõiked 1- 4 ja 6. </w:t>
      </w:r>
    </w:p>
    <w:p w14:paraId="38B79E00" w14:textId="77777777" w:rsidR="00F213EC" w:rsidRDefault="00F213EC" w:rsidP="00F213EC">
      <w:pPr>
        <w:pStyle w:val="Allmrkusetekst"/>
      </w:pPr>
    </w:p>
  </w:footnote>
  <w:footnote w:id="73">
    <w:p w14:paraId="1D7A4D1F" w14:textId="24FA8A6C" w:rsidR="00722086" w:rsidRDefault="00722086">
      <w:pPr>
        <w:pStyle w:val="Allmrkusetekst"/>
      </w:pPr>
      <w:r>
        <w:rPr>
          <w:rStyle w:val="Allmrkuseviide"/>
        </w:rPr>
        <w:footnoteRef/>
      </w:r>
      <w:r>
        <w:t xml:space="preserve"> </w:t>
      </w:r>
      <w:r w:rsidRPr="00722086">
        <w:t xml:space="preserve">Samuti võetakse </w:t>
      </w:r>
      <w:r w:rsidR="00C45BF5" w:rsidRPr="00A63E35">
        <w:t>§</w:t>
      </w:r>
      <w:r w:rsidR="00C45BF5">
        <w:t>-iga</w:t>
      </w:r>
      <w:r w:rsidRPr="00722086">
        <w:t xml:space="preserve"> 28 ning </w:t>
      </w:r>
      <w:r w:rsidR="00C45BF5" w:rsidRPr="00A63E35">
        <w:t>§</w:t>
      </w:r>
      <w:r w:rsidR="00C45BF5">
        <w:t>-iga</w:t>
      </w:r>
      <w:r w:rsidRPr="00722086">
        <w:t xml:space="preserve"> 42 üle sama direktiivi artik</w:t>
      </w:r>
      <w:r w:rsidR="006005BF">
        <w:t>li</w:t>
      </w:r>
      <w:r w:rsidRPr="00722086">
        <w:t xml:space="preserve"> 19 lõiked 1 ja 2.</w:t>
      </w:r>
    </w:p>
  </w:footnote>
  <w:footnote w:id="74">
    <w:p w14:paraId="3735B1E7" w14:textId="1FD808A7" w:rsidR="00FE5F15" w:rsidRPr="005A77EA" w:rsidRDefault="005549F1" w:rsidP="00FE5F15">
      <w:pPr>
        <w:jc w:val="both"/>
        <w:rPr>
          <w:sz w:val="16"/>
          <w:szCs w:val="16"/>
        </w:rPr>
      </w:pPr>
      <w:r w:rsidRPr="005A77EA">
        <w:rPr>
          <w:rStyle w:val="Allmrkuseviide"/>
          <w:sz w:val="20"/>
          <w:szCs w:val="20"/>
        </w:rPr>
        <w:footnoteRef/>
      </w:r>
      <w:r w:rsidRPr="005A77EA">
        <w:rPr>
          <w:sz w:val="20"/>
          <w:szCs w:val="20"/>
        </w:rPr>
        <w:t xml:space="preserve"> </w:t>
      </w:r>
      <w:r w:rsidR="005A77EA" w:rsidRPr="005A77EA">
        <w:rPr>
          <w:sz w:val="20"/>
          <w:szCs w:val="20"/>
        </w:rPr>
        <w:t>Euroopa rändevõrgustik</w:t>
      </w:r>
      <w:r w:rsidR="005A77EA">
        <w:rPr>
          <w:sz w:val="20"/>
          <w:szCs w:val="20"/>
        </w:rPr>
        <w:t xml:space="preserve"> 2025</w:t>
      </w:r>
      <w:r w:rsidR="005A77EA" w:rsidRPr="005A77EA">
        <w:rPr>
          <w:sz w:val="20"/>
          <w:szCs w:val="20"/>
        </w:rPr>
        <w:t xml:space="preserve">. </w:t>
      </w:r>
      <w:hyperlink r:id="rId57" w:history="1">
        <w:r w:rsidR="005A77EA" w:rsidRPr="005A77EA">
          <w:rPr>
            <w:rStyle w:val="Hperlink"/>
            <w:sz w:val="20"/>
            <w:szCs w:val="20"/>
            <w:lang w:val="en-US"/>
          </w:rPr>
          <w:t>Access to remedies for international protection applicants.</w:t>
        </w:r>
      </w:hyperlink>
    </w:p>
    <w:p w14:paraId="1575C9AD" w14:textId="21F6B566" w:rsidR="005549F1" w:rsidRDefault="005549F1">
      <w:pPr>
        <w:pStyle w:val="Allmrkusetekst"/>
      </w:pPr>
    </w:p>
  </w:footnote>
  <w:footnote w:id="75">
    <w:p w14:paraId="5255574A" w14:textId="755E2249" w:rsidR="00D11664" w:rsidRPr="00D11664" w:rsidRDefault="00D11664" w:rsidP="00D11664">
      <w:pPr>
        <w:jc w:val="both"/>
        <w:rPr>
          <w:bCs/>
          <w:sz w:val="20"/>
          <w:szCs w:val="20"/>
        </w:rPr>
      </w:pPr>
      <w:r>
        <w:rPr>
          <w:rStyle w:val="Allmrkuseviide"/>
        </w:rPr>
        <w:footnoteRef/>
      </w:r>
      <w:r>
        <w:t xml:space="preserve"> </w:t>
      </w:r>
      <w:r w:rsidRPr="00D11664">
        <w:rPr>
          <w:bCs/>
          <w:sz w:val="20"/>
          <w:szCs w:val="20"/>
        </w:rPr>
        <w:t xml:space="preserve">Paragrahv 35 lõikega 1 ja </w:t>
      </w:r>
      <w:r w:rsidR="00B01ADE" w:rsidRPr="00A63E35">
        <w:t>§</w:t>
      </w:r>
      <w:r w:rsidRPr="00D11664">
        <w:rPr>
          <w:bCs/>
          <w:sz w:val="20"/>
          <w:szCs w:val="20"/>
        </w:rPr>
        <w:t xml:space="preserve"> 48 lõike 1 punktiga 7 ning lõigetega 2 kuni 5 võetakse üle direktiiv 2024/1346</w:t>
      </w:r>
      <w:r w:rsidR="00254B9A">
        <w:rPr>
          <w:bCs/>
          <w:sz w:val="20"/>
          <w:szCs w:val="20"/>
        </w:rPr>
        <w:t>/EL</w:t>
      </w:r>
      <w:r w:rsidRPr="00D11664">
        <w:rPr>
          <w:bCs/>
          <w:sz w:val="20"/>
          <w:szCs w:val="20"/>
        </w:rPr>
        <w:t xml:space="preserve"> (vastuvõtutingimuste kohta) artikkel 21. </w:t>
      </w:r>
    </w:p>
    <w:p w14:paraId="29D9AA41" w14:textId="2F029ED4" w:rsidR="00D11664" w:rsidRDefault="00D11664">
      <w:pPr>
        <w:pStyle w:val="Allmrkusetekst"/>
      </w:pPr>
    </w:p>
  </w:footnote>
  <w:footnote w:id="76">
    <w:p w14:paraId="368F1097" w14:textId="226CE932" w:rsidR="00D0460D" w:rsidRDefault="00D0460D">
      <w:pPr>
        <w:pStyle w:val="Allmrkusetekst"/>
      </w:pPr>
      <w:r w:rsidRPr="00987764">
        <w:rPr>
          <w:rStyle w:val="Allmrkuseviide"/>
        </w:rPr>
        <w:footnoteRef/>
      </w:r>
      <w:r w:rsidR="00987764" w:rsidRPr="00987764">
        <w:t xml:space="preserve">Siseministeerium 2024. </w:t>
      </w:r>
      <w:hyperlink r:id="rId58" w:history="1">
        <w:r w:rsidR="00987764" w:rsidRPr="00526742">
          <w:rPr>
            <w:rStyle w:val="Hperlink"/>
          </w:rPr>
          <w:t>Rahvusvahelise kaitse saajate perekonnaliikmete taasühinemise regulatsiooni analüüs.</w:t>
        </w:r>
      </w:hyperlink>
    </w:p>
  </w:footnote>
  <w:footnote w:id="77">
    <w:p w14:paraId="0EB7BAA5" w14:textId="78B6BB23" w:rsidR="00557F14" w:rsidRPr="000F2527" w:rsidRDefault="00557F14" w:rsidP="003519B7">
      <w:pPr>
        <w:jc w:val="both"/>
      </w:pPr>
      <w:r>
        <w:rPr>
          <w:rStyle w:val="Allmrkuseviide"/>
        </w:rPr>
        <w:footnoteRef/>
      </w:r>
      <w:r>
        <w:t xml:space="preserve"> </w:t>
      </w:r>
      <w:r w:rsidRPr="00557F14">
        <w:rPr>
          <w:bCs/>
          <w:sz w:val="20"/>
          <w:szCs w:val="20"/>
        </w:rPr>
        <w:t>Paragrahv 43 lõikega 1 võetakse üle direktiivi 2024/1346</w:t>
      </w:r>
      <w:r w:rsidR="00254B9A">
        <w:rPr>
          <w:bCs/>
          <w:sz w:val="20"/>
          <w:szCs w:val="20"/>
        </w:rPr>
        <w:t>/EL</w:t>
      </w:r>
      <w:r w:rsidRPr="00557F14">
        <w:rPr>
          <w:bCs/>
          <w:sz w:val="20"/>
          <w:szCs w:val="20"/>
        </w:rPr>
        <w:t xml:space="preserve"> (vastuvõtutingimuste kohta) artik</w:t>
      </w:r>
      <w:r w:rsidR="00CE49E0">
        <w:rPr>
          <w:bCs/>
          <w:sz w:val="20"/>
          <w:szCs w:val="20"/>
        </w:rPr>
        <w:t>li</w:t>
      </w:r>
      <w:r w:rsidRPr="00557F14">
        <w:rPr>
          <w:bCs/>
          <w:sz w:val="20"/>
          <w:szCs w:val="20"/>
        </w:rPr>
        <w:t xml:space="preserve"> 2 lõige 7. Samuti sama määruse artik</w:t>
      </w:r>
      <w:r w:rsidR="00CE49E0">
        <w:rPr>
          <w:bCs/>
          <w:sz w:val="20"/>
          <w:szCs w:val="20"/>
        </w:rPr>
        <w:t>li</w:t>
      </w:r>
      <w:r w:rsidRPr="00557F14">
        <w:rPr>
          <w:bCs/>
          <w:sz w:val="20"/>
          <w:szCs w:val="20"/>
        </w:rPr>
        <w:t xml:space="preserve"> 2 lõige 10, millega seondub ka sotsiaalhoolekande seaduse § 45</w:t>
      </w:r>
      <w:r w:rsidRPr="00557F14">
        <w:rPr>
          <w:bCs/>
          <w:sz w:val="20"/>
          <w:szCs w:val="20"/>
          <w:vertAlign w:val="superscript"/>
        </w:rPr>
        <w:t>5</w:t>
      </w:r>
      <w:r w:rsidRPr="00557F14">
        <w:rPr>
          <w:bCs/>
          <w:sz w:val="20"/>
          <w:szCs w:val="20"/>
        </w:rPr>
        <w:t xml:space="preserve">. Sama </w:t>
      </w:r>
      <w:r w:rsidR="00B01ADE" w:rsidRPr="00A63E35">
        <w:t>§</w:t>
      </w:r>
      <w:r w:rsidR="00B01ADE">
        <w:t>-i</w:t>
      </w:r>
      <w:r w:rsidRPr="00557F14">
        <w:rPr>
          <w:bCs/>
          <w:sz w:val="20"/>
          <w:szCs w:val="20"/>
        </w:rPr>
        <w:t xml:space="preserve"> ja lõikega, ning </w:t>
      </w:r>
      <w:r w:rsidR="00B01ADE" w:rsidRPr="00A63E35">
        <w:t>§</w:t>
      </w:r>
      <w:r w:rsidRPr="00557F14">
        <w:rPr>
          <w:bCs/>
          <w:sz w:val="20"/>
          <w:szCs w:val="20"/>
        </w:rPr>
        <w:t xml:space="preserve"> 44 lõigetega 1 – 4, </w:t>
      </w:r>
      <w:r w:rsidR="00B01ADE" w:rsidRPr="00A63E35">
        <w:t>§</w:t>
      </w:r>
      <w:r w:rsidRPr="00557F14">
        <w:rPr>
          <w:bCs/>
          <w:sz w:val="20"/>
          <w:szCs w:val="20"/>
        </w:rPr>
        <w:t xml:space="preserve"> 48 lõike 1 punktiga 1 ja lõigetega 2 ja 3 võetakse üle direktiivi 2024/1346</w:t>
      </w:r>
      <w:r w:rsidR="00254B9A">
        <w:rPr>
          <w:bCs/>
          <w:sz w:val="20"/>
          <w:szCs w:val="20"/>
        </w:rPr>
        <w:t>/EL</w:t>
      </w:r>
      <w:r w:rsidRPr="00557F14">
        <w:rPr>
          <w:bCs/>
          <w:sz w:val="20"/>
          <w:szCs w:val="20"/>
        </w:rPr>
        <w:t xml:space="preserve"> (vastuvõtutingimuste kohta) artikkel 8. Paragrahv 43 lõike 1 punktiga 3 ja nakkushaiguste ennetamise ja tõrje seaduse (NETS) § 7 võetakse üle direktiiv 2024/1346</w:t>
      </w:r>
      <w:r w:rsidR="00254B9A">
        <w:rPr>
          <w:bCs/>
          <w:sz w:val="20"/>
          <w:szCs w:val="20"/>
        </w:rPr>
        <w:t>/EL</w:t>
      </w:r>
      <w:r w:rsidRPr="00557F14">
        <w:rPr>
          <w:bCs/>
          <w:sz w:val="20"/>
          <w:szCs w:val="20"/>
        </w:rPr>
        <w:t xml:space="preserve"> (vastuvõtutingimuste kohta) artikkel 15. Samuti võetakse </w:t>
      </w:r>
      <w:r w:rsidR="00B01ADE" w:rsidRPr="00A63E35">
        <w:t>§</w:t>
      </w:r>
      <w:r w:rsidRPr="00557F14">
        <w:rPr>
          <w:bCs/>
          <w:sz w:val="20"/>
          <w:szCs w:val="20"/>
        </w:rPr>
        <w:t xml:space="preserve"> 43 lõike 1 punktiga 1 ning </w:t>
      </w:r>
      <w:r w:rsidR="00B01ADE" w:rsidRPr="00A63E35">
        <w:t>§</w:t>
      </w:r>
      <w:r w:rsidRPr="00557F14">
        <w:rPr>
          <w:bCs/>
          <w:sz w:val="20"/>
          <w:szCs w:val="20"/>
        </w:rPr>
        <w:t xml:space="preserve"> 45 lõike 1 punktiga 1 üle direktiiv 2024/1346</w:t>
      </w:r>
      <w:r w:rsidR="00254B9A">
        <w:rPr>
          <w:bCs/>
          <w:sz w:val="20"/>
          <w:szCs w:val="20"/>
        </w:rPr>
        <w:t>/EL</w:t>
      </w:r>
      <w:r w:rsidRPr="00557F14">
        <w:rPr>
          <w:bCs/>
          <w:sz w:val="20"/>
          <w:szCs w:val="20"/>
        </w:rPr>
        <w:t xml:space="preserve"> (vastuvõtutingimuste kohta) artikl</w:t>
      </w:r>
      <w:r w:rsidR="00CE49E0">
        <w:rPr>
          <w:bCs/>
          <w:sz w:val="20"/>
          <w:szCs w:val="20"/>
        </w:rPr>
        <w:t>i</w:t>
      </w:r>
      <w:r w:rsidRPr="00557F14">
        <w:rPr>
          <w:bCs/>
          <w:sz w:val="20"/>
          <w:szCs w:val="20"/>
        </w:rPr>
        <w:t xml:space="preserve"> 20 lõiked 1, 9 ja 10. Paragrahv 43 lõikega 8 ja </w:t>
      </w:r>
      <w:r w:rsidR="00B01ADE" w:rsidRPr="00A63E35">
        <w:t>§</w:t>
      </w:r>
      <w:r w:rsidRPr="00557F14">
        <w:rPr>
          <w:bCs/>
          <w:sz w:val="20"/>
          <w:szCs w:val="20"/>
        </w:rPr>
        <w:t xml:space="preserve"> 46 lõikega 1 võetakse üle direktiiv 2024/1346</w:t>
      </w:r>
      <w:r w:rsidR="00254B9A">
        <w:rPr>
          <w:bCs/>
          <w:sz w:val="20"/>
          <w:szCs w:val="20"/>
        </w:rPr>
        <w:t>/EL</w:t>
      </w:r>
      <w:r w:rsidRPr="00557F14">
        <w:rPr>
          <w:bCs/>
          <w:sz w:val="20"/>
          <w:szCs w:val="20"/>
        </w:rPr>
        <w:t xml:space="preserve"> (vastuvõtutingimuste kohta) artik</w:t>
      </w:r>
      <w:r w:rsidR="00CE49E0">
        <w:rPr>
          <w:bCs/>
          <w:sz w:val="20"/>
          <w:szCs w:val="20"/>
        </w:rPr>
        <w:t>li</w:t>
      </w:r>
      <w:r w:rsidRPr="00557F14">
        <w:rPr>
          <w:bCs/>
          <w:sz w:val="20"/>
          <w:szCs w:val="20"/>
        </w:rPr>
        <w:t xml:space="preserve"> 20 lõiked 6 ja 7.</w:t>
      </w:r>
    </w:p>
    <w:p w14:paraId="2D6B6BED" w14:textId="39801586" w:rsidR="00557F14" w:rsidRDefault="00557F14">
      <w:pPr>
        <w:pStyle w:val="Allmrkusetekst"/>
      </w:pPr>
    </w:p>
  </w:footnote>
  <w:footnote w:id="78">
    <w:p w14:paraId="11BD22A1" w14:textId="4D195155" w:rsidR="00591146" w:rsidRPr="002D3B1F" w:rsidRDefault="00591146">
      <w:pPr>
        <w:pStyle w:val="Allmrkusetekst"/>
        <w:rPr>
          <w:b/>
        </w:rPr>
      </w:pPr>
      <w:r>
        <w:rPr>
          <w:rStyle w:val="Allmrkuseviide"/>
        </w:rPr>
        <w:footnoteRef/>
      </w:r>
      <w:r w:rsidRPr="002D3B1F">
        <w:t xml:space="preserve"> </w:t>
      </w:r>
      <w:r w:rsidR="005A54C3" w:rsidRPr="002D3B1F">
        <w:t xml:space="preserve">Statistikaamet. </w:t>
      </w:r>
      <w:hyperlink r:id="rId59" w:history="1">
        <w:r w:rsidR="005A54C3" w:rsidRPr="002D3B1F">
          <w:rPr>
            <w:rStyle w:val="Hperlink"/>
          </w:rPr>
          <w:t>Arvestuslik elatusmiinimum.</w:t>
        </w:r>
      </w:hyperlink>
      <w:r w:rsidR="005A54C3" w:rsidRPr="002D3B1F">
        <w:t xml:space="preserve"> Statistikaameti veebisait. Vaadatud 05.06.2025.</w:t>
      </w:r>
      <w:r w:rsidR="005A54C3" w:rsidRPr="002D3B1F">
        <w:rPr>
          <w:b/>
          <w:bCs/>
        </w:rPr>
        <w:t xml:space="preserve"> </w:t>
      </w:r>
    </w:p>
  </w:footnote>
  <w:footnote w:id="79">
    <w:p w14:paraId="418B6046" w14:textId="395C0712" w:rsidR="00E50127" w:rsidRDefault="00E50127">
      <w:pPr>
        <w:pStyle w:val="Allmrkusetekst"/>
      </w:pPr>
      <w:r w:rsidRPr="002D3B1F">
        <w:rPr>
          <w:rStyle w:val="Allmrkuseviide"/>
        </w:rPr>
        <w:footnoteRef/>
      </w:r>
      <w:r w:rsidRPr="002D3B1F">
        <w:t xml:space="preserve"> </w:t>
      </w:r>
      <w:r w:rsidR="005A54C3" w:rsidRPr="002D3B1F">
        <w:t xml:space="preserve">Statistikaamet. </w:t>
      </w:r>
      <w:hyperlink r:id="rId60" w:history="1">
        <w:r w:rsidR="005A54C3" w:rsidRPr="002D3B1F">
          <w:rPr>
            <w:rStyle w:val="Hperlink"/>
          </w:rPr>
          <w:t>Arvestusliku elatusmiinimumi metoodika</w:t>
        </w:r>
      </w:hyperlink>
      <w:r w:rsidR="005A54C3" w:rsidRPr="002D3B1F">
        <w:t xml:space="preserve">. </w:t>
      </w:r>
      <w:r w:rsidR="002D3B1F" w:rsidRPr="002D3B1F">
        <w:t xml:space="preserve">Statistikaameti veebisait. </w:t>
      </w:r>
      <w:r w:rsidR="005A54C3" w:rsidRPr="002D3B1F">
        <w:t>Vaadatud 05.06.2025.</w:t>
      </w:r>
    </w:p>
  </w:footnote>
  <w:footnote w:id="80">
    <w:p w14:paraId="5E58E3E1" w14:textId="2249D6F4" w:rsidR="00AE2F83" w:rsidRPr="004B1092" w:rsidRDefault="00AE2F83" w:rsidP="00AE2F83">
      <w:pPr>
        <w:jc w:val="both"/>
        <w:rPr>
          <w:sz w:val="20"/>
          <w:szCs w:val="20"/>
        </w:rPr>
      </w:pPr>
      <w:r>
        <w:rPr>
          <w:rStyle w:val="Allmrkuseviide"/>
        </w:rPr>
        <w:footnoteRef/>
      </w:r>
      <w:r>
        <w:t xml:space="preserve"> </w:t>
      </w:r>
      <w:r w:rsidRPr="004B1092">
        <w:rPr>
          <w:sz w:val="20"/>
          <w:szCs w:val="20"/>
        </w:rPr>
        <w:t>Muuhulgas</w:t>
      </w:r>
      <w:r>
        <w:rPr>
          <w:sz w:val="20"/>
          <w:szCs w:val="20"/>
        </w:rPr>
        <w:t xml:space="preserve"> võetakse </w:t>
      </w:r>
      <w:r w:rsidR="00B01ADE" w:rsidRPr="00A63E35">
        <w:t>§</w:t>
      </w:r>
      <w:r w:rsidRPr="004B1092">
        <w:rPr>
          <w:sz w:val="20"/>
          <w:szCs w:val="20"/>
        </w:rPr>
        <w:t xml:space="preserve"> 50 lõikega 1 ning </w:t>
      </w:r>
      <w:r w:rsidR="00B01ADE" w:rsidRPr="00A63E35">
        <w:t>§</w:t>
      </w:r>
      <w:r w:rsidRPr="004B1092">
        <w:rPr>
          <w:sz w:val="20"/>
          <w:szCs w:val="20"/>
        </w:rPr>
        <w:t xml:space="preserve"> 51 lõikega 1 üle direktiiv 2024/1346</w:t>
      </w:r>
      <w:r w:rsidR="00254B9A">
        <w:rPr>
          <w:sz w:val="20"/>
          <w:szCs w:val="20"/>
        </w:rPr>
        <w:t>/EL</w:t>
      </w:r>
      <w:r w:rsidRPr="004B1092">
        <w:rPr>
          <w:sz w:val="20"/>
          <w:szCs w:val="20"/>
        </w:rPr>
        <w:t xml:space="preserve"> (vastuvõtutingimuste kohta) artikl</w:t>
      </w:r>
      <w:r w:rsidR="00CE49E0">
        <w:rPr>
          <w:sz w:val="20"/>
          <w:szCs w:val="20"/>
        </w:rPr>
        <w:t>i</w:t>
      </w:r>
      <w:r w:rsidRPr="004B1092">
        <w:rPr>
          <w:sz w:val="20"/>
          <w:szCs w:val="20"/>
        </w:rPr>
        <w:t xml:space="preserve"> 10 lõiked 2 ja 5. </w:t>
      </w:r>
    </w:p>
    <w:p w14:paraId="132B0A3B" w14:textId="77777777" w:rsidR="00AE2F83" w:rsidRDefault="00AE2F83" w:rsidP="00AE2F83">
      <w:pPr>
        <w:pStyle w:val="Allmrkusetekst"/>
      </w:pPr>
    </w:p>
  </w:footnote>
  <w:footnote w:id="81">
    <w:p w14:paraId="13D6F44C" w14:textId="49302E82" w:rsidR="00777EE8" w:rsidRPr="00777EE8" w:rsidRDefault="00777EE8" w:rsidP="00777EE8">
      <w:pPr>
        <w:jc w:val="both"/>
        <w:rPr>
          <w:bCs/>
          <w:sz w:val="20"/>
          <w:szCs w:val="20"/>
        </w:rPr>
      </w:pPr>
      <w:r>
        <w:rPr>
          <w:rStyle w:val="Allmrkuseviide"/>
        </w:rPr>
        <w:footnoteRef/>
      </w:r>
      <w:r>
        <w:t xml:space="preserve"> </w:t>
      </w:r>
      <w:r w:rsidRPr="00777EE8">
        <w:rPr>
          <w:bCs/>
          <w:sz w:val="20"/>
          <w:szCs w:val="20"/>
        </w:rPr>
        <w:t xml:space="preserve">Paragrahv 51 lõikega 1, </w:t>
      </w:r>
      <w:r w:rsidR="00B01ADE" w:rsidRPr="00A63E35">
        <w:t>§</w:t>
      </w:r>
      <w:r w:rsidRPr="00777EE8">
        <w:rPr>
          <w:bCs/>
          <w:sz w:val="20"/>
          <w:szCs w:val="20"/>
        </w:rPr>
        <w:t xml:space="preserve"> 53 lõikega 1, väljasõidukohustuse – ja sissesõidukeelu seaduse § 23</w:t>
      </w:r>
      <w:r w:rsidRPr="00777EE8">
        <w:rPr>
          <w:bCs/>
          <w:sz w:val="20"/>
          <w:szCs w:val="20"/>
          <w:vertAlign w:val="superscript"/>
        </w:rPr>
        <w:t xml:space="preserve">2 </w:t>
      </w:r>
      <w:r w:rsidRPr="00777EE8">
        <w:rPr>
          <w:bCs/>
          <w:sz w:val="20"/>
          <w:szCs w:val="20"/>
        </w:rPr>
        <w:t xml:space="preserve">lõikega 1 ja </w:t>
      </w:r>
      <w:r w:rsidR="0051683F">
        <w:rPr>
          <w:bCs/>
          <w:sz w:val="20"/>
          <w:szCs w:val="20"/>
        </w:rPr>
        <w:t>KorS-i</w:t>
      </w:r>
      <w:r w:rsidRPr="00777EE8">
        <w:rPr>
          <w:bCs/>
          <w:sz w:val="20"/>
          <w:szCs w:val="20"/>
        </w:rPr>
        <w:t xml:space="preserve"> § 46 lõikega 1 võetakse üle direktiiv 2024/1346</w:t>
      </w:r>
      <w:r w:rsidR="00254B9A">
        <w:rPr>
          <w:bCs/>
          <w:sz w:val="20"/>
          <w:szCs w:val="20"/>
        </w:rPr>
        <w:t>/EL</w:t>
      </w:r>
      <w:r w:rsidRPr="00777EE8">
        <w:rPr>
          <w:bCs/>
          <w:sz w:val="20"/>
          <w:szCs w:val="20"/>
        </w:rPr>
        <w:t xml:space="preserve"> (vastuvõtutingimuste kohta) artik</w:t>
      </w:r>
      <w:r w:rsidR="007E5939">
        <w:rPr>
          <w:bCs/>
          <w:sz w:val="20"/>
          <w:szCs w:val="20"/>
        </w:rPr>
        <w:t>li</w:t>
      </w:r>
      <w:r w:rsidRPr="00777EE8">
        <w:rPr>
          <w:bCs/>
          <w:sz w:val="20"/>
          <w:szCs w:val="20"/>
        </w:rPr>
        <w:t xml:space="preserve"> 2 punkt 9. Samuti võetakse </w:t>
      </w:r>
      <w:r w:rsidR="00B01ADE" w:rsidRPr="00A63E35">
        <w:t>§</w:t>
      </w:r>
      <w:r>
        <w:t xml:space="preserve"> </w:t>
      </w:r>
      <w:r w:rsidRPr="00777EE8">
        <w:rPr>
          <w:bCs/>
          <w:sz w:val="20"/>
          <w:szCs w:val="20"/>
        </w:rPr>
        <w:t>51 lõigetega 1, 2, 3 ja 5 üle direktiiv 2024/1346</w:t>
      </w:r>
      <w:r w:rsidR="00254B9A">
        <w:rPr>
          <w:bCs/>
          <w:sz w:val="20"/>
          <w:szCs w:val="20"/>
        </w:rPr>
        <w:t>/EL</w:t>
      </w:r>
      <w:r w:rsidRPr="00777EE8">
        <w:rPr>
          <w:bCs/>
          <w:sz w:val="20"/>
          <w:szCs w:val="20"/>
        </w:rPr>
        <w:t xml:space="preserve"> (vastuvõtutingimuste kohta) artik</w:t>
      </w:r>
      <w:r w:rsidR="007E5939">
        <w:rPr>
          <w:bCs/>
          <w:sz w:val="20"/>
          <w:szCs w:val="20"/>
        </w:rPr>
        <w:t>li</w:t>
      </w:r>
      <w:r w:rsidRPr="00777EE8">
        <w:rPr>
          <w:bCs/>
          <w:sz w:val="20"/>
          <w:szCs w:val="20"/>
        </w:rPr>
        <w:t xml:space="preserve"> 10 lõiked 1, 3 ja 4. Paragrahv 51 lõikega 7 võetakse üle sama direktiivi artik</w:t>
      </w:r>
      <w:r w:rsidR="007E5939">
        <w:rPr>
          <w:bCs/>
          <w:sz w:val="20"/>
          <w:szCs w:val="20"/>
        </w:rPr>
        <w:t>li</w:t>
      </w:r>
      <w:r w:rsidRPr="00777EE8">
        <w:rPr>
          <w:bCs/>
          <w:sz w:val="20"/>
          <w:szCs w:val="20"/>
        </w:rPr>
        <w:t xml:space="preserve"> 11 lõige 4. </w:t>
      </w:r>
    </w:p>
    <w:p w14:paraId="1FA7C04A" w14:textId="3866B3E5" w:rsidR="00777EE8" w:rsidRDefault="00777EE8">
      <w:pPr>
        <w:pStyle w:val="Allmrkusetekst"/>
      </w:pPr>
    </w:p>
  </w:footnote>
  <w:footnote w:id="82">
    <w:p w14:paraId="62BAB666" w14:textId="62A7374B" w:rsidR="000407B6" w:rsidRPr="000407B6" w:rsidRDefault="000407B6" w:rsidP="000407B6">
      <w:pPr>
        <w:jc w:val="both"/>
        <w:rPr>
          <w:sz w:val="20"/>
          <w:szCs w:val="20"/>
        </w:rPr>
      </w:pPr>
      <w:r>
        <w:rPr>
          <w:rStyle w:val="Allmrkuseviide"/>
        </w:rPr>
        <w:footnoteRef/>
      </w:r>
      <w:r>
        <w:t xml:space="preserve"> </w:t>
      </w:r>
      <w:r w:rsidRPr="000407B6">
        <w:rPr>
          <w:bCs/>
          <w:sz w:val="20"/>
          <w:szCs w:val="20"/>
        </w:rPr>
        <w:t>Paragrahv 53 lõigetega 1 ja 3, VSS § 232, siseministri 16. oktoobri 2014. aasta määrus nr 144 “Kinnipidamiskeskuse sisekorraeeskiri” § 2 ja 4 lõikega 2 võetakse üle direktiiv 2024/1346</w:t>
      </w:r>
      <w:r w:rsidR="00254B9A">
        <w:rPr>
          <w:bCs/>
          <w:sz w:val="20"/>
          <w:szCs w:val="20"/>
        </w:rPr>
        <w:t>/EL</w:t>
      </w:r>
      <w:r w:rsidRPr="000407B6">
        <w:rPr>
          <w:bCs/>
          <w:sz w:val="20"/>
          <w:szCs w:val="20"/>
        </w:rPr>
        <w:t xml:space="preserve"> (vastuvõtutingimuste kohta) artik</w:t>
      </w:r>
      <w:r w:rsidR="001B137B">
        <w:rPr>
          <w:bCs/>
          <w:sz w:val="20"/>
          <w:szCs w:val="20"/>
        </w:rPr>
        <w:t>li</w:t>
      </w:r>
      <w:r w:rsidRPr="000407B6">
        <w:rPr>
          <w:bCs/>
          <w:sz w:val="20"/>
          <w:szCs w:val="20"/>
        </w:rPr>
        <w:t xml:space="preserve"> 12 lõiked 1 ja 5. Paragrahv 53 lõikega 6 ja VSS §</w:t>
      </w:r>
      <w:r w:rsidR="00BD2B24">
        <w:rPr>
          <w:bCs/>
          <w:sz w:val="20"/>
          <w:szCs w:val="20"/>
        </w:rPr>
        <w:t xml:space="preserve"> </w:t>
      </w:r>
      <w:r w:rsidRPr="000407B6">
        <w:rPr>
          <w:bCs/>
          <w:sz w:val="20"/>
          <w:szCs w:val="20"/>
        </w:rPr>
        <w:t>26</w:t>
      </w:r>
      <w:r w:rsidRPr="00BD2B24">
        <w:rPr>
          <w:bCs/>
          <w:sz w:val="20"/>
          <w:szCs w:val="20"/>
          <w:vertAlign w:val="superscript"/>
        </w:rPr>
        <w:t>10</w:t>
      </w:r>
      <w:r w:rsidRPr="000407B6">
        <w:rPr>
          <w:bCs/>
          <w:sz w:val="20"/>
          <w:szCs w:val="20"/>
        </w:rPr>
        <w:t xml:space="preserve"> lõiked, 5, 7 ja 8, siseministri 16. oktoobri 2014. aasta määrus nr 144 “Kinnipidamiskeskuse sisekorraeeskiri” §</w:t>
      </w:r>
      <w:r w:rsidRPr="000407B6">
        <w:rPr>
          <w:sz w:val="20"/>
          <w:szCs w:val="20"/>
        </w:rPr>
        <w:t xml:space="preserve"> 10</w:t>
      </w:r>
      <w:r w:rsidRPr="00E63F76">
        <w:t xml:space="preserve"> </w:t>
      </w:r>
      <w:r w:rsidRPr="000407B6">
        <w:rPr>
          <w:sz w:val="20"/>
          <w:szCs w:val="20"/>
        </w:rPr>
        <w:t>võetakse üle direktiiv 2024/1346</w:t>
      </w:r>
      <w:r w:rsidR="00254B9A">
        <w:rPr>
          <w:sz w:val="20"/>
          <w:szCs w:val="20"/>
        </w:rPr>
        <w:t>/EL</w:t>
      </w:r>
      <w:r w:rsidRPr="000407B6">
        <w:rPr>
          <w:sz w:val="20"/>
          <w:szCs w:val="20"/>
        </w:rPr>
        <w:t xml:space="preserve"> (vastuvõtutingimuste kohta) artikl</w:t>
      </w:r>
      <w:r w:rsidR="001B137B">
        <w:rPr>
          <w:sz w:val="20"/>
          <w:szCs w:val="20"/>
        </w:rPr>
        <w:t>i</w:t>
      </w:r>
      <w:r w:rsidRPr="000407B6">
        <w:rPr>
          <w:sz w:val="20"/>
          <w:szCs w:val="20"/>
        </w:rPr>
        <w:t xml:space="preserve"> 12 lõiked 2, 3 ja 4. </w:t>
      </w:r>
    </w:p>
    <w:p w14:paraId="2ED6CCF3" w14:textId="2FF45966" w:rsidR="000407B6" w:rsidRDefault="000407B6">
      <w:pPr>
        <w:pStyle w:val="Allmrkusetekst"/>
      </w:pPr>
    </w:p>
  </w:footnote>
  <w:footnote w:id="83">
    <w:p w14:paraId="7DF116ED" w14:textId="12D77CB4" w:rsidR="00C31E2E" w:rsidRDefault="00C31E2E">
      <w:pPr>
        <w:pStyle w:val="Allmrkusetekst"/>
      </w:pPr>
      <w:r>
        <w:rPr>
          <w:rStyle w:val="Allmrkuseviide"/>
        </w:rPr>
        <w:footnoteRef/>
      </w:r>
      <w:r>
        <w:t xml:space="preserve"> </w:t>
      </w:r>
      <w:hyperlink r:id="rId61" w:history="1">
        <w:r w:rsidR="008F141D" w:rsidRPr="008F141D">
          <w:rPr>
            <w:rStyle w:val="Hperlink"/>
          </w:rPr>
          <w:t>RT II 2010, 14, 54</w:t>
        </w:r>
      </w:hyperlink>
    </w:p>
  </w:footnote>
  <w:footnote w:id="84">
    <w:p w14:paraId="1856F365" w14:textId="2AFB5D71" w:rsidR="008F141D" w:rsidRPr="008F141D" w:rsidRDefault="00C441C1" w:rsidP="008F141D">
      <w:pPr>
        <w:jc w:val="both"/>
        <w:rPr>
          <w:rFonts w:eastAsia="Times New Roman"/>
          <w:color w:val="202020"/>
          <w:kern w:val="0"/>
          <w:sz w:val="20"/>
          <w:szCs w:val="20"/>
          <w:lang w:eastAsia="et-EE"/>
          <w14:ligatures w14:val="none"/>
        </w:rPr>
      </w:pPr>
      <w:r w:rsidRPr="008F141D">
        <w:rPr>
          <w:rStyle w:val="Allmrkuseviide"/>
          <w:sz w:val="20"/>
          <w:szCs w:val="20"/>
        </w:rPr>
        <w:footnoteRef/>
      </w:r>
      <w:r w:rsidRPr="008F141D">
        <w:rPr>
          <w:sz w:val="20"/>
          <w:szCs w:val="20"/>
        </w:rPr>
        <w:t xml:space="preserve"> </w:t>
      </w:r>
      <w:hyperlink r:id="rId62" w:history="1">
        <w:r w:rsidR="008F141D" w:rsidRPr="008F141D">
          <w:rPr>
            <w:rStyle w:val="Hperlink"/>
            <w:rFonts w:eastAsia="Times New Roman"/>
            <w:kern w:val="0"/>
            <w:sz w:val="20"/>
            <w:szCs w:val="20"/>
            <w:lang w:eastAsia="et-EE"/>
            <w14:ligatures w14:val="none"/>
          </w:rPr>
          <w:t>RT II, 26.09.2017, 2</w:t>
        </w:r>
      </w:hyperlink>
    </w:p>
    <w:p w14:paraId="2509879F" w14:textId="2EE3F3CD" w:rsidR="00C441C1" w:rsidRDefault="00C441C1">
      <w:pPr>
        <w:pStyle w:val="Allmrkusetekst"/>
      </w:pPr>
    </w:p>
  </w:footnote>
  <w:footnote w:id="85">
    <w:p w14:paraId="7BC2D7C6" w14:textId="36CA025B" w:rsidR="004B4E67" w:rsidRDefault="004B4E67">
      <w:pPr>
        <w:pStyle w:val="Allmrkusetekst"/>
      </w:pPr>
      <w:r>
        <w:rPr>
          <w:rStyle w:val="Allmrkuseviide"/>
        </w:rPr>
        <w:footnoteRef/>
      </w:r>
      <w:r>
        <w:t xml:space="preserve"> </w:t>
      </w:r>
      <w:r w:rsidRPr="004B4E67">
        <w:t xml:space="preserve">Nõukogu </w:t>
      </w:r>
      <w:r w:rsidR="008F141D">
        <w:t xml:space="preserve">4. märtsi 2022. aasta </w:t>
      </w:r>
      <w:r w:rsidRPr="004B4E67">
        <w:t>rakendusotsus (EL) 2022/382, millega määratakse kindlaks Ukrainast lähtuva põgenike massilise sissevoolu olemasolu direktiivi 2001/55/EÜ artikli 5 tähenduses ning nähakse selle tulemusena ette ajutine kaitse</w:t>
      </w:r>
      <w:r w:rsidR="008F141D">
        <w:t xml:space="preserve">. – </w:t>
      </w:r>
      <w:hyperlink r:id="rId63" w:history="1">
        <w:r w:rsidR="008F141D" w:rsidRPr="008F141D">
          <w:rPr>
            <w:rStyle w:val="Hperlink"/>
          </w:rPr>
          <w:t>ELT L 71, 4.3.2022, lk 1—6.</w:t>
        </w:r>
      </w:hyperlink>
    </w:p>
  </w:footnote>
  <w:footnote w:id="86">
    <w:p w14:paraId="443AD3D4" w14:textId="5767EBBE" w:rsidR="00A04F85" w:rsidRDefault="00A04F85">
      <w:pPr>
        <w:pStyle w:val="Allmrkusetekst"/>
      </w:pPr>
      <w:r>
        <w:rPr>
          <w:rStyle w:val="Allmrkuseviide"/>
        </w:rPr>
        <w:footnoteRef/>
      </w:r>
      <w:r>
        <w:t xml:space="preserve"> </w:t>
      </w:r>
      <w:r w:rsidRPr="005D5A35">
        <w:t xml:space="preserve">Nõukogu </w:t>
      </w:r>
      <w:r>
        <w:t xml:space="preserve">19. oktoobri 2023. aasta </w:t>
      </w:r>
      <w:r w:rsidRPr="005D5A35">
        <w:t>rakendusotsus (EL) 2023/2409, millega pikendatakse rakendusotsusega (EL) 2022/382 kehtestatud ajutist kaitset</w:t>
      </w:r>
      <w:r>
        <w:t xml:space="preserve">. – </w:t>
      </w:r>
      <w:hyperlink r:id="rId64" w:history="1">
        <w:r w:rsidRPr="008F141D">
          <w:rPr>
            <w:rStyle w:val="Hperlink"/>
          </w:rPr>
          <w:t>ELT L, 2023/2409, 24.10.2023.</w:t>
        </w:r>
      </w:hyperlink>
    </w:p>
  </w:footnote>
  <w:footnote w:id="87">
    <w:p w14:paraId="122F7B14" w14:textId="30750C53" w:rsidR="00A04F85" w:rsidRDefault="00A04F85">
      <w:pPr>
        <w:pStyle w:val="Allmrkusetekst"/>
      </w:pPr>
      <w:r>
        <w:rPr>
          <w:rStyle w:val="Allmrkuseviide"/>
        </w:rPr>
        <w:footnoteRef/>
      </w:r>
      <w:r>
        <w:t xml:space="preserve"> </w:t>
      </w:r>
      <w:r w:rsidRPr="005D5A35">
        <w:t xml:space="preserve">Nõukogu </w:t>
      </w:r>
      <w:r>
        <w:t xml:space="preserve">25. juuni 2024. aasta </w:t>
      </w:r>
      <w:r w:rsidRPr="005D5A35">
        <w:t>rakendusotsus (EL) 2024/1836, millega pikendatakse rakendusotsusega (EL) 2022/382 kehtestatud ajutist kaitset</w:t>
      </w:r>
      <w:r>
        <w:t xml:space="preserve">. – </w:t>
      </w:r>
      <w:hyperlink r:id="rId65" w:history="1">
        <w:r w:rsidRPr="008F141D">
          <w:rPr>
            <w:rStyle w:val="Hperlink"/>
          </w:rPr>
          <w:t>ELT L, 2024/1836, 3.7.2024.</w:t>
        </w:r>
      </w:hyperlink>
    </w:p>
  </w:footnote>
  <w:footnote w:id="88">
    <w:p w14:paraId="4BEAD8DE" w14:textId="4BE486F6" w:rsidR="000262A7" w:rsidRDefault="000262A7">
      <w:pPr>
        <w:pStyle w:val="Allmrkusetekst"/>
      </w:pPr>
      <w:r>
        <w:rPr>
          <w:rStyle w:val="Allmrkuseviide"/>
        </w:rPr>
        <w:footnoteRef/>
      </w:r>
      <w:r>
        <w:t xml:space="preserve"> </w:t>
      </w:r>
      <w:r w:rsidRPr="000262A7">
        <w:t>Euroopa Parlamendi ja nõukogu</w:t>
      </w:r>
      <w:r>
        <w:t xml:space="preserve"> 29. aprilli 2004. aasta</w:t>
      </w:r>
      <w:r w:rsidRPr="000262A7">
        <w:t xml:space="preserve"> määrus (EÜ) nr 883/2004,</w:t>
      </w:r>
      <w:r>
        <w:t xml:space="preserve"> </w:t>
      </w:r>
      <w:r w:rsidRPr="000262A7">
        <w:t>sotsiaalkindlustussüsteemide kooskõlastamise kohta (EMPs ja Šveitsis kohaldatav tekst)</w:t>
      </w:r>
      <w:r>
        <w:t xml:space="preserve">. – </w:t>
      </w:r>
      <w:hyperlink r:id="rId66" w:history="1">
        <w:r w:rsidRPr="000262A7">
          <w:rPr>
            <w:rStyle w:val="Hperlink"/>
          </w:rPr>
          <w:t>ELT L 166, 30.4.2004, lk. 1–123</w:t>
        </w:r>
      </w:hyperlink>
      <w:r>
        <w:t>.</w:t>
      </w:r>
    </w:p>
  </w:footnote>
  <w:footnote w:id="89">
    <w:p w14:paraId="7E211023" w14:textId="04D59455" w:rsidR="000B37E9" w:rsidRPr="003579C0" w:rsidRDefault="000B37E9" w:rsidP="003579C0">
      <w:pPr>
        <w:rPr>
          <w:b/>
          <w:sz w:val="20"/>
          <w:szCs w:val="20"/>
        </w:rPr>
      </w:pPr>
      <w:r w:rsidRPr="00663663">
        <w:rPr>
          <w:rStyle w:val="Allmrkuseviide"/>
          <w:sz w:val="20"/>
          <w:szCs w:val="20"/>
        </w:rPr>
        <w:footnoteRef/>
      </w:r>
      <w:r w:rsidR="00663663" w:rsidRPr="00663663">
        <w:rPr>
          <w:sz w:val="20"/>
          <w:szCs w:val="20"/>
        </w:rPr>
        <w:t xml:space="preserve"> ÜRO Pagulaste </w:t>
      </w:r>
      <w:r w:rsidR="003579C0">
        <w:rPr>
          <w:sz w:val="20"/>
          <w:szCs w:val="20"/>
        </w:rPr>
        <w:t>Ü</w:t>
      </w:r>
      <w:r w:rsidR="00663663" w:rsidRPr="00663663">
        <w:rPr>
          <w:sz w:val="20"/>
          <w:szCs w:val="20"/>
        </w:rPr>
        <w:t xml:space="preserve">lemvoliniku </w:t>
      </w:r>
      <w:r w:rsidR="003579C0">
        <w:rPr>
          <w:sz w:val="20"/>
          <w:szCs w:val="20"/>
        </w:rPr>
        <w:t>A</w:t>
      </w:r>
      <w:r w:rsidR="00663663" w:rsidRPr="00663663">
        <w:rPr>
          <w:sz w:val="20"/>
          <w:szCs w:val="20"/>
        </w:rPr>
        <w:t xml:space="preserve">met. </w:t>
      </w:r>
      <w:hyperlink r:id="rId67" w:history="1">
        <w:r w:rsidR="00663663" w:rsidRPr="00663663">
          <w:rPr>
            <w:rStyle w:val="Hperlink"/>
            <w:sz w:val="20"/>
            <w:szCs w:val="20"/>
            <w:lang w:val="en-US"/>
          </w:rPr>
          <w:t>UNHCR Annotated Comments to Directive 2013/33/EU of the European Parliament and Council of 26 June 2013 laying down standards for the reception of applicants for international protection (recast).</w:t>
        </w:r>
      </w:hyperlink>
      <w:r w:rsidRPr="00663663">
        <w:rPr>
          <w:sz w:val="20"/>
          <w:szCs w:val="20"/>
          <w:lang w:val="en-US"/>
        </w:rPr>
        <w:t xml:space="preserve"> </w:t>
      </w:r>
      <w:hyperlink r:id="rId68" w:history="1">
        <w:r w:rsidR="00663663" w:rsidRPr="003579C0">
          <w:rPr>
            <w:rStyle w:val="Hperlink"/>
            <w:sz w:val="20"/>
            <w:szCs w:val="20"/>
            <w:lang w:val="en-US"/>
          </w:rPr>
          <w:t>Livelihoods and Economic Inclusion</w:t>
        </w:r>
      </w:hyperlink>
      <w:r w:rsidR="00663663" w:rsidRPr="00663663">
        <w:rPr>
          <w:sz w:val="20"/>
          <w:szCs w:val="20"/>
          <w:lang w:val="en-US"/>
        </w:rPr>
        <w:t>.</w:t>
      </w:r>
      <w:r w:rsidR="00663663" w:rsidRPr="00663663">
        <w:rPr>
          <w:b/>
          <w:bCs/>
          <w:sz w:val="20"/>
          <w:szCs w:val="20"/>
        </w:rPr>
        <w:t xml:space="preserve"> </w:t>
      </w:r>
      <w:hyperlink r:id="rId69" w:history="1">
        <w:r w:rsidR="003579C0" w:rsidRPr="003579C0">
          <w:rPr>
            <w:rStyle w:val="Hperlink"/>
            <w:sz w:val="20"/>
            <w:szCs w:val="20"/>
            <w:lang w:val="en-US"/>
          </w:rPr>
          <w:t>UNHCR's Integration Handbook for Resettled Refugees</w:t>
        </w:r>
      </w:hyperlink>
      <w:r w:rsidR="003579C0">
        <w:rPr>
          <w:sz w:val="20"/>
          <w:szCs w:val="20"/>
          <w:lang w:val="en-US"/>
        </w:rPr>
        <w:t xml:space="preserve">. </w:t>
      </w:r>
      <w:hyperlink r:id="rId70" w:history="1">
        <w:r w:rsidR="003579C0" w:rsidRPr="003579C0">
          <w:rPr>
            <w:rStyle w:val="Hperlink"/>
            <w:sz w:val="20"/>
            <w:szCs w:val="20"/>
            <w:lang w:val="en-US"/>
          </w:rPr>
          <w:t>2024 Policy brief Promoting Refugee Integration and Inclusion Empowering Municipalities Across Europe.</w:t>
        </w:r>
      </w:hyperlink>
    </w:p>
  </w:footnote>
  <w:footnote w:id="90">
    <w:p w14:paraId="60733779" w14:textId="60C4E02B" w:rsidR="00E62A03" w:rsidRPr="008C5D72" w:rsidRDefault="00E62A03" w:rsidP="00663663">
      <w:pPr>
        <w:rPr>
          <w:sz w:val="20"/>
          <w:szCs w:val="20"/>
        </w:rPr>
      </w:pPr>
      <w:r w:rsidRPr="003579C0">
        <w:rPr>
          <w:rStyle w:val="Allmrkuseviide"/>
          <w:sz w:val="20"/>
          <w:szCs w:val="20"/>
        </w:rPr>
        <w:footnoteRef/>
      </w:r>
      <w:r w:rsidR="003579C0" w:rsidRPr="003579C0">
        <w:rPr>
          <w:sz w:val="20"/>
          <w:szCs w:val="20"/>
        </w:rPr>
        <w:t xml:space="preserve"> Euroopa Liidu Varjupaigaamet 2024. </w:t>
      </w:r>
      <w:hyperlink r:id="rId71" w:anchor=":~:text=Please%20cite%20as%3A%20EUAA%2C%20Guidance%20on%20Reception%3A%20Operational,aspects%20of%20the%20CEAS%2C%20complementing%20EASO%E2%80%99s%202016%20guidance" w:history="1">
        <w:r w:rsidR="003579C0" w:rsidRPr="003579C0">
          <w:rPr>
            <w:rStyle w:val="Hperlink"/>
            <w:sz w:val="20"/>
            <w:szCs w:val="20"/>
            <w:lang w:val="en-US"/>
          </w:rPr>
          <w:t>Guidance on Reception. Operational standards and indicators.</w:t>
        </w:r>
      </w:hyperlink>
      <w:r w:rsidRPr="008C5D72">
        <w:rPr>
          <w:sz w:val="20"/>
          <w:szCs w:val="20"/>
        </w:rPr>
        <w:t xml:space="preserve"> </w:t>
      </w:r>
      <w:r w:rsidRPr="003579C0">
        <w:rPr>
          <w:sz w:val="20"/>
          <w:szCs w:val="20"/>
        </w:rPr>
        <w:t>Osa 12</w:t>
      </w:r>
      <w:r w:rsidR="003579C0" w:rsidRPr="003579C0">
        <w:rPr>
          <w:sz w:val="20"/>
          <w:szCs w:val="20"/>
        </w:rPr>
        <w:t>.</w:t>
      </w:r>
    </w:p>
  </w:footnote>
  <w:footnote w:id="91">
    <w:p w14:paraId="466D232B" w14:textId="1607F744" w:rsidR="008C5D72" w:rsidRPr="008C5D72" w:rsidRDefault="000B5DC3" w:rsidP="008C5D72">
      <w:pPr>
        <w:jc w:val="both"/>
        <w:rPr>
          <w:sz w:val="20"/>
          <w:szCs w:val="20"/>
        </w:rPr>
      </w:pPr>
      <w:r w:rsidRPr="009037FE">
        <w:rPr>
          <w:rStyle w:val="Allmrkuseviide"/>
          <w:sz w:val="20"/>
          <w:szCs w:val="20"/>
        </w:rPr>
        <w:footnoteRef/>
      </w:r>
      <w:r w:rsidRPr="009037FE">
        <w:rPr>
          <w:sz w:val="20"/>
          <w:szCs w:val="20"/>
        </w:rPr>
        <w:t xml:space="preserve"> </w:t>
      </w:r>
      <w:r w:rsidRPr="00DF57D5">
        <w:rPr>
          <w:sz w:val="20"/>
          <w:szCs w:val="20"/>
        </w:rPr>
        <w:t>Bulg</w:t>
      </w:r>
      <w:r w:rsidR="00DF57D5">
        <w:rPr>
          <w:sz w:val="20"/>
          <w:szCs w:val="20"/>
        </w:rPr>
        <w:t>a</w:t>
      </w:r>
      <w:r w:rsidRPr="00DF57D5">
        <w:rPr>
          <w:sz w:val="20"/>
          <w:szCs w:val="20"/>
        </w:rPr>
        <w:t>aria:</w:t>
      </w:r>
      <w:r w:rsidRPr="00DF57D5">
        <w:rPr>
          <w:i/>
          <w:iCs/>
          <w:sz w:val="20"/>
          <w:szCs w:val="20"/>
        </w:rPr>
        <w:t xml:space="preserve"> </w:t>
      </w:r>
      <w:r w:rsidRPr="00DF57D5">
        <w:rPr>
          <w:sz w:val="20"/>
          <w:szCs w:val="20"/>
        </w:rPr>
        <w:t xml:space="preserve">Bulgarian Council on Refugees and Migrants, the </w:t>
      </w:r>
      <w:hyperlink r:id="rId72" w:history="1">
        <w:r w:rsidRPr="00DF57D5">
          <w:rPr>
            <w:rStyle w:val="Hperlink"/>
            <w:sz w:val="20"/>
            <w:szCs w:val="20"/>
          </w:rPr>
          <w:t>Manifesto on Refugee Integration in Bulgaria</w:t>
        </w:r>
      </w:hyperlink>
      <w:r w:rsidRPr="00DF57D5">
        <w:rPr>
          <w:sz w:val="20"/>
          <w:szCs w:val="20"/>
        </w:rPr>
        <w:t xml:space="preserve"> 2022</w:t>
      </w:r>
      <w:r w:rsidR="00DF57D5" w:rsidRPr="00DF57D5">
        <w:rPr>
          <w:sz w:val="20"/>
          <w:szCs w:val="20"/>
        </w:rPr>
        <w:t>.</w:t>
      </w:r>
      <w:r w:rsidRPr="00DF57D5">
        <w:rPr>
          <w:sz w:val="20"/>
          <w:szCs w:val="20"/>
        </w:rPr>
        <w:t xml:space="preserve"> </w:t>
      </w:r>
      <w:r w:rsidR="00DF57D5">
        <w:rPr>
          <w:rFonts w:eastAsia="Times New Roman"/>
          <w:kern w:val="0"/>
          <w:sz w:val="20"/>
          <w:szCs w:val="20"/>
          <w14:ligatures w14:val="none"/>
        </w:rPr>
        <w:t>Iirimaa</w:t>
      </w:r>
      <w:r w:rsidRPr="00DF57D5">
        <w:rPr>
          <w:rFonts w:eastAsia="Times New Roman"/>
          <w:kern w:val="0"/>
          <w:sz w:val="20"/>
          <w:szCs w:val="20"/>
          <w14:ligatures w14:val="none"/>
        </w:rPr>
        <w:t xml:space="preserve">: the Government of Ireland, </w:t>
      </w:r>
      <w:hyperlink r:id="rId73" w:history="1">
        <w:r w:rsidRPr="00DF57D5">
          <w:rPr>
            <w:rStyle w:val="Hperlink"/>
            <w:rFonts w:eastAsia="Times New Roman"/>
            <w:kern w:val="0"/>
            <w:sz w:val="20"/>
            <w:szCs w:val="20"/>
            <w14:ligatures w14:val="none"/>
          </w:rPr>
          <w:t>A White Paper to End Direct Provision and to Establish a new International Protection Support Service</w:t>
        </w:r>
      </w:hyperlink>
      <w:r w:rsidRPr="00DF57D5">
        <w:rPr>
          <w:rFonts w:eastAsia="Times New Roman"/>
          <w:kern w:val="0"/>
          <w:sz w:val="20"/>
          <w:szCs w:val="20"/>
          <w14:ligatures w14:val="none"/>
        </w:rPr>
        <w:t>, 2021</w:t>
      </w:r>
      <w:r w:rsidR="00DF57D5" w:rsidRPr="00DF57D5">
        <w:rPr>
          <w:rFonts w:eastAsia="Times New Roman"/>
          <w:kern w:val="0"/>
          <w:sz w:val="20"/>
          <w:szCs w:val="20"/>
          <w14:ligatures w14:val="none"/>
        </w:rPr>
        <w:t>.</w:t>
      </w:r>
      <w:r w:rsidR="00DF57D5">
        <w:rPr>
          <w:rFonts w:eastAsia="Times New Roman"/>
          <w:kern w:val="0"/>
          <w:sz w:val="20"/>
          <w:szCs w:val="20"/>
          <w14:ligatures w14:val="none"/>
        </w:rPr>
        <w:t xml:space="preserve"> </w:t>
      </w:r>
      <w:r w:rsidR="00DF57D5" w:rsidRPr="00DF57D5">
        <w:rPr>
          <w:sz w:val="20"/>
          <w:szCs w:val="20"/>
        </w:rPr>
        <w:t xml:space="preserve">Saksamaa: </w:t>
      </w:r>
      <w:r w:rsidR="008C5D72" w:rsidRPr="00DF57D5">
        <w:rPr>
          <w:sz w:val="20"/>
          <w:szCs w:val="20"/>
        </w:rPr>
        <w:t xml:space="preserve">Federal Office for Migration and Refugees, </w:t>
      </w:r>
      <w:hyperlink r:id="rId74" w:history="1">
        <w:r w:rsidR="008C5D72" w:rsidRPr="00DF57D5">
          <w:rPr>
            <w:rStyle w:val="Hperlink"/>
            <w:sz w:val="20"/>
            <w:szCs w:val="20"/>
          </w:rPr>
          <w:t>Integration Courses for asylum applicants and persons whose deportation has been temporarily suspended</w:t>
        </w:r>
      </w:hyperlink>
      <w:r w:rsidR="00DF57D5" w:rsidRPr="00DF57D5">
        <w:rPr>
          <w:sz w:val="20"/>
          <w:szCs w:val="20"/>
        </w:rPr>
        <w:t>.</w:t>
      </w:r>
      <w:r w:rsidR="00DF57D5" w:rsidRPr="00924913">
        <w:rPr>
          <w:sz w:val="20"/>
          <w:szCs w:val="20"/>
        </w:rPr>
        <w:t xml:space="preserve"> Kreeka:</w:t>
      </w:r>
      <w:r w:rsidR="008C5D72" w:rsidRPr="00924913">
        <w:rPr>
          <w:rFonts w:eastAsia="Times New Roman"/>
          <w:kern w:val="0"/>
          <w:sz w:val="20"/>
          <w:szCs w:val="20"/>
          <w14:ligatures w14:val="none"/>
        </w:rPr>
        <w:t xml:space="preserve"> </w:t>
      </w:r>
      <w:hyperlink r:id="rId75" w:history="1">
        <w:r w:rsidR="008C5D72" w:rsidRPr="00924913">
          <w:rPr>
            <w:rStyle w:val="Hperlink"/>
            <w:rFonts w:eastAsia="Times New Roman"/>
            <w:kern w:val="0"/>
            <w:sz w:val="20"/>
            <w:szCs w:val="20"/>
            <w14:ligatures w14:val="none"/>
          </w:rPr>
          <w:t>UNHCR, Advancing refugee integration in Greece</w:t>
        </w:r>
      </w:hyperlink>
      <w:r w:rsidR="008C5D72" w:rsidRPr="00924913">
        <w:rPr>
          <w:rFonts w:eastAsia="Times New Roman"/>
          <w:kern w:val="0"/>
          <w:sz w:val="20"/>
          <w:szCs w:val="20"/>
          <w14:ligatures w14:val="none"/>
        </w:rPr>
        <w:t>, 202</w:t>
      </w:r>
      <w:r w:rsidR="00924913" w:rsidRPr="00924913">
        <w:rPr>
          <w:rFonts w:eastAsia="Times New Roman"/>
          <w:kern w:val="0"/>
          <w:sz w:val="20"/>
          <w:szCs w:val="20"/>
          <w14:ligatures w14:val="none"/>
        </w:rPr>
        <w:t>4.</w:t>
      </w:r>
      <w:r w:rsidR="008C5D72" w:rsidRPr="00924913">
        <w:rPr>
          <w:color w:val="0072BC"/>
          <w:sz w:val="20"/>
          <w:szCs w:val="20"/>
        </w:rPr>
        <w:t xml:space="preserve"> </w:t>
      </w:r>
      <w:r w:rsidR="008C5D72" w:rsidRPr="00924913">
        <w:rPr>
          <w:rFonts w:eastAsia="Times New Roman"/>
          <w:kern w:val="0"/>
          <w:sz w:val="20"/>
          <w:szCs w:val="20"/>
          <w14:ligatures w14:val="none"/>
        </w:rPr>
        <w:t>Euro</w:t>
      </w:r>
      <w:r w:rsidR="00924913">
        <w:rPr>
          <w:rFonts w:eastAsia="Times New Roman"/>
          <w:kern w:val="0"/>
          <w:sz w:val="20"/>
          <w:szCs w:val="20"/>
          <w14:ligatures w14:val="none"/>
        </w:rPr>
        <w:t>opa rändevõrgustik</w:t>
      </w:r>
      <w:r w:rsidR="008C5D72" w:rsidRPr="00924913">
        <w:rPr>
          <w:rFonts w:eastAsia="Times New Roman"/>
          <w:kern w:val="0"/>
          <w:sz w:val="20"/>
          <w:szCs w:val="20"/>
          <w14:ligatures w14:val="none"/>
        </w:rPr>
        <w:t xml:space="preserve">, </w:t>
      </w:r>
      <w:hyperlink r:id="rId76" w:history="1">
        <w:r w:rsidR="008C5D72" w:rsidRPr="00924913">
          <w:rPr>
            <w:rStyle w:val="Hperlink"/>
            <w:rFonts w:eastAsia="Times New Roman"/>
            <w:kern w:val="0"/>
            <w:sz w:val="20"/>
            <w:szCs w:val="20"/>
            <w14:ligatures w14:val="none"/>
          </w:rPr>
          <w:t>Designing Migration Strategies</w:t>
        </w:r>
      </w:hyperlink>
      <w:r w:rsidR="008C5D72" w:rsidRPr="00924913">
        <w:rPr>
          <w:rFonts w:eastAsia="Times New Roman"/>
          <w:kern w:val="0"/>
          <w:sz w:val="20"/>
          <w:szCs w:val="20"/>
          <w14:ligatures w14:val="none"/>
        </w:rPr>
        <w:t>, 2025</w:t>
      </w:r>
      <w:r w:rsidR="00924913">
        <w:rPr>
          <w:rFonts w:eastAsia="Times New Roman"/>
          <w:kern w:val="0"/>
          <w:sz w:val="20"/>
          <w:szCs w:val="20"/>
          <w14:ligatures w14:val="none"/>
        </w:rPr>
        <w:t>.</w:t>
      </w:r>
    </w:p>
    <w:p w14:paraId="6F3E219A" w14:textId="63EAF26C" w:rsidR="008C5D72" w:rsidRPr="008C5D72" w:rsidRDefault="008C5D72" w:rsidP="008C5D72">
      <w:pPr>
        <w:jc w:val="both"/>
        <w:rPr>
          <w:rFonts w:eastAsia="Times New Roman"/>
          <w:color w:val="0072BC"/>
          <w:kern w:val="0"/>
          <w:sz w:val="20"/>
          <w:szCs w:val="20"/>
          <w14:ligatures w14:val="none"/>
        </w:rPr>
      </w:pPr>
    </w:p>
    <w:p w14:paraId="29774312" w14:textId="3D9C115F" w:rsidR="000B5DC3" w:rsidRPr="008C5D72" w:rsidRDefault="000B5DC3" w:rsidP="000B5DC3">
      <w:pPr>
        <w:rPr>
          <w:rFonts w:eastAsia="Times New Roman"/>
          <w:color w:val="0072BC"/>
          <w:kern w:val="0"/>
          <w:sz w:val="20"/>
          <w:szCs w:val="20"/>
          <w14:ligatures w14:val="none"/>
        </w:rPr>
      </w:pPr>
    </w:p>
    <w:p w14:paraId="71F5E6CD" w14:textId="5F54DB49" w:rsidR="000B5DC3" w:rsidRPr="000B5DC3" w:rsidRDefault="000B5DC3" w:rsidP="000B5DC3">
      <w:pPr>
        <w:rPr>
          <w:b/>
          <w:bCs/>
          <w:i/>
          <w:iCs/>
          <w:sz w:val="20"/>
          <w:szCs w:val="20"/>
        </w:rPr>
      </w:pPr>
    </w:p>
    <w:p w14:paraId="044B8103" w14:textId="01A43452" w:rsidR="000B5DC3" w:rsidRPr="000B5DC3" w:rsidRDefault="000B5DC3">
      <w:pPr>
        <w:pStyle w:val="Allmrkusetekst"/>
      </w:pPr>
    </w:p>
  </w:footnote>
  <w:footnote w:id="92">
    <w:p w14:paraId="022A2637" w14:textId="077ADA53" w:rsidR="00F9167B" w:rsidRDefault="00F9167B">
      <w:pPr>
        <w:pStyle w:val="Allmrkusetekst"/>
      </w:pPr>
      <w:r>
        <w:rPr>
          <w:rStyle w:val="Allmrkuseviide"/>
        </w:rPr>
        <w:footnoteRef/>
      </w:r>
      <w:r>
        <w:t xml:space="preserve"> Ajutine kaitse, rahvusvaheline kaitse, VRKS-i alusel antud </w:t>
      </w:r>
      <w:r w:rsidRPr="00402D15">
        <w:t>elamisl</w:t>
      </w:r>
      <w:r>
        <w:t>uba</w:t>
      </w:r>
      <w:r w:rsidRPr="00402D15">
        <w:t xml:space="preserve"> ja selle pikendami</w:t>
      </w:r>
      <w:r>
        <w:t>ne</w:t>
      </w:r>
      <w:r w:rsidRPr="00402D15">
        <w:t xml:space="preserve"> või kehtetuks tunnistami</w:t>
      </w:r>
      <w:r>
        <w:t>ne</w:t>
      </w:r>
      <w:r w:rsidRPr="00402D15">
        <w:t xml:space="preserve">, välismaalase Euroopa Liidu liikmesriigile </w:t>
      </w:r>
      <w:r>
        <w:t>üleandmine, nendes menetlustes</w:t>
      </w:r>
      <w:r w:rsidRPr="00402D15">
        <w:t xml:space="preserve"> antud haldusakti ja sooritatud </w:t>
      </w:r>
      <w:r>
        <w:t>toimingu</w:t>
      </w:r>
      <w:r w:rsidRPr="00402D15">
        <w:t xml:space="preserve"> ning taustakontrolli, kinnipidamise ja kohanemisprogrammiga seotud </w:t>
      </w:r>
      <w:r>
        <w:t>toimingu andmed</w:t>
      </w:r>
      <w:r w:rsidRPr="00402D15">
        <w:t>.</w:t>
      </w:r>
    </w:p>
  </w:footnote>
  <w:footnote w:id="93">
    <w:p w14:paraId="0E01EBE7" w14:textId="1813FB8B" w:rsidR="00D30C73" w:rsidRDefault="00D30C73">
      <w:pPr>
        <w:pStyle w:val="Allmrkusetekst"/>
      </w:pPr>
      <w:r>
        <w:rPr>
          <w:rStyle w:val="Allmrkuseviide"/>
        </w:rPr>
        <w:footnoteRef/>
      </w:r>
      <w:r>
        <w:t xml:space="preserve"> E</w:t>
      </w:r>
      <w:r w:rsidRPr="00B6664F">
        <w:t xml:space="preserve">uroopa </w:t>
      </w:r>
      <w:r>
        <w:t>P</w:t>
      </w:r>
      <w:r w:rsidRPr="00B6664F">
        <w:t xml:space="preserve">arlamendi ja nõukogu </w:t>
      </w:r>
      <w:r>
        <w:t xml:space="preserve">15. märtsi 2017. aasta </w:t>
      </w:r>
      <w:r w:rsidRPr="00B6664F">
        <w:t>direktiiv (</w:t>
      </w:r>
      <w:r>
        <w:t>EL</w:t>
      </w:r>
      <w:r w:rsidRPr="00B6664F">
        <w:t>) 2017/541</w:t>
      </w:r>
      <w:r>
        <w:t xml:space="preserve"> </w:t>
      </w:r>
      <w:r w:rsidRPr="00B6664F">
        <w:t>terrorismivastase võitluse kohta, millega asendatakse nõukogu raamotsus 2002/475/JSK ning muudetakse nõukogu otsust 2005/671/JSK</w:t>
      </w:r>
      <w:r>
        <w:t xml:space="preserve">. – </w:t>
      </w:r>
      <w:hyperlink r:id="rId77" w:history="1">
        <w:r w:rsidRPr="00684B95">
          <w:rPr>
            <w:rStyle w:val="Hperlink"/>
            <w:rFonts w:eastAsiaTheme="majorEastAsia"/>
          </w:rPr>
          <w:t>ELT L 88, 31.3.2017, lk 6–21</w:t>
        </w:r>
      </w:hyperlink>
      <w:r>
        <w:t>.</w:t>
      </w:r>
    </w:p>
  </w:footnote>
  <w:footnote w:id="94">
    <w:p w14:paraId="26C79B25" w14:textId="7AAD61DE" w:rsidR="00D30C73" w:rsidRDefault="00D30C73">
      <w:pPr>
        <w:pStyle w:val="Allmrkusetekst"/>
      </w:pPr>
      <w:r>
        <w:rPr>
          <w:rStyle w:val="Allmrkuseviide"/>
        </w:rPr>
        <w:footnoteRef/>
      </w:r>
      <w:r>
        <w:t xml:space="preserve"> </w:t>
      </w:r>
      <w:r w:rsidRPr="006B4494">
        <w:t>Nõukogu 13. juuni 2002</w:t>
      </w:r>
      <w:r>
        <w:t>. aasta raamotsus</w:t>
      </w:r>
      <w:r w:rsidR="008820FE">
        <w:t xml:space="preserve"> 2002/584/JSK</w:t>
      </w:r>
      <w:r w:rsidRPr="006B4494">
        <w:t>, Euroopa vahistamismääruse ja liikmesriikidevahelise üleandmiskorra kohta</w:t>
      </w:r>
      <w:r>
        <w:t xml:space="preserve">. – </w:t>
      </w:r>
      <w:hyperlink r:id="rId78" w:history="1">
        <w:r w:rsidRPr="006B4494">
          <w:rPr>
            <w:rStyle w:val="Hperlink"/>
            <w:rFonts w:eastAsiaTheme="majorEastAsia"/>
          </w:rPr>
          <w:t>ELT L 190, 18.7.2002, lk 1–20</w:t>
        </w:r>
      </w:hyperlink>
      <w:r>
        <w:t>.</w:t>
      </w:r>
    </w:p>
  </w:footnote>
  <w:footnote w:id="95">
    <w:p w14:paraId="30261049" w14:textId="6AA95545" w:rsidR="00303A4D" w:rsidRPr="00B406D4" w:rsidRDefault="00303A4D" w:rsidP="00303A4D">
      <w:pPr>
        <w:pStyle w:val="Allmrkusetekst"/>
      </w:pPr>
      <w:r w:rsidRPr="00B406D4">
        <w:rPr>
          <w:rStyle w:val="Allmrkuseviide"/>
        </w:rPr>
        <w:footnoteRef/>
      </w:r>
      <w:r w:rsidRPr="00B406D4">
        <w:t xml:space="preserve"> Nõukogu 23. juuni 2008. aasta otsus 2008/633/JSK, mis käsitleb liikmesriikide määratud ametiasutuste ja Europoli juurdepääsu viisainfosüsteemile (VIS) terroriaktide ja muude raskete kuritegude vältimise, avastamise ja uurimise eesmärkidel. – </w:t>
      </w:r>
      <w:hyperlink r:id="rId79" w:history="1">
        <w:r w:rsidRPr="00B406D4">
          <w:rPr>
            <w:rStyle w:val="Hperlink"/>
          </w:rPr>
          <w:t>ELT L 218, 13.8.2008, lk 129–136</w:t>
        </w:r>
      </w:hyperlink>
      <w:r w:rsidRPr="00B406D4">
        <w:t xml:space="preserve">. </w:t>
      </w:r>
    </w:p>
  </w:footnote>
  <w:footnote w:id="96">
    <w:p w14:paraId="42981F93" w14:textId="77777777" w:rsidR="006554EC" w:rsidRDefault="006554EC" w:rsidP="006554EC">
      <w:pPr>
        <w:pStyle w:val="Allmrkusetekst"/>
      </w:pPr>
      <w:r>
        <w:rPr>
          <w:rStyle w:val="Allmrkuseviide"/>
        </w:rPr>
        <w:footnoteRef/>
      </w:r>
      <w:r>
        <w:t xml:space="preserve"> E</w:t>
      </w:r>
      <w:r w:rsidRPr="00B6664F">
        <w:t xml:space="preserve">uroopa </w:t>
      </w:r>
      <w:r>
        <w:t>P</w:t>
      </w:r>
      <w:r w:rsidRPr="00B6664F">
        <w:t xml:space="preserve">arlamendi ja nõukogu </w:t>
      </w:r>
      <w:r>
        <w:t xml:space="preserve">15. märtsi 2017. aasta </w:t>
      </w:r>
      <w:r w:rsidRPr="00B6664F">
        <w:t>direktiiv (</w:t>
      </w:r>
      <w:r>
        <w:t>EL</w:t>
      </w:r>
      <w:r w:rsidRPr="00B6664F">
        <w:t>) 2017/541</w:t>
      </w:r>
      <w:r>
        <w:t xml:space="preserve"> </w:t>
      </w:r>
      <w:r w:rsidRPr="00B6664F">
        <w:t>terrorismivastase võitluse kohta, millega asendatakse nõukogu raamotsus 2002/475/JSK ning muudetakse nõukogu otsust 2005/671/JSK</w:t>
      </w:r>
      <w:r>
        <w:t xml:space="preserve">. – </w:t>
      </w:r>
      <w:hyperlink r:id="rId80" w:history="1">
        <w:r w:rsidRPr="00684B95">
          <w:rPr>
            <w:rStyle w:val="Hperlink"/>
            <w:rFonts w:eastAsiaTheme="majorEastAsia"/>
          </w:rPr>
          <w:t>ELT L 88, 31.3.2017, lk 6–21</w:t>
        </w:r>
      </w:hyperlink>
      <w:r>
        <w:t>.</w:t>
      </w:r>
    </w:p>
  </w:footnote>
  <w:footnote w:id="97">
    <w:p w14:paraId="47552B4F" w14:textId="6350D598" w:rsidR="0063422B" w:rsidRDefault="0063422B">
      <w:pPr>
        <w:pStyle w:val="Allmrkusetekst"/>
      </w:pPr>
      <w:r>
        <w:rPr>
          <w:rStyle w:val="Allmrkuseviide"/>
        </w:rPr>
        <w:footnoteRef/>
      </w:r>
      <w:r>
        <w:t xml:space="preserve"> Euroopa Parlamendi ja nõukogu 9. märtsi 2016. aasta määruses (EL) 2016/399, mis käsitleb isikute üle piiri liikumist reguleerivaid liidu eeskirju (Schengeni piirieeskirjad). </w:t>
      </w:r>
      <w:r w:rsidRPr="0063422B">
        <w:t xml:space="preserve">– </w:t>
      </w:r>
      <w:hyperlink r:id="rId81" w:history="1">
        <w:r w:rsidRPr="004A3874">
          <w:rPr>
            <w:rStyle w:val="Hperlink"/>
          </w:rPr>
          <w:t xml:space="preserve">ELT L 77, 23.03.2016, lk 1–52. </w:t>
        </w:r>
      </w:hyperlink>
    </w:p>
  </w:footnote>
  <w:footnote w:id="98">
    <w:p w14:paraId="6CD121B1" w14:textId="2F1F092D" w:rsidR="005E4638" w:rsidRDefault="005E4638">
      <w:pPr>
        <w:pStyle w:val="Allmrkusetekst"/>
      </w:pPr>
      <w:r>
        <w:rPr>
          <w:rStyle w:val="Allmrkuseviide"/>
        </w:rPr>
        <w:footnoteRef/>
      </w:r>
      <w:r>
        <w:t xml:space="preserve"> Nõukogu </w:t>
      </w:r>
      <w:r w:rsidR="0009176A">
        <w:t>25. novembri 2003. aasta</w:t>
      </w:r>
      <w:r>
        <w:t xml:space="preserve"> direktiiv 2003/110/EÜ, abi kohta läbisõidu puhul seoses väljasaatmisega õhuteed pidi</w:t>
      </w:r>
      <w:r w:rsidR="002A5048">
        <w:t>.</w:t>
      </w:r>
      <w:r w:rsidR="002A5048" w:rsidRPr="002A5048">
        <w:t xml:space="preserve"> </w:t>
      </w:r>
      <w:r w:rsidR="002A5048" w:rsidRPr="0063422B">
        <w:t>–</w:t>
      </w:r>
      <w:r w:rsidR="002A5048">
        <w:t xml:space="preserve"> </w:t>
      </w:r>
      <w:hyperlink r:id="rId82" w:history="1">
        <w:r w:rsidR="002A5048" w:rsidRPr="0009176A">
          <w:rPr>
            <w:rStyle w:val="Hperlink"/>
          </w:rPr>
          <w:t xml:space="preserve">ELT L 321/26, 6.12.2003, lk 233–238. </w:t>
        </w:r>
      </w:hyperlink>
    </w:p>
  </w:footnote>
  <w:footnote w:id="99">
    <w:p w14:paraId="5B5F105E" w14:textId="54AFDED6" w:rsidR="00CC5B6C" w:rsidRPr="002E4A26" w:rsidRDefault="00CC5B6C" w:rsidP="00CC5B6C">
      <w:pPr>
        <w:pStyle w:val="Allmrkusetekst"/>
      </w:pPr>
      <w:r w:rsidRPr="002E4A26">
        <w:rPr>
          <w:rStyle w:val="Allmrkuseviide"/>
        </w:rPr>
        <w:footnoteRef/>
      </w:r>
      <w:r w:rsidRPr="002E4A26">
        <w:t xml:space="preserve"> Vt täpsemalt Euroopa Kohtu 6. detsembri 2011. aasta otsus kohtuasjas C-329/11, Alexandre Achughbabian </w:t>
      </w:r>
      <w:r w:rsidRPr="002E4A26">
        <w:rPr>
          <w:i/>
          <w:iCs/>
        </w:rPr>
        <w:t xml:space="preserve">vs. </w:t>
      </w:r>
      <w:r w:rsidRPr="002E4A26">
        <w:t xml:space="preserve">Préfet du Val-de-Marne, </w:t>
      </w:r>
      <w:hyperlink r:id="rId83" w:history="1">
        <w:r w:rsidRPr="0009176A">
          <w:rPr>
            <w:rStyle w:val="Hperlink"/>
          </w:rPr>
          <w:t xml:space="preserve">ECLI:EU:C:2011:807, p-d 29 ja 30. </w:t>
        </w:r>
      </w:hyperlink>
    </w:p>
  </w:footnote>
  <w:footnote w:id="100">
    <w:p w14:paraId="4C8B0981" w14:textId="50DE8CAD" w:rsidR="009802BE" w:rsidRDefault="009802BE" w:rsidP="009802BE">
      <w:pPr>
        <w:pStyle w:val="Allmrkusetekst"/>
      </w:pPr>
      <w:r w:rsidRPr="002E4A26">
        <w:rPr>
          <w:rStyle w:val="Allmrkuseviide"/>
        </w:rPr>
        <w:footnoteRef/>
      </w:r>
      <w:r w:rsidRPr="002E4A26">
        <w:t xml:space="preserve"> Vt täpsemalt Euroopa Kohtu 18. detsembri 2014. aasta otsus kohtuasjas C</w:t>
      </w:r>
      <w:r w:rsidRPr="002E4A26">
        <w:noBreakHyphen/>
        <w:t xml:space="preserve">562/13, Centre public d’action sociale d’Ottignies-Louvain-la-Neuve vs Moussa Abdida, </w:t>
      </w:r>
      <w:hyperlink r:id="rId84" w:history="1">
        <w:r w:rsidRPr="0009176A">
          <w:rPr>
            <w:rStyle w:val="Hperlink"/>
          </w:rPr>
          <w:t>ECLI:EU:C:2014:2453, p-d 41-42</w:t>
        </w:r>
        <w:r w:rsidR="0009176A" w:rsidRPr="0009176A">
          <w:rPr>
            <w:rStyle w:val="Hperlink"/>
          </w:rPr>
          <w:t>.</w:t>
        </w:r>
      </w:hyperlink>
    </w:p>
  </w:footnote>
  <w:footnote w:id="101">
    <w:p w14:paraId="0CF88025" w14:textId="65DF579E" w:rsidR="009802BE" w:rsidRDefault="009802BE" w:rsidP="00BB3CF8">
      <w:pPr>
        <w:pStyle w:val="Allmrkusetekst"/>
        <w:jc w:val="left"/>
      </w:pPr>
      <w:r>
        <w:rPr>
          <w:rStyle w:val="Allmrkuseviide"/>
        </w:rPr>
        <w:footnoteRef/>
      </w:r>
      <w:r w:rsidRPr="002E4A26">
        <w:t xml:space="preserve"> Euroopa Kohtu</w:t>
      </w:r>
      <w:r>
        <w:t xml:space="preserve"> 6. oktoobri 2022 otsus kohtuasjas </w:t>
      </w:r>
      <w:r w:rsidRPr="00BF776C">
        <w:t>C</w:t>
      </w:r>
      <w:r w:rsidRPr="00BF776C">
        <w:noBreakHyphen/>
        <w:t>241/21</w:t>
      </w:r>
      <w:r>
        <w:t xml:space="preserve">, I.L. vs Politsei- ja Piirivalveamet, </w:t>
      </w:r>
      <w:hyperlink r:id="rId85" w:history="1">
        <w:r w:rsidRPr="007A2E95">
          <w:rPr>
            <w:rStyle w:val="Hperlink"/>
          </w:rPr>
          <w:t>ECLI:EU:C:2022:753, p</w:t>
        </w:r>
        <w:r w:rsidR="00BB3CF8" w:rsidRPr="007A2E95">
          <w:rPr>
            <w:rStyle w:val="Hperlink"/>
          </w:rPr>
          <w:t>unkt</w:t>
        </w:r>
        <w:r w:rsidRPr="007A2E95">
          <w:rPr>
            <w:rStyle w:val="Hperlink"/>
          </w:rPr>
          <w:t xml:space="preserve"> 36.</w:t>
        </w:r>
      </w:hyperlink>
      <w:r>
        <w:t xml:space="preserve"> </w:t>
      </w:r>
    </w:p>
  </w:footnote>
  <w:footnote w:id="102">
    <w:p w14:paraId="796B9802" w14:textId="3B677367" w:rsidR="532978B8" w:rsidRDefault="532978B8" w:rsidP="532978B8">
      <w:pPr>
        <w:pStyle w:val="Allmrkusetekst"/>
      </w:pPr>
      <w:r w:rsidRPr="532978B8">
        <w:rPr>
          <w:rStyle w:val="Allmrkuseviide"/>
        </w:rPr>
        <w:footnoteRef/>
      </w:r>
      <w:r>
        <w:t xml:space="preserve"> </w:t>
      </w:r>
      <w:r w:rsidR="007A2E95">
        <w:t xml:space="preserve">Euroopa Rändevõrgustik </w:t>
      </w:r>
      <w:r>
        <w:t>2017</w:t>
      </w:r>
      <w:r w:rsidR="007A2E95">
        <w:t>.</w:t>
      </w:r>
      <w:r>
        <w:t xml:space="preserve"> </w:t>
      </w:r>
      <w:hyperlink r:id="rId86" w:history="1">
        <w:r w:rsidRPr="007A2E95">
          <w:rPr>
            <w:rStyle w:val="Hperlink"/>
            <w:lang w:val="en-US"/>
          </w:rPr>
          <w:t>The effectiveness of Return in EU Member States: challenges and good practices linked to EU rules and standards</w:t>
        </w:r>
      </w:hyperlink>
      <w:r>
        <w:t xml:space="preserve">, </w:t>
      </w:r>
      <w:r w:rsidR="007A2E95">
        <w:t>lk</w:t>
      </w:r>
      <w:r>
        <w:t xml:space="preserve"> 39. </w:t>
      </w:r>
    </w:p>
  </w:footnote>
  <w:footnote w:id="103">
    <w:p w14:paraId="38AA8F21" w14:textId="21E01EEA" w:rsidR="532978B8" w:rsidRDefault="532978B8" w:rsidP="532978B8">
      <w:pPr>
        <w:pStyle w:val="Allmrkusetekst"/>
      </w:pPr>
      <w:r w:rsidRPr="532978B8">
        <w:rPr>
          <w:rStyle w:val="Allmrkuseviide"/>
        </w:rPr>
        <w:footnoteRef/>
      </w:r>
      <w:r>
        <w:t xml:space="preserve"> E</w:t>
      </w:r>
      <w:r w:rsidR="00E4211A">
        <w:t>uroopa Inimõiguste Kohtu</w:t>
      </w:r>
      <w:r>
        <w:t xml:space="preserve"> suurkoja 13. veebruari 2020. aasta otsus asjas </w:t>
      </w:r>
      <w:hyperlink r:id="rId87">
        <w:r w:rsidRPr="532978B8">
          <w:rPr>
            <w:rStyle w:val="Hperlink"/>
            <w:i/>
            <w:iCs/>
          </w:rPr>
          <w:t xml:space="preserve">N.D. ja N.T. </w:t>
        </w:r>
        <w:r w:rsidRPr="532978B8">
          <w:rPr>
            <w:rStyle w:val="Hperlink"/>
          </w:rPr>
          <w:t>vs.</w:t>
        </w:r>
        <w:r w:rsidRPr="532978B8">
          <w:rPr>
            <w:rStyle w:val="Hperlink"/>
            <w:i/>
            <w:iCs/>
          </w:rPr>
          <w:t xml:space="preserve"> Hispaania</w:t>
        </w:r>
      </w:hyperlink>
      <w:r>
        <w:t>, kaebused nr 8675/15 ja 8697/15, p-d 201, 231 ja 242</w:t>
      </w:r>
    </w:p>
  </w:footnote>
  <w:footnote w:id="104">
    <w:p w14:paraId="457E57E0" w14:textId="77777777" w:rsidR="532978B8" w:rsidRDefault="532978B8" w:rsidP="532978B8">
      <w:pPr>
        <w:pStyle w:val="Allmrkusetekst"/>
        <w:rPr>
          <w:sz w:val="24"/>
          <w:szCs w:val="24"/>
        </w:rPr>
      </w:pPr>
      <w:r w:rsidRPr="532978B8">
        <w:rPr>
          <w:rStyle w:val="Allmrkuseviide"/>
        </w:rPr>
        <w:footnoteRef/>
      </w:r>
      <w:r>
        <w:t xml:space="preserve"> Õiguskantsleri 17.03.2017 kiri nr SIM/17-0364/-1K, 1-6/1382-1.</w:t>
      </w:r>
    </w:p>
  </w:footnote>
  <w:footnote w:id="105">
    <w:p w14:paraId="34DB05A8" w14:textId="551AD3EA" w:rsidR="7E00FD51" w:rsidRPr="00D264C1" w:rsidRDefault="7E00FD51" w:rsidP="007B6213">
      <w:pPr>
        <w:rPr>
          <w:sz w:val="20"/>
          <w:szCs w:val="20"/>
        </w:rPr>
      </w:pPr>
      <w:r w:rsidRPr="00D264C1">
        <w:rPr>
          <w:rStyle w:val="Allmrkuseviide"/>
          <w:sz w:val="20"/>
          <w:szCs w:val="20"/>
        </w:rPr>
        <w:footnoteRef/>
      </w:r>
      <w:r w:rsidR="007F2C80" w:rsidRPr="00D264C1">
        <w:rPr>
          <w:sz w:val="20"/>
          <w:szCs w:val="20"/>
        </w:rPr>
        <w:t xml:space="preserve"> Nõukogu </w:t>
      </w:r>
      <w:r w:rsidR="00D264C1">
        <w:rPr>
          <w:sz w:val="20"/>
          <w:szCs w:val="20"/>
        </w:rPr>
        <w:t xml:space="preserve">1. detsembri 2005. aasta </w:t>
      </w:r>
      <w:r w:rsidR="007F2C80" w:rsidRPr="00D264C1">
        <w:rPr>
          <w:sz w:val="20"/>
          <w:szCs w:val="20"/>
        </w:rPr>
        <w:t>direktiiv 2005/85/EÜ liikmesriikides pagulasseisundi omistamise ja äravõtmise menetluse miinimumnõuete kohta</w:t>
      </w:r>
      <w:r w:rsidR="00D264C1">
        <w:rPr>
          <w:sz w:val="20"/>
          <w:szCs w:val="20"/>
        </w:rPr>
        <w:t>.</w:t>
      </w:r>
      <w:r w:rsidR="007F2C80" w:rsidRPr="00D264C1">
        <w:rPr>
          <w:sz w:val="20"/>
          <w:szCs w:val="20"/>
        </w:rPr>
        <w:t xml:space="preserve"> – </w:t>
      </w:r>
      <w:hyperlink r:id="rId88" w:history="1">
        <w:r w:rsidR="007F2C80" w:rsidRPr="00D264C1">
          <w:rPr>
            <w:rStyle w:val="Hperlink"/>
            <w:sz w:val="20"/>
            <w:szCs w:val="20"/>
          </w:rPr>
          <w:t>ELT L 326, 13.12.2005 lk 13-3</w:t>
        </w:r>
        <w:r w:rsidR="00EB7FD8" w:rsidRPr="00D264C1">
          <w:rPr>
            <w:rStyle w:val="Hperlink"/>
            <w:sz w:val="20"/>
            <w:szCs w:val="20"/>
          </w:rPr>
          <w:t>4</w:t>
        </w:r>
      </w:hyperlink>
      <w:r w:rsidR="007F2C80" w:rsidRPr="00D264C1">
        <w:rPr>
          <w:sz w:val="20"/>
          <w:szCs w:val="20"/>
        </w:rPr>
        <w:t xml:space="preserve">. </w:t>
      </w:r>
    </w:p>
  </w:footnote>
  <w:footnote w:id="106">
    <w:p w14:paraId="46E54D0A" w14:textId="77777777" w:rsidR="002E66CD" w:rsidRDefault="002E66CD" w:rsidP="002E66CD">
      <w:pPr>
        <w:pStyle w:val="Allmrkusetekst"/>
      </w:pPr>
      <w:r>
        <w:rPr>
          <w:rStyle w:val="Allmrkuseviide"/>
        </w:rPr>
        <w:footnoteRef/>
      </w:r>
      <w:r>
        <w:t xml:space="preserve"> </w:t>
      </w:r>
      <w:hyperlink r:id="rId89" w:history="1">
        <w:r>
          <w:rPr>
            <w:rStyle w:val="Hyperlink1"/>
          </w:rPr>
          <w:t>RKPJKo, 25.06.2009, 3-4-1-3-09</w:t>
        </w:r>
      </w:hyperlink>
      <w:r>
        <w:t xml:space="preserve">, p 16; </w:t>
      </w:r>
      <w:hyperlink r:id="rId90" w:history="1">
        <w:r>
          <w:rPr>
            <w:rStyle w:val="Hyperlink1"/>
          </w:rPr>
          <w:t>RKPJKo, 19.12.2019, 5-19-38/15</w:t>
        </w:r>
      </w:hyperlink>
      <w:r>
        <w:t>, p 96. RKPJKo = Riigikohtu põhiseaduslikkuse järelevalve kolleegiumi kohtuotsus.</w:t>
      </w:r>
    </w:p>
  </w:footnote>
  <w:footnote w:id="107">
    <w:p w14:paraId="65C9577D" w14:textId="77777777" w:rsidR="002E66CD" w:rsidRDefault="002E66CD" w:rsidP="002E66CD">
      <w:pPr>
        <w:pStyle w:val="Allmrkusetekst"/>
      </w:pPr>
      <w:r>
        <w:rPr>
          <w:rStyle w:val="Allmrkuseviide"/>
        </w:rPr>
        <w:footnoteRef/>
      </w:r>
      <w:r>
        <w:t xml:space="preserve"> </w:t>
      </w:r>
      <w:hyperlink r:id="rId91" w:history="1">
        <w:r>
          <w:rPr>
            <w:rStyle w:val="Hyperlink1"/>
          </w:rPr>
          <w:t>RKHKo, 12.07.2012, 3-3-1-3-12</w:t>
        </w:r>
      </w:hyperlink>
      <w:r>
        <w:t>, p 19.</w:t>
      </w:r>
    </w:p>
  </w:footnote>
  <w:footnote w:id="108">
    <w:p w14:paraId="782E54F6" w14:textId="77777777" w:rsidR="002E66CD" w:rsidRDefault="002E66CD" w:rsidP="002E66CD">
      <w:pPr>
        <w:pStyle w:val="Allmrkusetekst"/>
      </w:pPr>
      <w:r>
        <w:rPr>
          <w:rStyle w:val="Allmrkuseviide"/>
        </w:rPr>
        <w:footnoteRef/>
      </w:r>
      <w:r>
        <w:t xml:space="preserve"> RKÜKo, 11.06.2019, 5-18-8/19, p 60; RKPJKo, 04.04.2011, 3-4-1-9-10, p 50; RKPJKo, 16.11.2016, 3-4-1-2-16, p 97. RKÜKo = Riigikohtu üldkogu kohtuotsus.</w:t>
      </w:r>
    </w:p>
  </w:footnote>
  <w:footnote w:id="109">
    <w:p w14:paraId="247E598E" w14:textId="77777777" w:rsidR="002E66CD" w:rsidRDefault="002E66CD" w:rsidP="002E66CD">
      <w:pPr>
        <w:pStyle w:val="Allmrkusetekst"/>
      </w:pPr>
      <w:r>
        <w:rPr>
          <w:rStyle w:val="Allmrkuseviide"/>
        </w:rPr>
        <w:footnoteRef/>
      </w:r>
      <w:r>
        <w:t xml:space="preserve"> </w:t>
      </w:r>
      <w:hyperlink r:id="rId92" w:history="1">
        <w:r w:rsidRPr="00E9539B">
          <w:rPr>
            <w:rStyle w:val="Hperlink"/>
          </w:rPr>
          <w:t>RKÜKo, 21.06.2011, 3-4-1-16-10</w:t>
        </w:r>
      </w:hyperlink>
      <w:r>
        <w:t>, p 5. RKÜKo = Riigikohtu üldkohtu kohtuotsus.</w:t>
      </w:r>
    </w:p>
  </w:footnote>
  <w:footnote w:id="110">
    <w:p w14:paraId="1E3E5D8D" w14:textId="77777777" w:rsidR="002E66CD" w:rsidRDefault="002E66CD" w:rsidP="002E66CD">
      <w:pPr>
        <w:pStyle w:val="Allmrkusetekst"/>
      </w:pPr>
      <w:r>
        <w:rPr>
          <w:rStyle w:val="Allmrkuseviide"/>
        </w:rPr>
        <w:footnoteRef/>
      </w:r>
      <w:r>
        <w:t xml:space="preserve"> </w:t>
      </w:r>
      <w:hyperlink r:id="rId93" w:history="1">
        <w:r w:rsidRPr="00354384">
          <w:rPr>
            <w:rStyle w:val="Hperlink"/>
          </w:rPr>
          <w:t>RKÜKo, 07.06.2011, 3-4-1-12-10</w:t>
        </w:r>
      </w:hyperlink>
      <w:r>
        <w:t>, p 31.</w:t>
      </w:r>
    </w:p>
  </w:footnote>
  <w:footnote w:id="111">
    <w:p w14:paraId="5997B034" w14:textId="77777777" w:rsidR="002E66CD" w:rsidRDefault="002E66CD" w:rsidP="002E66CD">
      <w:pPr>
        <w:pStyle w:val="Allmrkusetekst"/>
      </w:pPr>
      <w:r>
        <w:rPr>
          <w:rStyle w:val="Allmrkuseviide"/>
        </w:rPr>
        <w:footnoteRef/>
      </w:r>
      <w:r>
        <w:t xml:space="preserve"> Sealsamas.</w:t>
      </w:r>
    </w:p>
  </w:footnote>
  <w:footnote w:id="112">
    <w:p w14:paraId="2B4FADC2" w14:textId="77777777" w:rsidR="002E66CD" w:rsidRDefault="002E66CD" w:rsidP="002E66CD">
      <w:pPr>
        <w:pStyle w:val="Allmrkusetekst"/>
      </w:pPr>
      <w:r>
        <w:rPr>
          <w:rStyle w:val="Allmrkuseviide"/>
        </w:rPr>
        <w:footnoteRef/>
      </w:r>
      <w:r>
        <w:t xml:space="preserve"> </w:t>
      </w:r>
      <w:hyperlink r:id="rId94" w:history="1">
        <w:r w:rsidRPr="00E9539B">
          <w:rPr>
            <w:rStyle w:val="Hperlink"/>
          </w:rPr>
          <w:t>RKHKm, 24.03.2025, 3-24-951, p 11.</w:t>
        </w:r>
      </w:hyperlink>
      <w:r>
        <w:t xml:space="preserve"> RKHKm = Riigikohtu halduskolleegiumi kohtumäärus.</w:t>
      </w:r>
    </w:p>
  </w:footnote>
  <w:footnote w:id="113">
    <w:p w14:paraId="2AC9B06A" w14:textId="77777777" w:rsidR="002E66CD" w:rsidRDefault="002E66CD" w:rsidP="002E66CD">
      <w:pPr>
        <w:pStyle w:val="Allmrkusetekst"/>
      </w:pPr>
      <w:r>
        <w:rPr>
          <w:rStyle w:val="Allmrkuseviide"/>
        </w:rPr>
        <w:footnoteRef/>
      </w:r>
      <w:r>
        <w:t xml:space="preserve"> </w:t>
      </w:r>
      <w:hyperlink r:id="rId95" w:history="1">
        <w:r w:rsidRPr="008712EF">
          <w:rPr>
            <w:rStyle w:val="Hperlink"/>
          </w:rPr>
          <w:t>RKPJKo, 10.12.2013, 3-4-1-20-13</w:t>
        </w:r>
      </w:hyperlink>
      <w:r w:rsidRPr="008712EF">
        <w:t>, p 56</w:t>
      </w:r>
      <w:r>
        <w:t>.</w:t>
      </w:r>
    </w:p>
  </w:footnote>
  <w:footnote w:id="114">
    <w:p w14:paraId="16818A2F" w14:textId="77777777" w:rsidR="002E66CD" w:rsidRDefault="002E66CD" w:rsidP="002E66CD">
      <w:pPr>
        <w:pStyle w:val="Allmrkusetekst"/>
      </w:pPr>
      <w:r>
        <w:rPr>
          <w:rStyle w:val="Allmrkuseviide"/>
        </w:rPr>
        <w:footnoteRef/>
      </w:r>
      <w:r>
        <w:t xml:space="preserve"> </w:t>
      </w:r>
      <w:hyperlink r:id="rId96" w:history="1">
        <w:r w:rsidRPr="002211FE">
          <w:rPr>
            <w:rStyle w:val="Hperlink"/>
          </w:rPr>
          <w:t>RKPJKo, 28.09.2021, 5-21-4/13</w:t>
        </w:r>
      </w:hyperlink>
      <w:r w:rsidRPr="000E7B2C">
        <w:t xml:space="preserve">, p </w:t>
      </w:r>
      <w:r>
        <w:t>43.</w:t>
      </w:r>
    </w:p>
  </w:footnote>
  <w:footnote w:id="115">
    <w:p w14:paraId="029EDEFB" w14:textId="0CA51E71" w:rsidR="002E66CD" w:rsidRDefault="002E66CD" w:rsidP="002E66CD">
      <w:pPr>
        <w:pStyle w:val="Allmrkusetekst"/>
      </w:pPr>
      <w:r>
        <w:rPr>
          <w:rStyle w:val="Allmrkuseviide"/>
        </w:rPr>
        <w:footnoteRef/>
      </w:r>
      <w:r>
        <w:t xml:space="preserve"> </w:t>
      </w:r>
      <w:hyperlink r:id="rId97" w:history="1">
        <w:r w:rsidRPr="00956450">
          <w:rPr>
            <w:rStyle w:val="Hperlink"/>
          </w:rPr>
          <w:t>RKHKm 29.01.2015, 3-3-1-52-14</w:t>
        </w:r>
      </w:hyperlink>
      <w:r>
        <w:t>, p 12: „</w:t>
      </w:r>
      <w:r w:rsidRPr="00956450">
        <w:rPr>
          <w:i/>
          <w:iCs/>
        </w:rPr>
        <w:t>Eeltoodust nähtuvalt on VRKS § 36</w:t>
      </w:r>
      <w:r w:rsidRPr="00956450">
        <w:rPr>
          <w:i/>
          <w:iCs/>
          <w:vertAlign w:val="superscript"/>
        </w:rPr>
        <w:t>1</w:t>
      </w:r>
      <w:r w:rsidRPr="00956450">
        <w:rPr>
          <w:i/>
          <w:iCs/>
        </w:rPr>
        <w:t xml:space="preserve"> l</w:t>
      </w:r>
      <w:r w:rsidR="0004403B">
        <w:rPr>
          <w:i/>
          <w:iCs/>
        </w:rPr>
        <w:t>õike</w:t>
      </w:r>
      <w:r w:rsidRPr="00956450">
        <w:rPr>
          <w:i/>
          <w:iCs/>
        </w:rPr>
        <w:t> 2 p‑de 1, 2, 3, 4, 5 ja 7 kohaldamine seotud põgenemise ohuga.</w:t>
      </w:r>
      <w:r>
        <w:t>“.</w:t>
      </w:r>
    </w:p>
  </w:footnote>
  <w:footnote w:id="116">
    <w:p w14:paraId="23DCF59D" w14:textId="77777777" w:rsidR="002E66CD" w:rsidRDefault="002E66CD" w:rsidP="002E66CD">
      <w:pPr>
        <w:pStyle w:val="Allmrkusetekst"/>
      </w:pPr>
      <w:r>
        <w:rPr>
          <w:rStyle w:val="Allmrkuseviide"/>
        </w:rPr>
        <w:footnoteRef/>
      </w:r>
      <w:r>
        <w:t xml:space="preserve"> </w:t>
      </w:r>
      <w:hyperlink r:id="rId98" w:history="1">
        <w:r w:rsidRPr="00941DC8">
          <w:rPr>
            <w:rStyle w:val="Hperlink"/>
          </w:rPr>
          <w:t>Eesti Vabariigi põhiseaduse kommenteeritud väljaanne, § 21 kommentaarid</w:t>
        </w:r>
      </w:hyperlink>
      <w:r w:rsidRPr="00941DC8">
        <w:t>, punkt 1.</w:t>
      </w:r>
      <w:r>
        <w:t xml:space="preserve"> </w:t>
      </w:r>
    </w:p>
  </w:footnote>
  <w:footnote w:id="117">
    <w:p w14:paraId="6EC744E0" w14:textId="77777777" w:rsidR="002E66CD" w:rsidRDefault="002E66CD" w:rsidP="002E66CD">
      <w:pPr>
        <w:pStyle w:val="Allmrkusetekst"/>
      </w:pPr>
      <w:r>
        <w:rPr>
          <w:rStyle w:val="Allmrkuseviide"/>
        </w:rPr>
        <w:footnoteRef/>
      </w:r>
      <w:r>
        <w:t xml:space="preserve"> Sealsamas, punkt 14.</w:t>
      </w:r>
    </w:p>
  </w:footnote>
  <w:footnote w:id="118">
    <w:p w14:paraId="6DAA4919" w14:textId="77777777" w:rsidR="002E66CD" w:rsidRDefault="002E66CD" w:rsidP="002E66CD">
      <w:pPr>
        <w:pStyle w:val="Allmrkusetekst"/>
      </w:pPr>
      <w:r>
        <w:rPr>
          <w:rStyle w:val="Allmrkuseviide"/>
        </w:rPr>
        <w:footnoteRef/>
      </w:r>
      <w:r>
        <w:t xml:space="preserve"> </w:t>
      </w:r>
      <w:hyperlink r:id="rId99" w:history="1">
        <w:r w:rsidRPr="00CA3670">
          <w:rPr>
            <w:rStyle w:val="Hperlink"/>
          </w:rPr>
          <w:t>Eesti Vabariigi põhiseaduse § 21 kommentaarid,</w:t>
        </w:r>
      </w:hyperlink>
      <w:r w:rsidRPr="00941DC8">
        <w:t xml:space="preserve"> punkt </w:t>
      </w:r>
      <w:r>
        <w:t>49</w:t>
      </w:r>
      <w:r w:rsidRPr="00941DC8">
        <w:t>.</w:t>
      </w:r>
    </w:p>
  </w:footnote>
  <w:footnote w:id="119">
    <w:p w14:paraId="38C32A83" w14:textId="2C1ED29E" w:rsidR="002E66CD" w:rsidRPr="004357C5" w:rsidRDefault="002E66CD" w:rsidP="002E66CD">
      <w:pPr>
        <w:pStyle w:val="Allmrkusetekst"/>
        <w:rPr>
          <w:i/>
          <w:iCs/>
        </w:rPr>
      </w:pPr>
      <w:r>
        <w:rPr>
          <w:rStyle w:val="Allmrkuseviide"/>
        </w:rPr>
        <w:footnoteRef/>
      </w:r>
      <w:r>
        <w:t xml:space="preserve"> </w:t>
      </w:r>
      <w:hyperlink r:id="rId100" w:history="1">
        <w:r w:rsidRPr="00CA3670">
          <w:rPr>
            <w:rStyle w:val="Hperlink"/>
          </w:rPr>
          <w:t>Eesti Vabariigi põhiseaduse § 21 kommentaarid,</w:t>
        </w:r>
      </w:hyperlink>
      <w:r w:rsidRPr="00941DC8">
        <w:t xml:space="preserve"> punkt </w:t>
      </w:r>
      <w:r>
        <w:t>55: „</w:t>
      </w:r>
      <w:r w:rsidRPr="004357C5">
        <w:rPr>
          <w:i/>
          <w:iCs/>
        </w:rPr>
        <w:t>Kuigi riikliku järelevalve menetluses isiku kinni pidamine ei ole käsitatav vahistamisena ning </w:t>
      </w:r>
      <w:r w:rsidRPr="004357C5">
        <w:rPr>
          <w:rFonts w:eastAsiaTheme="majorEastAsia"/>
          <w:i/>
          <w:iCs/>
        </w:rPr>
        <w:t>PS</w:t>
      </w:r>
      <w:r w:rsidRPr="004357C5">
        <w:rPr>
          <w:i/>
          <w:iCs/>
        </w:rPr>
        <w:t> </w:t>
      </w:r>
      <w:r w:rsidRPr="004357C5">
        <w:rPr>
          <w:rFonts w:eastAsiaTheme="majorEastAsia"/>
          <w:i/>
          <w:iCs/>
        </w:rPr>
        <w:t>§ 21 l</w:t>
      </w:r>
      <w:r w:rsidR="00281648">
        <w:rPr>
          <w:rFonts w:eastAsiaTheme="majorEastAsia"/>
          <w:i/>
          <w:iCs/>
        </w:rPr>
        <w:t>õike</w:t>
      </w:r>
      <w:r w:rsidRPr="004357C5">
        <w:rPr>
          <w:rFonts w:eastAsiaTheme="majorEastAsia"/>
          <w:i/>
          <w:iCs/>
        </w:rPr>
        <w:t xml:space="preserve"> 2</w:t>
      </w:r>
      <w:r w:rsidRPr="004357C5">
        <w:rPr>
          <w:i/>
          <w:iCs/>
        </w:rPr>
        <w:t> esimene lause otsesõnu ei nõua selle garantii laiendamist riikliku järelevalve menetluses isiku kinnipidamisele, on seadusandja otsustanud seaduse tasemel sellise garantii kinni peetud isikule siiski anda</w:t>
      </w:r>
      <w:r>
        <w:rPr>
          <w:i/>
          <w:iCs/>
        </w:rPr>
        <w:t>“.</w:t>
      </w:r>
    </w:p>
  </w:footnote>
  <w:footnote w:id="120">
    <w:p w14:paraId="3242A2C1" w14:textId="77777777" w:rsidR="002E66CD" w:rsidRDefault="002E66CD" w:rsidP="002E66CD">
      <w:pPr>
        <w:pStyle w:val="Allmrkusetekst"/>
      </w:pPr>
      <w:r>
        <w:rPr>
          <w:rStyle w:val="Allmrkuseviide"/>
        </w:rPr>
        <w:footnoteRef/>
      </w:r>
      <w:r>
        <w:t xml:space="preserve"> </w:t>
      </w:r>
      <w:hyperlink r:id="rId101" w:history="1">
        <w:r w:rsidRPr="00941DC8">
          <w:rPr>
            <w:rStyle w:val="Hperlink"/>
          </w:rPr>
          <w:t>Eesti Vabariigi põhiseaduse kommenteeritud väljaanne, § 21 kommentaarid</w:t>
        </w:r>
      </w:hyperlink>
      <w:r w:rsidRPr="00941DC8">
        <w:t xml:space="preserve">, punkt </w:t>
      </w:r>
      <w:r>
        <w:t>16.</w:t>
      </w:r>
    </w:p>
  </w:footnote>
  <w:footnote w:id="121">
    <w:p w14:paraId="416AA4AC" w14:textId="77777777" w:rsidR="002E66CD" w:rsidRDefault="002E66CD" w:rsidP="002E66CD">
      <w:pPr>
        <w:pStyle w:val="Allmrkusetekst"/>
      </w:pPr>
      <w:r>
        <w:rPr>
          <w:rStyle w:val="Allmrkuseviide"/>
        </w:rPr>
        <w:footnoteRef/>
      </w:r>
      <w:r>
        <w:t xml:space="preserve"> </w:t>
      </w:r>
      <w:hyperlink r:id="rId102" w:history="1">
        <w:r w:rsidRPr="00953A23">
          <w:rPr>
            <w:rStyle w:val="Hperlink"/>
          </w:rPr>
          <w:t>RKPJKo 18.12.2019, 5-19-42/13</w:t>
        </w:r>
      </w:hyperlink>
      <w:r w:rsidRPr="00953A23">
        <w:t>, p 56</w:t>
      </w:r>
      <w:r>
        <w:t>.</w:t>
      </w:r>
    </w:p>
  </w:footnote>
  <w:footnote w:id="122">
    <w:p w14:paraId="333C3D2B" w14:textId="77777777" w:rsidR="002E66CD" w:rsidRDefault="002E66CD" w:rsidP="002E66CD">
      <w:pPr>
        <w:pStyle w:val="Allmrkusetekst"/>
      </w:pPr>
      <w:r>
        <w:rPr>
          <w:rStyle w:val="Allmrkuseviide"/>
        </w:rPr>
        <w:footnoteRef/>
      </w:r>
      <w:r>
        <w:t xml:space="preserve"> </w:t>
      </w:r>
      <w:hyperlink r:id="rId103" w:history="1">
        <w:r w:rsidRPr="00941DC8">
          <w:rPr>
            <w:rStyle w:val="Hperlink"/>
          </w:rPr>
          <w:t xml:space="preserve">Eesti Vabariigi põhiseaduse kommenteeritud väljaanne, </w:t>
        </w:r>
        <w:r>
          <w:rPr>
            <w:rStyle w:val="Hperlink"/>
          </w:rPr>
          <w:t>preambuli</w:t>
        </w:r>
        <w:r w:rsidRPr="00941DC8">
          <w:rPr>
            <w:rStyle w:val="Hperlink"/>
          </w:rPr>
          <w:t xml:space="preserve"> kommentaarid</w:t>
        </w:r>
      </w:hyperlink>
      <w:r w:rsidRPr="00941DC8">
        <w:t>, punkt 1</w:t>
      </w:r>
      <w:r>
        <w:t>4</w:t>
      </w:r>
      <w:r w:rsidRPr="00941DC8">
        <w:t>.</w:t>
      </w:r>
      <w:r>
        <w:t xml:space="preserve"> </w:t>
      </w:r>
    </w:p>
  </w:footnote>
  <w:footnote w:id="123">
    <w:p w14:paraId="29035691" w14:textId="77777777" w:rsidR="002E66CD" w:rsidRPr="0097058B" w:rsidRDefault="002E66CD" w:rsidP="002E66CD">
      <w:pPr>
        <w:pStyle w:val="Allmrkusetekst"/>
        <w:rPr>
          <w:rFonts w:eastAsiaTheme="minorEastAsia" w:cstheme="minorBidi"/>
        </w:rPr>
      </w:pPr>
      <w:r>
        <w:rPr>
          <w:rStyle w:val="Allmrkuseviide"/>
        </w:rPr>
        <w:footnoteRef/>
      </w:r>
      <w:r>
        <w:t xml:space="preserve"> </w:t>
      </w:r>
      <w:r w:rsidRPr="55A7CC7C">
        <w:rPr>
          <w:rFonts w:eastAsiaTheme="minorEastAsia" w:cstheme="minorBidi"/>
        </w:rPr>
        <w:t>Inimõiguste ja põhivabaduste kaitse konventsioon</w:t>
      </w:r>
      <w:r>
        <w:t xml:space="preserve">. – </w:t>
      </w:r>
      <w:hyperlink r:id="rId104" w:history="1">
        <w:r w:rsidRPr="0097058B">
          <w:rPr>
            <w:rStyle w:val="Hperlink"/>
          </w:rPr>
          <w:t>RT II 2010, 14, 54</w:t>
        </w:r>
      </w:hyperlink>
      <w:r>
        <w:t>.</w:t>
      </w:r>
    </w:p>
    <w:p w14:paraId="001CB825" w14:textId="77777777" w:rsidR="002E66CD" w:rsidRDefault="002E66CD" w:rsidP="002E66CD">
      <w:pPr>
        <w:pStyle w:val="Allmrkusetekst"/>
      </w:pPr>
    </w:p>
  </w:footnote>
  <w:footnote w:id="124">
    <w:p w14:paraId="4721BFF5" w14:textId="4D44DF3C" w:rsidR="00792F19" w:rsidRDefault="00792F19">
      <w:pPr>
        <w:pStyle w:val="Allmrkusetekst"/>
      </w:pPr>
      <w:r>
        <w:rPr>
          <w:rStyle w:val="Allmrkuseviide"/>
        </w:rPr>
        <w:footnoteRef/>
      </w:r>
      <w:r>
        <w:t xml:space="preserve"> Tulbas on kajastatud kõik rahvusvahelise kaitse taotlused, sh korduvad või pereliikmete esitatud taotlused. </w:t>
      </w:r>
    </w:p>
  </w:footnote>
  <w:footnote w:id="125">
    <w:p w14:paraId="784C7AF6" w14:textId="52C65419" w:rsidR="00F26B38" w:rsidRDefault="00F26B38">
      <w:pPr>
        <w:pStyle w:val="Allmrkusetekst"/>
      </w:pPr>
      <w:r>
        <w:rPr>
          <w:rStyle w:val="Allmrkuseviide"/>
        </w:rPr>
        <w:footnoteRef/>
      </w:r>
      <w:r>
        <w:t xml:space="preserve"> </w:t>
      </w:r>
      <w:hyperlink r:id="rId105" w:history="1">
        <w:r w:rsidRPr="00F26B38">
          <w:rPr>
            <w:rStyle w:val="Hperlink"/>
          </w:rPr>
          <w:t>Kohtute aastaraamat 2024.</w:t>
        </w:r>
      </w:hyperlink>
    </w:p>
  </w:footnote>
  <w:footnote w:id="126">
    <w:p w14:paraId="12A72AAD" w14:textId="26772782" w:rsidR="008473F2" w:rsidRDefault="008473F2">
      <w:pPr>
        <w:pStyle w:val="Allmrkusetekst"/>
      </w:pPr>
      <w:r>
        <w:rPr>
          <w:rStyle w:val="Allmrkuseviide"/>
        </w:rPr>
        <w:footnoteRef/>
      </w:r>
      <w:r>
        <w:t xml:space="preserve"> Kriisivalmidusega seotud muudatusele keskendub punkt 6.1.3</w:t>
      </w:r>
    </w:p>
  </w:footnote>
  <w:footnote w:id="127">
    <w:p w14:paraId="199E32BE" w14:textId="3947CB35" w:rsidR="00D134EE" w:rsidRDefault="00D134EE">
      <w:pPr>
        <w:pStyle w:val="Allmrkusetekst"/>
      </w:pPr>
      <w:r>
        <w:rPr>
          <w:rStyle w:val="Allmrkuseviide"/>
        </w:rPr>
        <w:footnoteRef/>
      </w:r>
      <w:r>
        <w:t xml:space="preserve"> Täpsustatud osas „6.4 Taotlejatele ja kaitsesaajatele suunatud kohanemismeetmed“</w:t>
      </w:r>
    </w:p>
  </w:footnote>
  <w:footnote w:id="128">
    <w:p w14:paraId="4E09B08B" w14:textId="3F8A22EE" w:rsidR="00CD2201" w:rsidRDefault="00CD2201">
      <w:pPr>
        <w:pStyle w:val="Allmrkusetekst"/>
      </w:pPr>
      <w:r>
        <w:rPr>
          <w:rStyle w:val="Allmrkuseviide"/>
        </w:rPr>
        <w:footnoteRef/>
      </w:r>
      <w:r>
        <w:t xml:space="preserve"> Täpsem ülevaade tabelis nr 4. </w:t>
      </w:r>
    </w:p>
  </w:footnote>
  <w:footnote w:id="129">
    <w:p w14:paraId="56E38F53" w14:textId="22317DE2" w:rsidR="000C3232" w:rsidRDefault="000C3232">
      <w:pPr>
        <w:pStyle w:val="Allmrkusetekst"/>
      </w:pPr>
      <w:r>
        <w:rPr>
          <w:rStyle w:val="Allmrkuseviide"/>
        </w:rPr>
        <w:footnoteRef/>
      </w:r>
      <w:r>
        <w:t xml:space="preserve"> Solidaarsusmehhanismi rakendamine on käsitletud osas 6.3</w:t>
      </w:r>
    </w:p>
  </w:footnote>
  <w:footnote w:id="130">
    <w:p w14:paraId="2366FDF8" w14:textId="6CBD890B" w:rsidR="00294A7D" w:rsidRDefault="00294A7D">
      <w:pPr>
        <w:pStyle w:val="Allmrkusetekst"/>
      </w:pPr>
      <w:r>
        <w:rPr>
          <w:rStyle w:val="Allmrkuseviide"/>
        </w:rPr>
        <w:footnoteRef/>
      </w:r>
      <w:r>
        <w:t xml:space="preserve"> Abivajadusest lähtudes võivad osaleda ka teised EL asutused, nt Frontex</w:t>
      </w:r>
    </w:p>
  </w:footnote>
  <w:footnote w:id="131">
    <w:p w14:paraId="796819AD" w14:textId="294255A2" w:rsidR="001E272C" w:rsidRDefault="001E272C">
      <w:pPr>
        <w:pStyle w:val="Allmrkusetekst"/>
      </w:pPr>
      <w:r>
        <w:rPr>
          <w:rStyle w:val="Allmrkuseviide"/>
        </w:rPr>
        <w:footnoteRef/>
      </w:r>
      <w:r>
        <w:t xml:space="preserve"> </w:t>
      </w:r>
      <w:hyperlink r:id="rId106" w:history="1">
        <w:r w:rsidR="000C419B">
          <w:t xml:space="preserve">Euroopa Liidu Varjupaigaamet 2024. </w:t>
        </w:r>
        <w:hyperlink r:id="rId107" w:history="1">
          <w:r w:rsidR="000C419B" w:rsidRPr="00F8212D">
            <w:rPr>
              <w:rStyle w:val="Hperlink"/>
            </w:rPr>
            <w:t>Guidelines on Alternatives to Detention</w:t>
          </w:r>
        </w:hyperlink>
      </w:hyperlink>
    </w:p>
  </w:footnote>
  <w:footnote w:id="132">
    <w:p w14:paraId="69598197" w14:textId="77777777" w:rsidR="00CB1E42" w:rsidRDefault="00CB1E42" w:rsidP="00CB1E42">
      <w:pPr>
        <w:pStyle w:val="Allmrkusetekst"/>
      </w:pPr>
      <w:r>
        <w:rPr>
          <w:rStyle w:val="Allmrkuseviide"/>
        </w:rPr>
        <w:footnoteRef/>
      </w:r>
      <w:r>
        <w:t xml:space="preserve"> Välismaalaste sihtrühma suurust ei ole võimalik täpselt määratleda, kuid viimase kümne aasta statistika alusel võib järeldada ja prognoosida, et kinnipidamiskeskuses pikemalt kui 48 tundi viibib ühe aasta lõikes alla 100 välismaalase, kes on esitanud rahvusvahelise kaitse taotluse või kelle rahvusvahelise kaitse menetlus lõppes keelduva otsusega ning kes kuuluvad väljasaatmisele</w:t>
      </w:r>
    </w:p>
  </w:footnote>
  <w:footnote w:id="133">
    <w:p w14:paraId="28863BA9" w14:textId="5D138A05" w:rsidR="00FB2C16" w:rsidRDefault="00FB2C16" w:rsidP="00FB2C16">
      <w:pPr>
        <w:jc w:val="both"/>
        <w:rPr>
          <w:sz w:val="20"/>
          <w:szCs w:val="20"/>
        </w:rPr>
      </w:pPr>
      <w:r>
        <w:rPr>
          <w:rStyle w:val="Allmrkuseviide"/>
          <w:sz w:val="20"/>
          <w:szCs w:val="20"/>
        </w:rPr>
        <w:footnoteRef/>
      </w:r>
      <w:r>
        <w:rPr>
          <w:sz w:val="20"/>
          <w:szCs w:val="20"/>
        </w:rPr>
        <w:t xml:space="preserve"> </w:t>
      </w:r>
      <w:r w:rsidR="00BE1A3E">
        <w:rPr>
          <w:sz w:val="20"/>
          <w:szCs w:val="20"/>
        </w:rPr>
        <w:t>N</w:t>
      </w:r>
      <w:r>
        <w:rPr>
          <w:sz w:val="20"/>
          <w:szCs w:val="20"/>
        </w:rPr>
        <w:t>t Euroopa Inimõiguste Kohtu 28.</w:t>
      </w:r>
      <w:r w:rsidR="00BE1A3E">
        <w:rPr>
          <w:sz w:val="20"/>
          <w:szCs w:val="20"/>
        </w:rPr>
        <w:t xml:space="preserve"> </w:t>
      </w:r>
      <w:r>
        <w:rPr>
          <w:sz w:val="20"/>
          <w:szCs w:val="20"/>
        </w:rPr>
        <w:t xml:space="preserve">mai 1985. a otsus Abdulaziz, Cabales and Balkandali </w:t>
      </w:r>
      <w:r>
        <w:rPr>
          <w:i/>
          <w:iCs/>
          <w:sz w:val="20"/>
          <w:szCs w:val="20"/>
        </w:rPr>
        <w:t xml:space="preserve">vs. </w:t>
      </w:r>
      <w:r>
        <w:rPr>
          <w:sz w:val="20"/>
          <w:szCs w:val="20"/>
        </w:rPr>
        <w:t xml:space="preserve">Ühendkuningriik; Euroopa Inimõiguste Kohtu 25. juuni 1996. a otsus Amuur </w:t>
      </w:r>
      <w:r>
        <w:rPr>
          <w:i/>
          <w:iCs/>
          <w:sz w:val="20"/>
          <w:szCs w:val="20"/>
        </w:rPr>
        <w:t xml:space="preserve">vs. </w:t>
      </w:r>
      <w:r>
        <w:rPr>
          <w:sz w:val="20"/>
          <w:szCs w:val="20"/>
        </w:rPr>
        <w:t xml:space="preserve">Prantsusmaa; Euroopa Inimõiguste Kohtu 26.07.2005 otsus N. </w:t>
      </w:r>
      <w:r>
        <w:rPr>
          <w:i/>
          <w:iCs/>
          <w:sz w:val="20"/>
          <w:szCs w:val="20"/>
        </w:rPr>
        <w:t xml:space="preserve">vs. </w:t>
      </w:r>
      <w:r>
        <w:rPr>
          <w:sz w:val="20"/>
          <w:szCs w:val="20"/>
        </w:rPr>
        <w:t xml:space="preserve">Soome. </w:t>
      </w:r>
    </w:p>
  </w:footnote>
  <w:footnote w:id="134">
    <w:p w14:paraId="40AB8FDF" w14:textId="77777777" w:rsidR="00FB2C16" w:rsidRDefault="00FB2C16" w:rsidP="00FB2C16">
      <w:pPr>
        <w:pStyle w:val="Allmrkusetekst"/>
      </w:pPr>
      <w:r>
        <w:rPr>
          <w:rStyle w:val="Allmrkuseviide"/>
        </w:rPr>
        <w:footnoteRef/>
      </w:r>
      <w:r>
        <w:t xml:space="preserve"> Euroopa Kohtu lahend kohtuasjas C</w:t>
      </w:r>
      <w:r>
        <w:noBreakHyphen/>
        <w:t>329/11, punktid 30 ja 31.</w:t>
      </w:r>
    </w:p>
  </w:footnote>
  <w:footnote w:id="135">
    <w:p w14:paraId="74584548" w14:textId="29E8880F" w:rsidR="00D5685A" w:rsidRDefault="00D5685A" w:rsidP="00691F55">
      <w:pPr>
        <w:pStyle w:val="Allmrkusetekst"/>
      </w:pPr>
      <w:r>
        <w:rPr>
          <w:rStyle w:val="Allmrkuseviide"/>
        </w:rPr>
        <w:footnoteRef/>
      </w:r>
      <w:r>
        <w:t xml:space="preserve"> Edasikaevatud rahvusvahelise kaitse otsused ei pruugi käia sama aasta RVK ja AJK kohta.</w:t>
      </w:r>
    </w:p>
  </w:footnote>
  <w:footnote w:id="136">
    <w:p w14:paraId="0C938CD7" w14:textId="6CB6B6EA" w:rsidR="00A3288A" w:rsidRDefault="00A3288A">
      <w:pPr>
        <w:pStyle w:val="Allmrkusetekst"/>
      </w:pPr>
      <w:r>
        <w:rPr>
          <w:rStyle w:val="Allmrkuseviide"/>
        </w:rPr>
        <w:footnoteRef/>
      </w:r>
      <w:r>
        <w:t xml:space="preserve"> </w:t>
      </w:r>
      <w:r w:rsidR="00656B21">
        <w:t>01.06</w:t>
      </w:r>
      <w:r>
        <w:t>.2025 seisuga</w:t>
      </w:r>
    </w:p>
  </w:footnote>
  <w:footnote w:id="137">
    <w:p w14:paraId="6024C1D7" w14:textId="77777777" w:rsidR="008801D6" w:rsidRDefault="008801D6" w:rsidP="008801D6">
      <w:pPr>
        <w:pStyle w:val="Allmrkusetekst"/>
      </w:pPr>
      <w:r>
        <w:rPr>
          <w:rStyle w:val="Allmrkuseviide"/>
        </w:rPr>
        <w:footnoteRef/>
      </w:r>
      <w:r>
        <w:t xml:space="preserve"> 01.06.2025 seisuga</w:t>
      </w:r>
    </w:p>
  </w:footnote>
  <w:footnote w:id="138">
    <w:p w14:paraId="6CF3709E" w14:textId="77777777" w:rsidR="00341B95" w:rsidRDefault="00341B95" w:rsidP="00341B95">
      <w:pPr>
        <w:pStyle w:val="Allmrkusetekst"/>
      </w:pPr>
      <w:r>
        <w:rPr>
          <w:rStyle w:val="Allmrkuseviide"/>
          <w:rFonts w:eastAsiaTheme="majorEastAsia"/>
        </w:rPr>
        <w:footnoteRef/>
      </w:r>
      <w:r>
        <w:t xml:space="preserve"> Statistikaamet. </w:t>
      </w:r>
      <w:hyperlink r:id="rId108" w:history="1">
        <w:r w:rsidRPr="0062655C">
          <w:rPr>
            <w:rStyle w:val="Hperlink"/>
            <w:rFonts w:eastAsiaTheme="majorEastAsia"/>
          </w:rPr>
          <w:t>Rahvaarv</w:t>
        </w:r>
      </w:hyperlink>
      <w:r>
        <w:t>.</w:t>
      </w:r>
    </w:p>
  </w:footnote>
  <w:footnote w:id="139">
    <w:p w14:paraId="466DB460" w14:textId="77777777" w:rsidR="00341B95" w:rsidRDefault="00341B95" w:rsidP="00341B95">
      <w:pPr>
        <w:pStyle w:val="Allmrkusetekst"/>
      </w:pPr>
      <w:r>
        <w:rPr>
          <w:rStyle w:val="Allmrkuseviide"/>
          <w:rFonts w:eastAsiaTheme="majorEastAsia"/>
        </w:rPr>
        <w:footnoteRef/>
      </w:r>
      <w:r>
        <w:t xml:space="preserve"> Statistikaamet. </w:t>
      </w:r>
      <w:hyperlink r:id="rId109" w:history="1">
        <w:r w:rsidRPr="0062655C">
          <w:rPr>
            <w:rStyle w:val="Hperlink"/>
            <w:rFonts w:eastAsiaTheme="majorEastAsia"/>
          </w:rPr>
          <w:t>Rahvaarv</w:t>
        </w:r>
      </w:hyperlink>
      <w:r>
        <w:t>.</w:t>
      </w:r>
    </w:p>
  </w:footnote>
  <w:footnote w:id="140">
    <w:p w14:paraId="2FCE355E" w14:textId="24226936" w:rsidR="00B61EAE" w:rsidRDefault="00B61EAE">
      <w:pPr>
        <w:pStyle w:val="Allmrkusetekst"/>
      </w:pPr>
      <w:r>
        <w:rPr>
          <w:rStyle w:val="Allmrkuseviide"/>
        </w:rPr>
        <w:footnoteRef/>
      </w:r>
      <w:r>
        <w:t xml:space="preserve"> Ülevaade </w:t>
      </w:r>
      <w:r w:rsidR="00276D82">
        <w:t>toetatavatest</w:t>
      </w:r>
      <w:r>
        <w:t xml:space="preserve"> meetmetest </w:t>
      </w:r>
      <w:r w:rsidR="00E30809">
        <w:t>–</w:t>
      </w:r>
      <w:r>
        <w:t xml:space="preserve"> </w:t>
      </w:r>
      <w:hyperlink r:id="rId110" w:history="1">
        <w:r w:rsidRPr="00B61EAE">
          <w:rPr>
            <w:rStyle w:val="Hperlink"/>
          </w:rPr>
          <w:t>Varjupaiga-, Rände- ja Integratsioonifond (AMIF) periood 2021-2027 | Siseministeerium</w:t>
        </w:r>
      </w:hyperlink>
      <w:r w:rsidR="00F71A24">
        <w:t>.</w:t>
      </w:r>
    </w:p>
  </w:footnote>
  <w:footnote w:id="141">
    <w:p w14:paraId="7167509A" w14:textId="28599165" w:rsidR="00EE2FE2" w:rsidRDefault="00EE2FE2" w:rsidP="00EE2FE2">
      <w:pPr>
        <w:pStyle w:val="Allmrkusetekst"/>
      </w:pPr>
      <w:r>
        <w:rPr>
          <w:rStyle w:val="Allmrkuseviide"/>
        </w:rPr>
        <w:footnoteRef/>
      </w:r>
      <w:r>
        <w:t xml:space="preserve"> </w:t>
      </w:r>
      <w:r w:rsidR="003F5BA4" w:rsidRPr="003F5BA4">
        <w:t xml:space="preserve">Euroopa Komisjoni rände ja siseasjade peadirektoraadi peadirektori 19. detsembri 2024. aasta otsus </w:t>
      </w:r>
      <w:hyperlink r:id="rId111" w:history="1">
        <w:r w:rsidR="003F5BA4" w:rsidRPr="003F5BA4">
          <w:rPr>
            <w:rStyle w:val="Hperlink"/>
          </w:rPr>
          <w:t>„Decision of the Director-General for Migration and Home affairs on a non-substantial amendment to Commission Implementing Decision C(2022) 8993 final on the financing of the components of the Thematic Facility under the Integrated Border Management Fund, the Instrument for Financial Support for Border Management and Visa Policy, and adoption of the work programme for the years 2023, 2024 and 2025“</w:t>
        </w:r>
      </w:hyperlink>
      <w:r w:rsidR="003F5BA4">
        <w:t xml:space="preserve">; </w:t>
      </w:r>
      <w:hyperlink r:id="rId112" w:history="1">
        <w:r w:rsidR="002F1956" w:rsidRPr="002F1956">
          <w:rPr>
            <w:rStyle w:val="Hperlink"/>
          </w:rPr>
          <w:t>Euroopa Komisjoni 08. mai 2025 rakendusotsus „COMMISSION IMPLEMENTING DECISION amending Implementing Decision C(2022) 8340 final on the financing of components of the Thematic Facility under the Asylum, Migration and Integration Fund and adoption of the Work Programme for 2023, 2024 and 2025</w:t>
        </w:r>
      </w:hyperlink>
      <w:r w:rsidR="002F1956">
        <w:t>“</w:t>
      </w:r>
      <w:r w:rsidR="00F71A24">
        <w:t>.</w:t>
      </w:r>
    </w:p>
  </w:footnote>
  <w:footnote w:id="142">
    <w:p w14:paraId="2497B1EB" w14:textId="78AAB811" w:rsidR="00855394" w:rsidRDefault="00855394">
      <w:pPr>
        <w:pStyle w:val="Allmrkusetekst"/>
      </w:pPr>
      <w:r>
        <w:rPr>
          <w:rStyle w:val="Allmrkuseviide"/>
        </w:rPr>
        <w:footnoteRef/>
      </w:r>
      <w:r>
        <w:t xml:space="preserve"> Ülevaade </w:t>
      </w:r>
      <w:r w:rsidR="00276D82">
        <w:t>toetatavatest</w:t>
      </w:r>
      <w:r>
        <w:t xml:space="preserve"> meetmetest </w:t>
      </w:r>
      <w:r w:rsidR="00E30809">
        <w:t>–</w:t>
      </w:r>
      <w:r w:rsidR="001E6CE3">
        <w:t xml:space="preserve"> </w:t>
      </w:r>
      <w:hyperlink r:id="rId113" w:history="1">
        <w:r w:rsidRPr="00855394">
          <w:rPr>
            <w:rStyle w:val="Hperlink"/>
          </w:rPr>
          <w:t>Piirihalduse ja viisapoliitika rahastu (BMVI) periood 2021-2027 | Siseministeerium</w:t>
        </w:r>
      </w:hyperlink>
      <w:r w:rsidR="00F71A24">
        <w:t>.</w:t>
      </w:r>
    </w:p>
  </w:footnote>
  <w:footnote w:id="143">
    <w:p w14:paraId="22F3B214" w14:textId="1B3AF744" w:rsidR="00643EC5" w:rsidRDefault="00643EC5">
      <w:pPr>
        <w:pStyle w:val="Allmrkusetekst"/>
      </w:pPr>
      <w:r>
        <w:rPr>
          <w:rStyle w:val="Allmrkuseviide"/>
        </w:rPr>
        <w:footnoteRef/>
      </w:r>
      <w:r>
        <w:t xml:space="preserve"> Menetluse kuludesse pole arvestatud võimalikku tekkivat mastaabisäästu sama perekonna laste menetlustes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3305D"/>
    <w:multiLevelType w:val="hybridMultilevel"/>
    <w:tmpl w:val="412A53B6"/>
    <w:lvl w:ilvl="0" w:tplc="64CA1970">
      <w:start w:val="1"/>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5E7DE8"/>
    <w:multiLevelType w:val="hybridMultilevel"/>
    <w:tmpl w:val="F06873C2"/>
    <w:lvl w:ilvl="0" w:tplc="6D0E4ED8">
      <w:start w:val="1"/>
      <w:numFmt w:val="bullet"/>
      <w:lvlText w:val=""/>
      <w:lvlJc w:val="left"/>
      <w:pPr>
        <w:ind w:left="1440" w:hanging="360"/>
      </w:pPr>
      <w:rPr>
        <w:rFonts w:ascii="Symbol" w:hAnsi="Symbol"/>
      </w:rPr>
    </w:lvl>
    <w:lvl w:ilvl="1" w:tplc="259C2130">
      <w:start w:val="1"/>
      <w:numFmt w:val="bullet"/>
      <w:lvlText w:val=""/>
      <w:lvlJc w:val="left"/>
      <w:pPr>
        <w:ind w:left="1440" w:hanging="360"/>
      </w:pPr>
      <w:rPr>
        <w:rFonts w:ascii="Symbol" w:hAnsi="Symbol"/>
      </w:rPr>
    </w:lvl>
    <w:lvl w:ilvl="2" w:tplc="86A4A27A">
      <w:start w:val="1"/>
      <w:numFmt w:val="bullet"/>
      <w:lvlText w:val=""/>
      <w:lvlJc w:val="left"/>
      <w:pPr>
        <w:ind w:left="1440" w:hanging="360"/>
      </w:pPr>
      <w:rPr>
        <w:rFonts w:ascii="Symbol" w:hAnsi="Symbol"/>
      </w:rPr>
    </w:lvl>
    <w:lvl w:ilvl="3" w:tplc="B2FAD936">
      <w:start w:val="1"/>
      <w:numFmt w:val="bullet"/>
      <w:lvlText w:val=""/>
      <w:lvlJc w:val="left"/>
      <w:pPr>
        <w:ind w:left="1440" w:hanging="360"/>
      </w:pPr>
      <w:rPr>
        <w:rFonts w:ascii="Symbol" w:hAnsi="Symbol"/>
      </w:rPr>
    </w:lvl>
    <w:lvl w:ilvl="4" w:tplc="69507CAC">
      <w:start w:val="1"/>
      <w:numFmt w:val="bullet"/>
      <w:lvlText w:val=""/>
      <w:lvlJc w:val="left"/>
      <w:pPr>
        <w:ind w:left="1440" w:hanging="360"/>
      </w:pPr>
      <w:rPr>
        <w:rFonts w:ascii="Symbol" w:hAnsi="Symbol"/>
      </w:rPr>
    </w:lvl>
    <w:lvl w:ilvl="5" w:tplc="3E26875C">
      <w:start w:val="1"/>
      <w:numFmt w:val="bullet"/>
      <w:lvlText w:val=""/>
      <w:lvlJc w:val="left"/>
      <w:pPr>
        <w:ind w:left="1440" w:hanging="360"/>
      </w:pPr>
      <w:rPr>
        <w:rFonts w:ascii="Symbol" w:hAnsi="Symbol"/>
      </w:rPr>
    </w:lvl>
    <w:lvl w:ilvl="6" w:tplc="4366EC72">
      <w:start w:val="1"/>
      <w:numFmt w:val="bullet"/>
      <w:lvlText w:val=""/>
      <w:lvlJc w:val="left"/>
      <w:pPr>
        <w:ind w:left="1440" w:hanging="360"/>
      </w:pPr>
      <w:rPr>
        <w:rFonts w:ascii="Symbol" w:hAnsi="Symbol"/>
      </w:rPr>
    </w:lvl>
    <w:lvl w:ilvl="7" w:tplc="8D08092A">
      <w:start w:val="1"/>
      <w:numFmt w:val="bullet"/>
      <w:lvlText w:val=""/>
      <w:lvlJc w:val="left"/>
      <w:pPr>
        <w:ind w:left="1440" w:hanging="360"/>
      </w:pPr>
      <w:rPr>
        <w:rFonts w:ascii="Symbol" w:hAnsi="Symbol"/>
      </w:rPr>
    </w:lvl>
    <w:lvl w:ilvl="8" w:tplc="F8D25ADE">
      <w:start w:val="1"/>
      <w:numFmt w:val="bullet"/>
      <w:lvlText w:val=""/>
      <w:lvlJc w:val="left"/>
      <w:pPr>
        <w:ind w:left="1440" w:hanging="360"/>
      </w:pPr>
      <w:rPr>
        <w:rFonts w:ascii="Symbol" w:hAnsi="Symbol"/>
      </w:rPr>
    </w:lvl>
  </w:abstractNum>
  <w:abstractNum w:abstractNumId="2" w15:restartNumberingAfterBreak="0">
    <w:nsid w:val="0D96554C"/>
    <w:multiLevelType w:val="hybridMultilevel"/>
    <w:tmpl w:val="381AB894"/>
    <w:lvl w:ilvl="0" w:tplc="8C366F98">
      <w:start w:val="1"/>
      <w:numFmt w:val="bullet"/>
      <w:lvlText w:val=""/>
      <w:lvlJc w:val="left"/>
      <w:pPr>
        <w:ind w:left="720" w:hanging="360"/>
      </w:pPr>
      <w:rPr>
        <w:rFonts w:ascii="Symbol" w:hAnsi="Symbol"/>
      </w:rPr>
    </w:lvl>
    <w:lvl w:ilvl="1" w:tplc="78FCE98E">
      <w:start w:val="1"/>
      <w:numFmt w:val="bullet"/>
      <w:lvlText w:val=""/>
      <w:lvlJc w:val="left"/>
      <w:pPr>
        <w:ind w:left="720" w:hanging="360"/>
      </w:pPr>
      <w:rPr>
        <w:rFonts w:ascii="Symbol" w:hAnsi="Symbol"/>
      </w:rPr>
    </w:lvl>
    <w:lvl w:ilvl="2" w:tplc="7F1A9596">
      <w:start w:val="1"/>
      <w:numFmt w:val="bullet"/>
      <w:lvlText w:val=""/>
      <w:lvlJc w:val="left"/>
      <w:pPr>
        <w:ind w:left="720" w:hanging="360"/>
      </w:pPr>
      <w:rPr>
        <w:rFonts w:ascii="Symbol" w:hAnsi="Symbol"/>
      </w:rPr>
    </w:lvl>
    <w:lvl w:ilvl="3" w:tplc="1CEAA17E">
      <w:start w:val="1"/>
      <w:numFmt w:val="bullet"/>
      <w:lvlText w:val=""/>
      <w:lvlJc w:val="left"/>
      <w:pPr>
        <w:ind w:left="720" w:hanging="360"/>
      </w:pPr>
      <w:rPr>
        <w:rFonts w:ascii="Symbol" w:hAnsi="Symbol"/>
      </w:rPr>
    </w:lvl>
    <w:lvl w:ilvl="4" w:tplc="D7E2AB92">
      <w:start w:val="1"/>
      <w:numFmt w:val="bullet"/>
      <w:lvlText w:val=""/>
      <w:lvlJc w:val="left"/>
      <w:pPr>
        <w:ind w:left="720" w:hanging="360"/>
      </w:pPr>
      <w:rPr>
        <w:rFonts w:ascii="Symbol" w:hAnsi="Symbol"/>
      </w:rPr>
    </w:lvl>
    <w:lvl w:ilvl="5" w:tplc="9C0A978A">
      <w:start w:val="1"/>
      <w:numFmt w:val="bullet"/>
      <w:lvlText w:val=""/>
      <w:lvlJc w:val="left"/>
      <w:pPr>
        <w:ind w:left="720" w:hanging="360"/>
      </w:pPr>
      <w:rPr>
        <w:rFonts w:ascii="Symbol" w:hAnsi="Symbol"/>
      </w:rPr>
    </w:lvl>
    <w:lvl w:ilvl="6" w:tplc="1ECA6DA6">
      <w:start w:val="1"/>
      <w:numFmt w:val="bullet"/>
      <w:lvlText w:val=""/>
      <w:lvlJc w:val="left"/>
      <w:pPr>
        <w:ind w:left="720" w:hanging="360"/>
      </w:pPr>
      <w:rPr>
        <w:rFonts w:ascii="Symbol" w:hAnsi="Symbol"/>
      </w:rPr>
    </w:lvl>
    <w:lvl w:ilvl="7" w:tplc="D132E2B2">
      <w:start w:val="1"/>
      <w:numFmt w:val="bullet"/>
      <w:lvlText w:val=""/>
      <w:lvlJc w:val="left"/>
      <w:pPr>
        <w:ind w:left="720" w:hanging="360"/>
      </w:pPr>
      <w:rPr>
        <w:rFonts w:ascii="Symbol" w:hAnsi="Symbol"/>
      </w:rPr>
    </w:lvl>
    <w:lvl w:ilvl="8" w:tplc="800A61C4">
      <w:start w:val="1"/>
      <w:numFmt w:val="bullet"/>
      <w:lvlText w:val=""/>
      <w:lvlJc w:val="left"/>
      <w:pPr>
        <w:ind w:left="720" w:hanging="360"/>
      </w:pPr>
      <w:rPr>
        <w:rFonts w:ascii="Symbol" w:hAnsi="Symbol"/>
      </w:rPr>
    </w:lvl>
  </w:abstractNum>
  <w:abstractNum w:abstractNumId="3" w15:restartNumberingAfterBreak="0">
    <w:nsid w:val="11F101C2"/>
    <w:multiLevelType w:val="hybridMultilevel"/>
    <w:tmpl w:val="616E48D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175836BF"/>
    <w:multiLevelType w:val="hybridMultilevel"/>
    <w:tmpl w:val="17CC3236"/>
    <w:lvl w:ilvl="0" w:tplc="9FC28214">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5" w15:restartNumberingAfterBreak="0">
    <w:nsid w:val="1C5F2CF3"/>
    <w:multiLevelType w:val="hybridMultilevel"/>
    <w:tmpl w:val="BD365638"/>
    <w:lvl w:ilvl="0" w:tplc="AF0AC7AC">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C018D2"/>
    <w:multiLevelType w:val="hybridMultilevel"/>
    <w:tmpl w:val="D8B8C3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E764818"/>
    <w:multiLevelType w:val="hybridMultilevel"/>
    <w:tmpl w:val="E4BCB5D4"/>
    <w:lvl w:ilvl="0" w:tplc="AF0AC7AC">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3FF32B2"/>
    <w:multiLevelType w:val="hybridMultilevel"/>
    <w:tmpl w:val="485C4D0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6026749"/>
    <w:multiLevelType w:val="hybridMultilevel"/>
    <w:tmpl w:val="668A52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83F2FA4"/>
    <w:multiLevelType w:val="hybridMultilevel"/>
    <w:tmpl w:val="A86A81E4"/>
    <w:lvl w:ilvl="0" w:tplc="AE5ECE2E">
      <w:start w:val="1"/>
      <w:numFmt w:val="bullet"/>
      <w:lvlText w:val=""/>
      <w:lvlJc w:val="left"/>
      <w:pPr>
        <w:ind w:left="720" w:hanging="360"/>
      </w:pPr>
      <w:rPr>
        <w:rFonts w:ascii="Symbol" w:hAnsi="Symbol"/>
      </w:rPr>
    </w:lvl>
    <w:lvl w:ilvl="1" w:tplc="3DECF0FA">
      <w:start w:val="1"/>
      <w:numFmt w:val="bullet"/>
      <w:lvlText w:val=""/>
      <w:lvlJc w:val="left"/>
      <w:pPr>
        <w:ind w:left="720" w:hanging="360"/>
      </w:pPr>
      <w:rPr>
        <w:rFonts w:ascii="Symbol" w:hAnsi="Symbol"/>
      </w:rPr>
    </w:lvl>
    <w:lvl w:ilvl="2" w:tplc="3C224E7C">
      <w:start w:val="1"/>
      <w:numFmt w:val="bullet"/>
      <w:lvlText w:val=""/>
      <w:lvlJc w:val="left"/>
      <w:pPr>
        <w:ind w:left="720" w:hanging="360"/>
      </w:pPr>
      <w:rPr>
        <w:rFonts w:ascii="Symbol" w:hAnsi="Symbol"/>
      </w:rPr>
    </w:lvl>
    <w:lvl w:ilvl="3" w:tplc="635AF61A">
      <w:start w:val="1"/>
      <w:numFmt w:val="bullet"/>
      <w:lvlText w:val=""/>
      <w:lvlJc w:val="left"/>
      <w:pPr>
        <w:ind w:left="720" w:hanging="360"/>
      </w:pPr>
      <w:rPr>
        <w:rFonts w:ascii="Symbol" w:hAnsi="Symbol"/>
      </w:rPr>
    </w:lvl>
    <w:lvl w:ilvl="4" w:tplc="E7C86D20">
      <w:start w:val="1"/>
      <w:numFmt w:val="bullet"/>
      <w:lvlText w:val=""/>
      <w:lvlJc w:val="left"/>
      <w:pPr>
        <w:ind w:left="720" w:hanging="360"/>
      </w:pPr>
      <w:rPr>
        <w:rFonts w:ascii="Symbol" w:hAnsi="Symbol"/>
      </w:rPr>
    </w:lvl>
    <w:lvl w:ilvl="5" w:tplc="FFDEA360">
      <w:start w:val="1"/>
      <w:numFmt w:val="bullet"/>
      <w:lvlText w:val=""/>
      <w:lvlJc w:val="left"/>
      <w:pPr>
        <w:ind w:left="720" w:hanging="360"/>
      </w:pPr>
      <w:rPr>
        <w:rFonts w:ascii="Symbol" w:hAnsi="Symbol"/>
      </w:rPr>
    </w:lvl>
    <w:lvl w:ilvl="6" w:tplc="12D6E9A8">
      <w:start w:val="1"/>
      <w:numFmt w:val="bullet"/>
      <w:lvlText w:val=""/>
      <w:lvlJc w:val="left"/>
      <w:pPr>
        <w:ind w:left="720" w:hanging="360"/>
      </w:pPr>
      <w:rPr>
        <w:rFonts w:ascii="Symbol" w:hAnsi="Symbol"/>
      </w:rPr>
    </w:lvl>
    <w:lvl w:ilvl="7" w:tplc="7BE80D18">
      <w:start w:val="1"/>
      <w:numFmt w:val="bullet"/>
      <w:lvlText w:val=""/>
      <w:lvlJc w:val="left"/>
      <w:pPr>
        <w:ind w:left="720" w:hanging="360"/>
      </w:pPr>
      <w:rPr>
        <w:rFonts w:ascii="Symbol" w:hAnsi="Symbol"/>
      </w:rPr>
    </w:lvl>
    <w:lvl w:ilvl="8" w:tplc="8F24F36E">
      <w:start w:val="1"/>
      <w:numFmt w:val="bullet"/>
      <w:lvlText w:val=""/>
      <w:lvlJc w:val="left"/>
      <w:pPr>
        <w:ind w:left="720" w:hanging="360"/>
      </w:pPr>
      <w:rPr>
        <w:rFonts w:ascii="Symbol" w:hAnsi="Symbol"/>
      </w:rPr>
    </w:lvl>
  </w:abstractNum>
  <w:abstractNum w:abstractNumId="11" w15:restartNumberingAfterBreak="0">
    <w:nsid w:val="29556883"/>
    <w:multiLevelType w:val="hybridMultilevel"/>
    <w:tmpl w:val="74ECF8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9BA0E7B"/>
    <w:multiLevelType w:val="hybridMultilevel"/>
    <w:tmpl w:val="6ED2F1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BC72CF9"/>
    <w:multiLevelType w:val="hybridMultilevel"/>
    <w:tmpl w:val="1C5A0F74"/>
    <w:lvl w:ilvl="0" w:tplc="32CC3CF2">
      <w:start w:val="1"/>
      <w:numFmt w:val="bullet"/>
      <w:lvlText w:val=""/>
      <w:lvlJc w:val="left"/>
      <w:pPr>
        <w:ind w:left="720" w:hanging="360"/>
      </w:pPr>
      <w:rPr>
        <w:rFonts w:ascii="Symbol" w:hAnsi="Symbol"/>
      </w:rPr>
    </w:lvl>
    <w:lvl w:ilvl="1" w:tplc="7374BCCA">
      <w:start w:val="1"/>
      <w:numFmt w:val="bullet"/>
      <w:lvlText w:val=""/>
      <w:lvlJc w:val="left"/>
      <w:pPr>
        <w:ind w:left="720" w:hanging="360"/>
      </w:pPr>
      <w:rPr>
        <w:rFonts w:ascii="Symbol" w:hAnsi="Symbol"/>
      </w:rPr>
    </w:lvl>
    <w:lvl w:ilvl="2" w:tplc="26F85FD2">
      <w:start w:val="1"/>
      <w:numFmt w:val="bullet"/>
      <w:lvlText w:val=""/>
      <w:lvlJc w:val="left"/>
      <w:pPr>
        <w:ind w:left="720" w:hanging="360"/>
      </w:pPr>
      <w:rPr>
        <w:rFonts w:ascii="Symbol" w:hAnsi="Symbol"/>
      </w:rPr>
    </w:lvl>
    <w:lvl w:ilvl="3" w:tplc="91CCBBEE">
      <w:start w:val="1"/>
      <w:numFmt w:val="bullet"/>
      <w:lvlText w:val=""/>
      <w:lvlJc w:val="left"/>
      <w:pPr>
        <w:ind w:left="720" w:hanging="360"/>
      </w:pPr>
      <w:rPr>
        <w:rFonts w:ascii="Symbol" w:hAnsi="Symbol"/>
      </w:rPr>
    </w:lvl>
    <w:lvl w:ilvl="4" w:tplc="11E833B8">
      <w:start w:val="1"/>
      <w:numFmt w:val="bullet"/>
      <w:lvlText w:val=""/>
      <w:lvlJc w:val="left"/>
      <w:pPr>
        <w:ind w:left="720" w:hanging="360"/>
      </w:pPr>
      <w:rPr>
        <w:rFonts w:ascii="Symbol" w:hAnsi="Symbol"/>
      </w:rPr>
    </w:lvl>
    <w:lvl w:ilvl="5" w:tplc="7AC2D830">
      <w:start w:val="1"/>
      <w:numFmt w:val="bullet"/>
      <w:lvlText w:val=""/>
      <w:lvlJc w:val="left"/>
      <w:pPr>
        <w:ind w:left="720" w:hanging="360"/>
      </w:pPr>
      <w:rPr>
        <w:rFonts w:ascii="Symbol" w:hAnsi="Symbol"/>
      </w:rPr>
    </w:lvl>
    <w:lvl w:ilvl="6" w:tplc="24649BF4">
      <w:start w:val="1"/>
      <w:numFmt w:val="bullet"/>
      <w:lvlText w:val=""/>
      <w:lvlJc w:val="left"/>
      <w:pPr>
        <w:ind w:left="720" w:hanging="360"/>
      </w:pPr>
      <w:rPr>
        <w:rFonts w:ascii="Symbol" w:hAnsi="Symbol"/>
      </w:rPr>
    </w:lvl>
    <w:lvl w:ilvl="7" w:tplc="7EA03246">
      <w:start w:val="1"/>
      <w:numFmt w:val="bullet"/>
      <w:lvlText w:val=""/>
      <w:lvlJc w:val="left"/>
      <w:pPr>
        <w:ind w:left="720" w:hanging="360"/>
      </w:pPr>
      <w:rPr>
        <w:rFonts w:ascii="Symbol" w:hAnsi="Symbol"/>
      </w:rPr>
    </w:lvl>
    <w:lvl w:ilvl="8" w:tplc="FC340D52">
      <w:start w:val="1"/>
      <w:numFmt w:val="bullet"/>
      <w:lvlText w:val=""/>
      <w:lvlJc w:val="left"/>
      <w:pPr>
        <w:ind w:left="720" w:hanging="360"/>
      </w:pPr>
      <w:rPr>
        <w:rFonts w:ascii="Symbol" w:hAnsi="Symbol"/>
      </w:rPr>
    </w:lvl>
  </w:abstractNum>
  <w:abstractNum w:abstractNumId="14" w15:restartNumberingAfterBreak="0">
    <w:nsid w:val="2E036378"/>
    <w:multiLevelType w:val="hybridMultilevel"/>
    <w:tmpl w:val="74BA75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0195FCA"/>
    <w:multiLevelType w:val="hybridMultilevel"/>
    <w:tmpl w:val="0BE80442"/>
    <w:lvl w:ilvl="0" w:tplc="AAA87C28">
      <w:start w:val="1"/>
      <w:numFmt w:val="bullet"/>
      <w:lvlText w:val=""/>
      <w:lvlJc w:val="left"/>
      <w:pPr>
        <w:ind w:left="1440" w:hanging="360"/>
      </w:pPr>
      <w:rPr>
        <w:rFonts w:ascii="Symbol" w:hAnsi="Symbol"/>
      </w:rPr>
    </w:lvl>
    <w:lvl w:ilvl="1" w:tplc="A76092F6">
      <w:start w:val="1"/>
      <w:numFmt w:val="bullet"/>
      <w:lvlText w:val=""/>
      <w:lvlJc w:val="left"/>
      <w:pPr>
        <w:ind w:left="1440" w:hanging="360"/>
      </w:pPr>
      <w:rPr>
        <w:rFonts w:ascii="Symbol" w:hAnsi="Symbol"/>
      </w:rPr>
    </w:lvl>
    <w:lvl w:ilvl="2" w:tplc="6BD6932E">
      <w:start w:val="1"/>
      <w:numFmt w:val="bullet"/>
      <w:lvlText w:val=""/>
      <w:lvlJc w:val="left"/>
      <w:pPr>
        <w:ind w:left="1440" w:hanging="360"/>
      </w:pPr>
      <w:rPr>
        <w:rFonts w:ascii="Symbol" w:hAnsi="Symbol"/>
      </w:rPr>
    </w:lvl>
    <w:lvl w:ilvl="3" w:tplc="DF264BA6">
      <w:start w:val="1"/>
      <w:numFmt w:val="bullet"/>
      <w:lvlText w:val=""/>
      <w:lvlJc w:val="left"/>
      <w:pPr>
        <w:ind w:left="1440" w:hanging="360"/>
      </w:pPr>
      <w:rPr>
        <w:rFonts w:ascii="Symbol" w:hAnsi="Symbol"/>
      </w:rPr>
    </w:lvl>
    <w:lvl w:ilvl="4" w:tplc="B308DA00">
      <w:start w:val="1"/>
      <w:numFmt w:val="bullet"/>
      <w:lvlText w:val=""/>
      <w:lvlJc w:val="left"/>
      <w:pPr>
        <w:ind w:left="1440" w:hanging="360"/>
      </w:pPr>
      <w:rPr>
        <w:rFonts w:ascii="Symbol" w:hAnsi="Symbol"/>
      </w:rPr>
    </w:lvl>
    <w:lvl w:ilvl="5" w:tplc="AD309552">
      <w:start w:val="1"/>
      <w:numFmt w:val="bullet"/>
      <w:lvlText w:val=""/>
      <w:lvlJc w:val="left"/>
      <w:pPr>
        <w:ind w:left="1440" w:hanging="360"/>
      </w:pPr>
      <w:rPr>
        <w:rFonts w:ascii="Symbol" w:hAnsi="Symbol"/>
      </w:rPr>
    </w:lvl>
    <w:lvl w:ilvl="6" w:tplc="12606104">
      <w:start w:val="1"/>
      <w:numFmt w:val="bullet"/>
      <w:lvlText w:val=""/>
      <w:lvlJc w:val="left"/>
      <w:pPr>
        <w:ind w:left="1440" w:hanging="360"/>
      </w:pPr>
      <w:rPr>
        <w:rFonts w:ascii="Symbol" w:hAnsi="Symbol"/>
      </w:rPr>
    </w:lvl>
    <w:lvl w:ilvl="7" w:tplc="6F129CE6">
      <w:start w:val="1"/>
      <w:numFmt w:val="bullet"/>
      <w:lvlText w:val=""/>
      <w:lvlJc w:val="left"/>
      <w:pPr>
        <w:ind w:left="1440" w:hanging="360"/>
      </w:pPr>
      <w:rPr>
        <w:rFonts w:ascii="Symbol" w:hAnsi="Symbol"/>
      </w:rPr>
    </w:lvl>
    <w:lvl w:ilvl="8" w:tplc="B978C9CA">
      <w:start w:val="1"/>
      <w:numFmt w:val="bullet"/>
      <w:lvlText w:val=""/>
      <w:lvlJc w:val="left"/>
      <w:pPr>
        <w:ind w:left="1440" w:hanging="360"/>
      </w:pPr>
      <w:rPr>
        <w:rFonts w:ascii="Symbol" w:hAnsi="Symbol"/>
      </w:rPr>
    </w:lvl>
  </w:abstractNum>
  <w:abstractNum w:abstractNumId="16" w15:restartNumberingAfterBreak="0">
    <w:nsid w:val="31565E7B"/>
    <w:multiLevelType w:val="hybridMultilevel"/>
    <w:tmpl w:val="D95AD6F6"/>
    <w:lvl w:ilvl="0" w:tplc="41049A10">
      <w:start w:val="1"/>
      <w:numFmt w:val="decimal"/>
      <w:lvlText w:val="%1."/>
      <w:lvlJc w:val="left"/>
      <w:pPr>
        <w:ind w:left="720" w:hanging="360"/>
      </w:pPr>
    </w:lvl>
    <w:lvl w:ilvl="1" w:tplc="F3CEC72E">
      <w:start w:val="1"/>
      <w:numFmt w:val="decimal"/>
      <w:lvlText w:val="%2."/>
      <w:lvlJc w:val="left"/>
      <w:pPr>
        <w:ind w:left="720" w:hanging="360"/>
      </w:pPr>
    </w:lvl>
    <w:lvl w:ilvl="2" w:tplc="D0C81C48">
      <w:start w:val="1"/>
      <w:numFmt w:val="decimal"/>
      <w:lvlText w:val="%3."/>
      <w:lvlJc w:val="left"/>
      <w:pPr>
        <w:ind w:left="720" w:hanging="360"/>
      </w:pPr>
    </w:lvl>
    <w:lvl w:ilvl="3" w:tplc="4D540720">
      <w:start w:val="1"/>
      <w:numFmt w:val="decimal"/>
      <w:lvlText w:val="%4."/>
      <w:lvlJc w:val="left"/>
      <w:pPr>
        <w:ind w:left="720" w:hanging="360"/>
      </w:pPr>
    </w:lvl>
    <w:lvl w:ilvl="4" w:tplc="D98422D0">
      <w:start w:val="1"/>
      <w:numFmt w:val="decimal"/>
      <w:lvlText w:val="%5."/>
      <w:lvlJc w:val="left"/>
      <w:pPr>
        <w:ind w:left="720" w:hanging="360"/>
      </w:pPr>
    </w:lvl>
    <w:lvl w:ilvl="5" w:tplc="F604796C">
      <w:start w:val="1"/>
      <w:numFmt w:val="decimal"/>
      <w:lvlText w:val="%6."/>
      <w:lvlJc w:val="left"/>
      <w:pPr>
        <w:ind w:left="720" w:hanging="360"/>
      </w:pPr>
    </w:lvl>
    <w:lvl w:ilvl="6" w:tplc="A2FE6A48">
      <w:start w:val="1"/>
      <w:numFmt w:val="decimal"/>
      <w:lvlText w:val="%7."/>
      <w:lvlJc w:val="left"/>
      <w:pPr>
        <w:ind w:left="720" w:hanging="360"/>
      </w:pPr>
    </w:lvl>
    <w:lvl w:ilvl="7" w:tplc="DDD6F1A8">
      <w:start w:val="1"/>
      <w:numFmt w:val="decimal"/>
      <w:lvlText w:val="%8."/>
      <w:lvlJc w:val="left"/>
      <w:pPr>
        <w:ind w:left="720" w:hanging="360"/>
      </w:pPr>
    </w:lvl>
    <w:lvl w:ilvl="8" w:tplc="420E780E">
      <w:start w:val="1"/>
      <w:numFmt w:val="decimal"/>
      <w:lvlText w:val="%9."/>
      <w:lvlJc w:val="left"/>
      <w:pPr>
        <w:ind w:left="720" w:hanging="360"/>
      </w:pPr>
    </w:lvl>
  </w:abstractNum>
  <w:abstractNum w:abstractNumId="17" w15:restartNumberingAfterBreak="0">
    <w:nsid w:val="31F82DFB"/>
    <w:multiLevelType w:val="multilevel"/>
    <w:tmpl w:val="38DA8C32"/>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6634F5"/>
    <w:multiLevelType w:val="hybridMultilevel"/>
    <w:tmpl w:val="A0185D02"/>
    <w:lvl w:ilvl="0" w:tplc="977C03F8">
      <w:start w:val="1"/>
      <w:numFmt w:val="decimal"/>
      <w:lvlText w:val="%1."/>
      <w:lvlJc w:val="left"/>
      <w:pPr>
        <w:ind w:left="1020" w:hanging="360"/>
      </w:pPr>
    </w:lvl>
    <w:lvl w:ilvl="1" w:tplc="912CCBB0">
      <w:start w:val="1"/>
      <w:numFmt w:val="decimal"/>
      <w:lvlText w:val="%2."/>
      <w:lvlJc w:val="left"/>
      <w:pPr>
        <w:ind w:left="1020" w:hanging="360"/>
      </w:pPr>
    </w:lvl>
    <w:lvl w:ilvl="2" w:tplc="A1000B58">
      <w:start w:val="1"/>
      <w:numFmt w:val="decimal"/>
      <w:lvlText w:val="%3."/>
      <w:lvlJc w:val="left"/>
      <w:pPr>
        <w:ind w:left="1020" w:hanging="360"/>
      </w:pPr>
    </w:lvl>
    <w:lvl w:ilvl="3" w:tplc="7A30116E">
      <w:start w:val="1"/>
      <w:numFmt w:val="decimal"/>
      <w:lvlText w:val="%4."/>
      <w:lvlJc w:val="left"/>
      <w:pPr>
        <w:ind w:left="1020" w:hanging="360"/>
      </w:pPr>
    </w:lvl>
    <w:lvl w:ilvl="4" w:tplc="06FC3294">
      <w:start w:val="1"/>
      <w:numFmt w:val="decimal"/>
      <w:lvlText w:val="%5."/>
      <w:lvlJc w:val="left"/>
      <w:pPr>
        <w:ind w:left="1020" w:hanging="360"/>
      </w:pPr>
    </w:lvl>
    <w:lvl w:ilvl="5" w:tplc="B6964D82">
      <w:start w:val="1"/>
      <w:numFmt w:val="decimal"/>
      <w:lvlText w:val="%6."/>
      <w:lvlJc w:val="left"/>
      <w:pPr>
        <w:ind w:left="1020" w:hanging="360"/>
      </w:pPr>
    </w:lvl>
    <w:lvl w:ilvl="6" w:tplc="D9E82594">
      <w:start w:val="1"/>
      <w:numFmt w:val="decimal"/>
      <w:lvlText w:val="%7."/>
      <w:lvlJc w:val="left"/>
      <w:pPr>
        <w:ind w:left="1020" w:hanging="360"/>
      </w:pPr>
    </w:lvl>
    <w:lvl w:ilvl="7" w:tplc="170691A8">
      <w:start w:val="1"/>
      <w:numFmt w:val="decimal"/>
      <w:lvlText w:val="%8."/>
      <w:lvlJc w:val="left"/>
      <w:pPr>
        <w:ind w:left="1020" w:hanging="360"/>
      </w:pPr>
    </w:lvl>
    <w:lvl w:ilvl="8" w:tplc="732E3254">
      <w:start w:val="1"/>
      <w:numFmt w:val="decimal"/>
      <w:lvlText w:val="%9."/>
      <w:lvlJc w:val="left"/>
      <w:pPr>
        <w:ind w:left="1020" w:hanging="360"/>
      </w:pPr>
    </w:lvl>
  </w:abstractNum>
  <w:abstractNum w:abstractNumId="19" w15:restartNumberingAfterBreak="0">
    <w:nsid w:val="3D007319"/>
    <w:multiLevelType w:val="hybridMultilevel"/>
    <w:tmpl w:val="E94EF87C"/>
    <w:lvl w:ilvl="0" w:tplc="4998A800">
      <w:start w:val="1"/>
      <w:numFmt w:val="decimal"/>
      <w:lvlText w:val="%1."/>
      <w:lvlJc w:val="left"/>
      <w:pPr>
        <w:ind w:left="720" w:hanging="360"/>
      </w:pPr>
      <w:rPr>
        <w:rFonts w:ascii="Times New Roman" w:eastAsiaTheme="minorHAnsi" w:hAnsi="Times New Roman" w:cstheme="minorBidi"/>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0327096"/>
    <w:multiLevelType w:val="hybridMultilevel"/>
    <w:tmpl w:val="F698C9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6771507"/>
    <w:multiLevelType w:val="hybridMultilevel"/>
    <w:tmpl w:val="AAFACB9C"/>
    <w:lvl w:ilvl="0" w:tplc="D3C00828">
      <w:start w:val="1"/>
      <w:numFmt w:val="decimal"/>
      <w:lvlText w:val="%1."/>
      <w:lvlJc w:val="left"/>
      <w:pPr>
        <w:ind w:left="720" w:hanging="360"/>
      </w:pPr>
    </w:lvl>
    <w:lvl w:ilvl="1" w:tplc="1F4648C8">
      <w:start w:val="1"/>
      <w:numFmt w:val="decimal"/>
      <w:lvlText w:val="%2."/>
      <w:lvlJc w:val="left"/>
      <w:pPr>
        <w:ind w:left="720" w:hanging="360"/>
      </w:pPr>
    </w:lvl>
    <w:lvl w:ilvl="2" w:tplc="7D34A12A">
      <w:start w:val="1"/>
      <w:numFmt w:val="decimal"/>
      <w:lvlText w:val="%3."/>
      <w:lvlJc w:val="left"/>
      <w:pPr>
        <w:ind w:left="720" w:hanging="360"/>
      </w:pPr>
    </w:lvl>
    <w:lvl w:ilvl="3" w:tplc="7AEC25A6">
      <w:start w:val="1"/>
      <w:numFmt w:val="decimal"/>
      <w:lvlText w:val="%4."/>
      <w:lvlJc w:val="left"/>
      <w:pPr>
        <w:ind w:left="720" w:hanging="360"/>
      </w:pPr>
    </w:lvl>
    <w:lvl w:ilvl="4" w:tplc="B04AB114">
      <w:start w:val="1"/>
      <w:numFmt w:val="decimal"/>
      <w:lvlText w:val="%5."/>
      <w:lvlJc w:val="left"/>
      <w:pPr>
        <w:ind w:left="720" w:hanging="360"/>
      </w:pPr>
    </w:lvl>
    <w:lvl w:ilvl="5" w:tplc="E1B2207E">
      <w:start w:val="1"/>
      <w:numFmt w:val="decimal"/>
      <w:lvlText w:val="%6."/>
      <w:lvlJc w:val="left"/>
      <w:pPr>
        <w:ind w:left="720" w:hanging="360"/>
      </w:pPr>
    </w:lvl>
    <w:lvl w:ilvl="6" w:tplc="CAD606CE">
      <w:start w:val="1"/>
      <w:numFmt w:val="decimal"/>
      <w:lvlText w:val="%7."/>
      <w:lvlJc w:val="left"/>
      <w:pPr>
        <w:ind w:left="720" w:hanging="360"/>
      </w:pPr>
    </w:lvl>
    <w:lvl w:ilvl="7" w:tplc="587E53BE">
      <w:start w:val="1"/>
      <w:numFmt w:val="decimal"/>
      <w:lvlText w:val="%8."/>
      <w:lvlJc w:val="left"/>
      <w:pPr>
        <w:ind w:left="720" w:hanging="360"/>
      </w:pPr>
    </w:lvl>
    <w:lvl w:ilvl="8" w:tplc="017ADE96">
      <w:start w:val="1"/>
      <w:numFmt w:val="decimal"/>
      <w:lvlText w:val="%9."/>
      <w:lvlJc w:val="left"/>
      <w:pPr>
        <w:ind w:left="720" w:hanging="360"/>
      </w:pPr>
    </w:lvl>
  </w:abstractNum>
  <w:abstractNum w:abstractNumId="22" w15:restartNumberingAfterBreak="0">
    <w:nsid w:val="4B9F5396"/>
    <w:multiLevelType w:val="hybridMultilevel"/>
    <w:tmpl w:val="DA12A536"/>
    <w:lvl w:ilvl="0" w:tplc="A76AFF5E">
      <w:start w:val="1"/>
      <w:numFmt w:val="bullet"/>
      <w:lvlText w:val=""/>
      <w:lvlJc w:val="left"/>
      <w:pPr>
        <w:ind w:left="720" w:hanging="360"/>
      </w:pPr>
      <w:rPr>
        <w:rFonts w:ascii="Symbol" w:hAnsi="Symbol"/>
      </w:rPr>
    </w:lvl>
    <w:lvl w:ilvl="1" w:tplc="4BB60972">
      <w:start w:val="1"/>
      <w:numFmt w:val="bullet"/>
      <w:lvlText w:val=""/>
      <w:lvlJc w:val="left"/>
      <w:pPr>
        <w:ind w:left="720" w:hanging="360"/>
      </w:pPr>
      <w:rPr>
        <w:rFonts w:ascii="Symbol" w:hAnsi="Symbol"/>
      </w:rPr>
    </w:lvl>
    <w:lvl w:ilvl="2" w:tplc="B2F05980">
      <w:start w:val="1"/>
      <w:numFmt w:val="bullet"/>
      <w:lvlText w:val=""/>
      <w:lvlJc w:val="left"/>
      <w:pPr>
        <w:ind w:left="720" w:hanging="360"/>
      </w:pPr>
      <w:rPr>
        <w:rFonts w:ascii="Symbol" w:hAnsi="Symbol"/>
      </w:rPr>
    </w:lvl>
    <w:lvl w:ilvl="3" w:tplc="F8C2AF72">
      <w:start w:val="1"/>
      <w:numFmt w:val="bullet"/>
      <w:lvlText w:val=""/>
      <w:lvlJc w:val="left"/>
      <w:pPr>
        <w:ind w:left="720" w:hanging="360"/>
      </w:pPr>
      <w:rPr>
        <w:rFonts w:ascii="Symbol" w:hAnsi="Symbol"/>
      </w:rPr>
    </w:lvl>
    <w:lvl w:ilvl="4" w:tplc="52EEE996">
      <w:start w:val="1"/>
      <w:numFmt w:val="bullet"/>
      <w:lvlText w:val=""/>
      <w:lvlJc w:val="left"/>
      <w:pPr>
        <w:ind w:left="720" w:hanging="360"/>
      </w:pPr>
      <w:rPr>
        <w:rFonts w:ascii="Symbol" w:hAnsi="Symbol"/>
      </w:rPr>
    </w:lvl>
    <w:lvl w:ilvl="5" w:tplc="C0228086">
      <w:start w:val="1"/>
      <w:numFmt w:val="bullet"/>
      <w:lvlText w:val=""/>
      <w:lvlJc w:val="left"/>
      <w:pPr>
        <w:ind w:left="720" w:hanging="360"/>
      </w:pPr>
      <w:rPr>
        <w:rFonts w:ascii="Symbol" w:hAnsi="Symbol"/>
      </w:rPr>
    </w:lvl>
    <w:lvl w:ilvl="6" w:tplc="FC8E8ED2">
      <w:start w:val="1"/>
      <w:numFmt w:val="bullet"/>
      <w:lvlText w:val=""/>
      <w:lvlJc w:val="left"/>
      <w:pPr>
        <w:ind w:left="720" w:hanging="360"/>
      </w:pPr>
      <w:rPr>
        <w:rFonts w:ascii="Symbol" w:hAnsi="Symbol"/>
      </w:rPr>
    </w:lvl>
    <w:lvl w:ilvl="7" w:tplc="B1D81866">
      <w:start w:val="1"/>
      <w:numFmt w:val="bullet"/>
      <w:lvlText w:val=""/>
      <w:lvlJc w:val="left"/>
      <w:pPr>
        <w:ind w:left="720" w:hanging="360"/>
      </w:pPr>
      <w:rPr>
        <w:rFonts w:ascii="Symbol" w:hAnsi="Symbol"/>
      </w:rPr>
    </w:lvl>
    <w:lvl w:ilvl="8" w:tplc="7EE240F0">
      <w:start w:val="1"/>
      <w:numFmt w:val="bullet"/>
      <w:lvlText w:val=""/>
      <w:lvlJc w:val="left"/>
      <w:pPr>
        <w:ind w:left="720" w:hanging="360"/>
      </w:pPr>
      <w:rPr>
        <w:rFonts w:ascii="Symbol" w:hAnsi="Symbol"/>
      </w:rPr>
    </w:lvl>
  </w:abstractNum>
  <w:abstractNum w:abstractNumId="23" w15:restartNumberingAfterBreak="0">
    <w:nsid w:val="4E8475C4"/>
    <w:multiLevelType w:val="hybridMultilevel"/>
    <w:tmpl w:val="51EE8CC8"/>
    <w:lvl w:ilvl="0" w:tplc="AF0AC7AC">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F104D1C"/>
    <w:multiLevelType w:val="hybridMultilevel"/>
    <w:tmpl w:val="C846C7A2"/>
    <w:lvl w:ilvl="0" w:tplc="321E0F22">
      <w:start w:val="1"/>
      <w:numFmt w:val="bullet"/>
      <w:lvlText w:val=""/>
      <w:lvlJc w:val="left"/>
      <w:pPr>
        <w:ind w:left="1440" w:hanging="360"/>
      </w:pPr>
      <w:rPr>
        <w:rFonts w:ascii="Symbol" w:hAnsi="Symbol"/>
      </w:rPr>
    </w:lvl>
    <w:lvl w:ilvl="1" w:tplc="EFD68B04">
      <w:start w:val="1"/>
      <w:numFmt w:val="bullet"/>
      <w:lvlText w:val=""/>
      <w:lvlJc w:val="left"/>
      <w:pPr>
        <w:ind w:left="1440" w:hanging="360"/>
      </w:pPr>
      <w:rPr>
        <w:rFonts w:ascii="Symbol" w:hAnsi="Symbol"/>
      </w:rPr>
    </w:lvl>
    <w:lvl w:ilvl="2" w:tplc="ACEEB4BA">
      <w:start w:val="1"/>
      <w:numFmt w:val="bullet"/>
      <w:lvlText w:val=""/>
      <w:lvlJc w:val="left"/>
      <w:pPr>
        <w:ind w:left="1440" w:hanging="360"/>
      </w:pPr>
      <w:rPr>
        <w:rFonts w:ascii="Symbol" w:hAnsi="Symbol"/>
      </w:rPr>
    </w:lvl>
    <w:lvl w:ilvl="3" w:tplc="F4E0E6EA">
      <w:start w:val="1"/>
      <w:numFmt w:val="bullet"/>
      <w:lvlText w:val=""/>
      <w:lvlJc w:val="left"/>
      <w:pPr>
        <w:ind w:left="1440" w:hanging="360"/>
      </w:pPr>
      <w:rPr>
        <w:rFonts w:ascii="Symbol" w:hAnsi="Symbol"/>
      </w:rPr>
    </w:lvl>
    <w:lvl w:ilvl="4" w:tplc="52EA323C">
      <w:start w:val="1"/>
      <w:numFmt w:val="bullet"/>
      <w:lvlText w:val=""/>
      <w:lvlJc w:val="left"/>
      <w:pPr>
        <w:ind w:left="1440" w:hanging="360"/>
      </w:pPr>
      <w:rPr>
        <w:rFonts w:ascii="Symbol" w:hAnsi="Symbol"/>
      </w:rPr>
    </w:lvl>
    <w:lvl w:ilvl="5" w:tplc="90F0DCC2">
      <w:start w:val="1"/>
      <w:numFmt w:val="bullet"/>
      <w:lvlText w:val=""/>
      <w:lvlJc w:val="left"/>
      <w:pPr>
        <w:ind w:left="1440" w:hanging="360"/>
      </w:pPr>
      <w:rPr>
        <w:rFonts w:ascii="Symbol" w:hAnsi="Symbol"/>
      </w:rPr>
    </w:lvl>
    <w:lvl w:ilvl="6" w:tplc="8DC89CF2">
      <w:start w:val="1"/>
      <w:numFmt w:val="bullet"/>
      <w:lvlText w:val=""/>
      <w:lvlJc w:val="left"/>
      <w:pPr>
        <w:ind w:left="1440" w:hanging="360"/>
      </w:pPr>
      <w:rPr>
        <w:rFonts w:ascii="Symbol" w:hAnsi="Symbol"/>
      </w:rPr>
    </w:lvl>
    <w:lvl w:ilvl="7" w:tplc="8FA2C900">
      <w:start w:val="1"/>
      <w:numFmt w:val="bullet"/>
      <w:lvlText w:val=""/>
      <w:lvlJc w:val="left"/>
      <w:pPr>
        <w:ind w:left="1440" w:hanging="360"/>
      </w:pPr>
      <w:rPr>
        <w:rFonts w:ascii="Symbol" w:hAnsi="Symbol"/>
      </w:rPr>
    </w:lvl>
    <w:lvl w:ilvl="8" w:tplc="881E7BCC">
      <w:start w:val="1"/>
      <w:numFmt w:val="bullet"/>
      <w:lvlText w:val=""/>
      <w:lvlJc w:val="left"/>
      <w:pPr>
        <w:ind w:left="1440" w:hanging="360"/>
      </w:pPr>
      <w:rPr>
        <w:rFonts w:ascii="Symbol" w:hAnsi="Symbol"/>
      </w:rPr>
    </w:lvl>
  </w:abstractNum>
  <w:abstractNum w:abstractNumId="25" w15:restartNumberingAfterBreak="0">
    <w:nsid w:val="51200444"/>
    <w:multiLevelType w:val="hybridMultilevel"/>
    <w:tmpl w:val="0F14B8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60137C"/>
    <w:multiLevelType w:val="hybridMultilevel"/>
    <w:tmpl w:val="44A01196"/>
    <w:lvl w:ilvl="0" w:tplc="0E4CF3DC">
      <w:start w:val="1"/>
      <w:numFmt w:val="bullet"/>
      <w:lvlText w:val=""/>
      <w:lvlJc w:val="left"/>
      <w:pPr>
        <w:ind w:left="1440" w:hanging="360"/>
      </w:pPr>
      <w:rPr>
        <w:rFonts w:ascii="Symbol" w:hAnsi="Symbol"/>
      </w:rPr>
    </w:lvl>
    <w:lvl w:ilvl="1" w:tplc="DC94D072">
      <w:start w:val="1"/>
      <w:numFmt w:val="bullet"/>
      <w:lvlText w:val=""/>
      <w:lvlJc w:val="left"/>
      <w:pPr>
        <w:ind w:left="1440" w:hanging="360"/>
      </w:pPr>
      <w:rPr>
        <w:rFonts w:ascii="Symbol" w:hAnsi="Symbol"/>
      </w:rPr>
    </w:lvl>
    <w:lvl w:ilvl="2" w:tplc="50B21CAA">
      <w:start w:val="1"/>
      <w:numFmt w:val="bullet"/>
      <w:lvlText w:val=""/>
      <w:lvlJc w:val="left"/>
      <w:pPr>
        <w:ind w:left="1440" w:hanging="360"/>
      </w:pPr>
      <w:rPr>
        <w:rFonts w:ascii="Symbol" w:hAnsi="Symbol"/>
      </w:rPr>
    </w:lvl>
    <w:lvl w:ilvl="3" w:tplc="26027B8C">
      <w:start w:val="1"/>
      <w:numFmt w:val="bullet"/>
      <w:lvlText w:val=""/>
      <w:lvlJc w:val="left"/>
      <w:pPr>
        <w:ind w:left="1440" w:hanging="360"/>
      </w:pPr>
      <w:rPr>
        <w:rFonts w:ascii="Symbol" w:hAnsi="Symbol"/>
      </w:rPr>
    </w:lvl>
    <w:lvl w:ilvl="4" w:tplc="5184C66A">
      <w:start w:val="1"/>
      <w:numFmt w:val="bullet"/>
      <w:lvlText w:val=""/>
      <w:lvlJc w:val="left"/>
      <w:pPr>
        <w:ind w:left="1440" w:hanging="360"/>
      </w:pPr>
      <w:rPr>
        <w:rFonts w:ascii="Symbol" w:hAnsi="Symbol"/>
      </w:rPr>
    </w:lvl>
    <w:lvl w:ilvl="5" w:tplc="63DED95C">
      <w:start w:val="1"/>
      <w:numFmt w:val="bullet"/>
      <w:lvlText w:val=""/>
      <w:lvlJc w:val="left"/>
      <w:pPr>
        <w:ind w:left="1440" w:hanging="360"/>
      </w:pPr>
      <w:rPr>
        <w:rFonts w:ascii="Symbol" w:hAnsi="Symbol"/>
      </w:rPr>
    </w:lvl>
    <w:lvl w:ilvl="6" w:tplc="609A5EBC">
      <w:start w:val="1"/>
      <w:numFmt w:val="bullet"/>
      <w:lvlText w:val=""/>
      <w:lvlJc w:val="left"/>
      <w:pPr>
        <w:ind w:left="1440" w:hanging="360"/>
      </w:pPr>
      <w:rPr>
        <w:rFonts w:ascii="Symbol" w:hAnsi="Symbol"/>
      </w:rPr>
    </w:lvl>
    <w:lvl w:ilvl="7" w:tplc="C836476A">
      <w:start w:val="1"/>
      <w:numFmt w:val="bullet"/>
      <w:lvlText w:val=""/>
      <w:lvlJc w:val="left"/>
      <w:pPr>
        <w:ind w:left="1440" w:hanging="360"/>
      </w:pPr>
      <w:rPr>
        <w:rFonts w:ascii="Symbol" w:hAnsi="Symbol"/>
      </w:rPr>
    </w:lvl>
    <w:lvl w:ilvl="8" w:tplc="07B05FCE">
      <w:start w:val="1"/>
      <w:numFmt w:val="bullet"/>
      <w:lvlText w:val=""/>
      <w:lvlJc w:val="left"/>
      <w:pPr>
        <w:ind w:left="1440" w:hanging="360"/>
      </w:pPr>
      <w:rPr>
        <w:rFonts w:ascii="Symbol" w:hAnsi="Symbol"/>
      </w:rPr>
    </w:lvl>
  </w:abstractNum>
  <w:abstractNum w:abstractNumId="27" w15:restartNumberingAfterBreak="0">
    <w:nsid w:val="5966740F"/>
    <w:multiLevelType w:val="hybridMultilevel"/>
    <w:tmpl w:val="4D10AC5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5AEB2B5E"/>
    <w:multiLevelType w:val="hybridMultilevel"/>
    <w:tmpl w:val="DB7A75CA"/>
    <w:lvl w:ilvl="0" w:tplc="55BC92B6">
      <w:start w:val="1"/>
      <w:numFmt w:val="bullet"/>
      <w:lvlText w:val=""/>
      <w:lvlJc w:val="left"/>
      <w:pPr>
        <w:ind w:left="720" w:hanging="360"/>
      </w:pPr>
      <w:rPr>
        <w:rFonts w:ascii="Symbol" w:hAnsi="Symbol"/>
      </w:rPr>
    </w:lvl>
    <w:lvl w:ilvl="1" w:tplc="FDBE1DF6">
      <w:start w:val="1"/>
      <w:numFmt w:val="bullet"/>
      <w:lvlText w:val=""/>
      <w:lvlJc w:val="left"/>
      <w:pPr>
        <w:ind w:left="720" w:hanging="360"/>
      </w:pPr>
      <w:rPr>
        <w:rFonts w:ascii="Symbol" w:hAnsi="Symbol"/>
      </w:rPr>
    </w:lvl>
    <w:lvl w:ilvl="2" w:tplc="DDA8F882">
      <w:start w:val="1"/>
      <w:numFmt w:val="bullet"/>
      <w:lvlText w:val=""/>
      <w:lvlJc w:val="left"/>
      <w:pPr>
        <w:ind w:left="720" w:hanging="360"/>
      </w:pPr>
      <w:rPr>
        <w:rFonts w:ascii="Symbol" w:hAnsi="Symbol"/>
      </w:rPr>
    </w:lvl>
    <w:lvl w:ilvl="3" w:tplc="249A9FA2">
      <w:start w:val="1"/>
      <w:numFmt w:val="bullet"/>
      <w:lvlText w:val=""/>
      <w:lvlJc w:val="left"/>
      <w:pPr>
        <w:ind w:left="720" w:hanging="360"/>
      </w:pPr>
      <w:rPr>
        <w:rFonts w:ascii="Symbol" w:hAnsi="Symbol"/>
      </w:rPr>
    </w:lvl>
    <w:lvl w:ilvl="4" w:tplc="7FF6A51C">
      <w:start w:val="1"/>
      <w:numFmt w:val="bullet"/>
      <w:lvlText w:val=""/>
      <w:lvlJc w:val="left"/>
      <w:pPr>
        <w:ind w:left="720" w:hanging="360"/>
      </w:pPr>
      <w:rPr>
        <w:rFonts w:ascii="Symbol" w:hAnsi="Symbol"/>
      </w:rPr>
    </w:lvl>
    <w:lvl w:ilvl="5" w:tplc="8C9EF24A">
      <w:start w:val="1"/>
      <w:numFmt w:val="bullet"/>
      <w:lvlText w:val=""/>
      <w:lvlJc w:val="left"/>
      <w:pPr>
        <w:ind w:left="720" w:hanging="360"/>
      </w:pPr>
      <w:rPr>
        <w:rFonts w:ascii="Symbol" w:hAnsi="Symbol"/>
      </w:rPr>
    </w:lvl>
    <w:lvl w:ilvl="6" w:tplc="B2089186">
      <w:start w:val="1"/>
      <w:numFmt w:val="bullet"/>
      <w:lvlText w:val=""/>
      <w:lvlJc w:val="left"/>
      <w:pPr>
        <w:ind w:left="720" w:hanging="360"/>
      </w:pPr>
      <w:rPr>
        <w:rFonts w:ascii="Symbol" w:hAnsi="Symbol"/>
      </w:rPr>
    </w:lvl>
    <w:lvl w:ilvl="7" w:tplc="6840FA32">
      <w:start w:val="1"/>
      <w:numFmt w:val="bullet"/>
      <w:lvlText w:val=""/>
      <w:lvlJc w:val="left"/>
      <w:pPr>
        <w:ind w:left="720" w:hanging="360"/>
      </w:pPr>
      <w:rPr>
        <w:rFonts w:ascii="Symbol" w:hAnsi="Symbol"/>
      </w:rPr>
    </w:lvl>
    <w:lvl w:ilvl="8" w:tplc="FC749BA6">
      <w:start w:val="1"/>
      <w:numFmt w:val="bullet"/>
      <w:lvlText w:val=""/>
      <w:lvlJc w:val="left"/>
      <w:pPr>
        <w:ind w:left="720" w:hanging="360"/>
      </w:pPr>
      <w:rPr>
        <w:rFonts w:ascii="Symbol" w:hAnsi="Symbol"/>
      </w:rPr>
    </w:lvl>
  </w:abstractNum>
  <w:abstractNum w:abstractNumId="29" w15:restartNumberingAfterBreak="0">
    <w:nsid w:val="5B510774"/>
    <w:multiLevelType w:val="hybridMultilevel"/>
    <w:tmpl w:val="1D28CE1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C002C7A"/>
    <w:multiLevelType w:val="hybridMultilevel"/>
    <w:tmpl w:val="0A360EB6"/>
    <w:lvl w:ilvl="0" w:tplc="C610F716">
      <w:start w:val="1"/>
      <w:numFmt w:val="decimal"/>
      <w:lvlText w:val="%1."/>
      <w:lvlJc w:val="left"/>
      <w:pPr>
        <w:ind w:left="720" w:hanging="360"/>
      </w:pPr>
    </w:lvl>
    <w:lvl w:ilvl="1" w:tplc="8FB6DE20">
      <w:start w:val="1"/>
      <w:numFmt w:val="decimal"/>
      <w:lvlText w:val="%2."/>
      <w:lvlJc w:val="left"/>
      <w:pPr>
        <w:ind w:left="720" w:hanging="360"/>
      </w:pPr>
    </w:lvl>
    <w:lvl w:ilvl="2" w:tplc="FB881314">
      <w:start w:val="1"/>
      <w:numFmt w:val="decimal"/>
      <w:lvlText w:val="%3."/>
      <w:lvlJc w:val="left"/>
      <w:pPr>
        <w:ind w:left="720" w:hanging="360"/>
      </w:pPr>
    </w:lvl>
    <w:lvl w:ilvl="3" w:tplc="30A220E6">
      <w:start w:val="1"/>
      <w:numFmt w:val="decimal"/>
      <w:lvlText w:val="%4."/>
      <w:lvlJc w:val="left"/>
      <w:pPr>
        <w:ind w:left="720" w:hanging="360"/>
      </w:pPr>
    </w:lvl>
    <w:lvl w:ilvl="4" w:tplc="844E4332">
      <w:start w:val="1"/>
      <w:numFmt w:val="decimal"/>
      <w:lvlText w:val="%5."/>
      <w:lvlJc w:val="left"/>
      <w:pPr>
        <w:ind w:left="720" w:hanging="360"/>
      </w:pPr>
    </w:lvl>
    <w:lvl w:ilvl="5" w:tplc="64F2FBFA">
      <w:start w:val="1"/>
      <w:numFmt w:val="decimal"/>
      <w:lvlText w:val="%6."/>
      <w:lvlJc w:val="left"/>
      <w:pPr>
        <w:ind w:left="720" w:hanging="360"/>
      </w:pPr>
    </w:lvl>
    <w:lvl w:ilvl="6" w:tplc="6C0A3BCC">
      <w:start w:val="1"/>
      <w:numFmt w:val="decimal"/>
      <w:lvlText w:val="%7."/>
      <w:lvlJc w:val="left"/>
      <w:pPr>
        <w:ind w:left="720" w:hanging="360"/>
      </w:pPr>
    </w:lvl>
    <w:lvl w:ilvl="7" w:tplc="4B44F0AE">
      <w:start w:val="1"/>
      <w:numFmt w:val="decimal"/>
      <w:lvlText w:val="%8."/>
      <w:lvlJc w:val="left"/>
      <w:pPr>
        <w:ind w:left="720" w:hanging="360"/>
      </w:pPr>
    </w:lvl>
    <w:lvl w:ilvl="8" w:tplc="D354F218">
      <w:start w:val="1"/>
      <w:numFmt w:val="decimal"/>
      <w:lvlText w:val="%9."/>
      <w:lvlJc w:val="left"/>
      <w:pPr>
        <w:ind w:left="720" w:hanging="360"/>
      </w:pPr>
    </w:lvl>
  </w:abstractNum>
  <w:abstractNum w:abstractNumId="31" w15:restartNumberingAfterBreak="0">
    <w:nsid w:val="5C3D520E"/>
    <w:multiLevelType w:val="hybridMultilevel"/>
    <w:tmpl w:val="A8843E4C"/>
    <w:lvl w:ilvl="0" w:tplc="AF0AC7AC">
      <w:start w:val="1"/>
      <w:numFmt w:val="bullet"/>
      <w:lvlText w:val="-"/>
      <w:lvlJc w:val="left"/>
      <w:pPr>
        <w:ind w:left="72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FBD0E62"/>
    <w:multiLevelType w:val="hybridMultilevel"/>
    <w:tmpl w:val="EDD0E9FC"/>
    <w:lvl w:ilvl="0" w:tplc="FDA400DA">
      <w:start w:val="1"/>
      <w:numFmt w:val="bullet"/>
      <w:lvlText w:val=""/>
      <w:lvlJc w:val="left"/>
      <w:pPr>
        <w:ind w:left="1440" w:hanging="360"/>
      </w:pPr>
      <w:rPr>
        <w:rFonts w:ascii="Symbol" w:hAnsi="Symbol"/>
      </w:rPr>
    </w:lvl>
    <w:lvl w:ilvl="1" w:tplc="F2C03EF2">
      <w:start w:val="1"/>
      <w:numFmt w:val="bullet"/>
      <w:lvlText w:val=""/>
      <w:lvlJc w:val="left"/>
      <w:pPr>
        <w:ind w:left="1440" w:hanging="360"/>
      </w:pPr>
      <w:rPr>
        <w:rFonts w:ascii="Symbol" w:hAnsi="Symbol"/>
      </w:rPr>
    </w:lvl>
    <w:lvl w:ilvl="2" w:tplc="253AA0AE">
      <w:start w:val="1"/>
      <w:numFmt w:val="bullet"/>
      <w:lvlText w:val=""/>
      <w:lvlJc w:val="left"/>
      <w:pPr>
        <w:ind w:left="1440" w:hanging="360"/>
      </w:pPr>
      <w:rPr>
        <w:rFonts w:ascii="Symbol" w:hAnsi="Symbol"/>
      </w:rPr>
    </w:lvl>
    <w:lvl w:ilvl="3" w:tplc="CE449D06">
      <w:start w:val="1"/>
      <w:numFmt w:val="bullet"/>
      <w:lvlText w:val=""/>
      <w:lvlJc w:val="left"/>
      <w:pPr>
        <w:ind w:left="1440" w:hanging="360"/>
      </w:pPr>
      <w:rPr>
        <w:rFonts w:ascii="Symbol" w:hAnsi="Symbol"/>
      </w:rPr>
    </w:lvl>
    <w:lvl w:ilvl="4" w:tplc="7C7E6A46">
      <w:start w:val="1"/>
      <w:numFmt w:val="bullet"/>
      <w:lvlText w:val=""/>
      <w:lvlJc w:val="left"/>
      <w:pPr>
        <w:ind w:left="1440" w:hanging="360"/>
      </w:pPr>
      <w:rPr>
        <w:rFonts w:ascii="Symbol" w:hAnsi="Symbol"/>
      </w:rPr>
    </w:lvl>
    <w:lvl w:ilvl="5" w:tplc="5B625030">
      <w:start w:val="1"/>
      <w:numFmt w:val="bullet"/>
      <w:lvlText w:val=""/>
      <w:lvlJc w:val="left"/>
      <w:pPr>
        <w:ind w:left="1440" w:hanging="360"/>
      </w:pPr>
      <w:rPr>
        <w:rFonts w:ascii="Symbol" w:hAnsi="Symbol"/>
      </w:rPr>
    </w:lvl>
    <w:lvl w:ilvl="6" w:tplc="A6244BB4">
      <w:start w:val="1"/>
      <w:numFmt w:val="bullet"/>
      <w:lvlText w:val=""/>
      <w:lvlJc w:val="left"/>
      <w:pPr>
        <w:ind w:left="1440" w:hanging="360"/>
      </w:pPr>
      <w:rPr>
        <w:rFonts w:ascii="Symbol" w:hAnsi="Symbol"/>
      </w:rPr>
    </w:lvl>
    <w:lvl w:ilvl="7" w:tplc="C1AEB9E4">
      <w:start w:val="1"/>
      <w:numFmt w:val="bullet"/>
      <w:lvlText w:val=""/>
      <w:lvlJc w:val="left"/>
      <w:pPr>
        <w:ind w:left="1440" w:hanging="360"/>
      </w:pPr>
      <w:rPr>
        <w:rFonts w:ascii="Symbol" w:hAnsi="Symbol"/>
      </w:rPr>
    </w:lvl>
    <w:lvl w:ilvl="8" w:tplc="FC4ED152">
      <w:start w:val="1"/>
      <w:numFmt w:val="bullet"/>
      <w:lvlText w:val=""/>
      <w:lvlJc w:val="left"/>
      <w:pPr>
        <w:ind w:left="1440" w:hanging="360"/>
      </w:pPr>
      <w:rPr>
        <w:rFonts w:ascii="Symbol" w:hAnsi="Symbol"/>
      </w:rPr>
    </w:lvl>
  </w:abstractNum>
  <w:abstractNum w:abstractNumId="33" w15:restartNumberingAfterBreak="0">
    <w:nsid w:val="63840743"/>
    <w:multiLevelType w:val="hybridMultilevel"/>
    <w:tmpl w:val="6722E692"/>
    <w:lvl w:ilvl="0" w:tplc="1758F486">
      <w:start w:val="1"/>
      <w:numFmt w:val="bullet"/>
      <w:lvlText w:val=""/>
      <w:lvlJc w:val="left"/>
      <w:pPr>
        <w:ind w:left="720" w:hanging="360"/>
      </w:pPr>
      <w:rPr>
        <w:rFonts w:ascii="Symbol" w:hAnsi="Symbol"/>
      </w:rPr>
    </w:lvl>
    <w:lvl w:ilvl="1" w:tplc="738EA258">
      <w:start w:val="1"/>
      <w:numFmt w:val="bullet"/>
      <w:lvlText w:val=""/>
      <w:lvlJc w:val="left"/>
      <w:pPr>
        <w:ind w:left="720" w:hanging="360"/>
      </w:pPr>
      <w:rPr>
        <w:rFonts w:ascii="Symbol" w:hAnsi="Symbol"/>
      </w:rPr>
    </w:lvl>
    <w:lvl w:ilvl="2" w:tplc="8098EAFA">
      <w:start w:val="1"/>
      <w:numFmt w:val="bullet"/>
      <w:lvlText w:val=""/>
      <w:lvlJc w:val="left"/>
      <w:pPr>
        <w:ind w:left="720" w:hanging="360"/>
      </w:pPr>
      <w:rPr>
        <w:rFonts w:ascii="Symbol" w:hAnsi="Symbol"/>
      </w:rPr>
    </w:lvl>
    <w:lvl w:ilvl="3" w:tplc="10CA78D2">
      <w:start w:val="1"/>
      <w:numFmt w:val="bullet"/>
      <w:lvlText w:val=""/>
      <w:lvlJc w:val="left"/>
      <w:pPr>
        <w:ind w:left="720" w:hanging="360"/>
      </w:pPr>
      <w:rPr>
        <w:rFonts w:ascii="Symbol" w:hAnsi="Symbol"/>
      </w:rPr>
    </w:lvl>
    <w:lvl w:ilvl="4" w:tplc="8D520AB4">
      <w:start w:val="1"/>
      <w:numFmt w:val="bullet"/>
      <w:lvlText w:val=""/>
      <w:lvlJc w:val="left"/>
      <w:pPr>
        <w:ind w:left="720" w:hanging="360"/>
      </w:pPr>
      <w:rPr>
        <w:rFonts w:ascii="Symbol" w:hAnsi="Symbol"/>
      </w:rPr>
    </w:lvl>
    <w:lvl w:ilvl="5" w:tplc="D814277A">
      <w:start w:val="1"/>
      <w:numFmt w:val="bullet"/>
      <w:lvlText w:val=""/>
      <w:lvlJc w:val="left"/>
      <w:pPr>
        <w:ind w:left="720" w:hanging="360"/>
      </w:pPr>
      <w:rPr>
        <w:rFonts w:ascii="Symbol" w:hAnsi="Symbol"/>
      </w:rPr>
    </w:lvl>
    <w:lvl w:ilvl="6" w:tplc="BAD2ACEE">
      <w:start w:val="1"/>
      <w:numFmt w:val="bullet"/>
      <w:lvlText w:val=""/>
      <w:lvlJc w:val="left"/>
      <w:pPr>
        <w:ind w:left="720" w:hanging="360"/>
      </w:pPr>
      <w:rPr>
        <w:rFonts w:ascii="Symbol" w:hAnsi="Symbol"/>
      </w:rPr>
    </w:lvl>
    <w:lvl w:ilvl="7" w:tplc="C6649B7E">
      <w:start w:val="1"/>
      <w:numFmt w:val="bullet"/>
      <w:lvlText w:val=""/>
      <w:lvlJc w:val="left"/>
      <w:pPr>
        <w:ind w:left="720" w:hanging="360"/>
      </w:pPr>
      <w:rPr>
        <w:rFonts w:ascii="Symbol" w:hAnsi="Symbol"/>
      </w:rPr>
    </w:lvl>
    <w:lvl w:ilvl="8" w:tplc="C7AEDBCC">
      <w:start w:val="1"/>
      <w:numFmt w:val="bullet"/>
      <w:lvlText w:val=""/>
      <w:lvlJc w:val="left"/>
      <w:pPr>
        <w:ind w:left="720" w:hanging="360"/>
      </w:pPr>
      <w:rPr>
        <w:rFonts w:ascii="Symbol" w:hAnsi="Symbol"/>
      </w:rPr>
    </w:lvl>
  </w:abstractNum>
  <w:abstractNum w:abstractNumId="34" w15:restartNumberingAfterBreak="0">
    <w:nsid w:val="66DA102B"/>
    <w:multiLevelType w:val="hybridMultilevel"/>
    <w:tmpl w:val="C4E2B8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7976720"/>
    <w:multiLevelType w:val="hybridMultilevel"/>
    <w:tmpl w:val="F13635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7AA398A"/>
    <w:multiLevelType w:val="hybridMultilevel"/>
    <w:tmpl w:val="209C7C04"/>
    <w:lvl w:ilvl="0" w:tplc="2196F3DA">
      <w:start w:val="1"/>
      <w:numFmt w:val="bullet"/>
      <w:lvlText w:val=""/>
      <w:lvlJc w:val="left"/>
      <w:pPr>
        <w:ind w:left="720" w:hanging="360"/>
      </w:pPr>
      <w:rPr>
        <w:rFonts w:ascii="Symbol" w:hAnsi="Symbol"/>
      </w:rPr>
    </w:lvl>
    <w:lvl w:ilvl="1" w:tplc="AB80C972">
      <w:start w:val="1"/>
      <w:numFmt w:val="bullet"/>
      <w:lvlText w:val=""/>
      <w:lvlJc w:val="left"/>
      <w:pPr>
        <w:ind w:left="720" w:hanging="360"/>
      </w:pPr>
      <w:rPr>
        <w:rFonts w:ascii="Symbol" w:hAnsi="Symbol"/>
      </w:rPr>
    </w:lvl>
    <w:lvl w:ilvl="2" w:tplc="97984118">
      <w:start w:val="1"/>
      <w:numFmt w:val="bullet"/>
      <w:lvlText w:val=""/>
      <w:lvlJc w:val="left"/>
      <w:pPr>
        <w:ind w:left="720" w:hanging="360"/>
      </w:pPr>
      <w:rPr>
        <w:rFonts w:ascii="Symbol" w:hAnsi="Symbol"/>
      </w:rPr>
    </w:lvl>
    <w:lvl w:ilvl="3" w:tplc="9422562C">
      <w:start w:val="1"/>
      <w:numFmt w:val="bullet"/>
      <w:lvlText w:val=""/>
      <w:lvlJc w:val="left"/>
      <w:pPr>
        <w:ind w:left="720" w:hanging="360"/>
      </w:pPr>
      <w:rPr>
        <w:rFonts w:ascii="Symbol" w:hAnsi="Symbol"/>
      </w:rPr>
    </w:lvl>
    <w:lvl w:ilvl="4" w:tplc="5ED47384">
      <w:start w:val="1"/>
      <w:numFmt w:val="bullet"/>
      <w:lvlText w:val=""/>
      <w:lvlJc w:val="left"/>
      <w:pPr>
        <w:ind w:left="720" w:hanging="360"/>
      </w:pPr>
      <w:rPr>
        <w:rFonts w:ascii="Symbol" w:hAnsi="Symbol"/>
      </w:rPr>
    </w:lvl>
    <w:lvl w:ilvl="5" w:tplc="F472609A">
      <w:start w:val="1"/>
      <w:numFmt w:val="bullet"/>
      <w:lvlText w:val=""/>
      <w:lvlJc w:val="left"/>
      <w:pPr>
        <w:ind w:left="720" w:hanging="360"/>
      </w:pPr>
      <w:rPr>
        <w:rFonts w:ascii="Symbol" w:hAnsi="Symbol"/>
      </w:rPr>
    </w:lvl>
    <w:lvl w:ilvl="6" w:tplc="67E673E8">
      <w:start w:val="1"/>
      <w:numFmt w:val="bullet"/>
      <w:lvlText w:val=""/>
      <w:lvlJc w:val="left"/>
      <w:pPr>
        <w:ind w:left="720" w:hanging="360"/>
      </w:pPr>
      <w:rPr>
        <w:rFonts w:ascii="Symbol" w:hAnsi="Symbol"/>
      </w:rPr>
    </w:lvl>
    <w:lvl w:ilvl="7" w:tplc="162AC8A4">
      <w:start w:val="1"/>
      <w:numFmt w:val="bullet"/>
      <w:lvlText w:val=""/>
      <w:lvlJc w:val="left"/>
      <w:pPr>
        <w:ind w:left="720" w:hanging="360"/>
      </w:pPr>
      <w:rPr>
        <w:rFonts w:ascii="Symbol" w:hAnsi="Symbol"/>
      </w:rPr>
    </w:lvl>
    <w:lvl w:ilvl="8" w:tplc="E1EA9418">
      <w:start w:val="1"/>
      <w:numFmt w:val="bullet"/>
      <w:lvlText w:val=""/>
      <w:lvlJc w:val="left"/>
      <w:pPr>
        <w:ind w:left="720" w:hanging="360"/>
      </w:pPr>
      <w:rPr>
        <w:rFonts w:ascii="Symbol" w:hAnsi="Symbol"/>
      </w:rPr>
    </w:lvl>
  </w:abstractNum>
  <w:abstractNum w:abstractNumId="37" w15:restartNumberingAfterBreak="0">
    <w:nsid w:val="69180CF3"/>
    <w:multiLevelType w:val="hybridMultilevel"/>
    <w:tmpl w:val="09E4CF58"/>
    <w:lvl w:ilvl="0" w:tplc="106EAC60">
      <w:start w:val="1"/>
      <w:numFmt w:val="bullet"/>
      <w:lvlText w:val=""/>
      <w:lvlJc w:val="left"/>
      <w:pPr>
        <w:ind w:left="1440" w:hanging="360"/>
      </w:pPr>
      <w:rPr>
        <w:rFonts w:ascii="Symbol" w:hAnsi="Symbol"/>
      </w:rPr>
    </w:lvl>
    <w:lvl w:ilvl="1" w:tplc="6D8CF0AE">
      <w:start w:val="1"/>
      <w:numFmt w:val="bullet"/>
      <w:lvlText w:val=""/>
      <w:lvlJc w:val="left"/>
      <w:pPr>
        <w:ind w:left="1440" w:hanging="360"/>
      </w:pPr>
      <w:rPr>
        <w:rFonts w:ascii="Symbol" w:hAnsi="Symbol"/>
      </w:rPr>
    </w:lvl>
    <w:lvl w:ilvl="2" w:tplc="D0388A56">
      <w:start w:val="1"/>
      <w:numFmt w:val="bullet"/>
      <w:lvlText w:val=""/>
      <w:lvlJc w:val="left"/>
      <w:pPr>
        <w:ind w:left="1440" w:hanging="360"/>
      </w:pPr>
      <w:rPr>
        <w:rFonts w:ascii="Symbol" w:hAnsi="Symbol"/>
      </w:rPr>
    </w:lvl>
    <w:lvl w:ilvl="3" w:tplc="9A04040A">
      <w:start w:val="1"/>
      <w:numFmt w:val="bullet"/>
      <w:lvlText w:val=""/>
      <w:lvlJc w:val="left"/>
      <w:pPr>
        <w:ind w:left="1440" w:hanging="360"/>
      </w:pPr>
      <w:rPr>
        <w:rFonts w:ascii="Symbol" w:hAnsi="Symbol"/>
      </w:rPr>
    </w:lvl>
    <w:lvl w:ilvl="4" w:tplc="46F6B9DE">
      <w:start w:val="1"/>
      <w:numFmt w:val="bullet"/>
      <w:lvlText w:val=""/>
      <w:lvlJc w:val="left"/>
      <w:pPr>
        <w:ind w:left="1440" w:hanging="360"/>
      </w:pPr>
      <w:rPr>
        <w:rFonts w:ascii="Symbol" w:hAnsi="Symbol"/>
      </w:rPr>
    </w:lvl>
    <w:lvl w:ilvl="5" w:tplc="FE0A808C">
      <w:start w:val="1"/>
      <w:numFmt w:val="bullet"/>
      <w:lvlText w:val=""/>
      <w:lvlJc w:val="left"/>
      <w:pPr>
        <w:ind w:left="1440" w:hanging="360"/>
      </w:pPr>
      <w:rPr>
        <w:rFonts w:ascii="Symbol" w:hAnsi="Symbol"/>
      </w:rPr>
    </w:lvl>
    <w:lvl w:ilvl="6" w:tplc="1E5C2746">
      <w:start w:val="1"/>
      <w:numFmt w:val="bullet"/>
      <w:lvlText w:val=""/>
      <w:lvlJc w:val="left"/>
      <w:pPr>
        <w:ind w:left="1440" w:hanging="360"/>
      </w:pPr>
      <w:rPr>
        <w:rFonts w:ascii="Symbol" w:hAnsi="Symbol"/>
      </w:rPr>
    </w:lvl>
    <w:lvl w:ilvl="7" w:tplc="0686BAE0">
      <w:start w:val="1"/>
      <w:numFmt w:val="bullet"/>
      <w:lvlText w:val=""/>
      <w:lvlJc w:val="left"/>
      <w:pPr>
        <w:ind w:left="1440" w:hanging="360"/>
      </w:pPr>
      <w:rPr>
        <w:rFonts w:ascii="Symbol" w:hAnsi="Symbol"/>
      </w:rPr>
    </w:lvl>
    <w:lvl w:ilvl="8" w:tplc="A6A6A430">
      <w:start w:val="1"/>
      <w:numFmt w:val="bullet"/>
      <w:lvlText w:val=""/>
      <w:lvlJc w:val="left"/>
      <w:pPr>
        <w:ind w:left="1440" w:hanging="360"/>
      </w:pPr>
      <w:rPr>
        <w:rFonts w:ascii="Symbol" w:hAnsi="Symbol"/>
      </w:rPr>
    </w:lvl>
  </w:abstractNum>
  <w:abstractNum w:abstractNumId="38" w15:restartNumberingAfterBreak="0">
    <w:nsid w:val="747B5F8C"/>
    <w:multiLevelType w:val="hybridMultilevel"/>
    <w:tmpl w:val="8B6AFDB0"/>
    <w:lvl w:ilvl="0" w:tplc="D398EF90">
      <w:start w:val="1"/>
      <w:numFmt w:val="bullet"/>
      <w:lvlText w:val=""/>
      <w:lvlJc w:val="left"/>
      <w:pPr>
        <w:ind w:left="720" w:hanging="360"/>
      </w:pPr>
      <w:rPr>
        <w:rFonts w:ascii="Symbol" w:hAnsi="Symbol"/>
      </w:rPr>
    </w:lvl>
    <w:lvl w:ilvl="1" w:tplc="219CACF2">
      <w:start w:val="1"/>
      <w:numFmt w:val="bullet"/>
      <w:lvlText w:val=""/>
      <w:lvlJc w:val="left"/>
      <w:pPr>
        <w:ind w:left="720" w:hanging="360"/>
      </w:pPr>
      <w:rPr>
        <w:rFonts w:ascii="Symbol" w:hAnsi="Symbol"/>
      </w:rPr>
    </w:lvl>
    <w:lvl w:ilvl="2" w:tplc="37981D32">
      <w:start w:val="1"/>
      <w:numFmt w:val="bullet"/>
      <w:lvlText w:val=""/>
      <w:lvlJc w:val="left"/>
      <w:pPr>
        <w:ind w:left="720" w:hanging="360"/>
      </w:pPr>
      <w:rPr>
        <w:rFonts w:ascii="Symbol" w:hAnsi="Symbol"/>
      </w:rPr>
    </w:lvl>
    <w:lvl w:ilvl="3" w:tplc="8296190C">
      <w:start w:val="1"/>
      <w:numFmt w:val="bullet"/>
      <w:lvlText w:val=""/>
      <w:lvlJc w:val="left"/>
      <w:pPr>
        <w:ind w:left="720" w:hanging="360"/>
      </w:pPr>
      <w:rPr>
        <w:rFonts w:ascii="Symbol" w:hAnsi="Symbol"/>
      </w:rPr>
    </w:lvl>
    <w:lvl w:ilvl="4" w:tplc="4C1E83A4">
      <w:start w:val="1"/>
      <w:numFmt w:val="bullet"/>
      <w:lvlText w:val=""/>
      <w:lvlJc w:val="left"/>
      <w:pPr>
        <w:ind w:left="720" w:hanging="360"/>
      </w:pPr>
      <w:rPr>
        <w:rFonts w:ascii="Symbol" w:hAnsi="Symbol"/>
      </w:rPr>
    </w:lvl>
    <w:lvl w:ilvl="5" w:tplc="A4F83B28">
      <w:start w:val="1"/>
      <w:numFmt w:val="bullet"/>
      <w:lvlText w:val=""/>
      <w:lvlJc w:val="left"/>
      <w:pPr>
        <w:ind w:left="720" w:hanging="360"/>
      </w:pPr>
      <w:rPr>
        <w:rFonts w:ascii="Symbol" w:hAnsi="Symbol"/>
      </w:rPr>
    </w:lvl>
    <w:lvl w:ilvl="6" w:tplc="C76AB76A">
      <w:start w:val="1"/>
      <w:numFmt w:val="bullet"/>
      <w:lvlText w:val=""/>
      <w:lvlJc w:val="left"/>
      <w:pPr>
        <w:ind w:left="720" w:hanging="360"/>
      </w:pPr>
      <w:rPr>
        <w:rFonts w:ascii="Symbol" w:hAnsi="Symbol"/>
      </w:rPr>
    </w:lvl>
    <w:lvl w:ilvl="7" w:tplc="D084139C">
      <w:start w:val="1"/>
      <w:numFmt w:val="bullet"/>
      <w:lvlText w:val=""/>
      <w:lvlJc w:val="left"/>
      <w:pPr>
        <w:ind w:left="720" w:hanging="360"/>
      </w:pPr>
      <w:rPr>
        <w:rFonts w:ascii="Symbol" w:hAnsi="Symbol"/>
      </w:rPr>
    </w:lvl>
    <w:lvl w:ilvl="8" w:tplc="ADA2D43E">
      <w:start w:val="1"/>
      <w:numFmt w:val="bullet"/>
      <w:lvlText w:val=""/>
      <w:lvlJc w:val="left"/>
      <w:pPr>
        <w:ind w:left="720" w:hanging="360"/>
      </w:pPr>
      <w:rPr>
        <w:rFonts w:ascii="Symbol" w:hAnsi="Symbol"/>
      </w:rPr>
    </w:lvl>
  </w:abstractNum>
  <w:abstractNum w:abstractNumId="39" w15:restartNumberingAfterBreak="0">
    <w:nsid w:val="76A849E0"/>
    <w:multiLevelType w:val="hybridMultilevel"/>
    <w:tmpl w:val="B3BA6368"/>
    <w:lvl w:ilvl="0" w:tplc="E5B85184">
      <w:numFmt w:val="bullet"/>
      <w:lvlText w:val="-"/>
      <w:lvlJc w:val="left"/>
      <w:pPr>
        <w:ind w:left="1068" w:hanging="708"/>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A6A78F9"/>
    <w:multiLevelType w:val="hybridMultilevel"/>
    <w:tmpl w:val="735022B8"/>
    <w:lvl w:ilvl="0" w:tplc="A566E6B0">
      <w:start w:val="6"/>
      <w:numFmt w:val="bullet"/>
      <w:lvlText w:val=""/>
      <w:lvlJc w:val="left"/>
      <w:pPr>
        <w:ind w:left="720" w:hanging="360"/>
      </w:pPr>
      <w:rPr>
        <w:rFonts w:ascii="Symbol" w:eastAsia="Calibri" w:hAnsi="Symbol" w:cstheme="minorBid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C163782"/>
    <w:multiLevelType w:val="hybridMultilevel"/>
    <w:tmpl w:val="0596CC9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47284895">
    <w:abstractNumId w:val="8"/>
  </w:num>
  <w:num w:numId="2" w16cid:durableId="347603636">
    <w:abstractNumId w:val="27"/>
  </w:num>
  <w:num w:numId="3" w16cid:durableId="1506633746">
    <w:abstractNumId w:val="5"/>
  </w:num>
  <w:num w:numId="4" w16cid:durableId="1727799923">
    <w:abstractNumId w:val="19"/>
  </w:num>
  <w:num w:numId="5" w16cid:durableId="163131963">
    <w:abstractNumId w:val="0"/>
  </w:num>
  <w:num w:numId="6" w16cid:durableId="1139492574">
    <w:abstractNumId w:val="25"/>
  </w:num>
  <w:num w:numId="7" w16cid:durableId="1702701778">
    <w:abstractNumId w:val="41"/>
  </w:num>
  <w:num w:numId="8" w16cid:durableId="2014382391">
    <w:abstractNumId w:val="14"/>
  </w:num>
  <w:num w:numId="9" w16cid:durableId="1783185140">
    <w:abstractNumId w:val="4"/>
  </w:num>
  <w:num w:numId="10" w16cid:durableId="1133330354">
    <w:abstractNumId w:val="40"/>
  </w:num>
  <w:num w:numId="11" w16cid:durableId="1079641178">
    <w:abstractNumId w:val="9"/>
  </w:num>
  <w:num w:numId="12" w16cid:durableId="1253203134">
    <w:abstractNumId w:val="6"/>
  </w:num>
  <w:num w:numId="13" w16cid:durableId="1282036483">
    <w:abstractNumId w:val="34"/>
  </w:num>
  <w:num w:numId="14" w16cid:durableId="2103447207">
    <w:abstractNumId w:val="20"/>
  </w:num>
  <w:num w:numId="15" w16cid:durableId="1174340571">
    <w:abstractNumId w:val="12"/>
  </w:num>
  <w:num w:numId="16" w16cid:durableId="268709712">
    <w:abstractNumId w:val="29"/>
  </w:num>
  <w:num w:numId="17" w16cid:durableId="9377061">
    <w:abstractNumId w:val="35"/>
  </w:num>
  <w:num w:numId="18" w16cid:durableId="200821116">
    <w:abstractNumId w:val="17"/>
  </w:num>
  <w:num w:numId="19" w16cid:durableId="1317539150">
    <w:abstractNumId w:val="24"/>
  </w:num>
  <w:num w:numId="20" w16cid:durableId="175703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789940">
    <w:abstractNumId w:val="18"/>
  </w:num>
  <w:num w:numId="22" w16cid:durableId="100613618">
    <w:abstractNumId w:val="11"/>
  </w:num>
  <w:num w:numId="23" w16cid:durableId="2075544403">
    <w:abstractNumId w:val="3"/>
  </w:num>
  <w:num w:numId="24" w16cid:durableId="1126702786">
    <w:abstractNumId w:val="7"/>
  </w:num>
  <w:num w:numId="25" w16cid:durableId="338974160">
    <w:abstractNumId w:val="23"/>
  </w:num>
  <w:num w:numId="26" w16cid:durableId="120733042">
    <w:abstractNumId w:val="39"/>
  </w:num>
  <w:num w:numId="27" w16cid:durableId="983853712">
    <w:abstractNumId w:val="31"/>
  </w:num>
  <w:num w:numId="28" w16cid:durableId="1526674963">
    <w:abstractNumId w:val="21"/>
  </w:num>
  <w:num w:numId="29" w16cid:durableId="2062558511">
    <w:abstractNumId w:val="32"/>
  </w:num>
  <w:num w:numId="30" w16cid:durableId="610362686">
    <w:abstractNumId w:val="16"/>
  </w:num>
  <w:num w:numId="31" w16cid:durableId="1143740270">
    <w:abstractNumId w:val="1"/>
  </w:num>
  <w:num w:numId="32" w16cid:durableId="352265762">
    <w:abstractNumId w:val="30"/>
  </w:num>
  <w:num w:numId="33" w16cid:durableId="243034993">
    <w:abstractNumId w:val="2"/>
  </w:num>
  <w:num w:numId="34" w16cid:durableId="1780222224">
    <w:abstractNumId w:val="28"/>
  </w:num>
  <w:num w:numId="35" w16cid:durableId="1199125458">
    <w:abstractNumId w:val="22"/>
  </w:num>
  <w:num w:numId="36" w16cid:durableId="1872650980">
    <w:abstractNumId w:val="26"/>
  </w:num>
  <w:num w:numId="37" w16cid:durableId="1823497094">
    <w:abstractNumId w:val="33"/>
  </w:num>
  <w:num w:numId="38" w16cid:durableId="1723628565">
    <w:abstractNumId w:val="38"/>
  </w:num>
  <w:num w:numId="39" w16cid:durableId="532882098">
    <w:abstractNumId w:val="37"/>
  </w:num>
  <w:num w:numId="40" w16cid:durableId="876546829">
    <w:abstractNumId w:val="10"/>
  </w:num>
  <w:num w:numId="41" w16cid:durableId="33428913">
    <w:abstractNumId w:val="36"/>
  </w:num>
  <w:num w:numId="42" w16cid:durableId="1819152484">
    <w:abstractNumId w:val="15"/>
  </w:num>
  <w:num w:numId="43" w16cid:durableId="10199395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89"/>
    <w:rsid w:val="0000022D"/>
    <w:rsid w:val="00000268"/>
    <w:rsid w:val="00000361"/>
    <w:rsid w:val="0000038C"/>
    <w:rsid w:val="000007E3"/>
    <w:rsid w:val="00000A32"/>
    <w:rsid w:val="00000A37"/>
    <w:rsid w:val="00000A51"/>
    <w:rsid w:val="00000D2C"/>
    <w:rsid w:val="00000D49"/>
    <w:rsid w:val="00000D6C"/>
    <w:rsid w:val="00000E16"/>
    <w:rsid w:val="00000E70"/>
    <w:rsid w:val="00000EF0"/>
    <w:rsid w:val="00000F60"/>
    <w:rsid w:val="0000164C"/>
    <w:rsid w:val="00001AFF"/>
    <w:rsid w:val="00001B15"/>
    <w:rsid w:val="00001C24"/>
    <w:rsid w:val="00001C9F"/>
    <w:rsid w:val="00002C00"/>
    <w:rsid w:val="00002FCD"/>
    <w:rsid w:val="00002FE9"/>
    <w:rsid w:val="00003018"/>
    <w:rsid w:val="00003456"/>
    <w:rsid w:val="000035E2"/>
    <w:rsid w:val="00003825"/>
    <w:rsid w:val="00003F9F"/>
    <w:rsid w:val="000040DD"/>
    <w:rsid w:val="0000414C"/>
    <w:rsid w:val="00004265"/>
    <w:rsid w:val="0000427C"/>
    <w:rsid w:val="0000430D"/>
    <w:rsid w:val="000043DF"/>
    <w:rsid w:val="000044C8"/>
    <w:rsid w:val="00004686"/>
    <w:rsid w:val="00004780"/>
    <w:rsid w:val="000049F8"/>
    <w:rsid w:val="00004A0F"/>
    <w:rsid w:val="0000519F"/>
    <w:rsid w:val="00005221"/>
    <w:rsid w:val="000053AF"/>
    <w:rsid w:val="0000543A"/>
    <w:rsid w:val="000054D7"/>
    <w:rsid w:val="00005540"/>
    <w:rsid w:val="00005AFF"/>
    <w:rsid w:val="00005E3E"/>
    <w:rsid w:val="00005F21"/>
    <w:rsid w:val="00006396"/>
    <w:rsid w:val="00006619"/>
    <w:rsid w:val="00006835"/>
    <w:rsid w:val="00006C1E"/>
    <w:rsid w:val="00006E4C"/>
    <w:rsid w:val="00006EEC"/>
    <w:rsid w:val="0000708C"/>
    <w:rsid w:val="00007685"/>
    <w:rsid w:val="00007787"/>
    <w:rsid w:val="00007815"/>
    <w:rsid w:val="0000783A"/>
    <w:rsid w:val="00007906"/>
    <w:rsid w:val="00007CB3"/>
    <w:rsid w:val="00007D00"/>
    <w:rsid w:val="00007D46"/>
    <w:rsid w:val="0001045A"/>
    <w:rsid w:val="0001065F"/>
    <w:rsid w:val="000107C3"/>
    <w:rsid w:val="00010E55"/>
    <w:rsid w:val="00010EBF"/>
    <w:rsid w:val="00010F9B"/>
    <w:rsid w:val="00010FDB"/>
    <w:rsid w:val="000113A4"/>
    <w:rsid w:val="000115E5"/>
    <w:rsid w:val="000119C0"/>
    <w:rsid w:val="00011C46"/>
    <w:rsid w:val="00011DE9"/>
    <w:rsid w:val="00011DEE"/>
    <w:rsid w:val="00012367"/>
    <w:rsid w:val="000124A3"/>
    <w:rsid w:val="000124C0"/>
    <w:rsid w:val="00012575"/>
    <w:rsid w:val="0001297E"/>
    <w:rsid w:val="00012A54"/>
    <w:rsid w:val="00012BD6"/>
    <w:rsid w:val="00012CFC"/>
    <w:rsid w:val="00012D66"/>
    <w:rsid w:val="00012F68"/>
    <w:rsid w:val="000130BF"/>
    <w:rsid w:val="000130C5"/>
    <w:rsid w:val="000131C9"/>
    <w:rsid w:val="000134F9"/>
    <w:rsid w:val="000135B2"/>
    <w:rsid w:val="00013B94"/>
    <w:rsid w:val="00013C29"/>
    <w:rsid w:val="00013E4D"/>
    <w:rsid w:val="00013E50"/>
    <w:rsid w:val="0001401A"/>
    <w:rsid w:val="000141FE"/>
    <w:rsid w:val="00014385"/>
    <w:rsid w:val="00014512"/>
    <w:rsid w:val="0001469B"/>
    <w:rsid w:val="00014750"/>
    <w:rsid w:val="00014819"/>
    <w:rsid w:val="000148B7"/>
    <w:rsid w:val="00014B18"/>
    <w:rsid w:val="00014C9A"/>
    <w:rsid w:val="00014CAF"/>
    <w:rsid w:val="00014E7C"/>
    <w:rsid w:val="00014EEC"/>
    <w:rsid w:val="00014FAB"/>
    <w:rsid w:val="0001511C"/>
    <w:rsid w:val="000154E0"/>
    <w:rsid w:val="0001565E"/>
    <w:rsid w:val="000156FC"/>
    <w:rsid w:val="000157D5"/>
    <w:rsid w:val="00015BA1"/>
    <w:rsid w:val="00015C44"/>
    <w:rsid w:val="00015D9C"/>
    <w:rsid w:val="00015DDE"/>
    <w:rsid w:val="00015E20"/>
    <w:rsid w:val="00015EE2"/>
    <w:rsid w:val="000163DA"/>
    <w:rsid w:val="000163E6"/>
    <w:rsid w:val="0001648B"/>
    <w:rsid w:val="00016729"/>
    <w:rsid w:val="00016893"/>
    <w:rsid w:val="00016C55"/>
    <w:rsid w:val="00016C86"/>
    <w:rsid w:val="00016D03"/>
    <w:rsid w:val="00016E01"/>
    <w:rsid w:val="00016E54"/>
    <w:rsid w:val="00016EA4"/>
    <w:rsid w:val="00016FA1"/>
    <w:rsid w:val="0001744A"/>
    <w:rsid w:val="00017478"/>
    <w:rsid w:val="00017743"/>
    <w:rsid w:val="0001785A"/>
    <w:rsid w:val="0001787E"/>
    <w:rsid w:val="0001795C"/>
    <w:rsid w:val="00017A5D"/>
    <w:rsid w:val="00017D96"/>
    <w:rsid w:val="00020156"/>
    <w:rsid w:val="000204B9"/>
    <w:rsid w:val="000208AA"/>
    <w:rsid w:val="00020A39"/>
    <w:rsid w:val="00020E4E"/>
    <w:rsid w:val="00021157"/>
    <w:rsid w:val="000211BB"/>
    <w:rsid w:val="000212AF"/>
    <w:rsid w:val="000213CF"/>
    <w:rsid w:val="000217CF"/>
    <w:rsid w:val="00021873"/>
    <w:rsid w:val="00021A6B"/>
    <w:rsid w:val="00021BD1"/>
    <w:rsid w:val="00021E72"/>
    <w:rsid w:val="00021F2A"/>
    <w:rsid w:val="00022156"/>
    <w:rsid w:val="000221DB"/>
    <w:rsid w:val="000224CA"/>
    <w:rsid w:val="00022A34"/>
    <w:rsid w:val="00022F9D"/>
    <w:rsid w:val="00023521"/>
    <w:rsid w:val="0002367C"/>
    <w:rsid w:val="0002379B"/>
    <w:rsid w:val="000238C3"/>
    <w:rsid w:val="00023964"/>
    <w:rsid w:val="00023A6C"/>
    <w:rsid w:val="00023CC5"/>
    <w:rsid w:val="00023DCC"/>
    <w:rsid w:val="00023E32"/>
    <w:rsid w:val="00023FCB"/>
    <w:rsid w:val="00024258"/>
    <w:rsid w:val="000245C3"/>
    <w:rsid w:val="00024712"/>
    <w:rsid w:val="00024723"/>
    <w:rsid w:val="00024853"/>
    <w:rsid w:val="00024985"/>
    <w:rsid w:val="000250D1"/>
    <w:rsid w:val="000253CF"/>
    <w:rsid w:val="000254B5"/>
    <w:rsid w:val="000254F2"/>
    <w:rsid w:val="0002569A"/>
    <w:rsid w:val="0002570D"/>
    <w:rsid w:val="00025CD5"/>
    <w:rsid w:val="00025FA1"/>
    <w:rsid w:val="000262A7"/>
    <w:rsid w:val="00026409"/>
    <w:rsid w:val="00026509"/>
    <w:rsid w:val="00026798"/>
    <w:rsid w:val="0002680A"/>
    <w:rsid w:val="000268F2"/>
    <w:rsid w:val="00026D59"/>
    <w:rsid w:val="00026E2E"/>
    <w:rsid w:val="00026E53"/>
    <w:rsid w:val="00027054"/>
    <w:rsid w:val="000270A5"/>
    <w:rsid w:val="000270FA"/>
    <w:rsid w:val="00027157"/>
    <w:rsid w:val="000272B3"/>
    <w:rsid w:val="000273DD"/>
    <w:rsid w:val="000274DD"/>
    <w:rsid w:val="000275D4"/>
    <w:rsid w:val="000276AF"/>
    <w:rsid w:val="00027A16"/>
    <w:rsid w:val="00027AB6"/>
    <w:rsid w:val="00027B2B"/>
    <w:rsid w:val="000300C1"/>
    <w:rsid w:val="0003011D"/>
    <w:rsid w:val="00030704"/>
    <w:rsid w:val="00030C07"/>
    <w:rsid w:val="00030C75"/>
    <w:rsid w:val="00030D55"/>
    <w:rsid w:val="000310D2"/>
    <w:rsid w:val="00031502"/>
    <w:rsid w:val="00031507"/>
    <w:rsid w:val="000316ED"/>
    <w:rsid w:val="00031830"/>
    <w:rsid w:val="000319E5"/>
    <w:rsid w:val="00031AFE"/>
    <w:rsid w:val="00031BCB"/>
    <w:rsid w:val="00031D09"/>
    <w:rsid w:val="00031E1B"/>
    <w:rsid w:val="00032140"/>
    <w:rsid w:val="000323E9"/>
    <w:rsid w:val="000324DD"/>
    <w:rsid w:val="000326B6"/>
    <w:rsid w:val="000326DA"/>
    <w:rsid w:val="00032922"/>
    <w:rsid w:val="00032959"/>
    <w:rsid w:val="00032F7D"/>
    <w:rsid w:val="00033094"/>
    <w:rsid w:val="000330CE"/>
    <w:rsid w:val="0003318D"/>
    <w:rsid w:val="000332E9"/>
    <w:rsid w:val="000334E5"/>
    <w:rsid w:val="00033915"/>
    <w:rsid w:val="0003396D"/>
    <w:rsid w:val="00033A4A"/>
    <w:rsid w:val="00033B78"/>
    <w:rsid w:val="00033C34"/>
    <w:rsid w:val="00033FC8"/>
    <w:rsid w:val="00034151"/>
    <w:rsid w:val="00034482"/>
    <w:rsid w:val="00034505"/>
    <w:rsid w:val="000348BA"/>
    <w:rsid w:val="0003495F"/>
    <w:rsid w:val="00034A10"/>
    <w:rsid w:val="00034DD7"/>
    <w:rsid w:val="0003503F"/>
    <w:rsid w:val="00035136"/>
    <w:rsid w:val="00035163"/>
    <w:rsid w:val="000355A6"/>
    <w:rsid w:val="0003561A"/>
    <w:rsid w:val="00035785"/>
    <w:rsid w:val="000358F6"/>
    <w:rsid w:val="00035966"/>
    <w:rsid w:val="000359B9"/>
    <w:rsid w:val="00035AD5"/>
    <w:rsid w:val="00035ADA"/>
    <w:rsid w:val="00035C65"/>
    <w:rsid w:val="0003632A"/>
    <w:rsid w:val="000366EB"/>
    <w:rsid w:val="0003681A"/>
    <w:rsid w:val="00036854"/>
    <w:rsid w:val="0003691A"/>
    <w:rsid w:val="0003692C"/>
    <w:rsid w:val="000369C6"/>
    <w:rsid w:val="00036B89"/>
    <w:rsid w:val="0003741E"/>
    <w:rsid w:val="00037A27"/>
    <w:rsid w:val="00037B8B"/>
    <w:rsid w:val="00037C82"/>
    <w:rsid w:val="00037C8B"/>
    <w:rsid w:val="00037CEC"/>
    <w:rsid w:val="00037DC3"/>
    <w:rsid w:val="00037F14"/>
    <w:rsid w:val="000400D2"/>
    <w:rsid w:val="0004035B"/>
    <w:rsid w:val="00040484"/>
    <w:rsid w:val="00040586"/>
    <w:rsid w:val="000407B6"/>
    <w:rsid w:val="0004090C"/>
    <w:rsid w:val="00040931"/>
    <w:rsid w:val="0004093C"/>
    <w:rsid w:val="00040AA0"/>
    <w:rsid w:val="00040E56"/>
    <w:rsid w:val="00040EF3"/>
    <w:rsid w:val="00040FF4"/>
    <w:rsid w:val="00041147"/>
    <w:rsid w:val="00041772"/>
    <w:rsid w:val="00041832"/>
    <w:rsid w:val="00041AC3"/>
    <w:rsid w:val="00041E0F"/>
    <w:rsid w:val="00041FB7"/>
    <w:rsid w:val="0004213D"/>
    <w:rsid w:val="0004257D"/>
    <w:rsid w:val="00042892"/>
    <w:rsid w:val="00042922"/>
    <w:rsid w:val="000429E7"/>
    <w:rsid w:val="00042ED0"/>
    <w:rsid w:val="00043179"/>
    <w:rsid w:val="0004339B"/>
    <w:rsid w:val="000433FB"/>
    <w:rsid w:val="00043555"/>
    <w:rsid w:val="000435D1"/>
    <w:rsid w:val="000436EE"/>
    <w:rsid w:val="00043A17"/>
    <w:rsid w:val="0004403B"/>
    <w:rsid w:val="00044126"/>
    <w:rsid w:val="0004418C"/>
    <w:rsid w:val="0004419E"/>
    <w:rsid w:val="00044254"/>
    <w:rsid w:val="000445AD"/>
    <w:rsid w:val="000445E2"/>
    <w:rsid w:val="0004465C"/>
    <w:rsid w:val="0004479A"/>
    <w:rsid w:val="00044906"/>
    <w:rsid w:val="00044CA5"/>
    <w:rsid w:val="00044E9B"/>
    <w:rsid w:val="00044F80"/>
    <w:rsid w:val="00044FBC"/>
    <w:rsid w:val="000450B9"/>
    <w:rsid w:val="00045266"/>
    <w:rsid w:val="000453FC"/>
    <w:rsid w:val="00045533"/>
    <w:rsid w:val="000455E4"/>
    <w:rsid w:val="0004567E"/>
    <w:rsid w:val="000456FA"/>
    <w:rsid w:val="00045815"/>
    <w:rsid w:val="000459A8"/>
    <w:rsid w:val="000459C4"/>
    <w:rsid w:val="000459E1"/>
    <w:rsid w:val="00045B13"/>
    <w:rsid w:val="00045EE4"/>
    <w:rsid w:val="00045EE5"/>
    <w:rsid w:val="00046083"/>
    <w:rsid w:val="000463ED"/>
    <w:rsid w:val="00046463"/>
    <w:rsid w:val="000464B4"/>
    <w:rsid w:val="00046551"/>
    <w:rsid w:val="0004655B"/>
    <w:rsid w:val="00046737"/>
    <w:rsid w:val="00046779"/>
    <w:rsid w:val="000468A2"/>
    <w:rsid w:val="000468A9"/>
    <w:rsid w:val="00046B69"/>
    <w:rsid w:val="00046CF3"/>
    <w:rsid w:val="00046E39"/>
    <w:rsid w:val="00046FAD"/>
    <w:rsid w:val="00046FBD"/>
    <w:rsid w:val="00046FDE"/>
    <w:rsid w:val="000473DF"/>
    <w:rsid w:val="000475C5"/>
    <w:rsid w:val="000478E8"/>
    <w:rsid w:val="00047B5E"/>
    <w:rsid w:val="00047E69"/>
    <w:rsid w:val="00050024"/>
    <w:rsid w:val="00050174"/>
    <w:rsid w:val="000501A7"/>
    <w:rsid w:val="000503AA"/>
    <w:rsid w:val="000503CB"/>
    <w:rsid w:val="0005049F"/>
    <w:rsid w:val="00050532"/>
    <w:rsid w:val="00050555"/>
    <w:rsid w:val="000505DF"/>
    <w:rsid w:val="0005064F"/>
    <w:rsid w:val="00050901"/>
    <w:rsid w:val="00050A27"/>
    <w:rsid w:val="00050AA9"/>
    <w:rsid w:val="00050C1A"/>
    <w:rsid w:val="00051133"/>
    <w:rsid w:val="0005114C"/>
    <w:rsid w:val="00051582"/>
    <w:rsid w:val="000519C0"/>
    <w:rsid w:val="00051B7E"/>
    <w:rsid w:val="00051FDD"/>
    <w:rsid w:val="000521F8"/>
    <w:rsid w:val="0005240C"/>
    <w:rsid w:val="00052622"/>
    <w:rsid w:val="0005262A"/>
    <w:rsid w:val="000527BD"/>
    <w:rsid w:val="000527BF"/>
    <w:rsid w:val="00052CF4"/>
    <w:rsid w:val="000532B3"/>
    <w:rsid w:val="000533F0"/>
    <w:rsid w:val="0005371F"/>
    <w:rsid w:val="00053966"/>
    <w:rsid w:val="000539FF"/>
    <w:rsid w:val="00053B49"/>
    <w:rsid w:val="00053BC4"/>
    <w:rsid w:val="00053F33"/>
    <w:rsid w:val="00053F9B"/>
    <w:rsid w:val="0005452E"/>
    <w:rsid w:val="000545BB"/>
    <w:rsid w:val="000547F5"/>
    <w:rsid w:val="00054A84"/>
    <w:rsid w:val="00054E31"/>
    <w:rsid w:val="00054E88"/>
    <w:rsid w:val="00055035"/>
    <w:rsid w:val="000550EC"/>
    <w:rsid w:val="000553AF"/>
    <w:rsid w:val="00055577"/>
    <w:rsid w:val="000561EC"/>
    <w:rsid w:val="00056BE2"/>
    <w:rsid w:val="00056E1F"/>
    <w:rsid w:val="000571AA"/>
    <w:rsid w:val="00057379"/>
    <w:rsid w:val="000578A5"/>
    <w:rsid w:val="00057F9F"/>
    <w:rsid w:val="0006007C"/>
    <w:rsid w:val="00060408"/>
    <w:rsid w:val="00060483"/>
    <w:rsid w:val="00060774"/>
    <w:rsid w:val="00060AED"/>
    <w:rsid w:val="00060BD7"/>
    <w:rsid w:val="00060C68"/>
    <w:rsid w:val="00060D3A"/>
    <w:rsid w:val="000611F8"/>
    <w:rsid w:val="0006122F"/>
    <w:rsid w:val="0006126C"/>
    <w:rsid w:val="00061355"/>
    <w:rsid w:val="000614A6"/>
    <w:rsid w:val="000616F5"/>
    <w:rsid w:val="00061CB7"/>
    <w:rsid w:val="00061CD0"/>
    <w:rsid w:val="00061D98"/>
    <w:rsid w:val="00061FE4"/>
    <w:rsid w:val="00062329"/>
    <w:rsid w:val="00062348"/>
    <w:rsid w:val="0006239A"/>
    <w:rsid w:val="000624CB"/>
    <w:rsid w:val="000626DD"/>
    <w:rsid w:val="00062709"/>
    <w:rsid w:val="0006271F"/>
    <w:rsid w:val="000627A0"/>
    <w:rsid w:val="000628F6"/>
    <w:rsid w:val="00062A0C"/>
    <w:rsid w:val="00062FCD"/>
    <w:rsid w:val="000630C7"/>
    <w:rsid w:val="000631EE"/>
    <w:rsid w:val="00063429"/>
    <w:rsid w:val="000634FE"/>
    <w:rsid w:val="00063541"/>
    <w:rsid w:val="0006361F"/>
    <w:rsid w:val="00063B5F"/>
    <w:rsid w:val="00063ED7"/>
    <w:rsid w:val="00063F6D"/>
    <w:rsid w:val="00064326"/>
    <w:rsid w:val="00064327"/>
    <w:rsid w:val="0006439A"/>
    <w:rsid w:val="00064560"/>
    <w:rsid w:val="00064676"/>
    <w:rsid w:val="00064943"/>
    <w:rsid w:val="00064B03"/>
    <w:rsid w:val="00064B99"/>
    <w:rsid w:val="00064F20"/>
    <w:rsid w:val="000650E5"/>
    <w:rsid w:val="00065596"/>
    <w:rsid w:val="0006560E"/>
    <w:rsid w:val="000656AB"/>
    <w:rsid w:val="000657B5"/>
    <w:rsid w:val="000657B6"/>
    <w:rsid w:val="000658C8"/>
    <w:rsid w:val="00065EC8"/>
    <w:rsid w:val="00065F8F"/>
    <w:rsid w:val="00065FE5"/>
    <w:rsid w:val="000666BF"/>
    <w:rsid w:val="00066FBF"/>
    <w:rsid w:val="000672EC"/>
    <w:rsid w:val="00067305"/>
    <w:rsid w:val="0006736B"/>
    <w:rsid w:val="00067491"/>
    <w:rsid w:val="00067852"/>
    <w:rsid w:val="000679E9"/>
    <w:rsid w:val="00067BC4"/>
    <w:rsid w:val="00067DFC"/>
    <w:rsid w:val="00067FBE"/>
    <w:rsid w:val="0007001A"/>
    <w:rsid w:val="00070224"/>
    <w:rsid w:val="00070270"/>
    <w:rsid w:val="0007077A"/>
    <w:rsid w:val="00070C97"/>
    <w:rsid w:val="00070CCD"/>
    <w:rsid w:val="00070CEF"/>
    <w:rsid w:val="00070D80"/>
    <w:rsid w:val="00070F1D"/>
    <w:rsid w:val="0007116E"/>
    <w:rsid w:val="000711A6"/>
    <w:rsid w:val="000712F6"/>
    <w:rsid w:val="00071468"/>
    <w:rsid w:val="000716B8"/>
    <w:rsid w:val="00071743"/>
    <w:rsid w:val="000717E6"/>
    <w:rsid w:val="00071AA8"/>
    <w:rsid w:val="00071B54"/>
    <w:rsid w:val="00071EE5"/>
    <w:rsid w:val="00072066"/>
    <w:rsid w:val="000723DC"/>
    <w:rsid w:val="00072412"/>
    <w:rsid w:val="000724EA"/>
    <w:rsid w:val="00072860"/>
    <w:rsid w:val="00072AC6"/>
    <w:rsid w:val="00072F3C"/>
    <w:rsid w:val="000731B3"/>
    <w:rsid w:val="00073218"/>
    <w:rsid w:val="0007377D"/>
    <w:rsid w:val="000738F2"/>
    <w:rsid w:val="00073ADB"/>
    <w:rsid w:val="00073AF9"/>
    <w:rsid w:val="00073DAF"/>
    <w:rsid w:val="00073F7F"/>
    <w:rsid w:val="00073FB9"/>
    <w:rsid w:val="00074073"/>
    <w:rsid w:val="0007408C"/>
    <w:rsid w:val="00074214"/>
    <w:rsid w:val="00074281"/>
    <w:rsid w:val="0007448A"/>
    <w:rsid w:val="000745CE"/>
    <w:rsid w:val="00074804"/>
    <w:rsid w:val="000749BA"/>
    <w:rsid w:val="00074A07"/>
    <w:rsid w:val="00074C33"/>
    <w:rsid w:val="00074D3F"/>
    <w:rsid w:val="00074E20"/>
    <w:rsid w:val="00075052"/>
    <w:rsid w:val="00075219"/>
    <w:rsid w:val="000752C7"/>
    <w:rsid w:val="0007530C"/>
    <w:rsid w:val="00075759"/>
    <w:rsid w:val="00075765"/>
    <w:rsid w:val="00075D6C"/>
    <w:rsid w:val="00075EFA"/>
    <w:rsid w:val="000762A0"/>
    <w:rsid w:val="0007633E"/>
    <w:rsid w:val="00076472"/>
    <w:rsid w:val="000764D5"/>
    <w:rsid w:val="00076809"/>
    <w:rsid w:val="0007686F"/>
    <w:rsid w:val="00076AA2"/>
    <w:rsid w:val="00076B0B"/>
    <w:rsid w:val="000772ED"/>
    <w:rsid w:val="00077347"/>
    <w:rsid w:val="0007761F"/>
    <w:rsid w:val="00077713"/>
    <w:rsid w:val="00077ABE"/>
    <w:rsid w:val="00077B74"/>
    <w:rsid w:val="00077DD8"/>
    <w:rsid w:val="00077F80"/>
    <w:rsid w:val="00080783"/>
    <w:rsid w:val="000807DC"/>
    <w:rsid w:val="000807E6"/>
    <w:rsid w:val="0008087D"/>
    <w:rsid w:val="000808BB"/>
    <w:rsid w:val="00080B84"/>
    <w:rsid w:val="00080D01"/>
    <w:rsid w:val="00080FE9"/>
    <w:rsid w:val="0008105A"/>
    <w:rsid w:val="0008117D"/>
    <w:rsid w:val="000812EE"/>
    <w:rsid w:val="000816C4"/>
    <w:rsid w:val="000817E3"/>
    <w:rsid w:val="00081D97"/>
    <w:rsid w:val="00081ECD"/>
    <w:rsid w:val="00081F08"/>
    <w:rsid w:val="00082128"/>
    <w:rsid w:val="0008214F"/>
    <w:rsid w:val="00082198"/>
    <w:rsid w:val="000824A3"/>
    <w:rsid w:val="0008257E"/>
    <w:rsid w:val="00082615"/>
    <w:rsid w:val="000826F7"/>
    <w:rsid w:val="00082702"/>
    <w:rsid w:val="0008290A"/>
    <w:rsid w:val="00082D4A"/>
    <w:rsid w:val="00082D4C"/>
    <w:rsid w:val="00082DAF"/>
    <w:rsid w:val="00082E15"/>
    <w:rsid w:val="00082E20"/>
    <w:rsid w:val="00082EF2"/>
    <w:rsid w:val="00083022"/>
    <w:rsid w:val="0008314B"/>
    <w:rsid w:val="00083399"/>
    <w:rsid w:val="00083481"/>
    <w:rsid w:val="000835D0"/>
    <w:rsid w:val="00083860"/>
    <w:rsid w:val="000839DB"/>
    <w:rsid w:val="00083A36"/>
    <w:rsid w:val="00083E7F"/>
    <w:rsid w:val="00083FFA"/>
    <w:rsid w:val="0008448B"/>
    <w:rsid w:val="000845C5"/>
    <w:rsid w:val="00084A7F"/>
    <w:rsid w:val="00084B8E"/>
    <w:rsid w:val="00084C0F"/>
    <w:rsid w:val="00084D54"/>
    <w:rsid w:val="00084FF2"/>
    <w:rsid w:val="0008533E"/>
    <w:rsid w:val="00085415"/>
    <w:rsid w:val="0008545E"/>
    <w:rsid w:val="00085467"/>
    <w:rsid w:val="00085484"/>
    <w:rsid w:val="000854FE"/>
    <w:rsid w:val="000855B3"/>
    <w:rsid w:val="000857A0"/>
    <w:rsid w:val="00085B28"/>
    <w:rsid w:val="00085D4B"/>
    <w:rsid w:val="00085F87"/>
    <w:rsid w:val="00086057"/>
    <w:rsid w:val="00086137"/>
    <w:rsid w:val="00086299"/>
    <w:rsid w:val="00086367"/>
    <w:rsid w:val="00086446"/>
    <w:rsid w:val="00086486"/>
    <w:rsid w:val="0008675F"/>
    <w:rsid w:val="000868CD"/>
    <w:rsid w:val="00086A9F"/>
    <w:rsid w:val="00086B1F"/>
    <w:rsid w:val="00086CFE"/>
    <w:rsid w:val="00086D4B"/>
    <w:rsid w:val="00086E1D"/>
    <w:rsid w:val="000872A5"/>
    <w:rsid w:val="0008750F"/>
    <w:rsid w:val="000878BB"/>
    <w:rsid w:val="00087901"/>
    <w:rsid w:val="00087910"/>
    <w:rsid w:val="00087B3E"/>
    <w:rsid w:val="00087CB6"/>
    <w:rsid w:val="00087E72"/>
    <w:rsid w:val="000905D7"/>
    <w:rsid w:val="0009065A"/>
    <w:rsid w:val="000908E4"/>
    <w:rsid w:val="00090A0D"/>
    <w:rsid w:val="00090F60"/>
    <w:rsid w:val="00090F77"/>
    <w:rsid w:val="0009100F"/>
    <w:rsid w:val="00091302"/>
    <w:rsid w:val="0009170A"/>
    <w:rsid w:val="0009176A"/>
    <w:rsid w:val="00091847"/>
    <w:rsid w:val="00091E90"/>
    <w:rsid w:val="00091F78"/>
    <w:rsid w:val="000920C6"/>
    <w:rsid w:val="00092102"/>
    <w:rsid w:val="0009211E"/>
    <w:rsid w:val="000922C0"/>
    <w:rsid w:val="00092721"/>
    <w:rsid w:val="0009274B"/>
    <w:rsid w:val="00092BEA"/>
    <w:rsid w:val="00092DBA"/>
    <w:rsid w:val="0009308B"/>
    <w:rsid w:val="000930DE"/>
    <w:rsid w:val="0009369C"/>
    <w:rsid w:val="00093708"/>
    <w:rsid w:val="0009375B"/>
    <w:rsid w:val="0009377D"/>
    <w:rsid w:val="00093A5E"/>
    <w:rsid w:val="00093CFA"/>
    <w:rsid w:val="00093D6B"/>
    <w:rsid w:val="00093E4A"/>
    <w:rsid w:val="000940D8"/>
    <w:rsid w:val="00094174"/>
    <w:rsid w:val="000941CC"/>
    <w:rsid w:val="000941CE"/>
    <w:rsid w:val="0009432C"/>
    <w:rsid w:val="00094560"/>
    <w:rsid w:val="00094B69"/>
    <w:rsid w:val="00094BE1"/>
    <w:rsid w:val="00094D3E"/>
    <w:rsid w:val="00094F3B"/>
    <w:rsid w:val="00095049"/>
    <w:rsid w:val="000957AB"/>
    <w:rsid w:val="00095A23"/>
    <w:rsid w:val="00095A6C"/>
    <w:rsid w:val="00095DB3"/>
    <w:rsid w:val="0009684E"/>
    <w:rsid w:val="0009699E"/>
    <w:rsid w:val="00096F5F"/>
    <w:rsid w:val="00096F6B"/>
    <w:rsid w:val="00097274"/>
    <w:rsid w:val="0009757B"/>
    <w:rsid w:val="00097848"/>
    <w:rsid w:val="0009788E"/>
    <w:rsid w:val="00097939"/>
    <w:rsid w:val="0009793D"/>
    <w:rsid w:val="00097A8B"/>
    <w:rsid w:val="00097C9C"/>
    <w:rsid w:val="00097D64"/>
    <w:rsid w:val="00097F4B"/>
    <w:rsid w:val="000A0087"/>
    <w:rsid w:val="000A0138"/>
    <w:rsid w:val="000A01A5"/>
    <w:rsid w:val="000A0423"/>
    <w:rsid w:val="000A0562"/>
    <w:rsid w:val="000A072B"/>
    <w:rsid w:val="000A0748"/>
    <w:rsid w:val="000A07C0"/>
    <w:rsid w:val="000A081D"/>
    <w:rsid w:val="000A086C"/>
    <w:rsid w:val="000A0D90"/>
    <w:rsid w:val="000A106D"/>
    <w:rsid w:val="000A10D3"/>
    <w:rsid w:val="000A14C4"/>
    <w:rsid w:val="000A16D9"/>
    <w:rsid w:val="000A1811"/>
    <w:rsid w:val="000A1821"/>
    <w:rsid w:val="000A18B9"/>
    <w:rsid w:val="000A1A8E"/>
    <w:rsid w:val="000A1CA8"/>
    <w:rsid w:val="000A1D0B"/>
    <w:rsid w:val="000A1E22"/>
    <w:rsid w:val="000A200B"/>
    <w:rsid w:val="000A20CD"/>
    <w:rsid w:val="000A22C9"/>
    <w:rsid w:val="000A2474"/>
    <w:rsid w:val="000A2BF0"/>
    <w:rsid w:val="000A2CD5"/>
    <w:rsid w:val="000A2F05"/>
    <w:rsid w:val="000A3403"/>
    <w:rsid w:val="000A3521"/>
    <w:rsid w:val="000A3637"/>
    <w:rsid w:val="000A3653"/>
    <w:rsid w:val="000A3662"/>
    <w:rsid w:val="000A37AF"/>
    <w:rsid w:val="000A4081"/>
    <w:rsid w:val="000A442E"/>
    <w:rsid w:val="000A4608"/>
    <w:rsid w:val="000A463B"/>
    <w:rsid w:val="000A4644"/>
    <w:rsid w:val="000A4842"/>
    <w:rsid w:val="000A4941"/>
    <w:rsid w:val="000A49A5"/>
    <w:rsid w:val="000A49C6"/>
    <w:rsid w:val="000A4A59"/>
    <w:rsid w:val="000A4BC2"/>
    <w:rsid w:val="000A4DFA"/>
    <w:rsid w:val="000A5059"/>
    <w:rsid w:val="000A508E"/>
    <w:rsid w:val="000A534F"/>
    <w:rsid w:val="000A561A"/>
    <w:rsid w:val="000A562D"/>
    <w:rsid w:val="000A5753"/>
    <w:rsid w:val="000A576C"/>
    <w:rsid w:val="000A5816"/>
    <w:rsid w:val="000A5C2A"/>
    <w:rsid w:val="000A5D0B"/>
    <w:rsid w:val="000A5E2A"/>
    <w:rsid w:val="000A5E44"/>
    <w:rsid w:val="000A5EEC"/>
    <w:rsid w:val="000A5F75"/>
    <w:rsid w:val="000A61CA"/>
    <w:rsid w:val="000A62DA"/>
    <w:rsid w:val="000A64F5"/>
    <w:rsid w:val="000A6556"/>
    <w:rsid w:val="000A662C"/>
    <w:rsid w:val="000A6ABF"/>
    <w:rsid w:val="000A6ADD"/>
    <w:rsid w:val="000A73C4"/>
    <w:rsid w:val="000A73CD"/>
    <w:rsid w:val="000A73DD"/>
    <w:rsid w:val="000A745B"/>
    <w:rsid w:val="000A7491"/>
    <w:rsid w:val="000A74B6"/>
    <w:rsid w:val="000A773F"/>
    <w:rsid w:val="000A79C9"/>
    <w:rsid w:val="000A7A26"/>
    <w:rsid w:val="000A7C8A"/>
    <w:rsid w:val="000A7C98"/>
    <w:rsid w:val="000A7F1B"/>
    <w:rsid w:val="000A7FA0"/>
    <w:rsid w:val="000B0059"/>
    <w:rsid w:val="000B007A"/>
    <w:rsid w:val="000B0085"/>
    <w:rsid w:val="000B02EE"/>
    <w:rsid w:val="000B0341"/>
    <w:rsid w:val="000B03F6"/>
    <w:rsid w:val="000B0426"/>
    <w:rsid w:val="000B05A6"/>
    <w:rsid w:val="000B05D1"/>
    <w:rsid w:val="000B0672"/>
    <w:rsid w:val="000B080D"/>
    <w:rsid w:val="000B0A41"/>
    <w:rsid w:val="000B0CFA"/>
    <w:rsid w:val="000B0DF9"/>
    <w:rsid w:val="000B12F3"/>
    <w:rsid w:val="000B1443"/>
    <w:rsid w:val="000B14D4"/>
    <w:rsid w:val="000B169F"/>
    <w:rsid w:val="000B19A9"/>
    <w:rsid w:val="000B1B17"/>
    <w:rsid w:val="000B1CAA"/>
    <w:rsid w:val="000B1FD5"/>
    <w:rsid w:val="000B2027"/>
    <w:rsid w:val="000B20A1"/>
    <w:rsid w:val="000B2131"/>
    <w:rsid w:val="000B21EC"/>
    <w:rsid w:val="000B253F"/>
    <w:rsid w:val="000B272E"/>
    <w:rsid w:val="000B29A0"/>
    <w:rsid w:val="000B2B04"/>
    <w:rsid w:val="000B2B36"/>
    <w:rsid w:val="000B3190"/>
    <w:rsid w:val="000B338F"/>
    <w:rsid w:val="000B37E9"/>
    <w:rsid w:val="000B3828"/>
    <w:rsid w:val="000B39A7"/>
    <w:rsid w:val="000B39CB"/>
    <w:rsid w:val="000B3A0C"/>
    <w:rsid w:val="000B3C1B"/>
    <w:rsid w:val="000B3F97"/>
    <w:rsid w:val="000B434A"/>
    <w:rsid w:val="000B4457"/>
    <w:rsid w:val="000B44BD"/>
    <w:rsid w:val="000B4582"/>
    <w:rsid w:val="000B474F"/>
    <w:rsid w:val="000B4755"/>
    <w:rsid w:val="000B4830"/>
    <w:rsid w:val="000B4883"/>
    <w:rsid w:val="000B48D5"/>
    <w:rsid w:val="000B494D"/>
    <w:rsid w:val="000B4A14"/>
    <w:rsid w:val="000B4F37"/>
    <w:rsid w:val="000B50E7"/>
    <w:rsid w:val="000B5151"/>
    <w:rsid w:val="000B52CB"/>
    <w:rsid w:val="000B53DC"/>
    <w:rsid w:val="000B54D6"/>
    <w:rsid w:val="000B552B"/>
    <w:rsid w:val="000B55C9"/>
    <w:rsid w:val="000B5647"/>
    <w:rsid w:val="000B572F"/>
    <w:rsid w:val="000B5941"/>
    <w:rsid w:val="000B5A3B"/>
    <w:rsid w:val="000B5DC3"/>
    <w:rsid w:val="000B63A3"/>
    <w:rsid w:val="000B65FB"/>
    <w:rsid w:val="000B69DB"/>
    <w:rsid w:val="000B6A62"/>
    <w:rsid w:val="000B6EC9"/>
    <w:rsid w:val="000B725E"/>
    <w:rsid w:val="000B73C0"/>
    <w:rsid w:val="000B75BF"/>
    <w:rsid w:val="000B77D2"/>
    <w:rsid w:val="000B7911"/>
    <w:rsid w:val="000B7C24"/>
    <w:rsid w:val="000B7D8C"/>
    <w:rsid w:val="000B7E2D"/>
    <w:rsid w:val="000C057D"/>
    <w:rsid w:val="000C0AAA"/>
    <w:rsid w:val="000C0B7E"/>
    <w:rsid w:val="000C0D69"/>
    <w:rsid w:val="000C100B"/>
    <w:rsid w:val="000C14A6"/>
    <w:rsid w:val="000C1517"/>
    <w:rsid w:val="000C1939"/>
    <w:rsid w:val="000C19CF"/>
    <w:rsid w:val="000C1A4C"/>
    <w:rsid w:val="000C1AD8"/>
    <w:rsid w:val="000C1DC6"/>
    <w:rsid w:val="000C2051"/>
    <w:rsid w:val="000C2141"/>
    <w:rsid w:val="000C2184"/>
    <w:rsid w:val="000C22B6"/>
    <w:rsid w:val="000C2549"/>
    <w:rsid w:val="000C2759"/>
    <w:rsid w:val="000C27FD"/>
    <w:rsid w:val="000C2965"/>
    <w:rsid w:val="000C2C28"/>
    <w:rsid w:val="000C2C4C"/>
    <w:rsid w:val="000C31CC"/>
    <w:rsid w:val="000C3232"/>
    <w:rsid w:val="000C3480"/>
    <w:rsid w:val="000C35B5"/>
    <w:rsid w:val="000C369F"/>
    <w:rsid w:val="000C3AE7"/>
    <w:rsid w:val="000C3D1B"/>
    <w:rsid w:val="000C3D6A"/>
    <w:rsid w:val="000C3DC6"/>
    <w:rsid w:val="000C4027"/>
    <w:rsid w:val="000C40D5"/>
    <w:rsid w:val="000C419B"/>
    <w:rsid w:val="000C41F5"/>
    <w:rsid w:val="000C46D9"/>
    <w:rsid w:val="000C4768"/>
    <w:rsid w:val="000C4958"/>
    <w:rsid w:val="000C49BF"/>
    <w:rsid w:val="000C4B70"/>
    <w:rsid w:val="000C4C4A"/>
    <w:rsid w:val="000C4E16"/>
    <w:rsid w:val="000C4E87"/>
    <w:rsid w:val="000C4EBD"/>
    <w:rsid w:val="000C52D2"/>
    <w:rsid w:val="000C553F"/>
    <w:rsid w:val="000C57DF"/>
    <w:rsid w:val="000C5851"/>
    <w:rsid w:val="000C58BC"/>
    <w:rsid w:val="000C5CAF"/>
    <w:rsid w:val="000C5D1B"/>
    <w:rsid w:val="000C607A"/>
    <w:rsid w:val="000C64D1"/>
    <w:rsid w:val="000C6526"/>
    <w:rsid w:val="000C6563"/>
    <w:rsid w:val="000C6631"/>
    <w:rsid w:val="000C6A08"/>
    <w:rsid w:val="000C6AC3"/>
    <w:rsid w:val="000C6BD9"/>
    <w:rsid w:val="000C6C38"/>
    <w:rsid w:val="000C6D5D"/>
    <w:rsid w:val="000C6E8C"/>
    <w:rsid w:val="000C743C"/>
    <w:rsid w:val="000C7742"/>
    <w:rsid w:val="000C7842"/>
    <w:rsid w:val="000C7A83"/>
    <w:rsid w:val="000C7D3D"/>
    <w:rsid w:val="000C7F72"/>
    <w:rsid w:val="000C7FF1"/>
    <w:rsid w:val="000D01C3"/>
    <w:rsid w:val="000D03EE"/>
    <w:rsid w:val="000D04D5"/>
    <w:rsid w:val="000D07AD"/>
    <w:rsid w:val="000D0808"/>
    <w:rsid w:val="000D083C"/>
    <w:rsid w:val="000D09F0"/>
    <w:rsid w:val="000D0A07"/>
    <w:rsid w:val="000D0B8E"/>
    <w:rsid w:val="000D0BD5"/>
    <w:rsid w:val="000D0C2F"/>
    <w:rsid w:val="000D0D1B"/>
    <w:rsid w:val="000D0E34"/>
    <w:rsid w:val="000D12A1"/>
    <w:rsid w:val="000D191A"/>
    <w:rsid w:val="000D1C5A"/>
    <w:rsid w:val="000D1ED1"/>
    <w:rsid w:val="000D20A6"/>
    <w:rsid w:val="000D20F5"/>
    <w:rsid w:val="000D2250"/>
    <w:rsid w:val="000D24D1"/>
    <w:rsid w:val="000D251C"/>
    <w:rsid w:val="000D262F"/>
    <w:rsid w:val="000D26A8"/>
    <w:rsid w:val="000D275C"/>
    <w:rsid w:val="000D2D24"/>
    <w:rsid w:val="000D2DDF"/>
    <w:rsid w:val="000D3052"/>
    <w:rsid w:val="000D30A9"/>
    <w:rsid w:val="000D31CD"/>
    <w:rsid w:val="000D32BF"/>
    <w:rsid w:val="000D32E1"/>
    <w:rsid w:val="000D33B7"/>
    <w:rsid w:val="000D36F8"/>
    <w:rsid w:val="000D3797"/>
    <w:rsid w:val="000D392B"/>
    <w:rsid w:val="000D39D7"/>
    <w:rsid w:val="000D4315"/>
    <w:rsid w:val="000D47A2"/>
    <w:rsid w:val="000D49B4"/>
    <w:rsid w:val="000D4C3B"/>
    <w:rsid w:val="000D4D43"/>
    <w:rsid w:val="000D4D5A"/>
    <w:rsid w:val="000D50DF"/>
    <w:rsid w:val="000D55D7"/>
    <w:rsid w:val="000D57E3"/>
    <w:rsid w:val="000D5C25"/>
    <w:rsid w:val="000D602B"/>
    <w:rsid w:val="000D6110"/>
    <w:rsid w:val="000D63ED"/>
    <w:rsid w:val="000D6470"/>
    <w:rsid w:val="000D6958"/>
    <w:rsid w:val="000D6B2B"/>
    <w:rsid w:val="000D6C3E"/>
    <w:rsid w:val="000D751A"/>
    <w:rsid w:val="000D7644"/>
    <w:rsid w:val="000D7718"/>
    <w:rsid w:val="000D7741"/>
    <w:rsid w:val="000D775F"/>
    <w:rsid w:val="000D7979"/>
    <w:rsid w:val="000D7C41"/>
    <w:rsid w:val="000E0117"/>
    <w:rsid w:val="000E0283"/>
    <w:rsid w:val="000E03D6"/>
    <w:rsid w:val="000E04AD"/>
    <w:rsid w:val="000E05A9"/>
    <w:rsid w:val="000E069C"/>
    <w:rsid w:val="000E06DA"/>
    <w:rsid w:val="000E074B"/>
    <w:rsid w:val="000E089A"/>
    <w:rsid w:val="000E0975"/>
    <w:rsid w:val="000E0A5B"/>
    <w:rsid w:val="000E0D07"/>
    <w:rsid w:val="000E1125"/>
    <w:rsid w:val="000E11AC"/>
    <w:rsid w:val="000E126B"/>
    <w:rsid w:val="000E15BD"/>
    <w:rsid w:val="000E1801"/>
    <w:rsid w:val="000E18D7"/>
    <w:rsid w:val="000E1925"/>
    <w:rsid w:val="000E1DDE"/>
    <w:rsid w:val="000E201D"/>
    <w:rsid w:val="000E20C7"/>
    <w:rsid w:val="000E2220"/>
    <w:rsid w:val="000E2332"/>
    <w:rsid w:val="000E266B"/>
    <w:rsid w:val="000E2689"/>
    <w:rsid w:val="000E26CB"/>
    <w:rsid w:val="000E2827"/>
    <w:rsid w:val="000E2B61"/>
    <w:rsid w:val="000E2CC7"/>
    <w:rsid w:val="000E2E3F"/>
    <w:rsid w:val="000E310D"/>
    <w:rsid w:val="000E33BA"/>
    <w:rsid w:val="000E34F9"/>
    <w:rsid w:val="000E3DEB"/>
    <w:rsid w:val="000E3E0F"/>
    <w:rsid w:val="000E3F59"/>
    <w:rsid w:val="000E4269"/>
    <w:rsid w:val="000E431B"/>
    <w:rsid w:val="000E4365"/>
    <w:rsid w:val="000E48CE"/>
    <w:rsid w:val="000E4B2D"/>
    <w:rsid w:val="000E4BEE"/>
    <w:rsid w:val="000E4E2B"/>
    <w:rsid w:val="000E5058"/>
    <w:rsid w:val="000E5106"/>
    <w:rsid w:val="000E51E8"/>
    <w:rsid w:val="000E5259"/>
    <w:rsid w:val="000E533E"/>
    <w:rsid w:val="000E5657"/>
    <w:rsid w:val="000E588D"/>
    <w:rsid w:val="000E5E35"/>
    <w:rsid w:val="000E5E9C"/>
    <w:rsid w:val="000E611A"/>
    <w:rsid w:val="000E6265"/>
    <w:rsid w:val="000E6698"/>
    <w:rsid w:val="000E66A1"/>
    <w:rsid w:val="000E6747"/>
    <w:rsid w:val="000E68CD"/>
    <w:rsid w:val="000E692B"/>
    <w:rsid w:val="000E6CC2"/>
    <w:rsid w:val="000E6F8C"/>
    <w:rsid w:val="000E70E2"/>
    <w:rsid w:val="000E754B"/>
    <w:rsid w:val="000E756A"/>
    <w:rsid w:val="000E7892"/>
    <w:rsid w:val="000E7CD3"/>
    <w:rsid w:val="000E7EBA"/>
    <w:rsid w:val="000E7F16"/>
    <w:rsid w:val="000F0161"/>
    <w:rsid w:val="000F04F3"/>
    <w:rsid w:val="000F0722"/>
    <w:rsid w:val="000F0C4D"/>
    <w:rsid w:val="000F0CE1"/>
    <w:rsid w:val="000F0D98"/>
    <w:rsid w:val="000F0E4D"/>
    <w:rsid w:val="000F0F24"/>
    <w:rsid w:val="000F1267"/>
    <w:rsid w:val="000F1541"/>
    <w:rsid w:val="000F163A"/>
    <w:rsid w:val="000F16A1"/>
    <w:rsid w:val="000F1749"/>
    <w:rsid w:val="000F1900"/>
    <w:rsid w:val="000F1AB0"/>
    <w:rsid w:val="000F1CF0"/>
    <w:rsid w:val="000F1F2F"/>
    <w:rsid w:val="000F2237"/>
    <w:rsid w:val="000F2376"/>
    <w:rsid w:val="000F24AC"/>
    <w:rsid w:val="000F24BE"/>
    <w:rsid w:val="000F2527"/>
    <w:rsid w:val="000F2684"/>
    <w:rsid w:val="000F2866"/>
    <w:rsid w:val="000F28AB"/>
    <w:rsid w:val="000F2A97"/>
    <w:rsid w:val="000F2DDE"/>
    <w:rsid w:val="000F2ED0"/>
    <w:rsid w:val="000F346B"/>
    <w:rsid w:val="000F34BD"/>
    <w:rsid w:val="000F36BF"/>
    <w:rsid w:val="000F399E"/>
    <w:rsid w:val="000F3F36"/>
    <w:rsid w:val="000F4047"/>
    <w:rsid w:val="000F40F7"/>
    <w:rsid w:val="000F42F3"/>
    <w:rsid w:val="000F455A"/>
    <w:rsid w:val="000F478C"/>
    <w:rsid w:val="000F4A8F"/>
    <w:rsid w:val="000F4AC4"/>
    <w:rsid w:val="000F4D02"/>
    <w:rsid w:val="000F4D04"/>
    <w:rsid w:val="000F4E7B"/>
    <w:rsid w:val="000F51A8"/>
    <w:rsid w:val="000F533C"/>
    <w:rsid w:val="000F5358"/>
    <w:rsid w:val="000F54AE"/>
    <w:rsid w:val="000F54DB"/>
    <w:rsid w:val="000F5698"/>
    <w:rsid w:val="000F57C8"/>
    <w:rsid w:val="000F586F"/>
    <w:rsid w:val="000F596D"/>
    <w:rsid w:val="000F5F06"/>
    <w:rsid w:val="000F5F99"/>
    <w:rsid w:val="000F63A7"/>
    <w:rsid w:val="000F6526"/>
    <w:rsid w:val="000F65AE"/>
    <w:rsid w:val="000F6AD9"/>
    <w:rsid w:val="000F7835"/>
    <w:rsid w:val="000F7A4E"/>
    <w:rsid w:val="000F7A5A"/>
    <w:rsid w:val="000F7B33"/>
    <w:rsid w:val="000F7C72"/>
    <w:rsid w:val="000F7E31"/>
    <w:rsid w:val="000F7F1E"/>
    <w:rsid w:val="000F7FB6"/>
    <w:rsid w:val="0010028C"/>
    <w:rsid w:val="001002E6"/>
    <w:rsid w:val="00100640"/>
    <w:rsid w:val="001007FC"/>
    <w:rsid w:val="00100A0F"/>
    <w:rsid w:val="00100D84"/>
    <w:rsid w:val="00100E9A"/>
    <w:rsid w:val="00100F0F"/>
    <w:rsid w:val="001010B9"/>
    <w:rsid w:val="0010129D"/>
    <w:rsid w:val="001012D5"/>
    <w:rsid w:val="00101312"/>
    <w:rsid w:val="0010131C"/>
    <w:rsid w:val="00101604"/>
    <w:rsid w:val="001016A4"/>
    <w:rsid w:val="001016B6"/>
    <w:rsid w:val="0010171B"/>
    <w:rsid w:val="00101766"/>
    <w:rsid w:val="00101810"/>
    <w:rsid w:val="00101A97"/>
    <w:rsid w:val="00101C95"/>
    <w:rsid w:val="0010268E"/>
    <w:rsid w:val="00102756"/>
    <w:rsid w:val="00102A2A"/>
    <w:rsid w:val="00102BF3"/>
    <w:rsid w:val="00102E69"/>
    <w:rsid w:val="00102FCD"/>
    <w:rsid w:val="0010326C"/>
    <w:rsid w:val="0010327C"/>
    <w:rsid w:val="0010332A"/>
    <w:rsid w:val="00103348"/>
    <w:rsid w:val="0010385E"/>
    <w:rsid w:val="001039B8"/>
    <w:rsid w:val="00103A1A"/>
    <w:rsid w:val="00103BEF"/>
    <w:rsid w:val="00103D5F"/>
    <w:rsid w:val="00104195"/>
    <w:rsid w:val="0010429D"/>
    <w:rsid w:val="001047AB"/>
    <w:rsid w:val="00104888"/>
    <w:rsid w:val="00104999"/>
    <w:rsid w:val="00104AC8"/>
    <w:rsid w:val="00104ADC"/>
    <w:rsid w:val="00104E4E"/>
    <w:rsid w:val="00104E7A"/>
    <w:rsid w:val="00104EDF"/>
    <w:rsid w:val="00104F5E"/>
    <w:rsid w:val="00104F8B"/>
    <w:rsid w:val="00105089"/>
    <w:rsid w:val="001052BB"/>
    <w:rsid w:val="00105367"/>
    <w:rsid w:val="001054DC"/>
    <w:rsid w:val="001059F1"/>
    <w:rsid w:val="001063D6"/>
    <w:rsid w:val="00106535"/>
    <w:rsid w:val="00106701"/>
    <w:rsid w:val="0010691E"/>
    <w:rsid w:val="00106A21"/>
    <w:rsid w:val="00106BA4"/>
    <w:rsid w:val="00106BBC"/>
    <w:rsid w:val="00106C02"/>
    <w:rsid w:val="00106C76"/>
    <w:rsid w:val="0010703B"/>
    <w:rsid w:val="0010715E"/>
    <w:rsid w:val="001073BD"/>
    <w:rsid w:val="0010756C"/>
    <w:rsid w:val="001075CE"/>
    <w:rsid w:val="00107669"/>
    <w:rsid w:val="00107700"/>
    <w:rsid w:val="00107B65"/>
    <w:rsid w:val="00107BA5"/>
    <w:rsid w:val="00107F81"/>
    <w:rsid w:val="00107FA8"/>
    <w:rsid w:val="00110233"/>
    <w:rsid w:val="00110277"/>
    <w:rsid w:val="00111154"/>
    <w:rsid w:val="00111307"/>
    <w:rsid w:val="001116F7"/>
    <w:rsid w:val="00111754"/>
    <w:rsid w:val="00111862"/>
    <w:rsid w:val="00111DA7"/>
    <w:rsid w:val="00111F3D"/>
    <w:rsid w:val="00111FEE"/>
    <w:rsid w:val="001122FE"/>
    <w:rsid w:val="00112596"/>
    <w:rsid w:val="00112634"/>
    <w:rsid w:val="00112734"/>
    <w:rsid w:val="0011277F"/>
    <w:rsid w:val="00112790"/>
    <w:rsid w:val="001127A7"/>
    <w:rsid w:val="0011287A"/>
    <w:rsid w:val="00112901"/>
    <w:rsid w:val="00112A94"/>
    <w:rsid w:val="00112BB3"/>
    <w:rsid w:val="001134B6"/>
    <w:rsid w:val="001135CA"/>
    <w:rsid w:val="00113839"/>
    <w:rsid w:val="001139C4"/>
    <w:rsid w:val="00113A76"/>
    <w:rsid w:val="00113A94"/>
    <w:rsid w:val="00113AF1"/>
    <w:rsid w:val="00113B7C"/>
    <w:rsid w:val="00113BA6"/>
    <w:rsid w:val="00113BFB"/>
    <w:rsid w:val="00113CA8"/>
    <w:rsid w:val="00114182"/>
    <w:rsid w:val="0011456D"/>
    <w:rsid w:val="0011488B"/>
    <w:rsid w:val="001148EB"/>
    <w:rsid w:val="00114DA2"/>
    <w:rsid w:val="001154B8"/>
    <w:rsid w:val="00115551"/>
    <w:rsid w:val="00115646"/>
    <w:rsid w:val="00115769"/>
    <w:rsid w:val="001157B6"/>
    <w:rsid w:val="00115849"/>
    <w:rsid w:val="001158E3"/>
    <w:rsid w:val="00115935"/>
    <w:rsid w:val="00115A64"/>
    <w:rsid w:val="001165D6"/>
    <w:rsid w:val="0011664F"/>
    <w:rsid w:val="00116CB5"/>
    <w:rsid w:val="00117106"/>
    <w:rsid w:val="0011710A"/>
    <w:rsid w:val="001178CB"/>
    <w:rsid w:val="00117905"/>
    <w:rsid w:val="00117ECE"/>
    <w:rsid w:val="00120590"/>
    <w:rsid w:val="001205BF"/>
    <w:rsid w:val="0012074D"/>
    <w:rsid w:val="00120755"/>
    <w:rsid w:val="00120E4A"/>
    <w:rsid w:val="001216B5"/>
    <w:rsid w:val="00121774"/>
    <w:rsid w:val="00121BC8"/>
    <w:rsid w:val="00121C53"/>
    <w:rsid w:val="00121C67"/>
    <w:rsid w:val="001223F8"/>
    <w:rsid w:val="001224AA"/>
    <w:rsid w:val="001225EF"/>
    <w:rsid w:val="0012269D"/>
    <w:rsid w:val="00122807"/>
    <w:rsid w:val="00122841"/>
    <w:rsid w:val="00122D6E"/>
    <w:rsid w:val="00123467"/>
    <w:rsid w:val="0012348F"/>
    <w:rsid w:val="00123640"/>
    <w:rsid w:val="0012370B"/>
    <w:rsid w:val="0012387C"/>
    <w:rsid w:val="001238F7"/>
    <w:rsid w:val="00123F91"/>
    <w:rsid w:val="0012400E"/>
    <w:rsid w:val="0012428E"/>
    <w:rsid w:val="001242C5"/>
    <w:rsid w:val="00124804"/>
    <w:rsid w:val="00124A1A"/>
    <w:rsid w:val="00124B8B"/>
    <w:rsid w:val="0012500F"/>
    <w:rsid w:val="00125179"/>
    <w:rsid w:val="0012519A"/>
    <w:rsid w:val="001254D7"/>
    <w:rsid w:val="00125542"/>
    <w:rsid w:val="0012567D"/>
    <w:rsid w:val="00125700"/>
    <w:rsid w:val="0012579E"/>
    <w:rsid w:val="0012581C"/>
    <w:rsid w:val="00125A7F"/>
    <w:rsid w:val="00125ACB"/>
    <w:rsid w:val="00125D17"/>
    <w:rsid w:val="00125D6D"/>
    <w:rsid w:val="00125E5F"/>
    <w:rsid w:val="00126060"/>
    <w:rsid w:val="00126250"/>
    <w:rsid w:val="0012638D"/>
    <w:rsid w:val="0012644A"/>
    <w:rsid w:val="001268BA"/>
    <w:rsid w:val="00126922"/>
    <w:rsid w:val="0012699E"/>
    <w:rsid w:val="00126A79"/>
    <w:rsid w:val="00126D92"/>
    <w:rsid w:val="00126E6A"/>
    <w:rsid w:val="00126E82"/>
    <w:rsid w:val="00126EA2"/>
    <w:rsid w:val="001270FC"/>
    <w:rsid w:val="00127636"/>
    <w:rsid w:val="001277DE"/>
    <w:rsid w:val="00127AD3"/>
    <w:rsid w:val="00127CB4"/>
    <w:rsid w:val="00127D0C"/>
    <w:rsid w:val="00127DFA"/>
    <w:rsid w:val="001304FF"/>
    <w:rsid w:val="0013082E"/>
    <w:rsid w:val="00130932"/>
    <w:rsid w:val="00130C89"/>
    <w:rsid w:val="00130CE8"/>
    <w:rsid w:val="00130FC6"/>
    <w:rsid w:val="0013149B"/>
    <w:rsid w:val="0013170B"/>
    <w:rsid w:val="00131B52"/>
    <w:rsid w:val="00131D28"/>
    <w:rsid w:val="00132110"/>
    <w:rsid w:val="001321D5"/>
    <w:rsid w:val="00132305"/>
    <w:rsid w:val="0013230F"/>
    <w:rsid w:val="0013236C"/>
    <w:rsid w:val="0013240C"/>
    <w:rsid w:val="00132488"/>
    <w:rsid w:val="001324B0"/>
    <w:rsid w:val="0013255F"/>
    <w:rsid w:val="0013257D"/>
    <w:rsid w:val="00132AD1"/>
    <w:rsid w:val="00132B0C"/>
    <w:rsid w:val="00132D3F"/>
    <w:rsid w:val="00132F06"/>
    <w:rsid w:val="00132F35"/>
    <w:rsid w:val="00133114"/>
    <w:rsid w:val="001335A4"/>
    <w:rsid w:val="00133962"/>
    <w:rsid w:val="00134823"/>
    <w:rsid w:val="00134A11"/>
    <w:rsid w:val="00134F99"/>
    <w:rsid w:val="001352A4"/>
    <w:rsid w:val="001356C1"/>
    <w:rsid w:val="00136038"/>
    <w:rsid w:val="001361F6"/>
    <w:rsid w:val="00136285"/>
    <w:rsid w:val="00136957"/>
    <w:rsid w:val="00136A17"/>
    <w:rsid w:val="00136AA9"/>
    <w:rsid w:val="00136B37"/>
    <w:rsid w:val="00136C18"/>
    <w:rsid w:val="00137014"/>
    <w:rsid w:val="001372E5"/>
    <w:rsid w:val="00137363"/>
    <w:rsid w:val="00137507"/>
    <w:rsid w:val="0013752C"/>
    <w:rsid w:val="0013757E"/>
    <w:rsid w:val="001375AC"/>
    <w:rsid w:val="00137BCB"/>
    <w:rsid w:val="00137CF2"/>
    <w:rsid w:val="00137F44"/>
    <w:rsid w:val="001401E7"/>
    <w:rsid w:val="00140218"/>
    <w:rsid w:val="001406F7"/>
    <w:rsid w:val="0014085C"/>
    <w:rsid w:val="001408A7"/>
    <w:rsid w:val="00140B76"/>
    <w:rsid w:val="00140C69"/>
    <w:rsid w:val="00140D02"/>
    <w:rsid w:val="00140D14"/>
    <w:rsid w:val="00141640"/>
    <w:rsid w:val="00141DE1"/>
    <w:rsid w:val="00141E85"/>
    <w:rsid w:val="00141EE2"/>
    <w:rsid w:val="001420C4"/>
    <w:rsid w:val="001421F7"/>
    <w:rsid w:val="001422D3"/>
    <w:rsid w:val="00142814"/>
    <w:rsid w:val="00142921"/>
    <w:rsid w:val="00142BEE"/>
    <w:rsid w:val="00142BFB"/>
    <w:rsid w:val="00142C18"/>
    <w:rsid w:val="00142CF2"/>
    <w:rsid w:val="00142D69"/>
    <w:rsid w:val="00142ED3"/>
    <w:rsid w:val="00143625"/>
    <w:rsid w:val="001436F3"/>
    <w:rsid w:val="00143809"/>
    <w:rsid w:val="0014381C"/>
    <w:rsid w:val="00143AA4"/>
    <w:rsid w:val="00143C24"/>
    <w:rsid w:val="00143DDB"/>
    <w:rsid w:val="0014411E"/>
    <w:rsid w:val="001443C4"/>
    <w:rsid w:val="0014442E"/>
    <w:rsid w:val="0014450C"/>
    <w:rsid w:val="001448BB"/>
    <w:rsid w:val="00144B03"/>
    <w:rsid w:val="00144DA5"/>
    <w:rsid w:val="00144F50"/>
    <w:rsid w:val="00144FF1"/>
    <w:rsid w:val="00145379"/>
    <w:rsid w:val="001453D9"/>
    <w:rsid w:val="001454F0"/>
    <w:rsid w:val="00145679"/>
    <w:rsid w:val="0014581E"/>
    <w:rsid w:val="00145896"/>
    <w:rsid w:val="00145F95"/>
    <w:rsid w:val="001460D1"/>
    <w:rsid w:val="001466B9"/>
    <w:rsid w:val="00146F4D"/>
    <w:rsid w:val="001470A8"/>
    <w:rsid w:val="001471BC"/>
    <w:rsid w:val="001474B8"/>
    <w:rsid w:val="001474DB"/>
    <w:rsid w:val="001476FD"/>
    <w:rsid w:val="00147730"/>
    <w:rsid w:val="001477E6"/>
    <w:rsid w:val="001478B4"/>
    <w:rsid w:val="001479F4"/>
    <w:rsid w:val="00147A5B"/>
    <w:rsid w:val="00147FA8"/>
    <w:rsid w:val="0015024E"/>
    <w:rsid w:val="00150273"/>
    <w:rsid w:val="00150681"/>
    <w:rsid w:val="00150BE2"/>
    <w:rsid w:val="00150CCB"/>
    <w:rsid w:val="00150D53"/>
    <w:rsid w:val="00150D8E"/>
    <w:rsid w:val="00150F87"/>
    <w:rsid w:val="001512ED"/>
    <w:rsid w:val="001516F9"/>
    <w:rsid w:val="001517BD"/>
    <w:rsid w:val="00151861"/>
    <w:rsid w:val="001519CA"/>
    <w:rsid w:val="00151A97"/>
    <w:rsid w:val="00151CD2"/>
    <w:rsid w:val="00151CEA"/>
    <w:rsid w:val="00151D8C"/>
    <w:rsid w:val="00151E9E"/>
    <w:rsid w:val="0015221A"/>
    <w:rsid w:val="00152226"/>
    <w:rsid w:val="00152772"/>
    <w:rsid w:val="00152793"/>
    <w:rsid w:val="001529DB"/>
    <w:rsid w:val="00153294"/>
    <w:rsid w:val="00153647"/>
    <w:rsid w:val="00153789"/>
    <w:rsid w:val="001537E3"/>
    <w:rsid w:val="001538EC"/>
    <w:rsid w:val="00153BE5"/>
    <w:rsid w:val="00153BE7"/>
    <w:rsid w:val="00153D0A"/>
    <w:rsid w:val="00153D31"/>
    <w:rsid w:val="00154237"/>
    <w:rsid w:val="00154739"/>
    <w:rsid w:val="00154CB1"/>
    <w:rsid w:val="00154D06"/>
    <w:rsid w:val="00154E7C"/>
    <w:rsid w:val="00155021"/>
    <w:rsid w:val="00155122"/>
    <w:rsid w:val="001551FE"/>
    <w:rsid w:val="001554BA"/>
    <w:rsid w:val="001554C1"/>
    <w:rsid w:val="00155783"/>
    <w:rsid w:val="001559B2"/>
    <w:rsid w:val="00155CB7"/>
    <w:rsid w:val="00155CBF"/>
    <w:rsid w:val="00155D8F"/>
    <w:rsid w:val="00155E52"/>
    <w:rsid w:val="00155F52"/>
    <w:rsid w:val="001560BF"/>
    <w:rsid w:val="00156600"/>
    <w:rsid w:val="001566A8"/>
    <w:rsid w:val="001568C9"/>
    <w:rsid w:val="00156A98"/>
    <w:rsid w:val="00157257"/>
    <w:rsid w:val="00157A5B"/>
    <w:rsid w:val="00157B6F"/>
    <w:rsid w:val="00157EC4"/>
    <w:rsid w:val="001600F3"/>
    <w:rsid w:val="0016036F"/>
    <w:rsid w:val="001604DB"/>
    <w:rsid w:val="0016055A"/>
    <w:rsid w:val="00160767"/>
    <w:rsid w:val="00160CCA"/>
    <w:rsid w:val="00160D5A"/>
    <w:rsid w:val="0016122B"/>
    <w:rsid w:val="0016138D"/>
    <w:rsid w:val="0016186C"/>
    <w:rsid w:val="00161BAF"/>
    <w:rsid w:val="00161D8F"/>
    <w:rsid w:val="001620E9"/>
    <w:rsid w:val="001624E5"/>
    <w:rsid w:val="001625D2"/>
    <w:rsid w:val="00162E32"/>
    <w:rsid w:val="00162E6A"/>
    <w:rsid w:val="00162FBD"/>
    <w:rsid w:val="00163522"/>
    <w:rsid w:val="00163560"/>
    <w:rsid w:val="00163683"/>
    <w:rsid w:val="00163DE1"/>
    <w:rsid w:val="00163E65"/>
    <w:rsid w:val="00163F42"/>
    <w:rsid w:val="001641D7"/>
    <w:rsid w:val="00164551"/>
    <w:rsid w:val="0016465E"/>
    <w:rsid w:val="00164987"/>
    <w:rsid w:val="00164C3C"/>
    <w:rsid w:val="001650FE"/>
    <w:rsid w:val="00165420"/>
    <w:rsid w:val="001656D8"/>
    <w:rsid w:val="00165777"/>
    <w:rsid w:val="001657E5"/>
    <w:rsid w:val="00165963"/>
    <w:rsid w:val="0016599B"/>
    <w:rsid w:val="00165ACC"/>
    <w:rsid w:val="00165AF0"/>
    <w:rsid w:val="00165EF0"/>
    <w:rsid w:val="0016605E"/>
    <w:rsid w:val="0016630E"/>
    <w:rsid w:val="00166438"/>
    <w:rsid w:val="00166CFB"/>
    <w:rsid w:val="00166ECB"/>
    <w:rsid w:val="00166F55"/>
    <w:rsid w:val="00167004"/>
    <w:rsid w:val="001673DC"/>
    <w:rsid w:val="001674C7"/>
    <w:rsid w:val="00167A6A"/>
    <w:rsid w:val="00167BDC"/>
    <w:rsid w:val="00167BE1"/>
    <w:rsid w:val="00167CB1"/>
    <w:rsid w:val="00167FEC"/>
    <w:rsid w:val="0017019D"/>
    <w:rsid w:val="00170350"/>
    <w:rsid w:val="001704F5"/>
    <w:rsid w:val="00170693"/>
    <w:rsid w:val="0017069C"/>
    <w:rsid w:val="0017093C"/>
    <w:rsid w:val="00170949"/>
    <w:rsid w:val="00170BE0"/>
    <w:rsid w:val="00170E21"/>
    <w:rsid w:val="001714D5"/>
    <w:rsid w:val="001715F0"/>
    <w:rsid w:val="00171D59"/>
    <w:rsid w:val="00172048"/>
    <w:rsid w:val="00172074"/>
    <w:rsid w:val="0017251B"/>
    <w:rsid w:val="0017270E"/>
    <w:rsid w:val="00172844"/>
    <w:rsid w:val="00172BC3"/>
    <w:rsid w:val="00172C0A"/>
    <w:rsid w:val="00172D88"/>
    <w:rsid w:val="00172FE0"/>
    <w:rsid w:val="00173047"/>
    <w:rsid w:val="00173392"/>
    <w:rsid w:val="0017346A"/>
    <w:rsid w:val="0017346F"/>
    <w:rsid w:val="0017363D"/>
    <w:rsid w:val="0017382F"/>
    <w:rsid w:val="001738C9"/>
    <w:rsid w:val="00173B8E"/>
    <w:rsid w:val="00173EB5"/>
    <w:rsid w:val="00174050"/>
    <w:rsid w:val="001741E8"/>
    <w:rsid w:val="00174302"/>
    <w:rsid w:val="00174584"/>
    <w:rsid w:val="0017490B"/>
    <w:rsid w:val="00174B9D"/>
    <w:rsid w:val="00174C4C"/>
    <w:rsid w:val="00174D73"/>
    <w:rsid w:val="00174FE1"/>
    <w:rsid w:val="001751B3"/>
    <w:rsid w:val="001752C8"/>
    <w:rsid w:val="00175695"/>
    <w:rsid w:val="00175784"/>
    <w:rsid w:val="0017585C"/>
    <w:rsid w:val="0017594E"/>
    <w:rsid w:val="0017608F"/>
    <w:rsid w:val="001765AB"/>
    <w:rsid w:val="00176622"/>
    <w:rsid w:val="00176712"/>
    <w:rsid w:val="00176723"/>
    <w:rsid w:val="00176894"/>
    <w:rsid w:val="00176AF8"/>
    <w:rsid w:val="00176DC3"/>
    <w:rsid w:val="00176ED9"/>
    <w:rsid w:val="00176FE2"/>
    <w:rsid w:val="0017759D"/>
    <w:rsid w:val="00177680"/>
    <w:rsid w:val="00177C96"/>
    <w:rsid w:val="00177F83"/>
    <w:rsid w:val="00177F8A"/>
    <w:rsid w:val="00180634"/>
    <w:rsid w:val="0018096D"/>
    <w:rsid w:val="00180AE2"/>
    <w:rsid w:val="00180B41"/>
    <w:rsid w:val="00180E30"/>
    <w:rsid w:val="00180E86"/>
    <w:rsid w:val="00180EB7"/>
    <w:rsid w:val="0018103A"/>
    <w:rsid w:val="001811DC"/>
    <w:rsid w:val="00181275"/>
    <w:rsid w:val="0018134A"/>
    <w:rsid w:val="0018134D"/>
    <w:rsid w:val="001813E9"/>
    <w:rsid w:val="00181624"/>
    <w:rsid w:val="00181C60"/>
    <w:rsid w:val="00181E16"/>
    <w:rsid w:val="00181F52"/>
    <w:rsid w:val="00182185"/>
    <w:rsid w:val="00182253"/>
    <w:rsid w:val="00182474"/>
    <w:rsid w:val="00182934"/>
    <w:rsid w:val="001829AE"/>
    <w:rsid w:val="001829C5"/>
    <w:rsid w:val="00182A88"/>
    <w:rsid w:val="00182A89"/>
    <w:rsid w:val="00182C03"/>
    <w:rsid w:val="00182DF3"/>
    <w:rsid w:val="00182EE2"/>
    <w:rsid w:val="00183177"/>
    <w:rsid w:val="0018317D"/>
    <w:rsid w:val="001835DD"/>
    <w:rsid w:val="00183685"/>
    <w:rsid w:val="00183966"/>
    <w:rsid w:val="00183AEC"/>
    <w:rsid w:val="00183B03"/>
    <w:rsid w:val="00183B88"/>
    <w:rsid w:val="00183E86"/>
    <w:rsid w:val="001840B0"/>
    <w:rsid w:val="001844BA"/>
    <w:rsid w:val="00184552"/>
    <w:rsid w:val="001846DB"/>
    <w:rsid w:val="00184F01"/>
    <w:rsid w:val="00185491"/>
    <w:rsid w:val="00185744"/>
    <w:rsid w:val="0018594D"/>
    <w:rsid w:val="0018603B"/>
    <w:rsid w:val="00186147"/>
    <w:rsid w:val="001862A7"/>
    <w:rsid w:val="001862E5"/>
    <w:rsid w:val="001863E5"/>
    <w:rsid w:val="00186636"/>
    <w:rsid w:val="00186875"/>
    <w:rsid w:val="00186AFB"/>
    <w:rsid w:val="00186C34"/>
    <w:rsid w:val="00186C8B"/>
    <w:rsid w:val="00186D0F"/>
    <w:rsid w:val="00186F28"/>
    <w:rsid w:val="00187D65"/>
    <w:rsid w:val="00187E4E"/>
    <w:rsid w:val="001902EE"/>
    <w:rsid w:val="00190318"/>
    <w:rsid w:val="001907DE"/>
    <w:rsid w:val="001908DF"/>
    <w:rsid w:val="00190952"/>
    <w:rsid w:val="00190A53"/>
    <w:rsid w:val="00190B05"/>
    <w:rsid w:val="00190BBF"/>
    <w:rsid w:val="00190DD1"/>
    <w:rsid w:val="00190E8E"/>
    <w:rsid w:val="00190F87"/>
    <w:rsid w:val="0019100C"/>
    <w:rsid w:val="0019103A"/>
    <w:rsid w:val="0019123D"/>
    <w:rsid w:val="001913D1"/>
    <w:rsid w:val="001913DB"/>
    <w:rsid w:val="001913F0"/>
    <w:rsid w:val="0019171E"/>
    <w:rsid w:val="00191CE2"/>
    <w:rsid w:val="00191FB4"/>
    <w:rsid w:val="00192205"/>
    <w:rsid w:val="001926F0"/>
    <w:rsid w:val="001927D7"/>
    <w:rsid w:val="00192AEF"/>
    <w:rsid w:val="00192DEC"/>
    <w:rsid w:val="00193415"/>
    <w:rsid w:val="00193471"/>
    <w:rsid w:val="00193490"/>
    <w:rsid w:val="00193519"/>
    <w:rsid w:val="00193806"/>
    <w:rsid w:val="001939A2"/>
    <w:rsid w:val="00193A04"/>
    <w:rsid w:val="00193C40"/>
    <w:rsid w:val="00194030"/>
    <w:rsid w:val="00194052"/>
    <w:rsid w:val="001940E0"/>
    <w:rsid w:val="001940E4"/>
    <w:rsid w:val="00194112"/>
    <w:rsid w:val="001945E8"/>
    <w:rsid w:val="00194612"/>
    <w:rsid w:val="00194695"/>
    <w:rsid w:val="001947A2"/>
    <w:rsid w:val="00194B7A"/>
    <w:rsid w:val="00194C7D"/>
    <w:rsid w:val="001951C8"/>
    <w:rsid w:val="0019562A"/>
    <w:rsid w:val="001958F2"/>
    <w:rsid w:val="00195934"/>
    <w:rsid w:val="001959DF"/>
    <w:rsid w:val="00195A12"/>
    <w:rsid w:val="00195AC1"/>
    <w:rsid w:val="00195C44"/>
    <w:rsid w:val="00195FCC"/>
    <w:rsid w:val="00196167"/>
    <w:rsid w:val="0019654B"/>
    <w:rsid w:val="00196CD8"/>
    <w:rsid w:val="00196EC6"/>
    <w:rsid w:val="0019717B"/>
    <w:rsid w:val="001971F1"/>
    <w:rsid w:val="001973E5"/>
    <w:rsid w:val="001973E6"/>
    <w:rsid w:val="00197566"/>
    <w:rsid w:val="00197BEC"/>
    <w:rsid w:val="00197C76"/>
    <w:rsid w:val="00197D0C"/>
    <w:rsid w:val="001A00CA"/>
    <w:rsid w:val="001A02D5"/>
    <w:rsid w:val="001A0372"/>
    <w:rsid w:val="001A037F"/>
    <w:rsid w:val="001A043F"/>
    <w:rsid w:val="001A0455"/>
    <w:rsid w:val="001A077E"/>
    <w:rsid w:val="001A084F"/>
    <w:rsid w:val="001A0851"/>
    <w:rsid w:val="001A0B03"/>
    <w:rsid w:val="001A0B0E"/>
    <w:rsid w:val="001A0DF3"/>
    <w:rsid w:val="001A0F3D"/>
    <w:rsid w:val="001A0F5A"/>
    <w:rsid w:val="001A10B3"/>
    <w:rsid w:val="001A10DB"/>
    <w:rsid w:val="001A10FD"/>
    <w:rsid w:val="001A1695"/>
    <w:rsid w:val="001A16DD"/>
    <w:rsid w:val="001A1B6A"/>
    <w:rsid w:val="001A1C41"/>
    <w:rsid w:val="001A1F4E"/>
    <w:rsid w:val="001A20F0"/>
    <w:rsid w:val="001A2121"/>
    <w:rsid w:val="001A2195"/>
    <w:rsid w:val="001A21A9"/>
    <w:rsid w:val="001A21EC"/>
    <w:rsid w:val="001A23AF"/>
    <w:rsid w:val="001A25DB"/>
    <w:rsid w:val="001A262E"/>
    <w:rsid w:val="001A28DB"/>
    <w:rsid w:val="001A2E9B"/>
    <w:rsid w:val="001A2FCE"/>
    <w:rsid w:val="001A3051"/>
    <w:rsid w:val="001A3099"/>
    <w:rsid w:val="001A30A4"/>
    <w:rsid w:val="001A3185"/>
    <w:rsid w:val="001A34E1"/>
    <w:rsid w:val="001A363D"/>
    <w:rsid w:val="001A3934"/>
    <w:rsid w:val="001A39D6"/>
    <w:rsid w:val="001A3CA3"/>
    <w:rsid w:val="001A3E3D"/>
    <w:rsid w:val="001A3FE6"/>
    <w:rsid w:val="001A43FF"/>
    <w:rsid w:val="001A450A"/>
    <w:rsid w:val="001A4544"/>
    <w:rsid w:val="001A45F2"/>
    <w:rsid w:val="001A466C"/>
    <w:rsid w:val="001A48C8"/>
    <w:rsid w:val="001A49CC"/>
    <w:rsid w:val="001A4D5A"/>
    <w:rsid w:val="001A4E43"/>
    <w:rsid w:val="001A534B"/>
    <w:rsid w:val="001A57DE"/>
    <w:rsid w:val="001A5BA1"/>
    <w:rsid w:val="001A5EE3"/>
    <w:rsid w:val="001A649C"/>
    <w:rsid w:val="001A656D"/>
    <w:rsid w:val="001A6678"/>
    <w:rsid w:val="001A68DC"/>
    <w:rsid w:val="001A69F0"/>
    <w:rsid w:val="001A6B2F"/>
    <w:rsid w:val="001A6BAC"/>
    <w:rsid w:val="001A6C90"/>
    <w:rsid w:val="001A6EC5"/>
    <w:rsid w:val="001A6F14"/>
    <w:rsid w:val="001A7061"/>
    <w:rsid w:val="001A7490"/>
    <w:rsid w:val="001A779C"/>
    <w:rsid w:val="001A79EE"/>
    <w:rsid w:val="001A7A99"/>
    <w:rsid w:val="001A7C2A"/>
    <w:rsid w:val="001A7E53"/>
    <w:rsid w:val="001B0883"/>
    <w:rsid w:val="001B0B65"/>
    <w:rsid w:val="001B0B79"/>
    <w:rsid w:val="001B127B"/>
    <w:rsid w:val="001B12E8"/>
    <w:rsid w:val="001B1333"/>
    <w:rsid w:val="001B137B"/>
    <w:rsid w:val="001B13D3"/>
    <w:rsid w:val="001B14A2"/>
    <w:rsid w:val="001B15A4"/>
    <w:rsid w:val="001B1993"/>
    <w:rsid w:val="001B1FDE"/>
    <w:rsid w:val="001B21D5"/>
    <w:rsid w:val="001B21DE"/>
    <w:rsid w:val="001B2481"/>
    <w:rsid w:val="001B2543"/>
    <w:rsid w:val="001B2844"/>
    <w:rsid w:val="001B2865"/>
    <w:rsid w:val="001B299F"/>
    <w:rsid w:val="001B2DC2"/>
    <w:rsid w:val="001B2E3B"/>
    <w:rsid w:val="001B333D"/>
    <w:rsid w:val="001B3A47"/>
    <w:rsid w:val="001B3B09"/>
    <w:rsid w:val="001B3C5C"/>
    <w:rsid w:val="001B3D47"/>
    <w:rsid w:val="001B3FDC"/>
    <w:rsid w:val="001B41F8"/>
    <w:rsid w:val="001B4246"/>
    <w:rsid w:val="001B43CC"/>
    <w:rsid w:val="001B4789"/>
    <w:rsid w:val="001B48A3"/>
    <w:rsid w:val="001B49C1"/>
    <w:rsid w:val="001B4AC2"/>
    <w:rsid w:val="001B506D"/>
    <w:rsid w:val="001B5092"/>
    <w:rsid w:val="001B58E1"/>
    <w:rsid w:val="001B5E38"/>
    <w:rsid w:val="001B5F7C"/>
    <w:rsid w:val="001B6278"/>
    <w:rsid w:val="001B635E"/>
    <w:rsid w:val="001B669D"/>
    <w:rsid w:val="001B679B"/>
    <w:rsid w:val="001B6A01"/>
    <w:rsid w:val="001B6B11"/>
    <w:rsid w:val="001B6EA3"/>
    <w:rsid w:val="001B6EA5"/>
    <w:rsid w:val="001B6F73"/>
    <w:rsid w:val="001B7208"/>
    <w:rsid w:val="001B7564"/>
    <w:rsid w:val="001B7975"/>
    <w:rsid w:val="001B7B92"/>
    <w:rsid w:val="001B7D66"/>
    <w:rsid w:val="001B7DAE"/>
    <w:rsid w:val="001B7EBE"/>
    <w:rsid w:val="001C000A"/>
    <w:rsid w:val="001C036F"/>
    <w:rsid w:val="001C03CF"/>
    <w:rsid w:val="001C0433"/>
    <w:rsid w:val="001C0504"/>
    <w:rsid w:val="001C09A7"/>
    <w:rsid w:val="001C0B96"/>
    <w:rsid w:val="001C0E8C"/>
    <w:rsid w:val="001C0F60"/>
    <w:rsid w:val="001C1356"/>
    <w:rsid w:val="001C139E"/>
    <w:rsid w:val="001C144F"/>
    <w:rsid w:val="001C17E4"/>
    <w:rsid w:val="001C1914"/>
    <w:rsid w:val="001C1934"/>
    <w:rsid w:val="001C193C"/>
    <w:rsid w:val="001C1F39"/>
    <w:rsid w:val="001C21AD"/>
    <w:rsid w:val="001C23DB"/>
    <w:rsid w:val="001C26BA"/>
    <w:rsid w:val="001C272E"/>
    <w:rsid w:val="001C2778"/>
    <w:rsid w:val="001C285F"/>
    <w:rsid w:val="001C2861"/>
    <w:rsid w:val="001C2BA4"/>
    <w:rsid w:val="001C2C7D"/>
    <w:rsid w:val="001C3121"/>
    <w:rsid w:val="001C3393"/>
    <w:rsid w:val="001C353D"/>
    <w:rsid w:val="001C35E7"/>
    <w:rsid w:val="001C387B"/>
    <w:rsid w:val="001C392D"/>
    <w:rsid w:val="001C396A"/>
    <w:rsid w:val="001C39BD"/>
    <w:rsid w:val="001C3ECD"/>
    <w:rsid w:val="001C3F6D"/>
    <w:rsid w:val="001C4170"/>
    <w:rsid w:val="001C4440"/>
    <w:rsid w:val="001C469E"/>
    <w:rsid w:val="001C4ACE"/>
    <w:rsid w:val="001C4AEA"/>
    <w:rsid w:val="001C4B0B"/>
    <w:rsid w:val="001C4BB1"/>
    <w:rsid w:val="001C521F"/>
    <w:rsid w:val="001C524C"/>
    <w:rsid w:val="001C5264"/>
    <w:rsid w:val="001C52C0"/>
    <w:rsid w:val="001C52C6"/>
    <w:rsid w:val="001C5514"/>
    <w:rsid w:val="001C5706"/>
    <w:rsid w:val="001C5872"/>
    <w:rsid w:val="001C597D"/>
    <w:rsid w:val="001C5CBF"/>
    <w:rsid w:val="001C5CF4"/>
    <w:rsid w:val="001C5E10"/>
    <w:rsid w:val="001C60D5"/>
    <w:rsid w:val="001C60E0"/>
    <w:rsid w:val="001C639D"/>
    <w:rsid w:val="001C63C2"/>
    <w:rsid w:val="001C654C"/>
    <w:rsid w:val="001C6ADF"/>
    <w:rsid w:val="001C6C5D"/>
    <w:rsid w:val="001C6CCD"/>
    <w:rsid w:val="001C70FD"/>
    <w:rsid w:val="001C7CCA"/>
    <w:rsid w:val="001C7DCC"/>
    <w:rsid w:val="001C7F86"/>
    <w:rsid w:val="001D0120"/>
    <w:rsid w:val="001D0224"/>
    <w:rsid w:val="001D02AD"/>
    <w:rsid w:val="001D02D0"/>
    <w:rsid w:val="001D02DE"/>
    <w:rsid w:val="001D0575"/>
    <w:rsid w:val="001D0589"/>
    <w:rsid w:val="001D05CC"/>
    <w:rsid w:val="001D08B6"/>
    <w:rsid w:val="001D0AD3"/>
    <w:rsid w:val="001D0D70"/>
    <w:rsid w:val="001D0E36"/>
    <w:rsid w:val="001D1337"/>
    <w:rsid w:val="001D14ED"/>
    <w:rsid w:val="001D1671"/>
    <w:rsid w:val="001D16BA"/>
    <w:rsid w:val="001D1806"/>
    <w:rsid w:val="001D18B4"/>
    <w:rsid w:val="001D19B9"/>
    <w:rsid w:val="001D1AEA"/>
    <w:rsid w:val="001D1D1C"/>
    <w:rsid w:val="001D1D41"/>
    <w:rsid w:val="001D1E2C"/>
    <w:rsid w:val="001D1E60"/>
    <w:rsid w:val="001D1ED7"/>
    <w:rsid w:val="001D202F"/>
    <w:rsid w:val="001D22BE"/>
    <w:rsid w:val="001D2696"/>
    <w:rsid w:val="001D27AF"/>
    <w:rsid w:val="001D2A9E"/>
    <w:rsid w:val="001D2B10"/>
    <w:rsid w:val="001D38BE"/>
    <w:rsid w:val="001D3B29"/>
    <w:rsid w:val="001D3CAE"/>
    <w:rsid w:val="001D3F1C"/>
    <w:rsid w:val="001D3F41"/>
    <w:rsid w:val="001D4044"/>
    <w:rsid w:val="001D4190"/>
    <w:rsid w:val="001D440F"/>
    <w:rsid w:val="001D4414"/>
    <w:rsid w:val="001D45ED"/>
    <w:rsid w:val="001D4661"/>
    <w:rsid w:val="001D473E"/>
    <w:rsid w:val="001D4772"/>
    <w:rsid w:val="001D4B7F"/>
    <w:rsid w:val="001D4B86"/>
    <w:rsid w:val="001D4CA4"/>
    <w:rsid w:val="001D4DA3"/>
    <w:rsid w:val="001D510F"/>
    <w:rsid w:val="001D5216"/>
    <w:rsid w:val="001D54AB"/>
    <w:rsid w:val="001D5525"/>
    <w:rsid w:val="001D5556"/>
    <w:rsid w:val="001D56EB"/>
    <w:rsid w:val="001D57D7"/>
    <w:rsid w:val="001D59D5"/>
    <w:rsid w:val="001D5AB1"/>
    <w:rsid w:val="001D5C4C"/>
    <w:rsid w:val="001D61D4"/>
    <w:rsid w:val="001D6450"/>
    <w:rsid w:val="001D6522"/>
    <w:rsid w:val="001D6BFE"/>
    <w:rsid w:val="001D7201"/>
    <w:rsid w:val="001D725B"/>
    <w:rsid w:val="001D73DB"/>
    <w:rsid w:val="001D7576"/>
    <w:rsid w:val="001D75BF"/>
    <w:rsid w:val="001D76C3"/>
    <w:rsid w:val="001D784F"/>
    <w:rsid w:val="001D7935"/>
    <w:rsid w:val="001D7945"/>
    <w:rsid w:val="001D7A45"/>
    <w:rsid w:val="001D7A7E"/>
    <w:rsid w:val="001D7C02"/>
    <w:rsid w:val="001D7C11"/>
    <w:rsid w:val="001D7D91"/>
    <w:rsid w:val="001E002A"/>
    <w:rsid w:val="001E00F4"/>
    <w:rsid w:val="001E025D"/>
    <w:rsid w:val="001E069B"/>
    <w:rsid w:val="001E0750"/>
    <w:rsid w:val="001E078B"/>
    <w:rsid w:val="001E0D9F"/>
    <w:rsid w:val="001E1241"/>
    <w:rsid w:val="001E1380"/>
    <w:rsid w:val="001E1468"/>
    <w:rsid w:val="001E14C3"/>
    <w:rsid w:val="001E162E"/>
    <w:rsid w:val="001E1677"/>
    <w:rsid w:val="001E1AD2"/>
    <w:rsid w:val="001E1E39"/>
    <w:rsid w:val="001E1EB7"/>
    <w:rsid w:val="001E1F13"/>
    <w:rsid w:val="001E207D"/>
    <w:rsid w:val="001E20CF"/>
    <w:rsid w:val="001E2380"/>
    <w:rsid w:val="001E24E5"/>
    <w:rsid w:val="001E272C"/>
    <w:rsid w:val="001E2767"/>
    <w:rsid w:val="001E2832"/>
    <w:rsid w:val="001E29FC"/>
    <w:rsid w:val="001E2A63"/>
    <w:rsid w:val="001E2E75"/>
    <w:rsid w:val="001E2F60"/>
    <w:rsid w:val="001E3042"/>
    <w:rsid w:val="001E3452"/>
    <w:rsid w:val="001E3656"/>
    <w:rsid w:val="001E36ED"/>
    <w:rsid w:val="001E3AFA"/>
    <w:rsid w:val="001E3CD1"/>
    <w:rsid w:val="001E3F5D"/>
    <w:rsid w:val="001E3FE0"/>
    <w:rsid w:val="001E41CA"/>
    <w:rsid w:val="001E42DB"/>
    <w:rsid w:val="001E43CC"/>
    <w:rsid w:val="001E4847"/>
    <w:rsid w:val="001E4A34"/>
    <w:rsid w:val="001E4AE6"/>
    <w:rsid w:val="001E4B19"/>
    <w:rsid w:val="001E4B9E"/>
    <w:rsid w:val="001E4F01"/>
    <w:rsid w:val="001E4F90"/>
    <w:rsid w:val="001E51EA"/>
    <w:rsid w:val="001E51F5"/>
    <w:rsid w:val="001E5C1F"/>
    <w:rsid w:val="001E5DC0"/>
    <w:rsid w:val="001E5EB5"/>
    <w:rsid w:val="001E5EEF"/>
    <w:rsid w:val="001E5FF0"/>
    <w:rsid w:val="001E65FA"/>
    <w:rsid w:val="001E67AA"/>
    <w:rsid w:val="001E69E3"/>
    <w:rsid w:val="001E6CE3"/>
    <w:rsid w:val="001E712B"/>
    <w:rsid w:val="001E7221"/>
    <w:rsid w:val="001E72E1"/>
    <w:rsid w:val="001E74AB"/>
    <w:rsid w:val="001E7724"/>
    <w:rsid w:val="001E7986"/>
    <w:rsid w:val="001E7B54"/>
    <w:rsid w:val="001E7BE8"/>
    <w:rsid w:val="001E7CB4"/>
    <w:rsid w:val="001E7F35"/>
    <w:rsid w:val="001E7FC7"/>
    <w:rsid w:val="001F0017"/>
    <w:rsid w:val="001F001E"/>
    <w:rsid w:val="001F008F"/>
    <w:rsid w:val="001F0120"/>
    <w:rsid w:val="001F0493"/>
    <w:rsid w:val="001F0578"/>
    <w:rsid w:val="001F058E"/>
    <w:rsid w:val="001F0A1D"/>
    <w:rsid w:val="001F0B40"/>
    <w:rsid w:val="001F0C2B"/>
    <w:rsid w:val="001F0C4F"/>
    <w:rsid w:val="001F0F11"/>
    <w:rsid w:val="001F12A7"/>
    <w:rsid w:val="001F138C"/>
    <w:rsid w:val="001F14A8"/>
    <w:rsid w:val="001F159D"/>
    <w:rsid w:val="001F1AA3"/>
    <w:rsid w:val="001F1ACE"/>
    <w:rsid w:val="001F2B62"/>
    <w:rsid w:val="001F2CBC"/>
    <w:rsid w:val="001F32E2"/>
    <w:rsid w:val="001F34C5"/>
    <w:rsid w:val="001F36C7"/>
    <w:rsid w:val="001F39ED"/>
    <w:rsid w:val="001F3A3A"/>
    <w:rsid w:val="001F3B23"/>
    <w:rsid w:val="001F3EB0"/>
    <w:rsid w:val="001F42B1"/>
    <w:rsid w:val="001F45B2"/>
    <w:rsid w:val="001F46DE"/>
    <w:rsid w:val="001F47CE"/>
    <w:rsid w:val="001F48DA"/>
    <w:rsid w:val="001F4916"/>
    <w:rsid w:val="001F4A2E"/>
    <w:rsid w:val="001F4F8D"/>
    <w:rsid w:val="001F522B"/>
    <w:rsid w:val="001F52FA"/>
    <w:rsid w:val="001F5D9A"/>
    <w:rsid w:val="001F628E"/>
    <w:rsid w:val="001F649C"/>
    <w:rsid w:val="001F656C"/>
    <w:rsid w:val="001F6B6B"/>
    <w:rsid w:val="001F6E06"/>
    <w:rsid w:val="001F7169"/>
    <w:rsid w:val="001F735D"/>
    <w:rsid w:val="001F7466"/>
    <w:rsid w:val="001F7602"/>
    <w:rsid w:val="001F77CB"/>
    <w:rsid w:val="001F7806"/>
    <w:rsid w:val="001F7809"/>
    <w:rsid w:val="001F784D"/>
    <w:rsid w:val="001F789B"/>
    <w:rsid w:val="001F78A1"/>
    <w:rsid w:val="0020081A"/>
    <w:rsid w:val="00200901"/>
    <w:rsid w:val="00200C6D"/>
    <w:rsid w:val="00200D78"/>
    <w:rsid w:val="00200F91"/>
    <w:rsid w:val="002011D7"/>
    <w:rsid w:val="002013CE"/>
    <w:rsid w:val="002013CF"/>
    <w:rsid w:val="00201810"/>
    <w:rsid w:val="00201A08"/>
    <w:rsid w:val="00201DC8"/>
    <w:rsid w:val="00201EAC"/>
    <w:rsid w:val="00201FD5"/>
    <w:rsid w:val="002029C0"/>
    <w:rsid w:val="00202ABA"/>
    <w:rsid w:val="00202F31"/>
    <w:rsid w:val="00202F49"/>
    <w:rsid w:val="002030A4"/>
    <w:rsid w:val="002031C9"/>
    <w:rsid w:val="00203353"/>
    <w:rsid w:val="002037D2"/>
    <w:rsid w:val="002038B7"/>
    <w:rsid w:val="00203B03"/>
    <w:rsid w:val="0020406B"/>
    <w:rsid w:val="002040A5"/>
    <w:rsid w:val="00204115"/>
    <w:rsid w:val="00204159"/>
    <w:rsid w:val="00204835"/>
    <w:rsid w:val="00204CDA"/>
    <w:rsid w:val="00204FA3"/>
    <w:rsid w:val="0020500F"/>
    <w:rsid w:val="0020512B"/>
    <w:rsid w:val="002052C2"/>
    <w:rsid w:val="00205393"/>
    <w:rsid w:val="002054AA"/>
    <w:rsid w:val="00205813"/>
    <w:rsid w:val="002058DF"/>
    <w:rsid w:val="00205C59"/>
    <w:rsid w:val="002060DD"/>
    <w:rsid w:val="002064FC"/>
    <w:rsid w:val="00206514"/>
    <w:rsid w:val="002065E4"/>
    <w:rsid w:val="00206651"/>
    <w:rsid w:val="00206662"/>
    <w:rsid w:val="00206891"/>
    <w:rsid w:val="00206A1F"/>
    <w:rsid w:val="00206B2B"/>
    <w:rsid w:val="0020702D"/>
    <w:rsid w:val="0020727A"/>
    <w:rsid w:val="00207409"/>
    <w:rsid w:val="002075A2"/>
    <w:rsid w:val="002076CB"/>
    <w:rsid w:val="002079D2"/>
    <w:rsid w:val="00207D65"/>
    <w:rsid w:val="00207FE2"/>
    <w:rsid w:val="002101DC"/>
    <w:rsid w:val="002103A8"/>
    <w:rsid w:val="002105AA"/>
    <w:rsid w:val="00210603"/>
    <w:rsid w:val="0021085F"/>
    <w:rsid w:val="00210A29"/>
    <w:rsid w:val="00210B51"/>
    <w:rsid w:val="00210B7A"/>
    <w:rsid w:val="00210C51"/>
    <w:rsid w:val="002111E0"/>
    <w:rsid w:val="00211203"/>
    <w:rsid w:val="0021153B"/>
    <w:rsid w:val="0021162C"/>
    <w:rsid w:val="00211ACF"/>
    <w:rsid w:val="00211D6A"/>
    <w:rsid w:val="00212039"/>
    <w:rsid w:val="00212274"/>
    <w:rsid w:val="00212469"/>
    <w:rsid w:val="00212606"/>
    <w:rsid w:val="002128D5"/>
    <w:rsid w:val="002128F6"/>
    <w:rsid w:val="00212962"/>
    <w:rsid w:val="00212C88"/>
    <w:rsid w:val="00212DC2"/>
    <w:rsid w:val="00213080"/>
    <w:rsid w:val="002132A6"/>
    <w:rsid w:val="002134E7"/>
    <w:rsid w:val="00213808"/>
    <w:rsid w:val="0021386D"/>
    <w:rsid w:val="00213B28"/>
    <w:rsid w:val="00213B76"/>
    <w:rsid w:val="00213EDF"/>
    <w:rsid w:val="00213F9B"/>
    <w:rsid w:val="00213FCC"/>
    <w:rsid w:val="00214354"/>
    <w:rsid w:val="0021478F"/>
    <w:rsid w:val="00214828"/>
    <w:rsid w:val="00214EAB"/>
    <w:rsid w:val="00215154"/>
    <w:rsid w:val="00215348"/>
    <w:rsid w:val="002153CA"/>
    <w:rsid w:val="00215665"/>
    <w:rsid w:val="002156EE"/>
    <w:rsid w:val="0021580B"/>
    <w:rsid w:val="00215A1F"/>
    <w:rsid w:val="00215A3B"/>
    <w:rsid w:val="00215A41"/>
    <w:rsid w:val="00215CD6"/>
    <w:rsid w:val="00215CEB"/>
    <w:rsid w:val="00215DE4"/>
    <w:rsid w:val="0021604B"/>
    <w:rsid w:val="002161C1"/>
    <w:rsid w:val="00216243"/>
    <w:rsid w:val="002164ED"/>
    <w:rsid w:val="002168BB"/>
    <w:rsid w:val="00216B5A"/>
    <w:rsid w:val="00216BB4"/>
    <w:rsid w:val="00217235"/>
    <w:rsid w:val="00217702"/>
    <w:rsid w:val="00217ACE"/>
    <w:rsid w:val="00220750"/>
    <w:rsid w:val="00220789"/>
    <w:rsid w:val="00220851"/>
    <w:rsid w:val="00220AD0"/>
    <w:rsid w:val="00220CCA"/>
    <w:rsid w:val="0022135D"/>
    <w:rsid w:val="002218D8"/>
    <w:rsid w:val="0022194F"/>
    <w:rsid w:val="00221A7A"/>
    <w:rsid w:val="00221BEB"/>
    <w:rsid w:val="00221FEB"/>
    <w:rsid w:val="0022205B"/>
    <w:rsid w:val="0022206E"/>
    <w:rsid w:val="002220D8"/>
    <w:rsid w:val="002221B9"/>
    <w:rsid w:val="00222274"/>
    <w:rsid w:val="0022231C"/>
    <w:rsid w:val="002225B7"/>
    <w:rsid w:val="0022260A"/>
    <w:rsid w:val="00222647"/>
    <w:rsid w:val="002229EF"/>
    <w:rsid w:val="00222E47"/>
    <w:rsid w:val="00223133"/>
    <w:rsid w:val="002231E6"/>
    <w:rsid w:val="00223419"/>
    <w:rsid w:val="002234C1"/>
    <w:rsid w:val="002234E0"/>
    <w:rsid w:val="00223506"/>
    <w:rsid w:val="002235AB"/>
    <w:rsid w:val="002235AE"/>
    <w:rsid w:val="002236C7"/>
    <w:rsid w:val="00223A51"/>
    <w:rsid w:val="00224181"/>
    <w:rsid w:val="00224200"/>
    <w:rsid w:val="00224482"/>
    <w:rsid w:val="00224508"/>
    <w:rsid w:val="00224511"/>
    <w:rsid w:val="00224925"/>
    <w:rsid w:val="00224A69"/>
    <w:rsid w:val="00224F1C"/>
    <w:rsid w:val="00224F70"/>
    <w:rsid w:val="00225883"/>
    <w:rsid w:val="002258DA"/>
    <w:rsid w:val="00225906"/>
    <w:rsid w:val="00225A07"/>
    <w:rsid w:val="00225C1B"/>
    <w:rsid w:val="00225DCE"/>
    <w:rsid w:val="00225F1E"/>
    <w:rsid w:val="0022622A"/>
    <w:rsid w:val="00226236"/>
    <w:rsid w:val="0022646A"/>
    <w:rsid w:val="00226869"/>
    <w:rsid w:val="00226B3F"/>
    <w:rsid w:val="00226B82"/>
    <w:rsid w:val="00226EF5"/>
    <w:rsid w:val="00226F4C"/>
    <w:rsid w:val="00227087"/>
    <w:rsid w:val="002271D9"/>
    <w:rsid w:val="0022729F"/>
    <w:rsid w:val="00227403"/>
    <w:rsid w:val="00227473"/>
    <w:rsid w:val="0022749D"/>
    <w:rsid w:val="0022755D"/>
    <w:rsid w:val="002275BE"/>
    <w:rsid w:val="002275CF"/>
    <w:rsid w:val="002277C7"/>
    <w:rsid w:val="002278CB"/>
    <w:rsid w:val="00227D4E"/>
    <w:rsid w:val="00227D8E"/>
    <w:rsid w:val="00227E9A"/>
    <w:rsid w:val="00227F4F"/>
    <w:rsid w:val="00230543"/>
    <w:rsid w:val="00230685"/>
    <w:rsid w:val="00230B67"/>
    <w:rsid w:val="00230C1C"/>
    <w:rsid w:val="00230E3F"/>
    <w:rsid w:val="0023107D"/>
    <w:rsid w:val="002312C6"/>
    <w:rsid w:val="0023160C"/>
    <w:rsid w:val="00231653"/>
    <w:rsid w:val="00231A2C"/>
    <w:rsid w:val="00231C0C"/>
    <w:rsid w:val="00231DB5"/>
    <w:rsid w:val="0023222B"/>
    <w:rsid w:val="0023229F"/>
    <w:rsid w:val="00232E32"/>
    <w:rsid w:val="00232F1D"/>
    <w:rsid w:val="00233447"/>
    <w:rsid w:val="00233614"/>
    <w:rsid w:val="00233657"/>
    <w:rsid w:val="00233678"/>
    <w:rsid w:val="0023375C"/>
    <w:rsid w:val="00233D37"/>
    <w:rsid w:val="00233DAC"/>
    <w:rsid w:val="002340BE"/>
    <w:rsid w:val="00234125"/>
    <w:rsid w:val="00234135"/>
    <w:rsid w:val="002341C1"/>
    <w:rsid w:val="002341D6"/>
    <w:rsid w:val="0023427C"/>
    <w:rsid w:val="002342BA"/>
    <w:rsid w:val="00234422"/>
    <w:rsid w:val="00234492"/>
    <w:rsid w:val="002344CF"/>
    <w:rsid w:val="00234628"/>
    <w:rsid w:val="0023487F"/>
    <w:rsid w:val="00234BF6"/>
    <w:rsid w:val="00234DC2"/>
    <w:rsid w:val="002352FF"/>
    <w:rsid w:val="00235387"/>
    <w:rsid w:val="002354AC"/>
    <w:rsid w:val="00235BDD"/>
    <w:rsid w:val="00235C85"/>
    <w:rsid w:val="00235D8B"/>
    <w:rsid w:val="00235EC9"/>
    <w:rsid w:val="00235F0E"/>
    <w:rsid w:val="0023603E"/>
    <w:rsid w:val="00236ACB"/>
    <w:rsid w:val="00236B11"/>
    <w:rsid w:val="00236DEB"/>
    <w:rsid w:val="00236F08"/>
    <w:rsid w:val="002371C6"/>
    <w:rsid w:val="00237231"/>
    <w:rsid w:val="002376D2"/>
    <w:rsid w:val="002377CF"/>
    <w:rsid w:val="00237820"/>
    <w:rsid w:val="00237D6B"/>
    <w:rsid w:val="002400C9"/>
    <w:rsid w:val="00240240"/>
    <w:rsid w:val="00240278"/>
    <w:rsid w:val="002403BD"/>
    <w:rsid w:val="00240D8F"/>
    <w:rsid w:val="00240DC2"/>
    <w:rsid w:val="00240ED5"/>
    <w:rsid w:val="00241295"/>
    <w:rsid w:val="0024135B"/>
    <w:rsid w:val="0024150E"/>
    <w:rsid w:val="00241557"/>
    <w:rsid w:val="002417A2"/>
    <w:rsid w:val="002417F2"/>
    <w:rsid w:val="00241813"/>
    <w:rsid w:val="002418E0"/>
    <w:rsid w:val="00241CE1"/>
    <w:rsid w:val="00241FA4"/>
    <w:rsid w:val="0024201D"/>
    <w:rsid w:val="002420F9"/>
    <w:rsid w:val="002428CF"/>
    <w:rsid w:val="00242AF4"/>
    <w:rsid w:val="00242BD9"/>
    <w:rsid w:val="002430B3"/>
    <w:rsid w:val="00243B56"/>
    <w:rsid w:val="00243C31"/>
    <w:rsid w:val="00243DA1"/>
    <w:rsid w:val="00243E8D"/>
    <w:rsid w:val="00243FC1"/>
    <w:rsid w:val="00243FEC"/>
    <w:rsid w:val="002440E3"/>
    <w:rsid w:val="002440E6"/>
    <w:rsid w:val="00244127"/>
    <w:rsid w:val="00244298"/>
    <w:rsid w:val="00244306"/>
    <w:rsid w:val="00244608"/>
    <w:rsid w:val="00244799"/>
    <w:rsid w:val="00244D97"/>
    <w:rsid w:val="00244DEF"/>
    <w:rsid w:val="00244F50"/>
    <w:rsid w:val="00244FB7"/>
    <w:rsid w:val="002451CB"/>
    <w:rsid w:val="002453A3"/>
    <w:rsid w:val="00245499"/>
    <w:rsid w:val="002454C6"/>
    <w:rsid w:val="002454F2"/>
    <w:rsid w:val="00245560"/>
    <w:rsid w:val="002458FF"/>
    <w:rsid w:val="00245BFE"/>
    <w:rsid w:val="00245EF4"/>
    <w:rsid w:val="00245F5C"/>
    <w:rsid w:val="0024631A"/>
    <w:rsid w:val="00246439"/>
    <w:rsid w:val="00246883"/>
    <w:rsid w:val="00246886"/>
    <w:rsid w:val="00246914"/>
    <w:rsid w:val="00246A56"/>
    <w:rsid w:val="00246BC4"/>
    <w:rsid w:val="00246D34"/>
    <w:rsid w:val="00246D43"/>
    <w:rsid w:val="00246D7C"/>
    <w:rsid w:val="002470D2"/>
    <w:rsid w:val="002470D6"/>
    <w:rsid w:val="002472B6"/>
    <w:rsid w:val="002472EA"/>
    <w:rsid w:val="002474F1"/>
    <w:rsid w:val="00247570"/>
    <w:rsid w:val="00247989"/>
    <w:rsid w:val="00247A41"/>
    <w:rsid w:val="00247B3F"/>
    <w:rsid w:val="00247E1D"/>
    <w:rsid w:val="00247E5A"/>
    <w:rsid w:val="00247E66"/>
    <w:rsid w:val="00250208"/>
    <w:rsid w:val="0025030C"/>
    <w:rsid w:val="0025032A"/>
    <w:rsid w:val="00250420"/>
    <w:rsid w:val="002506EC"/>
    <w:rsid w:val="00250C12"/>
    <w:rsid w:val="00250F1B"/>
    <w:rsid w:val="002511B5"/>
    <w:rsid w:val="0025125F"/>
    <w:rsid w:val="002512CD"/>
    <w:rsid w:val="002512E8"/>
    <w:rsid w:val="00251324"/>
    <w:rsid w:val="00251465"/>
    <w:rsid w:val="00251965"/>
    <w:rsid w:val="00251A29"/>
    <w:rsid w:val="00251A59"/>
    <w:rsid w:val="00251A60"/>
    <w:rsid w:val="00251C27"/>
    <w:rsid w:val="00251DE5"/>
    <w:rsid w:val="00252073"/>
    <w:rsid w:val="00252247"/>
    <w:rsid w:val="00252313"/>
    <w:rsid w:val="00252610"/>
    <w:rsid w:val="00252880"/>
    <w:rsid w:val="00252939"/>
    <w:rsid w:val="00252A0B"/>
    <w:rsid w:val="00252A6F"/>
    <w:rsid w:val="00252DFE"/>
    <w:rsid w:val="002533D8"/>
    <w:rsid w:val="0025370F"/>
    <w:rsid w:val="00253790"/>
    <w:rsid w:val="002539B2"/>
    <w:rsid w:val="00253EDA"/>
    <w:rsid w:val="00253EF1"/>
    <w:rsid w:val="00253F98"/>
    <w:rsid w:val="00254354"/>
    <w:rsid w:val="0025435F"/>
    <w:rsid w:val="00254A88"/>
    <w:rsid w:val="00254B9A"/>
    <w:rsid w:val="00254C34"/>
    <w:rsid w:val="00254DA6"/>
    <w:rsid w:val="00255148"/>
    <w:rsid w:val="00255392"/>
    <w:rsid w:val="0025545F"/>
    <w:rsid w:val="002554E7"/>
    <w:rsid w:val="00255649"/>
    <w:rsid w:val="00255844"/>
    <w:rsid w:val="00255A29"/>
    <w:rsid w:val="00255D50"/>
    <w:rsid w:val="00255D76"/>
    <w:rsid w:val="00255DA2"/>
    <w:rsid w:val="0025639F"/>
    <w:rsid w:val="002563B1"/>
    <w:rsid w:val="00256575"/>
    <w:rsid w:val="002567DD"/>
    <w:rsid w:val="00256C39"/>
    <w:rsid w:val="00256DB3"/>
    <w:rsid w:val="002571B2"/>
    <w:rsid w:val="00257334"/>
    <w:rsid w:val="00257879"/>
    <w:rsid w:val="00257C33"/>
    <w:rsid w:val="00257CDB"/>
    <w:rsid w:val="00257F18"/>
    <w:rsid w:val="00257F69"/>
    <w:rsid w:val="00260029"/>
    <w:rsid w:val="00260113"/>
    <w:rsid w:val="002603D6"/>
    <w:rsid w:val="00260938"/>
    <w:rsid w:val="00260D21"/>
    <w:rsid w:val="00261109"/>
    <w:rsid w:val="002612EC"/>
    <w:rsid w:val="00261335"/>
    <w:rsid w:val="00261784"/>
    <w:rsid w:val="00261970"/>
    <w:rsid w:val="00261C2D"/>
    <w:rsid w:val="00261C39"/>
    <w:rsid w:val="00261D9E"/>
    <w:rsid w:val="00261FB0"/>
    <w:rsid w:val="00262285"/>
    <w:rsid w:val="0026264D"/>
    <w:rsid w:val="00262742"/>
    <w:rsid w:val="00262C36"/>
    <w:rsid w:val="00262DA1"/>
    <w:rsid w:val="00262F74"/>
    <w:rsid w:val="00263116"/>
    <w:rsid w:val="00263480"/>
    <w:rsid w:val="0026350D"/>
    <w:rsid w:val="0026353B"/>
    <w:rsid w:val="002635CD"/>
    <w:rsid w:val="0026384E"/>
    <w:rsid w:val="002638FB"/>
    <w:rsid w:val="00263D78"/>
    <w:rsid w:val="00263FC5"/>
    <w:rsid w:val="002640A9"/>
    <w:rsid w:val="00264232"/>
    <w:rsid w:val="00264291"/>
    <w:rsid w:val="0026431F"/>
    <w:rsid w:val="00264640"/>
    <w:rsid w:val="00264676"/>
    <w:rsid w:val="00264826"/>
    <w:rsid w:val="00264B45"/>
    <w:rsid w:val="00264D1F"/>
    <w:rsid w:val="00264F44"/>
    <w:rsid w:val="002650C5"/>
    <w:rsid w:val="00265132"/>
    <w:rsid w:val="00265604"/>
    <w:rsid w:val="0026577F"/>
    <w:rsid w:val="002657B5"/>
    <w:rsid w:val="00265AC0"/>
    <w:rsid w:val="00265CA9"/>
    <w:rsid w:val="00266087"/>
    <w:rsid w:val="002663FE"/>
    <w:rsid w:val="002664FD"/>
    <w:rsid w:val="00266857"/>
    <w:rsid w:val="00266873"/>
    <w:rsid w:val="00266D19"/>
    <w:rsid w:val="0026713B"/>
    <w:rsid w:val="002672E1"/>
    <w:rsid w:val="00267480"/>
    <w:rsid w:val="00267965"/>
    <w:rsid w:val="00267AD7"/>
    <w:rsid w:val="00267C9A"/>
    <w:rsid w:val="00267D5F"/>
    <w:rsid w:val="00267DAC"/>
    <w:rsid w:val="00267DEA"/>
    <w:rsid w:val="00270176"/>
    <w:rsid w:val="00270231"/>
    <w:rsid w:val="002704BD"/>
    <w:rsid w:val="0027052B"/>
    <w:rsid w:val="00270559"/>
    <w:rsid w:val="00270574"/>
    <w:rsid w:val="002708F0"/>
    <w:rsid w:val="002708FD"/>
    <w:rsid w:val="0027092A"/>
    <w:rsid w:val="00270C4B"/>
    <w:rsid w:val="00270CC7"/>
    <w:rsid w:val="00270F66"/>
    <w:rsid w:val="00270FF0"/>
    <w:rsid w:val="00271007"/>
    <w:rsid w:val="0027123D"/>
    <w:rsid w:val="002713E6"/>
    <w:rsid w:val="00271537"/>
    <w:rsid w:val="0027179F"/>
    <w:rsid w:val="00271B15"/>
    <w:rsid w:val="00271B3C"/>
    <w:rsid w:val="00271BFD"/>
    <w:rsid w:val="00271D08"/>
    <w:rsid w:val="00271D27"/>
    <w:rsid w:val="00271DB7"/>
    <w:rsid w:val="00271F02"/>
    <w:rsid w:val="00271F12"/>
    <w:rsid w:val="002720FF"/>
    <w:rsid w:val="002721D4"/>
    <w:rsid w:val="00272291"/>
    <w:rsid w:val="00272488"/>
    <w:rsid w:val="00272815"/>
    <w:rsid w:val="00272CB2"/>
    <w:rsid w:val="0027308E"/>
    <w:rsid w:val="00273151"/>
    <w:rsid w:val="00273163"/>
    <w:rsid w:val="0027318F"/>
    <w:rsid w:val="00273716"/>
    <w:rsid w:val="002739E6"/>
    <w:rsid w:val="00273A2F"/>
    <w:rsid w:val="00273A74"/>
    <w:rsid w:val="00273C16"/>
    <w:rsid w:val="00273CF0"/>
    <w:rsid w:val="00273E5D"/>
    <w:rsid w:val="00273FE6"/>
    <w:rsid w:val="002740AC"/>
    <w:rsid w:val="0027425C"/>
    <w:rsid w:val="002744CA"/>
    <w:rsid w:val="002747FC"/>
    <w:rsid w:val="002748B1"/>
    <w:rsid w:val="00274ABE"/>
    <w:rsid w:val="00274E51"/>
    <w:rsid w:val="002757B7"/>
    <w:rsid w:val="002758AA"/>
    <w:rsid w:val="0027598C"/>
    <w:rsid w:val="00275E67"/>
    <w:rsid w:val="00275E7B"/>
    <w:rsid w:val="00275ED0"/>
    <w:rsid w:val="0027601B"/>
    <w:rsid w:val="002760FC"/>
    <w:rsid w:val="00276255"/>
    <w:rsid w:val="002768E5"/>
    <w:rsid w:val="00276C88"/>
    <w:rsid w:val="00276D82"/>
    <w:rsid w:val="002776DD"/>
    <w:rsid w:val="00277871"/>
    <w:rsid w:val="002778B5"/>
    <w:rsid w:val="00277B6A"/>
    <w:rsid w:val="00277D05"/>
    <w:rsid w:val="00277E26"/>
    <w:rsid w:val="00280091"/>
    <w:rsid w:val="0028015E"/>
    <w:rsid w:val="0028016E"/>
    <w:rsid w:val="00280242"/>
    <w:rsid w:val="002804B9"/>
    <w:rsid w:val="002805C5"/>
    <w:rsid w:val="0028063F"/>
    <w:rsid w:val="002806F8"/>
    <w:rsid w:val="0028070C"/>
    <w:rsid w:val="00280864"/>
    <w:rsid w:val="00280C86"/>
    <w:rsid w:val="00280DA4"/>
    <w:rsid w:val="002810AF"/>
    <w:rsid w:val="002810FB"/>
    <w:rsid w:val="0028125B"/>
    <w:rsid w:val="002814FB"/>
    <w:rsid w:val="00281536"/>
    <w:rsid w:val="00281648"/>
    <w:rsid w:val="0028197B"/>
    <w:rsid w:val="00281A25"/>
    <w:rsid w:val="00281BD0"/>
    <w:rsid w:val="00281BF4"/>
    <w:rsid w:val="00281C1E"/>
    <w:rsid w:val="00281DC4"/>
    <w:rsid w:val="00281FD4"/>
    <w:rsid w:val="002820D5"/>
    <w:rsid w:val="002821B2"/>
    <w:rsid w:val="002822A1"/>
    <w:rsid w:val="0028233D"/>
    <w:rsid w:val="00282392"/>
    <w:rsid w:val="002823C6"/>
    <w:rsid w:val="002826BC"/>
    <w:rsid w:val="00282855"/>
    <w:rsid w:val="002828B1"/>
    <w:rsid w:val="00282972"/>
    <w:rsid w:val="00282ABB"/>
    <w:rsid w:val="00282BF9"/>
    <w:rsid w:val="002830B5"/>
    <w:rsid w:val="002831DA"/>
    <w:rsid w:val="002831EC"/>
    <w:rsid w:val="002834EC"/>
    <w:rsid w:val="002838EC"/>
    <w:rsid w:val="002839A9"/>
    <w:rsid w:val="00283A46"/>
    <w:rsid w:val="00283C3E"/>
    <w:rsid w:val="00283E62"/>
    <w:rsid w:val="00283F81"/>
    <w:rsid w:val="00284475"/>
    <w:rsid w:val="002844D7"/>
    <w:rsid w:val="0028469A"/>
    <w:rsid w:val="002846C2"/>
    <w:rsid w:val="00284867"/>
    <w:rsid w:val="00284905"/>
    <w:rsid w:val="002849B0"/>
    <w:rsid w:val="00284E52"/>
    <w:rsid w:val="00284EB2"/>
    <w:rsid w:val="00284F33"/>
    <w:rsid w:val="002857ED"/>
    <w:rsid w:val="00285E8C"/>
    <w:rsid w:val="00286040"/>
    <w:rsid w:val="0028655D"/>
    <w:rsid w:val="0028664F"/>
    <w:rsid w:val="0028676B"/>
    <w:rsid w:val="00286841"/>
    <w:rsid w:val="00286893"/>
    <w:rsid w:val="0028698D"/>
    <w:rsid w:val="00286DE7"/>
    <w:rsid w:val="0028726F"/>
    <w:rsid w:val="00287353"/>
    <w:rsid w:val="002873C2"/>
    <w:rsid w:val="002873E2"/>
    <w:rsid w:val="00287407"/>
    <w:rsid w:val="0028765E"/>
    <w:rsid w:val="00287875"/>
    <w:rsid w:val="00287B03"/>
    <w:rsid w:val="00287C4A"/>
    <w:rsid w:val="00287D32"/>
    <w:rsid w:val="00287E2A"/>
    <w:rsid w:val="00290268"/>
    <w:rsid w:val="00290B6F"/>
    <w:rsid w:val="002912F0"/>
    <w:rsid w:val="00291634"/>
    <w:rsid w:val="002917DC"/>
    <w:rsid w:val="00291878"/>
    <w:rsid w:val="00291AD2"/>
    <w:rsid w:val="00291B4C"/>
    <w:rsid w:val="00291B72"/>
    <w:rsid w:val="00291C50"/>
    <w:rsid w:val="00291E1E"/>
    <w:rsid w:val="00291E6F"/>
    <w:rsid w:val="00291EED"/>
    <w:rsid w:val="00291F44"/>
    <w:rsid w:val="00292187"/>
    <w:rsid w:val="00292194"/>
    <w:rsid w:val="0029248D"/>
    <w:rsid w:val="00292684"/>
    <w:rsid w:val="0029299F"/>
    <w:rsid w:val="00292C01"/>
    <w:rsid w:val="00292C2E"/>
    <w:rsid w:val="00293031"/>
    <w:rsid w:val="00293044"/>
    <w:rsid w:val="002930F6"/>
    <w:rsid w:val="00293127"/>
    <w:rsid w:val="00293250"/>
    <w:rsid w:val="002932D9"/>
    <w:rsid w:val="002935BA"/>
    <w:rsid w:val="00293717"/>
    <w:rsid w:val="002939FD"/>
    <w:rsid w:val="00293BE2"/>
    <w:rsid w:val="00293C24"/>
    <w:rsid w:val="00293D18"/>
    <w:rsid w:val="00293D19"/>
    <w:rsid w:val="00293D1C"/>
    <w:rsid w:val="00293D36"/>
    <w:rsid w:val="00293DCD"/>
    <w:rsid w:val="002940A2"/>
    <w:rsid w:val="00294320"/>
    <w:rsid w:val="002943DB"/>
    <w:rsid w:val="0029454C"/>
    <w:rsid w:val="00294697"/>
    <w:rsid w:val="002948D1"/>
    <w:rsid w:val="00294A7D"/>
    <w:rsid w:val="00294B11"/>
    <w:rsid w:val="00294DB8"/>
    <w:rsid w:val="0029557F"/>
    <w:rsid w:val="002955FA"/>
    <w:rsid w:val="002956ED"/>
    <w:rsid w:val="00295851"/>
    <w:rsid w:val="00296799"/>
    <w:rsid w:val="002969A9"/>
    <w:rsid w:val="00296C94"/>
    <w:rsid w:val="00296D8E"/>
    <w:rsid w:val="00296EB2"/>
    <w:rsid w:val="00296EF7"/>
    <w:rsid w:val="00297180"/>
    <w:rsid w:val="002975A8"/>
    <w:rsid w:val="00297A57"/>
    <w:rsid w:val="00297B3B"/>
    <w:rsid w:val="00297C28"/>
    <w:rsid w:val="00297D79"/>
    <w:rsid w:val="00297D85"/>
    <w:rsid w:val="00297D9F"/>
    <w:rsid w:val="00297DAA"/>
    <w:rsid w:val="00297F34"/>
    <w:rsid w:val="002A00AE"/>
    <w:rsid w:val="002A01C2"/>
    <w:rsid w:val="002A029C"/>
    <w:rsid w:val="002A0620"/>
    <w:rsid w:val="002A0790"/>
    <w:rsid w:val="002A07A1"/>
    <w:rsid w:val="002A0906"/>
    <w:rsid w:val="002A0A90"/>
    <w:rsid w:val="002A0AF5"/>
    <w:rsid w:val="002A0B1C"/>
    <w:rsid w:val="002A0B74"/>
    <w:rsid w:val="002A0C4D"/>
    <w:rsid w:val="002A12FF"/>
    <w:rsid w:val="002A13BC"/>
    <w:rsid w:val="002A14CB"/>
    <w:rsid w:val="002A15D9"/>
    <w:rsid w:val="002A174B"/>
    <w:rsid w:val="002A1774"/>
    <w:rsid w:val="002A1811"/>
    <w:rsid w:val="002A185D"/>
    <w:rsid w:val="002A1A0F"/>
    <w:rsid w:val="002A1D1B"/>
    <w:rsid w:val="002A1F5C"/>
    <w:rsid w:val="002A25CE"/>
    <w:rsid w:val="002A270A"/>
    <w:rsid w:val="002A293B"/>
    <w:rsid w:val="002A2AEB"/>
    <w:rsid w:val="002A2E4B"/>
    <w:rsid w:val="002A301D"/>
    <w:rsid w:val="002A30E1"/>
    <w:rsid w:val="002A3167"/>
    <w:rsid w:val="002A317E"/>
    <w:rsid w:val="002A3228"/>
    <w:rsid w:val="002A332C"/>
    <w:rsid w:val="002A382A"/>
    <w:rsid w:val="002A3991"/>
    <w:rsid w:val="002A3D0E"/>
    <w:rsid w:val="002A3DFE"/>
    <w:rsid w:val="002A3ED9"/>
    <w:rsid w:val="002A3F7A"/>
    <w:rsid w:val="002A3FD2"/>
    <w:rsid w:val="002A3FDC"/>
    <w:rsid w:val="002A4046"/>
    <w:rsid w:val="002A4141"/>
    <w:rsid w:val="002A4173"/>
    <w:rsid w:val="002A4292"/>
    <w:rsid w:val="002A42B3"/>
    <w:rsid w:val="002A4633"/>
    <w:rsid w:val="002A4852"/>
    <w:rsid w:val="002A49A9"/>
    <w:rsid w:val="002A4C11"/>
    <w:rsid w:val="002A4C15"/>
    <w:rsid w:val="002A4D82"/>
    <w:rsid w:val="002A4FF3"/>
    <w:rsid w:val="002A5048"/>
    <w:rsid w:val="002A51A6"/>
    <w:rsid w:val="002A52C3"/>
    <w:rsid w:val="002A5336"/>
    <w:rsid w:val="002A555C"/>
    <w:rsid w:val="002A55F3"/>
    <w:rsid w:val="002A57BD"/>
    <w:rsid w:val="002A596E"/>
    <w:rsid w:val="002A5B63"/>
    <w:rsid w:val="002A5C67"/>
    <w:rsid w:val="002A6079"/>
    <w:rsid w:val="002A6094"/>
    <w:rsid w:val="002A66AD"/>
    <w:rsid w:val="002A6717"/>
    <w:rsid w:val="002A6A6C"/>
    <w:rsid w:val="002A6B12"/>
    <w:rsid w:val="002A6CDE"/>
    <w:rsid w:val="002A767F"/>
    <w:rsid w:val="002A7880"/>
    <w:rsid w:val="002A7ACE"/>
    <w:rsid w:val="002B006F"/>
    <w:rsid w:val="002B03D6"/>
    <w:rsid w:val="002B0520"/>
    <w:rsid w:val="002B0A36"/>
    <w:rsid w:val="002B0C9C"/>
    <w:rsid w:val="002B0CED"/>
    <w:rsid w:val="002B1159"/>
    <w:rsid w:val="002B12D9"/>
    <w:rsid w:val="002B14BC"/>
    <w:rsid w:val="002B14C9"/>
    <w:rsid w:val="002B1730"/>
    <w:rsid w:val="002B17E8"/>
    <w:rsid w:val="002B18C6"/>
    <w:rsid w:val="002B1C89"/>
    <w:rsid w:val="002B1DB7"/>
    <w:rsid w:val="002B211E"/>
    <w:rsid w:val="002B22CD"/>
    <w:rsid w:val="002B296B"/>
    <w:rsid w:val="002B2DDA"/>
    <w:rsid w:val="002B2F7B"/>
    <w:rsid w:val="002B3230"/>
    <w:rsid w:val="002B3898"/>
    <w:rsid w:val="002B3934"/>
    <w:rsid w:val="002B3AF2"/>
    <w:rsid w:val="002B3DD3"/>
    <w:rsid w:val="002B4114"/>
    <w:rsid w:val="002B462E"/>
    <w:rsid w:val="002B4776"/>
    <w:rsid w:val="002B483B"/>
    <w:rsid w:val="002B495C"/>
    <w:rsid w:val="002B4D0E"/>
    <w:rsid w:val="002B4E66"/>
    <w:rsid w:val="002B4F36"/>
    <w:rsid w:val="002B5027"/>
    <w:rsid w:val="002B5225"/>
    <w:rsid w:val="002B529A"/>
    <w:rsid w:val="002B5443"/>
    <w:rsid w:val="002B5785"/>
    <w:rsid w:val="002B578B"/>
    <w:rsid w:val="002B58B7"/>
    <w:rsid w:val="002B5AD6"/>
    <w:rsid w:val="002B5B1A"/>
    <w:rsid w:val="002B5B2A"/>
    <w:rsid w:val="002B5E9A"/>
    <w:rsid w:val="002B6178"/>
    <w:rsid w:val="002B62FB"/>
    <w:rsid w:val="002B6481"/>
    <w:rsid w:val="002B64EE"/>
    <w:rsid w:val="002B6545"/>
    <w:rsid w:val="002B6619"/>
    <w:rsid w:val="002B6635"/>
    <w:rsid w:val="002B6850"/>
    <w:rsid w:val="002B6AD1"/>
    <w:rsid w:val="002B6B19"/>
    <w:rsid w:val="002B6C31"/>
    <w:rsid w:val="002B6CA8"/>
    <w:rsid w:val="002B6E07"/>
    <w:rsid w:val="002B6F5B"/>
    <w:rsid w:val="002B6FF5"/>
    <w:rsid w:val="002B70C8"/>
    <w:rsid w:val="002B7162"/>
    <w:rsid w:val="002B76D5"/>
    <w:rsid w:val="002B7913"/>
    <w:rsid w:val="002B7930"/>
    <w:rsid w:val="002B7BC2"/>
    <w:rsid w:val="002B7EE1"/>
    <w:rsid w:val="002B7F92"/>
    <w:rsid w:val="002C01A9"/>
    <w:rsid w:val="002C01AE"/>
    <w:rsid w:val="002C0295"/>
    <w:rsid w:val="002C03BD"/>
    <w:rsid w:val="002C05C6"/>
    <w:rsid w:val="002C0A55"/>
    <w:rsid w:val="002C0B6B"/>
    <w:rsid w:val="002C0ED0"/>
    <w:rsid w:val="002C0ED4"/>
    <w:rsid w:val="002C0F6E"/>
    <w:rsid w:val="002C139B"/>
    <w:rsid w:val="002C17AE"/>
    <w:rsid w:val="002C18AC"/>
    <w:rsid w:val="002C1903"/>
    <w:rsid w:val="002C1970"/>
    <w:rsid w:val="002C1F0A"/>
    <w:rsid w:val="002C1F40"/>
    <w:rsid w:val="002C20AD"/>
    <w:rsid w:val="002C21D4"/>
    <w:rsid w:val="002C2ABC"/>
    <w:rsid w:val="002C2BCF"/>
    <w:rsid w:val="002C2D55"/>
    <w:rsid w:val="002C2E19"/>
    <w:rsid w:val="002C2E1F"/>
    <w:rsid w:val="002C2E5C"/>
    <w:rsid w:val="002C31ED"/>
    <w:rsid w:val="002C32A6"/>
    <w:rsid w:val="002C3945"/>
    <w:rsid w:val="002C3A14"/>
    <w:rsid w:val="002C3A30"/>
    <w:rsid w:val="002C3CE1"/>
    <w:rsid w:val="002C3E6E"/>
    <w:rsid w:val="002C3F19"/>
    <w:rsid w:val="002C3FC9"/>
    <w:rsid w:val="002C3FDF"/>
    <w:rsid w:val="002C4423"/>
    <w:rsid w:val="002C44B7"/>
    <w:rsid w:val="002C47A5"/>
    <w:rsid w:val="002C4952"/>
    <w:rsid w:val="002C4AB6"/>
    <w:rsid w:val="002C4DFC"/>
    <w:rsid w:val="002C5107"/>
    <w:rsid w:val="002C5159"/>
    <w:rsid w:val="002C51B3"/>
    <w:rsid w:val="002C5299"/>
    <w:rsid w:val="002C52AB"/>
    <w:rsid w:val="002C52BC"/>
    <w:rsid w:val="002C567E"/>
    <w:rsid w:val="002C575E"/>
    <w:rsid w:val="002C580C"/>
    <w:rsid w:val="002C5834"/>
    <w:rsid w:val="002C5AF7"/>
    <w:rsid w:val="002C5B5D"/>
    <w:rsid w:val="002C5EB5"/>
    <w:rsid w:val="002C6045"/>
    <w:rsid w:val="002C60BC"/>
    <w:rsid w:val="002C6277"/>
    <w:rsid w:val="002C666A"/>
    <w:rsid w:val="002C6D48"/>
    <w:rsid w:val="002C6F22"/>
    <w:rsid w:val="002C710F"/>
    <w:rsid w:val="002C73C9"/>
    <w:rsid w:val="002C789B"/>
    <w:rsid w:val="002C78D8"/>
    <w:rsid w:val="002C7A35"/>
    <w:rsid w:val="002C7C45"/>
    <w:rsid w:val="002C7C7B"/>
    <w:rsid w:val="002C7DA7"/>
    <w:rsid w:val="002D016D"/>
    <w:rsid w:val="002D028E"/>
    <w:rsid w:val="002D07B5"/>
    <w:rsid w:val="002D0CC1"/>
    <w:rsid w:val="002D0EF3"/>
    <w:rsid w:val="002D0F9F"/>
    <w:rsid w:val="002D10EA"/>
    <w:rsid w:val="002D1536"/>
    <w:rsid w:val="002D153E"/>
    <w:rsid w:val="002D1925"/>
    <w:rsid w:val="002D1B15"/>
    <w:rsid w:val="002D1D07"/>
    <w:rsid w:val="002D1D09"/>
    <w:rsid w:val="002D1D88"/>
    <w:rsid w:val="002D1E73"/>
    <w:rsid w:val="002D1FA5"/>
    <w:rsid w:val="002D221D"/>
    <w:rsid w:val="002D245D"/>
    <w:rsid w:val="002D2863"/>
    <w:rsid w:val="002D28F0"/>
    <w:rsid w:val="002D2A4D"/>
    <w:rsid w:val="002D2F19"/>
    <w:rsid w:val="002D2F89"/>
    <w:rsid w:val="002D36F6"/>
    <w:rsid w:val="002D39EB"/>
    <w:rsid w:val="002D39F3"/>
    <w:rsid w:val="002D3B1F"/>
    <w:rsid w:val="002D3D3C"/>
    <w:rsid w:val="002D3E24"/>
    <w:rsid w:val="002D3EC7"/>
    <w:rsid w:val="002D40B0"/>
    <w:rsid w:val="002D4341"/>
    <w:rsid w:val="002D4509"/>
    <w:rsid w:val="002D4BD4"/>
    <w:rsid w:val="002D4E14"/>
    <w:rsid w:val="002D4E53"/>
    <w:rsid w:val="002D525D"/>
    <w:rsid w:val="002D532C"/>
    <w:rsid w:val="002D5510"/>
    <w:rsid w:val="002D5518"/>
    <w:rsid w:val="002D5695"/>
    <w:rsid w:val="002D5772"/>
    <w:rsid w:val="002D5929"/>
    <w:rsid w:val="002D5D4C"/>
    <w:rsid w:val="002D5ED5"/>
    <w:rsid w:val="002D60CB"/>
    <w:rsid w:val="002D6290"/>
    <w:rsid w:val="002D6352"/>
    <w:rsid w:val="002D662B"/>
    <w:rsid w:val="002D673B"/>
    <w:rsid w:val="002D68A2"/>
    <w:rsid w:val="002D6C64"/>
    <w:rsid w:val="002D6C98"/>
    <w:rsid w:val="002D729A"/>
    <w:rsid w:val="002D7487"/>
    <w:rsid w:val="002D74CB"/>
    <w:rsid w:val="002D77C3"/>
    <w:rsid w:val="002D7865"/>
    <w:rsid w:val="002D78E3"/>
    <w:rsid w:val="002D7E98"/>
    <w:rsid w:val="002D7EC9"/>
    <w:rsid w:val="002E0340"/>
    <w:rsid w:val="002E042D"/>
    <w:rsid w:val="002E04EB"/>
    <w:rsid w:val="002E0542"/>
    <w:rsid w:val="002E0744"/>
    <w:rsid w:val="002E08B9"/>
    <w:rsid w:val="002E08E4"/>
    <w:rsid w:val="002E0932"/>
    <w:rsid w:val="002E13AA"/>
    <w:rsid w:val="002E14AD"/>
    <w:rsid w:val="002E14F8"/>
    <w:rsid w:val="002E157E"/>
    <w:rsid w:val="002E1818"/>
    <w:rsid w:val="002E18E9"/>
    <w:rsid w:val="002E196E"/>
    <w:rsid w:val="002E19C9"/>
    <w:rsid w:val="002E1A74"/>
    <w:rsid w:val="002E1B8E"/>
    <w:rsid w:val="002E1D57"/>
    <w:rsid w:val="002E1E6B"/>
    <w:rsid w:val="002E2126"/>
    <w:rsid w:val="002E21B2"/>
    <w:rsid w:val="002E21DE"/>
    <w:rsid w:val="002E2398"/>
    <w:rsid w:val="002E240D"/>
    <w:rsid w:val="002E2451"/>
    <w:rsid w:val="002E272C"/>
    <w:rsid w:val="002E2C24"/>
    <w:rsid w:val="002E2D02"/>
    <w:rsid w:val="002E2E2B"/>
    <w:rsid w:val="002E308F"/>
    <w:rsid w:val="002E33C1"/>
    <w:rsid w:val="002E3981"/>
    <w:rsid w:val="002E39B8"/>
    <w:rsid w:val="002E4130"/>
    <w:rsid w:val="002E419D"/>
    <w:rsid w:val="002E4917"/>
    <w:rsid w:val="002E4A93"/>
    <w:rsid w:val="002E4BB5"/>
    <w:rsid w:val="002E4D0D"/>
    <w:rsid w:val="002E4EA4"/>
    <w:rsid w:val="002E4F44"/>
    <w:rsid w:val="002E5091"/>
    <w:rsid w:val="002E51A1"/>
    <w:rsid w:val="002E5292"/>
    <w:rsid w:val="002E5319"/>
    <w:rsid w:val="002E5360"/>
    <w:rsid w:val="002E5C6C"/>
    <w:rsid w:val="002E5C80"/>
    <w:rsid w:val="002E5E70"/>
    <w:rsid w:val="002E5E8D"/>
    <w:rsid w:val="002E5F5B"/>
    <w:rsid w:val="002E5F96"/>
    <w:rsid w:val="002E6544"/>
    <w:rsid w:val="002E65C8"/>
    <w:rsid w:val="002E66CD"/>
    <w:rsid w:val="002E6700"/>
    <w:rsid w:val="002E68A4"/>
    <w:rsid w:val="002E6B07"/>
    <w:rsid w:val="002E6C4F"/>
    <w:rsid w:val="002E6F02"/>
    <w:rsid w:val="002E6F9A"/>
    <w:rsid w:val="002E7011"/>
    <w:rsid w:val="002E7450"/>
    <w:rsid w:val="002E75E6"/>
    <w:rsid w:val="002E76E6"/>
    <w:rsid w:val="002E7708"/>
    <w:rsid w:val="002E7C24"/>
    <w:rsid w:val="002E7C42"/>
    <w:rsid w:val="002E7D28"/>
    <w:rsid w:val="002E7ED3"/>
    <w:rsid w:val="002E7FC5"/>
    <w:rsid w:val="002F00B7"/>
    <w:rsid w:val="002F0230"/>
    <w:rsid w:val="002F0608"/>
    <w:rsid w:val="002F06E1"/>
    <w:rsid w:val="002F0A9F"/>
    <w:rsid w:val="002F0C56"/>
    <w:rsid w:val="002F0E22"/>
    <w:rsid w:val="002F0E8E"/>
    <w:rsid w:val="002F100D"/>
    <w:rsid w:val="002F119A"/>
    <w:rsid w:val="002F1491"/>
    <w:rsid w:val="002F16F6"/>
    <w:rsid w:val="002F1823"/>
    <w:rsid w:val="002F185B"/>
    <w:rsid w:val="002F1956"/>
    <w:rsid w:val="002F19C0"/>
    <w:rsid w:val="002F1CC5"/>
    <w:rsid w:val="002F20E4"/>
    <w:rsid w:val="002F21AE"/>
    <w:rsid w:val="002F23C1"/>
    <w:rsid w:val="002F2421"/>
    <w:rsid w:val="002F277A"/>
    <w:rsid w:val="002F2789"/>
    <w:rsid w:val="002F2840"/>
    <w:rsid w:val="002F28BA"/>
    <w:rsid w:val="002F2B1C"/>
    <w:rsid w:val="002F356C"/>
    <w:rsid w:val="002F3634"/>
    <w:rsid w:val="002F3AAA"/>
    <w:rsid w:val="002F3CA9"/>
    <w:rsid w:val="002F3D2D"/>
    <w:rsid w:val="002F4687"/>
    <w:rsid w:val="002F47E8"/>
    <w:rsid w:val="002F48CE"/>
    <w:rsid w:val="002F4A33"/>
    <w:rsid w:val="002F4C73"/>
    <w:rsid w:val="002F4E65"/>
    <w:rsid w:val="002F4F35"/>
    <w:rsid w:val="002F4FCD"/>
    <w:rsid w:val="002F5049"/>
    <w:rsid w:val="002F5418"/>
    <w:rsid w:val="002F54F4"/>
    <w:rsid w:val="002F559A"/>
    <w:rsid w:val="002F579F"/>
    <w:rsid w:val="002F5832"/>
    <w:rsid w:val="002F5977"/>
    <w:rsid w:val="002F5A60"/>
    <w:rsid w:val="002F5AB4"/>
    <w:rsid w:val="002F5F69"/>
    <w:rsid w:val="002F6039"/>
    <w:rsid w:val="002F61CB"/>
    <w:rsid w:val="002F6205"/>
    <w:rsid w:val="002F63E3"/>
    <w:rsid w:val="002F641D"/>
    <w:rsid w:val="002F6474"/>
    <w:rsid w:val="002F6568"/>
    <w:rsid w:val="002F676A"/>
    <w:rsid w:val="002F697B"/>
    <w:rsid w:val="002F6C4B"/>
    <w:rsid w:val="002F719B"/>
    <w:rsid w:val="002F7399"/>
    <w:rsid w:val="002F77ED"/>
    <w:rsid w:val="002F78E4"/>
    <w:rsid w:val="002F7B30"/>
    <w:rsid w:val="002F7C89"/>
    <w:rsid w:val="002F7DA4"/>
    <w:rsid w:val="002F7F4F"/>
    <w:rsid w:val="00300149"/>
    <w:rsid w:val="0030027C"/>
    <w:rsid w:val="003004B1"/>
    <w:rsid w:val="0030065B"/>
    <w:rsid w:val="003007A6"/>
    <w:rsid w:val="00300809"/>
    <w:rsid w:val="00300881"/>
    <w:rsid w:val="0030094A"/>
    <w:rsid w:val="00300C75"/>
    <w:rsid w:val="00300E75"/>
    <w:rsid w:val="00300F91"/>
    <w:rsid w:val="00301038"/>
    <w:rsid w:val="00301247"/>
    <w:rsid w:val="0030124C"/>
    <w:rsid w:val="0030140E"/>
    <w:rsid w:val="0030155B"/>
    <w:rsid w:val="00301697"/>
    <w:rsid w:val="00301E0D"/>
    <w:rsid w:val="00301E12"/>
    <w:rsid w:val="003022C3"/>
    <w:rsid w:val="00302360"/>
    <w:rsid w:val="003023E7"/>
    <w:rsid w:val="00302776"/>
    <w:rsid w:val="0030287A"/>
    <w:rsid w:val="00302993"/>
    <w:rsid w:val="00302A42"/>
    <w:rsid w:val="00302BB4"/>
    <w:rsid w:val="00302C75"/>
    <w:rsid w:val="00302DC4"/>
    <w:rsid w:val="00302E71"/>
    <w:rsid w:val="003030B4"/>
    <w:rsid w:val="00303176"/>
    <w:rsid w:val="003034CA"/>
    <w:rsid w:val="003034ED"/>
    <w:rsid w:val="00303582"/>
    <w:rsid w:val="003035F4"/>
    <w:rsid w:val="00303A4D"/>
    <w:rsid w:val="00303B8E"/>
    <w:rsid w:val="00303EC5"/>
    <w:rsid w:val="003040FD"/>
    <w:rsid w:val="003042E0"/>
    <w:rsid w:val="0030432F"/>
    <w:rsid w:val="00304401"/>
    <w:rsid w:val="003045CA"/>
    <w:rsid w:val="003047A8"/>
    <w:rsid w:val="003048B3"/>
    <w:rsid w:val="003049FB"/>
    <w:rsid w:val="00304A14"/>
    <w:rsid w:val="00304D79"/>
    <w:rsid w:val="00304F55"/>
    <w:rsid w:val="00305342"/>
    <w:rsid w:val="00305487"/>
    <w:rsid w:val="003054BD"/>
    <w:rsid w:val="0030566C"/>
    <w:rsid w:val="0030584B"/>
    <w:rsid w:val="003058A7"/>
    <w:rsid w:val="003058AE"/>
    <w:rsid w:val="003060E7"/>
    <w:rsid w:val="0030614A"/>
    <w:rsid w:val="00306259"/>
    <w:rsid w:val="00306340"/>
    <w:rsid w:val="00306495"/>
    <w:rsid w:val="003065BF"/>
    <w:rsid w:val="003069D0"/>
    <w:rsid w:val="00306A07"/>
    <w:rsid w:val="00306A1E"/>
    <w:rsid w:val="00306A45"/>
    <w:rsid w:val="00306AF5"/>
    <w:rsid w:val="00306BCA"/>
    <w:rsid w:val="00306C32"/>
    <w:rsid w:val="00306C74"/>
    <w:rsid w:val="00306F5B"/>
    <w:rsid w:val="0030700A"/>
    <w:rsid w:val="00307109"/>
    <w:rsid w:val="00307138"/>
    <w:rsid w:val="00307584"/>
    <w:rsid w:val="0030793A"/>
    <w:rsid w:val="003079BB"/>
    <w:rsid w:val="00307A5F"/>
    <w:rsid w:val="00307A7B"/>
    <w:rsid w:val="00307AEB"/>
    <w:rsid w:val="00307AFE"/>
    <w:rsid w:val="00307B73"/>
    <w:rsid w:val="00307D2E"/>
    <w:rsid w:val="00307DB0"/>
    <w:rsid w:val="00307E12"/>
    <w:rsid w:val="003100AF"/>
    <w:rsid w:val="00310B05"/>
    <w:rsid w:val="00310B5D"/>
    <w:rsid w:val="00310C42"/>
    <w:rsid w:val="003110CF"/>
    <w:rsid w:val="0031112E"/>
    <w:rsid w:val="003111F8"/>
    <w:rsid w:val="0031169F"/>
    <w:rsid w:val="0031170C"/>
    <w:rsid w:val="003117B9"/>
    <w:rsid w:val="003118C3"/>
    <w:rsid w:val="003118FA"/>
    <w:rsid w:val="00311F84"/>
    <w:rsid w:val="00312030"/>
    <w:rsid w:val="003122B7"/>
    <w:rsid w:val="003125E5"/>
    <w:rsid w:val="0031284B"/>
    <w:rsid w:val="003128A3"/>
    <w:rsid w:val="00312AF0"/>
    <w:rsid w:val="00312E4C"/>
    <w:rsid w:val="003131DC"/>
    <w:rsid w:val="00313295"/>
    <w:rsid w:val="003132AB"/>
    <w:rsid w:val="003133BB"/>
    <w:rsid w:val="003134A9"/>
    <w:rsid w:val="00313614"/>
    <w:rsid w:val="00313854"/>
    <w:rsid w:val="003138AC"/>
    <w:rsid w:val="003138AD"/>
    <w:rsid w:val="00313944"/>
    <w:rsid w:val="00313C54"/>
    <w:rsid w:val="003145A7"/>
    <w:rsid w:val="003147A9"/>
    <w:rsid w:val="00314BD6"/>
    <w:rsid w:val="00314E46"/>
    <w:rsid w:val="0031521C"/>
    <w:rsid w:val="0031528F"/>
    <w:rsid w:val="00315594"/>
    <w:rsid w:val="00315761"/>
    <w:rsid w:val="003157E8"/>
    <w:rsid w:val="00315823"/>
    <w:rsid w:val="003159F8"/>
    <w:rsid w:val="003160C2"/>
    <w:rsid w:val="003161FE"/>
    <w:rsid w:val="0031631D"/>
    <w:rsid w:val="0031639D"/>
    <w:rsid w:val="003163C5"/>
    <w:rsid w:val="00316513"/>
    <w:rsid w:val="0031652D"/>
    <w:rsid w:val="00316531"/>
    <w:rsid w:val="00316570"/>
    <w:rsid w:val="00316AF4"/>
    <w:rsid w:val="0031703A"/>
    <w:rsid w:val="00317134"/>
    <w:rsid w:val="00317167"/>
    <w:rsid w:val="003174F8"/>
    <w:rsid w:val="00317645"/>
    <w:rsid w:val="00317810"/>
    <w:rsid w:val="00317AA2"/>
    <w:rsid w:val="00317CBD"/>
    <w:rsid w:val="003201EB"/>
    <w:rsid w:val="00320294"/>
    <w:rsid w:val="0032036A"/>
    <w:rsid w:val="0032089D"/>
    <w:rsid w:val="00320A26"/>
    <w:rsid w:val="00320EDA"/>
    <w:rsid w:val="00321074"/>
    <w:rsid w:val="003210B8"/>
    <w:rsid w:val="00321331"/>
    <w:rsid w:val="0032167F"/>
    <w:rsid w:val="003219F6"/>
    <w:rsid w:val="00321A4A"/>
    <w:rsid w:val="00321D20"/>
    <w:rsid w:val="00321DE2"/>
    <w:rsid w:val="003221D3"/>
    <w:rsid w:val="00322203"/>
    <w:rsid w:val="00322904"/>
    <w:rsid w:val="0032292F"/>
    <w:rsid w:val="00322AD8"/>
    <w:rsid w:val="00322AEA"/>
    <w:rsid w:val="00322C3C"/>
    <w:rsid w:val="00322CB7"/>
    <w:rsid w:val="00322E85"/>
    <w:rsid w:val="00323007"/>
    <w:rsid w:val="0032304B"/>
    <w:rsid w:val="00323066"/>
    <w:rsid w:val="003234E9"/>
    <w:rsid w:val="00323522"/>
    <w:rsid w:val="003235B6"/>
    <w:rsid w:val="003235D4"/>
    <w:rsid w:val="00323C9A"/>
    <w:rsid w:val="00323D2F"/>
    <w:rsid w:val="00323D75"/>
    <w:rsid w:val="00323F10"/>
    <w:rsid w:val="00324220"/>
    <w:rsid w:val="003243CB"/>
    <w:rsid w:val="003246AB"/>
    <w:rsid w:val="00324713"/>
    <w:rsid w:val="003249CC"/>
    <w:rsid w:val="00324A0A"/>
    <w:rsid w:val="00324A28"/>
    <w:rsid w:val="00324DD6"/>
    <w:rsid w:val="003257D2"/>
    <w:rsid w:val="00325AB5"/>
    <w:rsid w:val="00325CA5"/>
    <w:rsid w:val="00325D2F"/>
    <w:rsid w:val="00325D3F"/>
    <w:rsid w:val="00325E2E"/>
    <w:rsid w:val="003260D3"/>
    <w:rsid w:val="0032610E"/>
    <w:rsid w:val="00326156"/>
    <w:rsid w:val="00326206"/>
    <w:rsid w:val="003264A1"/>
    <w:rsid w:val="0032651B"/>
    <w:rsid w:val="00326560"/>
    <w:rsid w:val="00326D1D"/>
    <w:rsid w:val="00326E1A"/>
    <w:rsid w:val="0032727B"/>
    <w:rsid w:val="003273D8"/>
    <w:rsid w:val="003278E0"/>
    <w:rsid w:val="00327DAE"/>
    <w:rsid w:val="00327F18"/>
    <w:rsid w:val="00330275"/>
    <w:rsid w:val="00330293"/>
    <w:rsid w:val="003302A8"/>
    <w:rsid w:val="0033045A"/>
    <w:rsid w:val="0033085E"/>
    <w:rsid w:val="00330A25"/>
    <w:rsid w:val="00330B26"/>
    <w:rsid w:val="003311C4"/>
    <w:rsid w:val="0033153E"/>
    <w:rsid w:val="003316B7"/>
    <w:rsid w:val="003317D9"/>
    <w:rsid w:val="00331C78"/>
    <w:rsid w:val="00331E2F"/>
    <w:rsid w:val="00331ECA"/>
    <w:rsid w:val="00331F9F"/>
    <w:rsid w:val="003321A9"/>
    <w:rsid w:val="0033248C"/>
    <w:rsid w:val="003324A2"/>
    <w:rsid w:val="0033276D"/>
    <w:rsid w:val="00332809"/>
    <w:rsid w:val="00332D55"/>
    <w:rsid w:val="00332D61"/>
    <w:rsid w:val="00332DF5"/>
    <w:rsid w:val="0033311C"/>
    <w:rsid w:val="003333F5"/>
    <w:rsid w:val="003334D3"/>
    <w:rsid w:val="00333584"/>
    <w:rsid w:val="0033359D"/>
    <w:rsid w:val="003335ED"/>
    <w:rsid w:val="0033395B"/>
    <w:rsid w:val="00333BD5"/>
    <w:rsid w:val="00333CF9"/>
    <w:rsid w:val="0033412C"/>
    <w:rsid w:val="00334174"/>
    <w:rsid w:val="003345B9"/>
    <w:rsid w:val="00334712"/>
    <w:rsid w:val="00334A28"/>
    <w:rsid w:val="00334B24"/>
    <w:rsid w:val="00334C0A"/>
    <w:rsid w:val="00334DF6"/>
    <w:rsid w:val="00335339"/>
    <w:rsid w:val="00335554"/>
    <w:rsid w:val="0033555E"/>
    <w:rsid w:val="0033576C"/>
    <w:rsid w:val="0033585E"/>
    <w:rsid w:val="00335897"/>
    <w:rsid w:val="003358C1"/>
    <w:rsid w:val="00335A1A"/>
    <w:rsid w:val="00335A64"/>
    <w:rsid w:val="00335D78"/>
    <w:rsid w:val="00335E7E"/>
    <w:rsid w:val="00336205"/>
    <w:rsid w:val="00336530"/>
    <w:rsid w:val="003365EE"/>
    <w:rsid w:val="00336626"/>
    <w:rsid w:val="00336947"/>
    <w:rsid w:val="00336E07"/>
    <w:rsid w:val="00337266"/>
    <w:rsid w:val="00337290"/>
    <w:rsid w:val="00337373"/>
    <w:rsid w:val="003375A7"/>
    <w:rsid w:val="00337877"/>
    <w:rsid w:val="00337A5E"/>
    <w:rsid w:val="00337CC7"/>
    <w:rsid w:val="00337FDD"/>
    <w:rsid w:val="0034030E"/>
    <w:rsid w:val="00340312"/>
    <w:rsid w:val="00340324"/>
    <w:rsid w:val="00340484"/>
    <w:rsid w:val="0034067A"/>
    <w:rsid w:val="00340726"/>
    <w:rsid w:val="00340A42"/>
    <w:rsid w:val="00340EA5"/>
    <w:rsid w:val="00341133"/>
    <w:rsid w:val="00341294"/>
    <w:rsid w:val="0034135A"/>
    <w:rsid w:val="003417EE"/>
    <w:rsid w:val="003418FB"/>
    <w:rsid w:val="00341A81"/>
    <w:rsid w:val="00341AC0"/>
    <w:rsid w:val="00341B95"/>
    <w:rsid w:val="00341CD9"/>
    <w:rsid w:val="00341D84"/>
    <w:rsid w:val="0034219D"/>
    <w:rsid w:val="00342258"/>
    <w:rsid w:val="003427E2"/>
    <w:rsid w:val="00342900"/>
    <w:rsid w:val="00342C42"/>
    <w:rsid w:val="00342D7B"/>
    <w:rsid w:val="003430BE"/>
    <w:rsid w:val="003433CD"/>
    <w:rsid w:val="00343494"/>
    <w:rsid w:val="00343602"/>
    <w:rsid w:val="003436C3"/>
    <w:rsid w:val="003437B1"/>
    <w:rsid w:val="00343AB4"/>
    <w:rsid w:val="00343B0E"/>
    <w:rsid w:val="00343B23"/>
    <w:rsid w:val="00343C4F"/>
    <w:rsid w:val="00343E55"/>
    <w:rsid w:val="0034414C"/>
    <w:rsid w:val="003443A0"/>
    <w:rsid w:val="00344595"/>
    <w:rsid w:val="0034466F"/>
    <w:rsid w:val="003447B7"/>
    <w:rsid w:val="00344806"/>
    <w:rsid w:val="00344C10"/>
    <w:rsid w:val="00344C29"/>
    <w:rsid w:val="00344C9E"/>
    <w:rsid w:val="00344ED5"/>
    <w:rsid w:val="00344F1A"/>
    <w:rsid w:val="0034501A"/>
    <w:rsid w:val="00345054"/>
    <w:rsid w:val="003458F9"/>
    <w:rsid w:val="00345C59"/>
    <w:rsid w:val="003461FD"/>
    <w:rsid w:val="00346235"/>
    <w:rsid w:val="00346323"/>
    <w:rsid w:val="003467DC"/>
    <w:rsid w:val="00346873"/>
    <w:rsid w:val="003468EC"/>
    <w:rsid w:val="003469A9"/>
    <w:rsid w:val="00346B64"/>
    <w:rsid w:val="00346B65"/>
    <w:rsid w:val="00346C33"/>
    <w:rsid w:val="00346C54"/>
    <w:rsid w:val="00346E32"/>
    <w:rsid w:val="00346FBE"/>
    <w:rsid w:val="00346FD9"/>
    <w:rsid w:val="00347007"/>
    <w:rsid w:val="003470CE"/>
    <w:rsid w:val="00347173"/>
    <w:rsid w:val="003472E5"/>
    <w:rsid w:val="00347551"/>
    <w:rsid w:val="00347824"/>
    <w:rsid w:val="00347A9F"/>
    <w:rsid w:val="00347B39"/>
    <w:rsid w:val="00347BE4"/>
    <w:rsid w:val="00347D32"/>
    <w:rsid w:val="0035040B"/>
    <w:rsid w:val="00350565"/>
    <w:rsid w:val="0035058D"/>
    <w:rsid w:val="00350E71"/>
    <w:rsid w:val="00350F8C"/>
    <w:rsid w:val="0035125F"/>
    <w:rsid w:val="00351330"/>
    <w:rsid w:val="003515ED"/>
    <w:rsid w:val="003519B7"/>
    <w:rsid w:val="00351A04"/>
    <w:rsid w:val="00351B55"/>
    <w:rsid w:val="00351EE9"/>
    <w:rsid w:val="00352068"/>
    <w:rsid w:val="003523BC"/>
    <w:rsid w:val="00352425"/>
    <w:rsid w:val="003525A0"/>
    <w:rsid w:val="003525E4"/>
    <w:rsid w:val="003525FB"/>
    <w:rsid w:val="0035265D"/>
    <w:rsid w:val="00352755"/>
    <w:rsid w:val="00352776"/>
    <w:rsid w:val="00352EC7"/>
    <w:rsid w:val="00352FF7"/>
    <w:rsid w:val="0035304C"/>
    <w:rsid w:val="00353299"/>
    <w:rsid w:val="00353329"/>
    <w:rsid w:val="00353516"/>
    <w:rsid w:val="00353667"/>
    <w:rsid w:val="003538A8"/>
    <w:rsid w:val="003539C5"/>
    <w:rsid w:val="00353AD2"/>
    <w:rsid w:val="00353C67"/>
    <w:rsid w:val="00354171"/>
    <w:rsid w:val="003541F8"/>
    <w:rsid w:val="00354336"/>
    <w:rsid w:val="003543E7"/>
    <w:rsid w:val="003544F4"/>
    <w:rsid w:val="00354895"/>
    <w:rsid w:val="00354909"/>
    <w:rsid w:val="00354A76"/>
    <w:rsid w:val="00354D3E"/>
    <w:rsid w:val="0035534A"/>
    <w:rsid w:val="0035538C"/>
    <w:rsid w:val="00355448"/>
    <w:rsid w:val="00355515"/>
    <w:rsid w:val="003555D4"/>
    <w:rsid w:val="00355677"/>
    <w:rsid w:val="00355679"/>
    <w:rsid w:val="003558BA"/>
    <w:rsid w:val="003558BE"/>
    <w:rsid w:val="0035594E"/>
    <w:rsid w:val="00355ADA"/>
    <w:rsid w:val="00355B50"/>
    <w:rsid w:val="00355CA3"/>
    <w:rsid w:val="00355E4C"/>
    <w:rsid w:val="003565BE"/>
    <w:rsid w:val="00356830"/>
    <w:rsid w:val="00356F2D"/>
    <w:rsid w:val="003572AE"/>
    <w:rsid w:val="003572FD"/>
    <w:rsid w:val="003573B3"/>
    <w:rsid w:val="00357672"/>
    <w:rsid w:val="00357878"/>
    <w:rsid w:val="003578AD"/>
    <w:rsid w:val="0035797A"/>
    <w:rsid w:val="003579C0"/>
    <w:rsid w:val="00357A08"/>
    <w:rsid w:val="00357C49"/>
    <w:rsid w:val="00357E2D"/>
    <w:rsid w:val="0036027C"/>
    <w:rsid w:val="0036042E"/>
    <w:rsid w:val="0036058C"/>
    <w:rsid w:val="00360652"/>
    <w:rsid w:val="0036068F"/>
    <w:rsid w:val="003606AC"/>
    <w:rsid w:val="0036070F"/>
    <w:rsid w:val="00360A6F"/>
    <w:rsid w:val="00360B02"/>
    <w:rsid w:val="00360B67"/>
    <w:rsid w:val="00360BF0"/>
    <w:rsid w:val="00360F65"/>
    <w:rsid w:val="003610CB"/>
    <w:rsid w:val="003612D5"/>
    <w:rsid w:val="003613BD"/>
    <w:rsid w:val="003614B4"/>
    <w:rsid w:val="0036184A"/>
    <w:rsid w:val="00361A74"/>
    <w:rsid w:val="00361A82"/>
    <w:rsid w:val="00361B23"/>
    <w:rsid w:val="00361B6B"/>
    <w:rsid w:val="00361DA2"/>
    <w:rsid w:val="00361DBC"/>
    <w:rsid w:val="00361DF6"/>
    <w:rsid w:val="00361EC4"/>
    <w:rsid w:val="003620E1"/>
    <w:rsid w:val="0036228D"/>
    <w:rsid w:val="003623B6"/>
    <w:rsid w:val="0036256F"/>
    <w:rsid w:val="00362593"/>
    <w:rsid w:val="00362676"/>
    <w:rsid w:val="00362AFC"/>
    <w:rsid w:val="00362E33"/>
    <w:rsid w:val="00362EB5"/>
    <w:rsid w:val="00362F5B"/>
    <w:rsid w:val="003634E5"/>
    <w:rsid w:val="00363574"/>
    <w:rsid w:val="0036371B"/>
    <w:rsid w:val="00363AE9"/>
    <w:rsid w:val="00363B42"/>
    <w:rsid w:val="003640BB"/>
    <w:rsid w:val="00364176"/>
    <w:rsid w:val="003641F1"/>
    <w:rsid w:val="0036421C"/>
    <w:rsid w:val="003642CA"/>
    <w:rsid w:val="0036431F"/>
    <w:rsid w:val="00364400"/>
    <w:rsid w:val="00364440"/>
    <w:rsid w:val="00364453"/>
    <w:rsid w:val="00364859"/>
    <w:rsid w:val="00364935"/>
    <w:rsid w:val="00364967"/>
    <w:rsid w:val="00364AAC"/>
    <w:rsid w:val="00364B38"/>
    <w:rsid w:val="00364E1C"/>
    <w:rsid w:val="00365033"/>
    <w:rsid w:val="00365A14"/>
    <w:rsid w:val="00365E0C"/>
    <w:rsid w:val="00365F1D"/>
    <w:rsid w:val="00365FB7"/>
    <w:rsid w:val="00365FF9"/>
    <w:rsid w:val="003661E9"/>
    <w:rsid w:val="003661EA"/>
    <w:rsid w:val="003664EF"/>
    <w:rsid w:val="003666F3"/>
    <w:rsid w:val="0036687B"/>
    <w:rsid w:val="00366BF7"/>
    <w:rsid w:val="00366C49"/>
    <w:rsid w:val="00366D28"/>
    <w:rsid w:val="00366E61"/>
    <w:rsid w:val="003673E3"/>
    <w:rsid w:val="00367531"/>
    <w:rsid w:val="0036768A"/>
    <w:rsid w:val="003676A9"/>
    <w:rsid w:val="003678DB"/>
    <w:rsid w:val="00367ADC"/>
    <w:rsid w:val="00367C7A"/>
    <w:rsid w:val="00367CB8"/>
    <w:rsid w:val="00367CEE"/>
    <w:rsid w:val="00367DB8"/>
    <w:rsid w:val="0037005F"/>
    <w:rsid w:val="00370197"/>
    <w:rsid w:val="00370AE5"/>
    <w:rsid w:val="00370B87"/>
    <w:rsid w:val="00370EF9"/>
    <w:rsid w:val="0037103D"/>
    <w:rsid w:val="0037139B"/>
    <w:rsid w:val="003714CA"/>
    <w:rsid w:val="00371593"/>
    <w:rsid w:val="003716E0"/>
    <w:rsid w:val="003719F8"/>
    <w:rsid w:val="00371BD2"/>
    <w:rsid w:val="00371CDC"/>
    <w:rsid w:val="00371D9F"/>
    <w:rsid w:val="00371F51"/>
    <w:rsid w:val="00371F5D"/>
    <w:rsid w:val="0037205A"/>
    <w:rsid w:val="003721FD"/>
    <w:rsid w:val="003723DA"/>
    <w:rsid w:val="0037240A"/>
    <w:rsid w:val="003725FA"/>
    <w:rsid w:val="0037269D"/>
    <w:rsid w:val="00372D3A"/>
    <w:rsid w:val="00372DEE"/>
    <w:rsid w:val="0037311A"/>
    <w:rsid w:val="003731F5"/>
    <w:rsid w:val="003733FE"/>
    <w:rsid w:val="00373A6A"/>
    <w:rsid w:val="00373C02"/>
    <w:rsid w:val="00373C4F"/>
    <w:rsid w:val="00373D0F"/>
    <w:rsid w:val="0037400D"/>
    <w:rsid w:val="003740E7"/>
    <w:rsid w:val="003745B8"/>
    <w:rsid w:val="003746E6"/>
    <w:rsid w:val="00374700"/>
    <w:rsid w:val="0037481B"/>
    <w:rsid w:val="00374AA7"/>
    <w:rsid w:val="00374ED9"/>
    <w:rsid w:val="00374FBB"/>
    <w:rsid w:val="00374FDB"/>
    <w:rsid w:val="00375478"/>
    <w:rsid w:val="0037570F"/>
    <w:rsid w:val="003757F2"/>
    <w:rsid w:val="0037598F"/>
    <w:rsid w:val="00375B17"/>
    <w:rsid w:val="00375B19"/>
    <w:rsid w:val="00375BA9"/>
    <w:rsid w:val="00375CEE"/>
    <w:rsid w:val="00376018"/>
    <w:rsid w:val="003761DF"/>
    <w:rsid w:val="00376284"/>
    <w:rsid w:val="0037634B"/>
    <w:rsid w:val="00376611"/>
    <w:rsid w:val="003768A3"/>
    <w:rsid w:val="00376C04"/>
    <w:rsid w:val="00377279"/>
    <w:rsid w:val="00377425"/>
    <w:rsid w:val="003776A3"/>
    <w:rsid w:val="003776AF"/>
    <w:rsid w:val="003779F7"/>
    <w:rsid w:val="00377D96"/>
    <w:rsid w:val="00377F05"/>
    <w:rsid w:val="0038025D"/>
    <w:rsid w:val="0038036C"/>
    <w:rsid w:val="00380673"/>
    <w:rsid w:val="0038074F"/>
    <w:rsid w:val="003808CD"/>
    <w:rsid w:val="00380BBB"/>
    <w:rsid w:val="00380E58"/>
    <w:rsid w:val="00380ED4"/>
    <w:rsid w:val="0038120F"/>
    <w:rsid w:val="003813C9"/>
    <w:rsid w:val="0038145A"/>
    <w:rsid w:val="0038160E"/>
    <w:rsid w:val="00381671"/>
    <w:rsid w:val="00381691"/>
    <w:rsid w:val="003819D7"/>
    <w:rsid w:val="00381C82"/>
    <w:rsid w:val="00381DDA"/>
    <w:rsid w:val="00381DE1"/>
    <w:rsid w:val="00382026"/>
    <w:rsid w:val="0038217D"/>
    <w:rsid w:val="0038251E"/>
    <w:rsid w:val="003826BA"/>
    <w:rsid w:val="00382878"/>
    <w:rsid w:val="00382BCC"/>
    <w:rsid w:val="00383000"/>
    <w:rsid w:val="003833B1"/>
    <w:rsid w:val="0038389A"/>
    <w:rsid w:val="003839DC"/>
    <w:rsid w:val="00383E4F"/>
    <w:rsid w:val="003843E1"/>
    <w:rsid w:val="003844C9"/>
    <w:rsid w:val="003845CA"/>
    <w:rsid w:val="003847DE"/>
    <w:rsid w:val="00384842"/>
    <w:rsid w:val="00384A9E"/>
    <w:rsid w:val="00384B26"/>
    <w:rsid w:val="003850B8"/>
    <w:rsid w:val="00385122"/>
    <w:rsid w:val="00385316"/>
    <w:rsid w:val="00385453"/>
    <w:rsid w:val="0038580D"/>
    <w:rsid w:val="00385946"/>
    <w:rsid w:val="00385978"/>
    <w:rsid w:val="00385A00"/>
    <w:rsid w:val="00386306"/>
    <w:rsid w:val="00386527"/>
    <w:rsid w:val="003865AA"/>
    <w:rsid w:val="00386632"/>
    <w:rsid w:val="0038680F"/>
    <w:rsid w:val="00386C9D"/>
    <w:rsid w:val="00386CD3"/>
    <w:rsid w:val="00386F08"/>
    <w:rsid w:val="00386FA5"/>
    <w:rsid w:val="0038742A"/>
    <w:rsid w:val="003875DA"/>
    <w:rsid w:val="00387697"/>
    <w:rsid w:val="0038772D"/>
    <w:rsid w:val="00387738"/>
    <w:rsid w:val="00387AD5"/>
    <w:rsid w:val="003906A2"/>
    <w:rsid w:val="00390755"/>
    <w:rsid w:val="00390B17"/>
    <w:rsid w:val="00390C54"/>
    <w:rsid w:val="003912EA"/>
    <w:rsid w:val="00391337"/>
    <w:rsid w:val="00391426"/>
    <w:rsid w:val="003915DE"/>
    <w:rsid w:val="00391803"/>
    <w:rsid w:val="0039184F"/>
    <w:rsid w:val="003918E7"/>
    <w:rsid w:val="00391BAC"/>
    <w:rsid w:val="00391C88"/>
    <w:rsid w:val="00391CF7"/>
    <w:rsid w:val="00391FAE"/>
    <w:rsid w:val="00391FDA"/>
    <w:rsid w:val="00392423"/>
    <w:rsid w:val="0039269D"/>
    <w:rsid w:val="0039284C"/>
    <w:rsid w:val="00392925"/>
    <w:rsid w:val="00392A66"/>
    <w:rsid w:val="00392AB2"/>
    <w:rsid w:val="00392D4A"/>
    <w:rsid w:val="00392FE9"/>
    <w:rsid w:val="0039301A"/>
    <w:rsid w:val="00393039"/>
    <w:rsid w:val="0039305A"/>
    <w:rsid w:val="00393197"/>
    <w:rsid w:val="0039336F"/>
    <w:rsid w:val="0039337E"/>
    <w:rsid w:val="003933BC"/>
    <w:rsid w:val="00393453"/>
    <w:rsid w:val="00393591"/>
    <w:rsid w:val="003937E0"/>
    <w:rsid w:val="003938C1"/>
    <w:rsid w:val="003938F2"/>
    <w:rsid w:val="00393BF6"/>
    <w:rsid w:val="00393E6A"/>
    <w:rsid w:val="00393FEA"/>
    <w:rsid w:val="0039419B"/>
    <w:rsid w:val="003942FE"/>
    <w:rsid w:val="003947EA"/>
    <w:rsid w:val="00394ABB"/>
    <w:rsid w:val="00394EC4"/>
    <w:rsid w:val="003952A2"/>
    <w:rsid w:val="00395452"/>
    <w:rsid w:val="003954D3"/>
    <w:rsid w:val="0039566B"/>
    <w:rsid w:val="00395A3C"/>
    <w:rsid w:val="00395C3F"/>
    <w:rsid w:val="00395D3F"/>
    <w:rsid w:val="00395E38"/>
    <w:rsid w:val="00396136"/>
    <w:rsid w:val="00396470"/>
    <w:rsid w:val="003964D6"/>
    <w:rsid w:val="00396620"/>
    <w:rsid w:val="0039674A"/>
    <w:rsid w:val="00396948"/>
    <w:rsid w:val="00396AE5"/>
    <w:rsid w:val="00396B7C"/>
    <w:rsid w:val="00396BDF"/>
    <w:rsid w:val="00397030"/>
    <w:rsid w:val="0039707A"/>
    <w:rsid w:val="00397096"/>
    <w:rsid w:val="00397147"/>
    <w:rsid w:val="003971EB"/>
    <w:rsid w:val="0039728A"/>
    <w:rsid w:val="003974D6"/>
    <w:rsid w:val="00397D70"/>
    <w:rsid w:val="00397E01"/>
    <w:rsid w:val="00397E7A"/>
    <w:rsid w:val="003A0052"/>
    <w:rsid w:val="003A0419"/>
    <w:rsid w:val="003A0590"/>
    <w:rsid w:val="003A0776"/>
    <w:rsid w:val="003A0948"/>
    <w:rsid w:val="003A095A"/>
    <w:rsid w:val="003A0AD9"/>
    <w:rsid w:val="003A0D4B"/>
    <w:rsid w:val="003A0EA9"/>
    <w:rsid w:val="003A0F23"/>
    <w:rsid w:val="003A119A"/>
    <w:rsid w:val="003A13A7"/>
    <w:rsid w:val="003A155D"/>
    <w:rsid w:val="003A16A8"/>
    <w:rsid w:val="003A1728"/>
    <w:rsid w:val="003A176B"/>
    <w:rsid w:val="003A1A02"/>
    <w:rsid w:val="003A1A92"/>
    <w:rsid w:val="003A1AA5"/>
    <w:rsid w:val="003A1B29"/>
    <w:rsid w:val="003A21BA"/>
    <w:rsid w:val="003A2379"/>
    <w:rsid w:val="003A2780"/>
    <w:rsid w:val="003A2920"/>
    <w:rsid w:val="003A2D96"/>
    <w:rsid w:val="003A3032"/>
    <w:rsid w:val="003A307D"/>
    <w:rsid w:val="003A3307"/>
    <w:rsid w:val="003A3469"/>
    <w:rsid w:val="003A35AF"/>
    <w:rsid w:val="003A35CA"/>
    <w:rsid w:val="003A3ABD"/>
    <w:rsid w:val="003A3EE2"/>
    <w:rsid w:val="003A407D"/>
    <w:rsid w:val="003A4143"/>
    <w:rsid w:val="003A4B5D"/>
    <w:rsid w:val="003A4E2A"/>
    <w:rsid w:val="003A4EEB"/>
    <w:rsid w:val="003A53C5"/>
    <w:rsid w:val="003A5815"/>
    <w:rsid w:val="003A59A8"/>
    <w:rsid w:val="003A5B51"/>
    <w:rsid w:val="003A6110"/>
    <w:rsid w:val="003A6508"/>
    <w:rsid w:val="003A65A6"/>
    <w:rsid w:val="003A6652"/>
    <w:rsid w:val="003A67B1"/>
    <w:rsid w:val="003A6996"/>
    <w:rsid w:val="003A6A5A"/>
    <w:rsid w:val="003A7128"/>
    <w:rsid w:val="003A71B3"/>
    <w:rsid w:val="003A74E4"/>
    <w:rsid w:val="003A774C"/>
    <w:rsid w:val="003A7BFB"/>
    <w:rsid w:val="003A7D84"/>
    <w:rsid w:val="003B02CA"/>
    <w:rsid w:val="003B036C"/>
    <w:rsid w:val="003B044B"/>
    <w:rsid w:val="003B051C"/>
    <w:rsid w:val="003B060A"/>
    <w:rsid w:val="003B078A"/>
    <w:rsid w:val="003B0801"/>
    <w:rsid w:val="003B0837"/>
    <w:rsid w:val="003B0A15"/>
    <w:rsid w:val="003B0BEC"/>
    <w:rsid w:val="003B19A1"/>
    <w:rsid w:val="003B1A5B"/>
    <w:rsid w:val="003B1AAD"/>
    <w:rsid w:val="003B1F15"/>
    <w:rsid w:val="003B2081"/>
    <w:rsid w:val="003B20A8"/>
    <w:rsid w:val="003B2624"/>
    <w:rsid w:val="003B2697"/>
    <w:rsid w:val="003B2923"/>
    <w:rsid w:val="003B2BC0"/>
    <w:rsid w:val="003B2EA1"/>
    <w:rsid w:val="003B3122"/>
    <w:rsid w:val="003B3155"/>
    <w:rsid w:val="003B31C0"/>
    <w:rsid w:val="003B33BE"/>
    <w:rsid w:val="003B3825"/>
    <w:rsid w:val="003B38CA"/>
    <w:rsid w:val="003B3944"/>
    <w:rsid w:val="003B3A2A"/>
    <w:rsid w:val="003B3BB2"/>
    <w:rsid w:val="003B3BD4"/>
    <w:rsid w:val="003B3DA3"/>
    <w:rsid w:val="003B3DB1"/>
    <w:rsid w:val="003B3E9C"/>
    <w:rsid w:val="003B3F26"/>
    <w:rsid w:val="003B3F8E"/>
    <w:rsid w:val="003B406C"/>
    <w:rsid w:val="003B406E"/>
    <w:rsid w:val="003B41B1"/>
    <w:rsid w:val="003B443E"/>
    <w:rsid w:val="003B469B"/>
    <w:rsid w:val="003B4D59"/>
    <w:rsid w:val="003B4E45"/>
    <w:rsid w:val="003B4EA9"/>
    <w:rsid w:val="003B4EAE"/>
    <w:rsid w:val="003B4F81"/>
    <w:rsid w:val="003B4FA9"/>
    <w:rsid w:val="003B556A"/>
    <w:rsid w:val="003B5A05"/>
    <w:rsid w:val="003B5A8D"/>
    <w:rsid w:val="003B5C6A"/>
    <w:rsid w:val="003B5C88"/>
    <w:rsid w:val="003B5CBB"/>
    <w:rsid w:val="003B5D2E"/>
    <w:rsid w:val="003B608A"/>
    <w:rsid w:val="003B67EA"/>
    <w:rsid w:val="003B7234"/>
    <w:rsid w:val="003B7239"/>
    <w:rsid w:val="003B7419"/>
    <w:rsid w:val="003B741C"/>
    <w:rsid w:val="003B745F"/>
    <w:rsid w:val="003B78C4"/>
    <w:rsid w:val="003B7C53"/>
    <w:rsid w:val="003B7D1E"/>
    <w:rsid w:val="003C0181"/>
    <w:rsid w:val="003C02F2"/>
    <w:rsid w:val="003C04F2"/>
    <w:rsid w:val="003C063C"/>
    <w:rsid w:val="003C092B"/>
    <w:rsid w:val="003C0990"/>
    <w:rsid w:val="003C09D4"/>
    <w:rsid w:val="003C0A4C"/>
    <w:rsid w:val="003C0C33"/>
    <w:rsid w:val="003C0D51"/>
    <w:rsid w:val="003C0D59"/>
    <w:rsid w:val="003C0D81"/>
    <w:rsid w:val="003C0F72"/>
    <w:rsid w:val="003C1180"/>
    <w:rsid w:val="003C11C0"/>
    <w:rsid w:val="003C1256"/>
    <w:rsid w:val="003C128A"/>
    <w:rsid w:val="003C130F"/>
    <w:rsid w:val="003C1335"/>
    <w:rsid w:val="003C1784"/>
    <w:rsid w:val="003C1A4D"/>
    <w:rsid w:val="003C1A64"/>
    <w:rsid w:val="003C1C23"/>
    <w:rsid w:val="003C1C6F"/>
    <w:rsid w:val="003C1D90"/>
    <w:rsid w:val="003C201F"/>
    <w:rsid w:val="003C224D"/>
    <w:rsid w:val="003C2555"/>
    <w:rsid w:val="003C2614"/>
    <w:rsid w:val="003C2789"/>
    <w:rsid w:val="003C28AA"/>
    <w:rsid w:val="003C2A23"/>
    <w:rsid w:val="003C2AE4"/>
    <w:rsid w:val="003C2C17"/>
    <w:rsid w:val="003C2CF6"/>
    <w:rsid w:val="003C2E72"/>
    <w:rsid w:val="003C2EDC"/>
    <w:rsid w:val="003C32C3"/>
    <w:rsid w:val="003C3555"/>
    <w:rsid w:val="003C366F"/>
    <w:rsid w:val="003C391C"/>
    <w:rsid w:val="003C393E"/>
    <w:rsid w:val="003C3947"/>
    <w:rsid w:val="003C398F"/>
    <w:rsid w:val="003C3C12"/>
    <w:rsid w:val="003C3EFC"/>
    <w:rsid w:val="003C3F81"/>
    <w:rsid w:val="003C41A7"/>
    <w:rsid w:val="003C432D"/>
    <w:rsid w:val="003C438B"/>
    <w:rsid w:val="003C446C"/>
    <w:rsid w:val="003C449D"/>
    <w:rsid w:val="003C4670"/>
    <w:rsid w:val="003C47AC"/>
    <w:rsid w:val="003C4A9E"/>
    <w:rsid w:val="003C4BD5"/>
    <w:rsid w:val="003C4C58"/>
    <w:rsid w:val="003C5145"/>
    <w:rsid w:val="003C5329"/>
    <w:rsid w:val="003C539F"/>
    <w:rsid w:val="003C53E8"/>
    <w:rsid w:val="003C5A38"/>
    <w:rsid w:val="003C5F8F"/>
    <w:rsid w:val="003C652D"/>
    <w:rsid w:val="003C6574"/>
    <w:rsid w:val="003C6606"/>
    <w:rsid w:val="003C696D"/>
    <w:rsid w:val="003C69C9"/>
    <w:rsid w:val="003C6A11"/>
    <w:rsid w:val="003C6C96"/>
    <w:rsid w:val="003C6F59"/>
    <w:rsid w:val="003C6FA4"/>
    <w:rsid w:val="003C7089"/>
    <w:rsid w:val="003C70ED"/>
    <w:rsid w:val="003C7158"/>
    <w:rsid w:val="003C72ED"/>
    <w:rsid w:val="003C787B"/>
    <w:rsid w:val="003C7945"/>
    <w:rsid w:val="003C7AAD"/>
    <w:rsid w:val="003C7C26"/>
    <w:rsid w:val="003C7C73"/>
    <w:rsid w:val="003C7D35"/>
    <w:rsid w:val="003C7FF2"/>
    <w:rsid w:val="003D083A"/>
    <w:rsid w:val="003D0F5F"/>
    <w:rsid w:val="003D1279"/>
    <w:rsid w:val="003D1295"/>
    <w:rsid w:val="003D150B"/>
    <w:rsid w:val="003D1837"/>
    <w:rsid w:val="003D1976"/>
    <w:rsid w:val="003D1AA9"/>
    <w:rsid w:val="003D1B74"/>
    <w:rsid w:val="003D1FB7"/>
    <w:rsid w:val="003D1FBC"/>
    <w:rsid w:val="003D23C9"/>
    <w:rsid w:val="003D2883"/>
    <w:rsid w:val="003D28C9"/>
    <w:rsid w:val="003D290E"/>
    <w:rsid w:val="003D2BC5"/>
    <w:rsid w:val="003D2CC3"/>
    <w:rsid w:val="003D2CFC"/>
    <w:rsid w:val="003D324A"/>
    <w:rsid w:val="003D32A5"/>
    <w:rsid w:val="003D3C20"/>
    <w:rsid w:val="003D3C72"/>
    <w:rsid w:val="003D3DE9"/>
    <w:rsid w:val="003D3E8F"/>
    <w:rsid w:val="003D3F9F"/>
    <w:rsid w:val="003D40C7"/>
    <w:rsid w:val="003D4252"/>
    <w:rsid w:val="003D440A"/>
    <w:rsid w:val="003D49CB"/>
    <w:rsid w:val="003D4A23"/>
    <w:rsid w:val="003D4AE7"/>
    <w:rsid w:val="003D522E"/>
    <w:rsid w:val="003D535D"/>
    <w:rsid w:val="003D5523"/>
    <w:rsid w:val="003D5530"/>
    <w:rsid w:val="003D560B"/>
    <w:rsid w:val="003D5809"/>
    <w:rsid w:val="003D5EA1"/>
    <w:rsid w:val="003D5F57"/>
    <w:rsid w:val="003D5F8E"/>
    <w:rsid w:val="003D6117"/>
    <w:rsid w:val="003D611A"/>
    <w:rsid w:val="003D62D4"/>
    <w:rsid w:val="003D635C"/>
    <w:rsid w:val="003D63AD"/>
    <w:rsid w:val="003D64FC"/>
    <w:rsid w:val="003D687B"/>
    <w:rsid w:val="003D68DF"/>
    <w:rsid w:val="003D6926"/>
    <w:rsid w:val="003D72FA"/>
    <w:rsid w:val="003D749B"/>
    <w:rsid w:val="003D7509"/>
    <w:rsid w:val="003D7854"/>
    <w:rsid w:val="003D7A96"/>
    <w:rsid w:val="003D7B94"/>
    <w:rsid w:val="003D7C11"/>
    <w:rsid w:val="003D7DEF"/>
    <w:rsid w:val="003E0004"/>
    <w:rsid w:val="003E0040"/>
    <w:rsid w:val="003E01FF"/>
    <w:rsid w:val="003E041E"/>
    <w:rsid w:val="003E0420"/>
    <w:rsid w:val="003E0722"/>
    <w:rsid w:val="003E0816"/>
    <w:rsid w:val="003E0E79"/>
    <w:rsid w:val="003E0F7A"/>
    <w:rsid w:val="003E1027"/>
    <w:rsid w:val="003E107A"/>
    <w:rsid w:val="003E11EB"/>
    <w:rsid w:val="003E12C5"/>
    <w:rsid w:val="003E13D2"/>
    <w:rsid w:val="003E145B"/>
    <w:rsid w:val="003E1881"/>
    <w:rsid w:val="003E19EA"/>
    <w:rsid w:val="003E19FA"/>
    <w:rsid w:val="003E1AC8"/>
    <w:rsid w:val="003E1B2A"/>
    <w:rsid w:val="003E1C24"/>
    <w:rsid w:val="003E1C64"/>
    <w:rsid w:val="003E1D8E"/>
    <w:rsid w:val="003E215A"/>
    <w:rsid w:val="003E23D1"/>
    <w:rsid w:val="003E2955"/>
    <w:rsid w:val="003E2CE4"/>
    <w:rsid w:val="003E2D80"/>
    <w:rsid w:val="003E2F2A"/>
    <w:rsid w:val="003E346E"/>
    <w:rsid w:val="003E3AE4"/>
    <w:rsid w:val="003E3B38"/>
    <w:rsid w:val="003E3B9F"/>
    <w:rsid w:val="003E3C18"/>
    <w:rsid w:val="003E3C36"/>
    <w:rsid w:val="003E3C7F"/>
    <w:rsid w:val="003E3F41"/>
    <w:rsid w:val="003E40CD"/>
    <w:rsid w:val="003E48D5"/>
    <w:rsid w:val="003E4BE1"/>
    <w:rsid w:val="003E4C69"/>
    <w:rsid w:val="003E4D4F"/>
    <w:rsid w:val="003E4DAD"/>
    <w:rsid w:val="003E5486"/>
    <w:rsid w:val="003E554A"/>
    <w:rsid w:val="003E583A"/>
    <w:rsid w:val="003E58DC"/>
    <w:rsid w:val="003E5B58"/>
    <w:rsid w:val="003E5C19"/>
    <w:rsid w:val="003E6655"/>
    <w:rsid w:val="003E667A"/>
    <w:rsid w:val="003E68F3"/>
    <w:rsid w:val="003E6967"/>
    <w:rsid w:val="003E6A90"/>
    <w:rsid w:val="003E6B70"/>
    <w:rsid w:val="003E6BA3"/>
    <w:rsid w:val="003E6C07"/>
    <w:rsid w:val="003E6C75"/>
    <w:rsid w:val="003E77B8"/>
    <w:rsid w:val="003E7925"/>
    <w:rsid w:val="003E7E1F"/>
    <w:rsid w:val="003E7E40"/>
    <w:rsid w:val="003E7F76"/>
    <w:rsid w:val="003F040C"/>
    <w:rsid w:val="003F0632"/>
    <w:rsid w:val="003F0A7A"/>
    <w:rsid w:val="003F0BE9"/>
    <w:rsid w:val="003F0CBA"/>
    <w:rsid w:val="003F1639"/>
    <w:rsid w:val="003F1650"/>
    <w:rsid w:val="003F17C4"/>
    <w:rsid w:val="003F1E3F"/>
    <w:rsid w:val="003F1F22"/>
    <w:rsid w:val="003F2052"/>
    <w:rsid w:val="003F269A"/>
    <w:rsid w:val="003F287E"/>
    <w:rsid w:val="003F28D8"/>
    <w:rsid w:val="003F2B8A"/>
    <w:rsid w:val="003F2E02"/>
    <w:rsid w:val="003F2F2C"/>
    <w:rsid w:val="003F3330"/>
    <w:rsid w:val="003F336F"/>
    <w:rsid w:val="003F34B9"/>
    <w:rsid w:val="003F34CE"/>
    <w:rsid w:val="003F354D"/>
    <w:rsid w:val="003F35DF"/>
    <w:rsid w:val="003F3780"/>
    <w:rsid w:val="003F38E8"/>
    <w:rsid w:val="003F3969"/>
    <w:rsid w:val="003F398C"/>
    <w:rsid w:val="003F3B08"/>
    <w:rsid w:val="003F3ECF"/>
    <w:rsid w:val="003F4308"/>
    <w:rsid w:val="003F4463"/>
    <w:rsid w:val="003F45E6"/>
    <w:rsid w:val="003F46C2"/>
    <w:rsid w:val="003F4A96"/>
    <w:rsid w:val="003F4FF5"/>
    <w:rsid w:val="003F532B"/>
    <w:rsid w:val="003F5565"/>
    <w:rsid w:val="003F56BD"/>
    <w:rsid w:val="003F58A6"/>
    <w:rsid w:val="003F591A"/>
    <w:rsid w:val="003F5BA4"/>
    <w:rsid w:val="003F5CEF"/>
    <w:rsid w:val="003F623E"/>
    <w:rsid w:val="003F62FD"/>
    <w:rsid w:val="003F67D3"/>
    <w:rsid w:val="003F686A"/>
    <w:rsid w:val="003F6AF0"/>
    <w:rsid w:val="003F6BB4"/>
    <w:rsid w:val="003F6CD3"/>
    <w:rsid w:val="003F6D4E"/>
    <w:rsid w:val="003F6FB9"/>
    <w:rsid w:val="003F72FE"/>
    <w:rsid w:val="003F734F"/>
    <w:rsid w:val="003F7642"/>
    <w:rsid w:val="003F7B40"/>
    <w:rsid w:val="003F7D19"/>
    <w:rsid w:val="0040002B"/>
    <w:rsid w:val="004001D7"/>
    <w:rsid w:val="004002BF"/>
    <w:rsid w:val="00400815"/>
    <w:rsid w:val="0040087E"/>
    <w:rsid w:val="00400949"/>
    <w:rsid w:val="00400B29"/>
    <w:rsid w:val="00400CAE"/>
    <w:rsid w:val="00400E9D"/>
    <w:rsid w:val="004012AA"/>
    <w:rsid w:val="0040144A"/>
    <w:rsid w:val="004017F8"/>
    <w:rsid w:val="00401AFF"/>
    <w:rsid w:val="00401CB1"/>
    <w:rsid w:val="00401E75"/>
    <w:rsid w:val="00401F4E"/>
    <w:rsid w:val="00401F8E"/>
    <w:rsid w:val="004020DA"/>
    <w:rsid w:val="0040212A"/>
    <w:rsid w:val="004021EC"/>
    <w:rsid w:val="004024AF"/>
    <w:rsid w:val="0040251A"/>
    <w:rsid w:val="004027B7"/>
    <w:rsid w:val="00402980"/>
    <w:rsid w:val="00402B34"/>
    <w:rsid w:val="00402BE4"/>
    <w:rsid w:val="00402D15"/>
    <w:rsid w:val="0040307A"/>
    <w:rsid w:val="00403127"/>
    <w:rsid w:val="00403190"/>
    <w:rsid w:val="004032E6"/>
    <w:rsid w:val="00403468"/>
    <w:rsid w:val="0040350B"/>
    <w:rsid w:val="004038CE"/>
    <w:rsid w:val="00403971"/>
    <w:rsid w:val="00403AD1"/>
    <w:rsid w:val="00403B03"/>
    <w:rsid w:val="00404126"/>
    <w:rsid w:val="004041D2"/>
    <w:rsid w:val="0040434C"/>
    <w:rsid w:val="004043A3"/>
    <w:rsid w:val="004043EA"/>
    <w:rsid w:val="004048B5"/>
    <w:rsid w:val="00404914"/>
    <w:rsid w:val="00404C9A"/>
    <w:rsid w:val="00404E0A"/>
    <w:rsid w:val="00405664"/>
    <w:rsid w:val="004058CB"/>
    <w:rsid w:val="00405948"/>
    <w:rsid w:val="00405962"/>
    <w:rsid w:val="00405AB3"/>
    <w:rsid w:val="00405D10"/>
    <w:rsid w:val="00405D68"/>
    <w:rsid w:val="00405DEA"/>
    <w:rsid w:val="00405EA9"/>
    <w:rsid w:val="00406390"/>
    <w:rsid w:val="004063D2"/>
    <w:rsid w:val="00406510"/>
    <w:rsid w:val="004065AE"/>
    <w:rsid w:val="004066EC"/>
    <w:rsid w:val="00406A01"/>
    <w:rsid w:val="00406A57"/>
    <w:rsid w:val="00406B65"/>
    <w:rsid w:val="00406F3A"/>
    <w:rsid w:val="0040703B"/>
    <w:rsid w:val="0040726E"/>
    <w:rsid w:val="004074E1"/>
    <w:rsid w:val="0040758B"/>
    <w:rsid w:val="00407DBD"/>
    <w:rsid w:val="0041017E"/>
    <w:rsid w:val="00410492"/>
    <w:rsid w:val="00410BD2"/>
    <w:rsid w:val="00410C0B"/>
    <w:rsid w:val="00410F61"/>
    <w:rsid w:val="004110C2"/>
    <w:rsid w:val="0041148C"/>
    <w:rsid w:val="0041155F"/>
    <w:rsid w:val="00411793"/>
    <w:rsid w:val="00411967"/>
    <w:rsid w:val="004119D5"/>
    <w:rsid w:val="00411DA0"/>
    <w:rsid w:val="00411F5C"/>
    <w:rsid w:val="00412550"/>
    <w:rsid w:val="00412AB0"/>
    <w:rsid w:val="00412D55"/>
    <w:rsid w:val="00412E27"/>
    <w:rsid w:val="00412F7C"/>
    <w:rsid w:val="0041329D"/>
    <w:rsid w:val="00413491"/>
    <w:rsid w:val="00413526"/>
    <w:rsid w:val="0041356F"/>
    <w:rsid w:val="0041361C"/>
    <w:rsid w:val="0041385D"/>
    <w:rsid w:val="00413BA3"/>
    <w:rsid w:val="00413D8C"/>
    <w:rsid w:val="00413D9C"/>
    <w:rsid w:val="00413DD6"/>
    <w:rsid w:val="00414063"/>
    <w:rsid w:val="004140C8"/>
    <w:rsid w:val="0041436D"/>
    <w:rsid w:val="0041442D"/>
    <w:rsid w:val="004148B1"/>
    <w:rsid w:val="00414AAE"/>
    <w:rsid w:val="00414D19"/>
    <w:rsid w:val="00414E16"/>
    <w:rsid w:val="00414F5F"/>
    <w:rsid w:val="004150D0"/>
    <w:rsid w:val="004151A6"/>
    <w:rsid w:val="00415461"/>
    <w:rsid w:val="004156DB"/>
    <w:rsid w:val="00415B2B"/>
    <w:rsid w:val="00415CB1"/>
    <w:rsid w:val="00415E17"/>
    <w:rsid w:val="00415E6E"/>
    <w:rsid w:val="00415F21"/>
    <w:rsid w:val="004160F3"/>
    <w:rsid w:val="00416132"/>
    <w:rsid w:val="00416385"/>
    <w:rsid w:val="0041638A"/>
    <w:rsid w:val="004164A6"/>
    <w:rsid w:val="00416817"/>
    <w:rsid w:val="0041682A"/>
    <w:rsid w:val="00416A81"/>
    <w:rsid w:val="00416C6E"/>
    <w:rsid w:val="00416CA0"/>
    <w:rsid w:val="00416CFD"/>
    <w:rsid w:val="00416EEB"/>
    <w:rsid w:val="00416F23"/>
    <w:rsid w:val="00417155"/>
    <w:rsid w:val="0041741F"/>
    <w:rsid w:val="00417482"/>
    <w:rsid w:val="00417670"/>
    <w:rsid w:val="0041781A"/>
    <w:rsid w:val="00417991"/>
    <w:rsid w:val="0042003C"/>
    <w:rsid w:val="004203B8"/>
    <w:rsid w:val="0042052C"/>
    <w:rsid w:val="00420817"/>
    <w:rsid w:val="00420AAA"/>
    <w:rsid w:val="00420ABA"/>
    <w:rsid w:val="00420B23"/>
    <w:rsid w:val="00420C37"/>
    <w:rsid w:val="00420E7B"/>
    <w:rsid w:val="00420E84"/>
    <w:rsid w:val="00420FDA"/>
    <w:rsid w:val="0042105D"/>
    <w:rsid w:val="0042136C"/>
    <w:rsid w:val="004217AF"/>
    <w:rsid w:val="004219C5"/>
    <w:rsid w:val="00422357"/>
    <w:rsid w:val="0042252A"/>
    <w:rsid w:val="004225C6"/>
    <w:rsid w:val="004225E3"/>
    <w:rsid w:val="00422B55"/>
    <w:rsid w:val="00422C03"/>
    <w:rsid w:val="00422C58"/>
    <w:rsid w:val="00422CD7"/>
    <w:rsid w:val="00423074"/>
    <w:rsid w:val="00423302"/>
    <w:rsid w:val="00423939"/>
    <w:rsid w:val="004239D5"/>
    <w:rsid w:val="00423BA7"/>
    <w:rsid w:val="00423D7E"/>
    <w:rsid w:val="00423EE3"/>
    <w:rsid w:val="00423F1C"/>
    <w:rsid w:val="0042418A"/>
    <w:rsid w:val="004242AA"/>
    <w:rsid w:val="004245FC"/>
    <w:rsid w:val="00424DAE"/>
    <w:rsid w:val="00424DC5"/>
    <w:rsid w:val="00425213"/>
    <w:rsid w:val="004252BF"/>
    <w:rsid w:val="00425318"/>
    <w:rsid w:val="004255E6"/>
    <w:rsid w:val="00425698"/>
    <w:rsid w:val="0042569B"/>
    <w:rsid w:val="004256BF"/>
    <w:rsid w:val="004259B2"/>
    <w:rsid w:val="00425CBB"/>
    <w:rsid w:val="004261D8"/>
    <w:rsid w:val="004264D8"/>
    <w:rsid w:val="0042682F"/>
    <w:rsid w:val="00426971"/>
    <w:rsid w:val="00426B02"/>
    <w:rsid w:val="00426DE1"/>
    <w:rsid w:val="00426E0B"/>
    <w:rsid w:val="00427315"/>
    <w:rsid w:val="00427406"/>
    <w:rsid w:val="0042745E"/>
    <w:rsid w:val="0042756D"/>
    <w:rsid w:val="00427B03"/>
    <w:rsid w:val="00427D3A"/>
    <w:rsid w:val="004302FF"/>
    <w:rsid w:val="004308A7"/>
    <w:rsid w:val="004308CD"/>
    <w:rsid w:val="004309CE"/>
    <w:rsid w:val="00430CCD"/>
    <w:rsid w:val="00430CF5"/>
    <w:rsid w:val="00430D28"/>
    <w:rsid w:val="00431273"/>
    <w:rsid w:val="004314D7"/>
    <w:rsid w:val="00431546"/>
    <w:rsid w:val="0043157F"/>
    <w:rsid w:val="004315FF"/>
    <w:rsid w:val="00431667"/>
    <w:rsid w:val="00431E74"/>
    <w:rsid w:val="004320B4"/>
    <w:rsid w:val="0043210E"/>
    <w:rsid w:val="0043222A"/>
    <w:rsid w:val="004322B3"/>
    <w:rsid w:val="00432448"/>
    <w:rsid w:val="00432763"/>
    <w:rsid w:val="004331F6"/>
    <w:rsid w:val="004332E0"/>
    <w:rsid w:val="0043338C"/>
    <w:rsid w:val="0043351E"/>
    <w:rsid w:val="0043364E"/>
    <w:rsid w:val="0043373E"/>
    <w:rsid w:val="004339D7"/>
    <w:rsid w:val="00433A0E"/>
    <w:rsid w:val="00433A9A"/>
    <w:rsid w:val="00433DEB"/>
    <w:rsid w:val="00434031"/>
    <w:rsid w:val="00434047"/>
    <w:rsid w:val="004341A2"/>
    <w:rsid w:val="004344C4"/>
    <w:rsid w:val="00434947"/>
    <w:rsid w:val="00434F75"/>
    <w:rsid w:val="00435082"/>
    <w:rsid w:val="0043513F"/>
    <w:rsid w:val="00435141"/>
    <w:rsid w:val="00435268"/>
    <w:rsid w:val="0043529D"/>
    <w:rsid w:val="004355AD"/>
    <w:rsid w:val="004359C2"/>
    <w:rsid w:val="00435A53"/>
    <w:rsid w:val="00435B5F"/>
    <w:rsid w:val="00435CA5"/>
    <w:rsid w:val="00435E4F"/>
    <w:rsid w:val="00436068"/>
    <w:rsid w:val="004362A4"/>
    <w:rsid w:val="004362B8"/>
    <w:rsid w:val="004362C0"/>
    <w:rsid w:val="004364AE"/>
    <w:rsid w:val="00436590"/>
    <w:rsid w:val="00436595"/>
    <w:rsid w:val="00436690"/>
    <w:rsid w:val="00436A02"/>
    <w:rsid w:val="00436EC0"/>
    <w:rsid w:val="00437068"/>
    <w:rsid w:val="004370F3"/>
    <w:rsid w:val="00437288"/>
    <w:rsid w:val="00437852"/>
    <w:rsid w:val="00437880"/>
    <w:rsid w:val="00437C4F"/>
    <w:rsid w:val="00437D0C"/>
    <w:rsid w:val="00437D5B"/>
    <w:rsid w:val="00437EEE"/>
    <w:rsid w:val="00437F91"/>
    <w:rsid w:val="0044067D"/>
    <w:rsid w:val="00440950"/>
    <w:rsid w:val="004409AD"/>
    <w:rsid w:val="00440D58"/>
    <w:rsid w:val="00441047"/>
    <w:rsid w:val="004412A7"/>
    <w:rsid w:val="004414A1"/>
    <w:rsid w:val="004415CA"/>
    <w:rsid w:val="004415FD"/>
    <w:rsid w:val="0044176F"/>
    <w:rsid w:val="0044184D"/>
    <w:rsid w:val="0044187D"/>
    <w:rsid w:val="00441AB5"/>
    <w:rsid w:val="00441D7A"/>
    <w:rsid w:val="00441DF4"/>
    <w:rsid w:val="00441E2B"/>
    <w:rsid w:val="00441FC0"/>
    <w:rsid w:val="0044208E"/>
    <w:rsid w:val="00442265"/>
    <w:rsid w:val="00442343"/>
    <w:rsid w:val="0044254B"/>
    <w:rsid w:val="00442550"/>
    <w:rsid w:val="004425F1"/>
    <w:rsid w:val="00442933"/>
    <w:rsid w:val="0044293A"/>
    <w:rsid w:val="00442CDB"/>
    <w:rsid w:val="00443336"/>
    <w:rsid w:val="004434A0"/>
    <w:rsid w:val="004435C2"/>
    <w:rsid w:val="004439F7"/>
    <w:rsid w:val="00443C15"/>
    <w:rsid w:val="00443E20"/>
    <w:rsid w:val="00443FF4"/>
    <w:rsid w:val="00444023"/>
    <w:rsid w:val="00444095"/>
    <w:rsid w:val="004441F8"/>
    <w:rsid w:val="00444215"/>
    <w:rsid w:val="004444B7"/>
    <w:rsid w:val="004446ED"/>
    <w:rsid w:val="00444B79"/>
    <w:rsid w:val="00444CCB"/>
    <w:rsid w:val="00445058"/>
    <w:rsid w:val="004453F1"/>
    <w:rsid w:val="004455B7"/>
    <w:rsid w:val="00445F09"/>
    <w:rsid w:val="00446128"/>
    <w:rsid w:val="0044627E"/>
    <w:rsid w:val="00446280"/>
    <w:rsid w:val="00446288"/>
    <w:rsid w:val="0044651B"/>
    <w:rsid w:val="004469E8"/>
    <w:rsid w:val="00446A3B"/>
    <w:rsid w:val="00446A43"/>
    <w:rsid w:val="00446B98"/>
    <w:rsid w:val="00446D54"/>
    <w:rsid w:val="00446DA1"/>
    <w:rsid w:val="00447323"/>
    <w:rsid w:val="004473AC"/>
    <w:rsid w:val="00447478"/>
    <w:rsid w:val="004474AA"/>
    <w:rsid w:val="00447897"/>
    <w:rsid w:val="0044790D"/>
    <w:rsid w:val="004479EE"/>
    <w:rsid w:val="004479FB"/>
    <w:rsid w:val="00447EC9"/>
    <w:rsid w:val="004502B1"/>
    <w:rsid w:val="00450499"/>
    <w:rsid w:val="0045062F"/>
    <w:rsid w:val="00450748"/>
    <w:rsid w:val="004508EE"/>
    <w:rsid w:val="00450B89"/>
    <w:rsid w:val="00450C62"/>
    <w:rsid w:val="00450FD7"/>
    <w:rsid w:val="0045100B"/>
    <w:rsid w:val="00451154"/>
    <w:rsid w:val="004511C4"/>
    <w:rsid w:val="004511D0"/>
    <w:rsid w:val="0045131A"/>
    <w:rsid w:val="0045148F"/>
    <w:rsid w:val="004514A3"/>
    <w:rsid w:val="00451601"/>
    <w:rsid w:val="00451731"/>
    <w:rsid w:val="00451DFF"/>
    <w:rsid w:val="00452031"/>
    <w:rsid w:val="004520A0"/>
    <w:rsid w:val="004521C0"/>
    <w:rsid w:val="00452213"/>
    <w:rsid w:val="0045226A"/>
    <w:rsid w:val="00452677"/>
    <w:rsid w:val="0045299F"/>
    <w:rsid w:val="00452A69"/>
    <w:rsid w:val="00452B4C"/>
    <w:rsid w:val="00452CE6"/>
    <w:rsid w:val="00452D93"/>
    <w:rsid w:val="00452F8D"/>
    <w:rsid w:val="004535EC"/>
    <w:rsid w:val="00453866"/>
    <w:rsid w:val="00453CC0"/>
    <w:rsid w:val="00453F65"/>
    <w:rsid w:val="00453FB2"/>
    <w:rsid w:val="004540BA"/>
    <w:rsid w:val="00454100"/>
    <w:rsid w:val="00454295"/>
    <w:rsid w:val="004543A1"/>
    <w:rsid w:val="0045443C"/>
    <w:rsid w:val="004544A6"/>
    <w:rsid w:val="00454543"/>
    <w:rsid w:val="004546D4"/>
    <w:rsid w:val="00454C7E"/>
    <w:rsid w:val="00454EF2"/>
    <w:rsid w:val="0045538A"/>
    <w:rsid w:val="004557A1"/>
    <w:rsid w:val="00455978"/>
    <w:rsid w:val="00455D70"/>
    <w:rsid w:val="00455EEC"/>
    <w:rsid w:val="00455F3E"/>
    <w:rsid w:val="00456260"/>
    <w:rsid w:val="0045629A"/>
    <w:rsid w:val="00456863"/>
    <w:rsid w:val="004568CB"/>
    <w:rsid w:val="00456B4C"/>
    <w:rsid w:val="00456B6F"/>
    <w:rsid w:val="004571DD"/>
    <w:rsid w:val="004573B0"/>
    <w:rsid w:val="00457588"/>
    <w:rsid w:val="0045763D"/>
    <w:rsid w:val="00457641"/>
    <w:rsid w:val="0045776A"/>
    <w:rsid w:val="00457A1A"/>
    <w:rsid w:val="00457A82"/>
    <w:rsid w:val="00457B02"/>
    <w:rsid w:val="00457B8B"/>
    <w:rsid w:val="00457D95"/>
    <w:rsid w:val="00460251"/>
    <w:rsid w:val="00460642"/>
    <w:rsid w:val="004606B5"/>
    <w:rsid w:val="00460DB8"/>
    <w:rsid w:val="00460E2C"/>
    <w:rsid w:val="00460E3C"/>
    <w:rsid w:val="0046112B"/>
    <w:rsid w:val="0046130E"/>
    <w:rsid w:val="0046131D"/>
    <w:rsid w:val="0046131F"/>
    <w:rsid w:val="004613B3"/>
    <w:rsid w:val="004613E8"/>
    <w:rsid w:val="00461450"/>
    <w:rsid w:val="0046168A"/>
    <w:rsid w:val="0046171E"/>
    <w:rsid w:val="004618E6"/>
    <w:rsid w:val="00461A34"/>
    <w:rsid w:val="00461BA0"/>
    <w:rsid w:val="00461CEF"/>
    <w:rsid w:val="00461E3A"/>
    <w:rsid w:val="00461F86"/>
    <w:rsid w:val="00462037"/>
    <w:rsid w:val="0046237D"/>
    <w:rsid w:val="004629B0"/>
    <w:rsid w:val="00462A19"/>
    <w:rsid w:val="00462D3B"/>
    <w:rsid w:val="00462D93"/>
    <w:rsid w:val="00462EC9"/>
    <w:rsid w:val="00462F6F"/>
    <w:rsid w:val="00463015"/>
    <w:rsid w:val="00463056"/>
    <w:rsid w:val="004631BC"/>
    <w:rsid w:val="004633A3"/>
    <w:rsid w:val="004633EE"/>
    <w:rsid w:val="00463411"/>
    <w:rsid w:val="0046341E"/>
    <w:rsid w:val="004636C3"/>
    <w:rsid w:val="004637F1"/>
    <w:rsid w:val="00463821"/>
    <w:rsid w:val="00463896"/>
    <w:rsid w:val="00463D79"/>
    <w:rsid w:val="004641F6"/>
    <w:rsid w:val="00464241"/>
    <w:rsid w:val="00464318"/>
    <w:rsid w:val="00464A38"/>
    <w:rsid w:val="00464BDB"/>
    <w:rsid w:val="00464E81"/>
    <w:rsid w:val="00464F71"/>
    <w:rsid w:val="00464F83"/>
    <w:rsid w:val="00465325"/>
    <w:rsid w:val="00465397"/>
    <w:rsid w:val="004658D5"/>
    <w:rsid w:val="00465A61"/>
    <w:rsid w:val="00465CC7"/>
    <w:rsid w:val="00465ECB"/>
    <w:rsid w:val="00466165"/>
    <w:rsid w:val="00466169"/>
    <w:rsid w:val="004663BC"/>
    <w:rsid w:val="0046671D"/>
    <w:rsid w:val="00466841"/>
    <w:rsid w:val="00466862"/>
    <w:rsid w:val="0046694F"/>
    <w:rsid w:val="00466CC5"/>
    <w:rsid w:val="00467468"/>
    <w:rsid w:val="00467681"/>
    <w:rsid w:val="00467B3A"/>
    <w:rsid w:val="00467D33"/>
    <w:rsid w:val="00467D9A"/>
    <w:rsid w:val="00470B57"/>
    <w:rsid w:val="00470BA8"/>
    <w:rsid w:val="00470D55"/>
    <w:rsid w:val="00470DBA"/>
    <w:rsid w:val="00470F2D"/>
    <w:rsid w:val="004710CD"/>
    <w:rsid w:val="00471300"/>
    <w:rsid w:val="0047136C"/>
    <w:rsid w:val="00471495"/>
    <w:rsid w:val="0047155D"/>
    <w:rsid w:val="0047168B"/>
    <w:rsid w:val="00471784"/>
    <w:rsid w:val="00471785"/>
    <w:rsid w:val="00471855"/>
    <w:rsid w:val="00471A10"/>
    <w:rsid w:val="00471A2D"/>
    <w:rsid w:val="00471CC0"/>
    <w:rsid w:val="00471EC7"/>
    <w:rsid w:val="00471FB2"/>
    <w:rsid w:val="0047258D"/>
    <w:rsid w:val="0047266F"/>
    <w:rsid w:val="004728B2"/>
    <w:rsid w:val="00472AC1"/>
    <w:rsid w:val="00472AED"/>
    <w:rsid w:val="00472B3A"/>
    <w:rsid w:val="00472C23"/>
    <w:rsid w:val="00472F19"/>
    <w:rsid w:val="00472FEE"/>
    <w:rsid w:val="0047304E"/>
    <w:rsid w:val="00473302"/>
    <w:rsid w:val="00473D19"/>
    <w:rsid w:val="0047402B"/>
    <w:rsid w:val="0047417C"/>
    <w:rsid w:val="0047419D"/>
    <w:rsid w:val="0047497E"/>
    <w:rsid w:val="00474A31"/>
    <w:rsid w:val="00474A81"/>
    <w:rsid w:val="00474B14"/>
    <w:rsid w:val="00474B9B"/>
    <w:rsid w:val="004750BD"/>
    <w:rsid w:val="004750FB"/>
    <w:rsid w:val="00475137"/>
    <w:rsid w:val="004751E8"/>
    <w:rsid w:val="004753DE"/>
    <w:rsid w:val="00475779"/>
    <w:rsid w:val="00475A99"/>
    <w:rsid w:val="00475AC4"/>
    <w:rsid w:val="00475B98"/>
    <w:rsid w:val="00475CC7"/>
    <w:rsid w:val="00476185"/>
    <w:rsid w:val="004761F7"/>
    <w:rsid w:val="00476306"/>
    <w:rsid w:val="004763CC"/>
    <w:rsid w:val="004763D1"/>
    <w:rsid w:val="00476420"/>
    <w:rsid w:val="00476AA6"/>
    <w:rsid w:val="00476CF9"/>
    <w:rsid w:val="00476DBB"/>
    <w:rsid w:val="00477014"/>
    <w:rsid w:val="00477108"/>
    <w:rsid w:val="0047711F"/>
    <w:rsid w:val="0047723F"/>
    <w:rsid w:val="0047748F"/>
    <w:rsid w:val="0047784F"/>
    <w:rsid w:val="00477AF4"/>
    <w:rsid w:val="00477EB1"/>
    <w:rsid w:val="004800CC"/>
    <w:rsid w:val="00480159"/>
    <w:rsid w:val="004801C7"/>
    <w:rsid w:val="00480203"/>
    <w:rsid w:val="004802AB"/>
    <w:rsid w:val="0048033C"/>
    <w:rsid w:val="00480348"/>
    <w:rsid w:val="00480398"/>
    <w:rsid w:val="00480437"/>
    <w:rsid w:val="00480479"/>
    <w:rsid w:val="00480A52"/>
    <w:rsid w:val="00480B1D"/>
    <w:rsid w:val="00480C39"/>
    <w:rsid w:val="00481424"/>
    <w:rsid w:val="004815A1"/>
    <w:rsid w:val="00481779"/>
    <w:rsid w:val="00481896"/>
    <w:rsid w:val="00481D46"/>
    <w:rsid w:val="00481ED4"/>
    <w:rsid w:val="00482037"/>
    <w:rsid w:val="00482066"/>
    <w:rsid w:val="00482139"/>
    <w:rsid w:val="00482241"/>
    <w:rsid w:val="0048224F"/>
    <w:rsid w:val="0048246F"/>
    <w:rsid w:val="00482480"/>
    <w:rsid w:val="00482772"/>
    <w:rsid w:val="00482795"/>
    <w:rsid w:val="00482829"/>
    <w:rsid w:val="00483069"/>
    <w:rsid w:val="004831B1"/>
    <w:rsid w:val="00483310"/>
    <w:rsid w:val="00483326"/>
    <w:rsid w:val="00483352"/>
    <w:rsid w:val="004833DF"/>
    <w:rsid w:val="0048371F"/>
    <w:rsid w:val="00483768"/>
    <w:rsid w:val="004837E7"/>
    <w:rsid w:val="00483A25"/>
    <w:rsid w:val="00483AC1"/>
    <w:rsid w:val="00483C9B"/>
    <w:rsid w:val="00483D1E"/>
    <w:rsid w:val="00483DC5"/>
    <w:rsid w:val="00483E66"/>
    <w:rsid w:val="00484039"/>
    <w:rsid w:val="004841AA"/>
    <w:rsid w:val="004841D1"/>
    <w:rsid w:val="00484955"/>
    <w:rsid w:val="00484C9F"/>
    <w:rsid w:val="00484CDE"/>
    <w:rsid w:val="0048537B"/>
    <w:rsid w:val="004857A1"/>
    <w:rsid w:val="0048594E"/>
    <w:rsid w:val="004859A2"/>
    <w:rsid w:val="00485AB9"/>
    <w:rsid w:val="00485B2C"/>
    <w:rsid w:val="00485C44"/>
    <w:rsid w:val="00485F76"/>
    <w:rsid w:val="00485FEA"/>
    <w:rsid w:val="0048608E"/>
    <w:rsid w:val="0048619B"/>
    <w:rsid w:val="004863A8"/>
    <w:rsid w:val="0048691A"/>
    <w:rsid w:val="00486C89"/>
    <w:rsid w:val="00486DD9"/>
    <w:rsid w:val="00486FFA"/>
    <w:rsid w:val="004870CD"/>
    <w:rsid w:val="00487191"/>
    <w:rsid w:val="004874FA"/>
    <w:rsid w:val="00487839"/>
    <w:rsid w:val="00487876"/>
    <w:rsid w:val="004878F3"/>
    <w:rsid w:val="00487974"/>
    <w:rsid w:val="00487995"/>
    <w:rsid w:val="00487BF6"/>
    <w:rsid w:val="00487CE7"/>
    <w:rsid w:val="00487EFA"/>
    <w:rsid w:val="0049006B"/>
    <w:rsid w:val="004900A0"/>
    <w:rsid w:val="004903ED"/>
    <w:rsid w:val="0049080B"/>
    <w:rsid w:val="00490ABA"/>
    <w:rsid w:val="00490AF4"/>
    <w:rsid w:val="00490B5E"/>
    <w:rsid w:val="00490C04"/>
    <w:rsid w:val="00490C8F"/>
    <w:rsid w:val="00490D37"/>
    <w:rsid w:val="00490ECC"/>
    <w:rsid w:val="0049120C"/>
    <w:rsid w:val="00491362"/>
    <w:rsid w:val="0049178E"/>
    <w:rsid w:val="00491C45"/>
    <w:rsid w:val="00491E58"/>
    <w:rsid w:val="004921F6"/>
    <w:rsid w:val="0049243F"/>
    <w:rsid w:val="00492459"/>
    <w:rsid w:val="00492ADE"/>
    <w:rsid w:val="00492E5F"/>
    <w:rsid w:val="00492F4B"/>
    <w:rsid w:val="00492FF7"/>
    <w:rsid w:val="004930A5"/>
    <w:rsid w:val="004930C3"/>
    <w:rsid w:val="00493511"/>
    <w:rsid w:val="00493555"/>
    <w:rsid w:val="004937E0"/>
    <w:rsid w:val="004938DC"/>
    <w:rsid w:val="00493CBE"/>
    <w:rsid w:val="00493D8F"/>
    <w:rsid w:val="00493D9C"/>
    <w:rsid w:val="00493DF8"/>
    <w:rsid w:val="004940C3"/>
    <w:rsid w:val="00494126"/>
    <w:rsid w:val="004946E3"/>
    <w:rsid w:val="00494B15"/>
    <w:rsid w:val="00494F72"/>
    <w:rsid w:val="0049556A"/>
    <w:rsid w:val="0049579E"/>
    <w:rsid w:val="00495B2C"/>
    <w:rsid w:val="00495C61"/>
    <w:rsid w:val="00495E51"/>
    <w:rsid w:val="0049661A"/>
    <w:rsid w:val="00496750"/>
    <w:rsid w:val="00496777"/>
    <w:rsid w:val="004968EB"/>
    <w:rsid w:val="00496AEB"/>
    <w:rsid w:val="00496C55"/>
    <w:rsid w:val="00496C94"/>
    <w:rsid w:val="00496FD7"/>
    <w:rsid w:val="00497006"/>
    <w:rsid w:val="00497036"/>
    <w:rsid w:val="004970B9"/>
    <w:rsid w:val="004970C9"/>
    <w:rsid w:val="00497433"/>
    <w:rsid w:val="004974A2"/>
    <w:rsid w:val="004975BE"/>
    <w:rsid w:val="00497601"/>
    <w:rsid w:val="00497B41"/>
    <w:rsid w:val="00497D57"/>
    <w:rsid w:val="004A00FB"/>
    <w:rsid w:val="004A02A8"/>
    <w:rsid w:val="004A02CD"/>
    <w:rsid w:val="004A033F"/>
    <w:rsid w:val="004A03BA"/>
    <w:rsid w:val="004A043A"/>
    <w:rsid w:val="004A05D6"/>
    <w:rsid w:val="004A094A"/>
    <w:rsid w:val="004A09E2"/>
    <w:rsid w:val="004A0B4D"/>
    <w:rsid w:val="004A0B99"/>
    <w:rsid w:val="004A0DBC"/>
    <w:rsid w:val="004A0E34"/>
    <w:rsid w:val="004A0E84"/>
    <w:rsid w:val="004A0FFB"/>
    <w:rsid w:val="004A1143"/>
    <w:rsid w:val="004A1157"/>
    <w:rsid w:val="004A119F"/>
    <w:rsid w:val="004A1591"/>
    <w:rsid w:val="004A15BB"/>
    <w:rsid w:val="004A1749"/>
    <w:rsid w:val="004A18CD"/>
    <w:rsid w:val="004A192A"/>
    <w:rsid w:val="004A1AD1"/>
    <w:rsid w:val="004A1DA5"/>
    <w:rsid w:val="004A2021"/>
    <w:rsid w:val="004A2043"/>
    <w:rsid w:val="004A247F"/>
    <w:rsid w:val="004A2648"/>
    <w:rsid w:val="004A2BDF"/>
    <w:rsid w:val="004A2C49"/>
    <w:rsid w:val="004A2DF7"/>
    <w:rsid w:val="004A2EAA"/>
    <w:rsid w:val="004A2EFA"/>
    <w:rsid w:val="004A3257"/>
    <w:rsid w:val="004A3267"/>
    <w:rsid w:val="004A335D"/>
    <w:rsid w:val="004A33D4"/>
    <w:rsid w:val="004A33DE"/>
    <w:rsid w:val="004A358B"/>
    <w:rsid w:val="004A37E9"/>
    <w:rsid w:val="004A3874"/>
    <w:rsid w:val="004A3946"/>
    <w:rsid w:val="004A3F39"/>
    <w:rsid w:val="004A407B"/>
    <w:rsid w:val="004A40CB"/>
    <w:rsid w:val="004A4110"/>
    <w:rsid w:val="004A41BC"/>
    <w:rsid w:val="004A4262"/>
    <w:rsid w:val="004A468F"/>
    <w:rsid w:val="004A46B0"/>
    <w:rsid w:val="004A4761"/>
    <w:rsid w:val="004A476E"/>
    <w:rsid w:val="004A4870"/>
    <w:rsid w:val="004A4C12"/>
    <w:rsid w:val="004A4D10"/>
    <w:rsid w:val="004A4DF2"/>
    <w:rsid w:val="004A501F"/>
    <w:rsid w:val="004A5229"/>
    <w:rsid w:val="004A535B"/>
    <w:rsid w:val="004A53E7"/>
    <w:rsid w:val="004A53F3"/>
    <w:rsid w:val="004A55D9"/>
    <w:rsid w:val="004A566E"/>
    <w:rsid w:val="004A58F1"/>
    <w:rsid w:val="004A5B29"/>
    <w:rsid w:val="004A5B7C"/>
    <w:rsid w:val="004A5C17"/>
    <w:rsid w:val="004A5C26"/>
    <w:rsid w:val="004A5E86"/>
    <w:rsid w:val="004A6562"/>
    <w:rsid w:val="004A677E"/>
    <w:rsid w:val="004A69E7"/>
    <w:rsid w:val="004A6BC6"/>
    <w:rsid w:val="004A6CBF"/>
    <w:rsid w:val="004A70A0"/>
    <w:rsid w:val="004A7101"/>
    <w:rsid w:val="004A7129"/>
    <w:rsid w:val="004A74E3"/>
    <w:rsid w:val="004A7999"/>
    <w:rsid w:val="004A7E15"/>
    <w:rsid w:val="004B04D4"/>
    <w:rsid w:val="004B053F"/>
    <w:rsid w:val="004B0952"/>
    <w:rsid w:val="004B0CF3"/>
    <w:rsid w:val="004B0E0B"/>
    <w:rsid w:val="004B0EA2"/>
    <w:rsid w:val="004B108A"/>
    <w:rsid w:val="004B1092"/>
    <w:rsid w:val="004B1546"/>
    <w:rsid w:val="004B175A"/>
    <w:rsid w:val="004B1861"/>
    <w:rsid w:val="004B1910"/>
    <w:rsid w:val="004B19A8"/>
    <w:rsid w:val="004B1A14"/>
    <w:rsid w:val="004B1B8F"/>
    <w:rsid w:val="004B1F58"/>
    <w:rsid w:val="004B23AB"/>
    <w:rsid w:val="004B23FA"/>
    <w:rsid w:val="004B2586"/>
    <w:rsid w:val="004B26EC"/>
    <w:rsid w:val="004B27BF"/>
    <w:rsid w:val="004B2825"/>
    <w:rsid w:val="004B294D"/>
    <w:rsid w:val="004B2F0D"/>
    <w:rsid w:val="004B2F67"/>
    <w:rsid w:val="004B31FF"/>
    <w:rsid w:val="004B3562"/>
    <w:rsid w:val="004B357D"/>
    <w:rsid w:val="004B3AAB"/>
    <w:rsid w:val="004B3E52"/>
    <w:rsid w:val="004B4874"/>
    <w:rsid w:val="004B4DAF"/>
    <w:rsid w:val="004B4DB2"/>
    <w:rsid w:val="004B4E67"/>
    <w:rsid w:val="004B50B7"/>
    <w:rsid w:val="004B551B"/>
    <w:rsid w:val="004B5DE3"/>
    <w:rsid w:val="004B5E2E"/>
    <w:rsid w:val="004B5E4F"/>
    <w:rsid w:val="004B5F6E"/>
    <w:rsid w:val="004B5F7D"/>
    <w:rsid w:val="004B61B0"/>
    <w:rsid w:val="004B64F0"/>
    <w:rsid w:val="004B67C2"/>
    <w:rsid w:val="004B684C"/>
    <w:rsid w:val="004B6BA0"/>
    <w:rsid w:val="004B6BCE"/>
    <w:rsid w:val="004B70AF"/>
    <w:rsid w:val="004B7116"/>
    <w:rsid w:val="004B7203"/>
    <w:rsid w:val="004B736F"/>
    <w:rsid w:val="004B738F"/>
    <w:rsid w:val="004B75AD"/>
    <w:rsid w:val="004B762C"/>
    <w:rsid w:val="004B766B"/>
    <w:rsid w:val="004B772D"/>
    <w:rsid w:val="004B7789"/>
    <w:rsid w:val="004B7B49"/>
    <w:rsid w:val="004B7B63"/>
    <w:rsid w:val="004B7E3E"/>
    <w:rsid w:val="004C0093"/>
    <w:rsid w:val="004C0571"/>
    <w:rsid w:val="004C05A5"/>
    <w:rsid w:val="004C05A8"/>
    <w:rsid w:val="004C05D4"/>
    <w:rsid w:val="004C088F"/>
    <w:rsid w:val="004C091B"/>
    <w:rsid w:val="004C099B"/>
    <w:rsid w:val="004C0CC1"/>
    <w:rsid w:val="004C0FE5"/>
    <w:rsid w:val="004C0FF6"/>
    <w:rsid w:val="004C1210"/>
    <w:rsid w:val="004C12CB"/>
    <w:rsid w:val="004C133D"/>
    <w:rsid w:val="004C1536"/>
    <w:rsid w:val="004C1761"/>
    <w:rsid w:val="004C186F"/>
    <w:rsid w:val="004C1870"/>
    <w:rsid w:val="004C1E28"/>
    <w:rsid w:val="004C1E3B"/>
    <w:rsid w:val="004C1F62"/>
    <w:rsid w:val="004C2006"/>
    <w:rsid w:val="004C2206"/>
    <w:rsid w:val="004C24E3"/>
    <w:rsid w:val="004C27F8"/>
    <w:rsid w:val="004C2867"/>
    <w:rsid w:val="004C2947"/>
    <w:rsid w:val="004C2A1C"/>
    <w:rsid w:val="004C2B1B"/>
    <w:rsid w:val="004C2C50"/>
    <w:rsid w:val="004C2C6F"/>
    <w:rsid w:val="004C2CF8"/>
    <w:rsid w:val="004C2D3A"/>
    <w:rsid w:val="004C2E54"/>
    <w:rsid w:val="004C2F19"/>
    <w:rsid w:val="004C2F1A"/>
    <w:rsid w:val="004C2FFC"/>
    <w:rsid w:val="004C300E"/>
    <w:rsid w:val="004C3125"/>
    <w:rsid w:val="004C3214"/>
    <w:rsid w:val="004C3469"/>
    <w:rsid w:val="004C3827"/>
    <w:rsid w:val="004C3850"/>
    <w:rsid w:val="004C3CC1"/>
    <w:rsid w:val="004C3E48"/>
    <w:rsid w:val="004C3F40"/>
    <w:rsid w:val="004C4515"/>
    <w:rsid w:val="004C489F"/>
    <w:rsid w:val="004C48B7"/>
    <w:rsid w:val="004C4ADA"/>
    <w:rsid w:val="004C4B0A"/>
    <w:rsid w:val="004C4F52"/>
    <w:rsid w:val="004C507A"/>
    <w:rsid w:val="004C54B2"/>
    <w:rsid w:val="004C5674"/>
    <w:rsid w:val="004C5A12"/>
    <w:rsid w:val="004C5A30"/>
    <w:rsid w:val="004C5F19"/>
    <w:rsid w:val="004C5F43"/>
    <w:rsid w:val="004C615C"/>
    <w:rsid w:val="004C61AC"/>
    <w:rsid w:val="004C63A4"/>
    <w:rsid w:val="004C64ED"/>
    <w:rsid w:val="004C6504"/>
    <w:rsid w:val="004C653A"/>
    <w:rsid w:val="004C6D42"/>
    <w:rsid w:val="004C6F54"/>
    <w:rsid w:val="004C6F99"/>
    <w:rsid w:val="004C71C8"/>
    <w:rsid w:val="004C71E6"/>
    <w:rsid w:val="004C72EE"/>
    <w:rsid w:val="004C74DD"/>
    <w:rsid w:val="004C751E"/>
    <w:rsid w:val="004C7767"/>
    <w:rsid w:val="004C7B6E"/>
    <w:rsid w:val="004C7C2D"/>
    <w:rsid w:val="004C7C4D"/>
    <w:rsid w:val="004C7E6B"/>
    <w:rsid w:val="004D0301"/>
    <w:rsid w:val="004D0362"/>
    <w:rsid w:val="004D036B"/>
    <w:rsid w:val="004D0AA4"/>
    <w:rsid w:val="004D0E4F"/>
    <w:rsid w:val="004D0E9E"/>
    <w:rsid w:val="004D1311"/>
    <w:rsid w:val="004D1468"/>
    <w:rsid w:val="004D15EB"/>
    <w:rsid w:val="004D1667"/>
    <w:rsid w:val="004D18AE"/>
    <w:rsid w:val="004D1932"/>
    <w:rsid w:val="004D1ACF"/>
    <w:rsid w:val="004D1B2A"/>
    <w:rsid w:val="004D1BC9"/>
    <w:rsid w:val="004D1DBD"/>
    <w:rsid w:val="004D1F6E"/>
    <w:rsid w:val="004D284C"/>
    <w:rsid w:val="004D289A"/>
    <w:rsid w:val="004D2A02"/>
    <w:rsid w:val="004D2D2B"/>
    <w:rsid w:val="004D2DBD"/>
    <w:rsid w:val="004D2F63"/>
    <w:rsid w:val="004D3665"/>
    <w:rsid w:val="004D386B"/>
    <w:rsid w:val="004D3AEC"/>
    <w:rsid w:val="004D3DE6"/>
    <w:rsid w:val="004D3EF4"/>
    <w:rsid w:val="004D43C8"/>
    <w:rsid w:val="004D4980"/>
    <w:rsid w:val="004D4AC9"/>
    <w:rsid w:val="004D4B27"/>
    <w:rsid w:val="004D4B4E"/>
    <w:rsid w:val="004D4E22"/>
    <w:rsid w:val="004D5100"/>
    <w:rsid w:val="004D512D"/>
    <w:rsid w:val="004D5169"/>
    <w:rsid w:val="004D52D4"/>
    <w:rsid w:val="004D5385"/>
    <w:rsid w:val="004D5611"/>
    <w:rsid w:val="004D5BD1"/>
    <w:rsid w:val="004D5EF2"/>
    <w:rsid w:val="004D6347"/>
    <w:rsid w:val="004D642C"/>
    <w:rsid w:val="004D64CC"/>
    <w:rsid w:val="004D6681"/>
    <w:rsid w:val="004D689A"/>
    <w:rsid w:val="004D69B9"/>
    <w:rsid w:val="004D6A0E"/>
    <w:rsid w:val="004D6C64"/>
    <w:rsid w:val="004D6DFD"/>
    <w:rsid w:val="004D70B7"/>
    <w:rsid w:val="004D7110"/>
    <w:rsid w:val="004D71E4"/>
    <w:rsid w:val="004D73FE"/>
    <w:rsid w:val="004D7571"/>
    <w:rsid w:val="004D7E74"/>
    <w:rsid w:val="004D7F6F"/>
    <w:rsid w:val="004E026A"/>
    <w:rsid w:val="004E03FF"/>
    <w:rsid w:val="004E044D"/>
    <w:rsid w:val="004E0585"/>
    <w:rsid w:val="004E08A8"/>
    <w:rsid w:val="004E0F43"/>
    <w:rsid w:val="004E0F7D"/>
    <w:rsid w:val="004E0FA6"/>
    <w:rsid w:val="004E107D"/>
    <w:rsid w:val="004E13D0"/>
    <w:rsid w:val="004E1428"/>
    <w:rsid w:val="004E1751"/>
    <w:rsid w:val="004E1C30"/>
    <w:rsid w:val="004E1CF3"/>
    <w:rsid w:val="004E261F"/>
    <w:rsid w:val="004E2AAC"/>
    <w:rsid w:val="004E2BA4"/>
    <w:rsid w:val="004E2C82"/>
    <w:rsid w:val="004E2D11"/>
    <w:rsid w:val="004E3DEC"/>
    <w:rsid w:val="004E4196"/>
    <w:rsid w:val="004E4900"/>
    <w:rsid w:val="004E4ACE"/>
    <w:rsid w:val="004E4C2A"/>
    <w:rsid w:val="004E4D46"/>
    <w:rsid w:val="004E4D6C"/>
    <w:rsid w:val="004E4E1D"/>
    <w:rsid w:val="004E508F"/>
    <w:rsid w:val="004E5460"/>
    <w:rsid w:val="004E55D5"/>
    <w:rsid w:val="004E599C"/>
    <w:rsid w:val="004E59AD"/>
    <w:rsid w:val="004E5A60"/>
    <w:rsid w:val="004E5C73"/>
    <w:rsid w:val="004E5D59"/>
    <w:rsid w:val="004E5E9F"/>
    <w:rsid w:val="004E5F00"/>
    <w:rsid w:val="004E6146"/>
    <w:rsid w:val="004E65E7"/>
    <w:rsid w:val="004E6941"/>
    <w:rsid w:val="004E71DF"/>
    <w:rsid w:val="004E7287"/>
    <w:rsid w:val="004E7580"/>
    <w:rsid w:val="004E76F0"/>
    <w:rsid w:val="004E782F"/>
    <w:rsid w:val="004E7A73"/>
    <w:rsid w:val="004E7CBD"/>
    <w:rsid w:val="004E7CDD"/>
    <w:rsid w:val="004E7D48"/>
    <w:rsid w:val="004E7DE7"/>
    <w:rsid w:val="004E7DFE"/>
    <w:rsid w:val="004E7F33"/>
    <w:rsid w:val="004E7F94"/>
    <w:rsid w:val="004F03A7"/>
    <w:rsid w:val="004F04E4"/>
    <w:rsid w:val="004F0696"/>
    <w:rsid w:val="004F089B"/>
    <w:rsid w:val="004F0BF8"/>
    <w:rsid w:val="004F0CFA"/>
    <w:rsid w:val="004F0EA0"/>
    <w:rsid w:val="004F0FF4"/>
    <w:rsid w:val="004F1144"/>
    <w:rsid w:val="004F1161"/>
    <w:rsid w:val="004F1384"/>
    <w:rsid w:val="004F1475"/>
    <w:rsid w:val="004F1655"/>
    <w:rsid w:val="004F1667"/>
    <w:rsid w:val="004F16DF"/>
    <w:rsid w:val="004F174D"/>
    <w:rsid w:val="004F1808"/>
    <w:rsid w:val="004F1903"/>
    <w:rsid w:val="004F196D"/>
    <w:rsid w:val="004F1BDF"/>
    <w:rsid w:val="004F1C64"/>
    <w:rsid w:val="004F1DD9"/>
    <w:rsid w:val="004F1E45"/>
    <w:rsid w:val="004F2148"/>
    <w:rsid w:val="004F2664"/>
    <w:rsid w:val="004F26E8"/>
    <w:rsid w:val="004F289F"/>
    <w:rsid w:val="004F2B64"/>
    <w:rsid w:val="004F2B80"/>
    <w:rsid w:val="004F31B1"/>
    <w:rsid w:val="004F31B6"/>
    <w:rsid w:val="004F325B"/>
    <w:rsid w:val="004F338D"/>
    <w:rsid w:val="004F35FD"/>
    <w:rsid w:val="004F3603"/>
    <w:rsid w:val="004F38FE"/>
    <w:rsid w:val="004F3B61"/>
    <w:rsid w:val="004F3CB8"/>
    <w:rsid w:val="004F42A8"/>
    <w:rsid w:val="004F44E6"/>
    <w:rsid w:val="004F4797"/>
    <w:rsid w:val="004F47CA"/>
    <w:rsid w:val="004F4B67"/>
    <w:rsid w:val="004F4C0C"/>
    <w:rsid w:val="004F4C98"/>
    <w:rsid w:val="004F4D1D"/>
    <w:rsid w:val="004F4DD3"/>
    <w:rsid w:val="004F4EB6"/>
    <w:rsid w:val="004F5060"/>
    <w:rsid w:val="004F50A7"/>
    <w:rsid w:val="004F5150"/>
    <w:rsid w:val="004F52EA"/>
    <w:rsid w:val="004F5C9F"/>
    <w:rsid w:val="004F5F57"/>
    <w:rsid w:val="004F5FCE"/>
    <w:rsid w:val="004F6026"/>
    <w:rsid w:val="004F6061"/>
    <w:rsid w:val="004F670B"/>
    <w:rsid w:val="004F6A2C"/>
    <w:rsid w:val="004F6C83"/>
    <w:rsid w:val="004F70EE"/>
    <w:rsid w:val="004F723B"/>
    <w:rsid w:val="004F7287"/>
    <w:rsid w:val="004F74B7"/>
    <w:rsid w:val="004F77BD"/>
    <w:rsid w:val="004F7995"/>
    <w:rsid w:val="004F7B9E"/>
    <w:rsid w:val="004F7FF6"/>
    <w:rsid w:val="00500109"/>
    <w:rsid w:val="00500594"/>
    <w:rsid w:val="00500A3D"/>
    <w:rsid w:val="00500ACE"/>
    <w:rsid w:val="00500C0A"/>
    <w:rsid w:val="00500CB8"/>
    <w:rsid w:val="00500E87"/>
    <w:rsid w:val="00501159"/>
    <w:rsid w:val="00501916"/>
    <w:rsid w:val="00501A68"/>
    <w:rsid w:val="00501D02"/>
    <w:rsid w:val="00501D2B"/>
    <w:rsid w:val="0050207F"/>
    <w:rsid w:val="0050208D"/>
    <w:rsid w:val="005023E2"/>
    <w:rsid w:val="00502488"/>
    <w:rsid w:val="00502628"/>
    <w:rsid w:val="00502892"/>
    <w:rsid w:val="00502BC0"/>
    <w:rsid w:val="00502DB3"/>
    <w:rsid w:val="00502F89"/>
    <w:rsid w:val="005031D1"/>
    <w:rsid w:val="0050382C"/>
    <w:rsid w:val="00503A3F"/>
    <w:rsid w:val="00503AF8"/>
    <w:rsid w:val="00503CBF"/>
    <w:rsid w:val="00503E8B"/>
    <w:rsid w:val="00503EF7"/>
    <w:rsid w:val="00504085"/>
    <w:rsid w:val="0050426F"/>
    <w:rsid w:val="005042CB"/>
    <w:rsid w:val="00504431"/>
    <w:rsid w:val="0050455E"/>
    <w:rsid w:val="005046AB"/>
    <w:rsid w:val="005047B9"/>
    <w:rsid w:val="00504840"/>
    <w:rsid w:val="00504B67"/>
    <w:rsid w:val="00504C31"/>
    <w:rsid w:val="00504D76"/>
    <w:rsid w:val="00505089"/>
    <w:rsid w:val="0050510D"/>
    <w:rsid w:val="005052A4"/>
    <w:rsid w:val="00505318"/>
    <w:rsid w:val="00505389"/>
    <w:rsid w:val="00505431"/>
    <w:rsid w:val="0050557D"/>
    <w:rsid w:val="005055EB"/>
    <w:rsid w:val="00505636"/>
    <w:rsid w:val="00505C6D"/>
    <w:rsid w:val="00505DD0"/>
    <w:rsid w:val="00505FB6"/>
    <w:rsid w:val="0050601F"/>
    <w:rsid w:val="005061B4"/>
    <w:rsid w:val="00506457"/>
    <w:rsid w:val="0050660C"/>
    <w:rsid w:val="00506B71"/>
    <w:rsid w:val="00506C30"/>
    <w:rsid w:val="00506CDE"/>
    <w:rsid w:val="00506E3A"/>
    <w:rsid w:val="00506F18"/>
    <w:rsid w:val="00506F32"/>
    <w:rsid w:val="00507011"/>
    <w:rsid w:val="00507043"/>
    <w:rsid w:val="005070DA"/>
    <w:rsid w:val="00507251"/>
    <w:rsid w:val="005072EF"/>
    <w:rsid w:val="005073D1"/>
    <w:rsid w:val="00507451"/>
    <w:rsid w:val="00507551"/>
    <w:rsid w:val="00507757"/>
    <w:rsid w:val="00507855"/>
    <w:rsid w:val="00507AB8"/>
    <w:rsid w:val="00507DC1"/>
    <w:rsid w:val="00507DD7"/>
    <w:rsid w:val="00507E0F"/>
    <w:rsid w:val="00510244"/>
    <w:rsid w:val="00510733"/>
    <w:rsid w:val="00510878"/>
    <w:rsid w:val="00510A11"/>
    <w:rsid w:val="00510BD1"/>
    <w:rsid w:val="00510ED4"/>
    <w:rsid w:val="00510EEF"/>
    <w:rsid w:val="0051108D"/>
    <w:rsid w:val="005110C5"/>
    <w:rsid w:val="005111F1"/>
    <w:rsid w:val="005114FF"/>
    <w:rsid w:val="0051185B"/>
    <w:rsid w:val="0051242C"/>
    <w:rsid w:val="0051283E"/>
    <w:rsid w:val="005128FC"/>
    <w:rsid w:val="0051298C"/>
    <w:rsid w:val="00512BF0"/>
    <w:rsid w:val="00512DB3"/>
    <w:rsid w:val="0051309B"/>
    <w:rsid w:val="00513176"/>
    <w:rsid w:val="005134B4"/>
    <w:rsid w:val="005134DD"/>
    <w:rsid w:val="00513779"/>
    <w:rsid w:val="005139E4"/>
    <w:rsid w:val="00513CE3"/>
    <w:rsid w:val="005140A1"/>
    <w:rsid w:val="005143B0"/>
    <w:rsid w:val="0051475E"/>
    <w:rsid w:val="0051486B"/>
    <w:rsid w:val="00514873"/>
    <w:rsid w:val="00514F6F"/>
    <w:rsid w:val="00515079"/>
    <w:rsid w:val="00515141"/>
    <w:rsid w:val="005151BC"/>
    <w:rsid w:val="0051525B"/>
    <w:rsid w:val="00515359"/>
    <w:rsid w:val="0051539B"/>
    <w:rsid w:val="005154C0"/>
    <w:rsid w:val="0051568B"/>
    <w:rsid w:val="005156F8"/>
    <w:rsid w:val="0051576D"/>
    <w:rsid w:val="005157E4"/>
    <w:rsid w:val="00515A5B"/>
    <w:rsid w:val="00515C9B"/>
    <w:rsid w:val="00516415"/>
    <w:rsid w:val="00516484"/>
    <w:rsid w:val="0051683F"/>
    <w:rsid w:val="005169B7"/>
    <w:rsid w:val="00516C0D"/>
    <w:rsid w:val="00516C3B"/>
    <w:rsid w:val="00517000"/>
    <w:rsid w:val="0051759B"/>
    <w:rsid w:val="005177FE"/>
    <w:rsid w:val="00517AC4"/>
    <w:rsid w:val="00517AF9"/>
    <w:rsid w:val="00517EA4"/>
    <w:rsid w:val="005203A6"/>
    <w:rsid w:val="00520465"/>
    <w:rsid w:val="00520574"/>
    <w:rsid w:val="00520AB1"/>
    <w:rsid w:val="00520DDE"/>
    <w:rsid w:val="005210CA"/>
    <w:rsid w:val="005210EE"/>
    <w:rsid w:val="0052115F"/>
    <w:rsid w:val="00521295"/>
    <w:rsid w:val="005213FD"/>
    <w:rsid w:val="00521411"/>
    <w:rsid w:val="0052163D"/>
    <w:rsid w:val="0052199D"/>
    <w:rsid w:val="00521C75"/>
    <w:rsid w:val="00521E0C"/>
    <w:rsid w:val="00521FF3"/>
    <w:rsid w:val="00522050"/>
    <w:rsid w:val="0052233A"/>
    <w:rsid w:val="0052236C"/>
    <w:rsid w:val="005223EF"/>
    <w:rsid w:val="005225BF"/>
    <w:rsid w:val="00522B04"/>
    <w:rsid w:val="00522BB0"/>
    <w:rsid w:val="00522DEF"/>
    <w:rsid w:val="00522FD9"/>
    <w:rsid w:val="0052313C"/>
    <w:rsid w:val="005231F4"/>
    <w:rsid w:val="00523B91"/>
    <w:rsid w:val="00523C8E"/>
    <w:rsid w:val="00523D13"/>
    <w:rsid w:val="00523FD7"/>
    <w:rsid w:val="0052469B"/>
    <w:rsid w:val="00524781"/>
    <w:rsid w:val="00524BD7"/>
    <w:rsid w:val="00524C3C"/>
    <w:rsid w:val="005250C0"/>
    <w:rsid w:val="00525279"/>
    <w:rsid w:val="00525336"/>
    <w:rsid w:val="005253F5"/>
    <w:rsid w:val="005253FF"/>
    <w:rsid w:val="005255BF"/>
    <w:rsid w:val="0052572E"/>
    <w:rsid w:val="00525878"/>
    <w:rsid w:val="00525BB2"/>
    <w:rsid w:val="00525BCB"/>
    <w:rsid w:val="00525D05"/>
    <w:rsid w:val="00525DA6"/>
    <w:rsid w:val="00525F76"/>
    <w:rsid w:val="00526056"/>
    <w:rsid w:val="005260B4"/>
    <w:rsid w:val="00526144"/>
    <w:rsid w:val="005261E6"/>
    <w:rsid w:val="00526511"/>
    <w:rsid w:val="00526742"/>
    <w:rsid w:val="00526853"/>
    <w:rsid w:val="00526884"/>
    <w:rsid w:val="005269F5"/>
    <w:rsid w:val="00526B58"/>
    <w:rsid w:val="00527102"/>
    <w:rsid w:val="005271F3"/>
    <w:rsid w:val="005275F1"/>
    <w:rsid w:val="005279BF"/>
    <w:rsid w:val="00527AA3"/>
    <w:rsid w:val="00527AE7"/>
    <w:rsid w:val="00527D16"/>
    <w:rsid w:val="00527E26"/>
    <w:rsid w:val="00530014"/>
    <w:rsid w:val="0053051D"/>
    <w:rsid w:val="00530526"/>
    <w:rsid w:val="00530CE7"/>
    <w:rsid w:val="00530D5A"/>
    <w:rsid w:val="005314E0"/>
    <w:rsid w:val="00531C04"/>
    <w:rsid w:val="00531D38"/>
    <w:rsid w:val="00531FCC"/>
    <w:rsid w:val="005320BF"/>
    <w:rsid w:val="005321EE"/>
    <w:rsid w:val="00532533"/>
    <w:rsid w:val="005325B8"/>
    <w:rsid w:val="00532647"/>
    <w:rsid w:val="00532683"/>
    <w:rsid w:val="005326BB"/>
    <w:rsid w:val="005326F1"/>
    <w:rsid w:val="005329B4"/>
    <w:rsid w:val="005329F4"/>
    <w:rsid w:val="00532C72"/>
    <w:rsid w:val="00532E08"/>
    <w:rsid w:val="00532E54"/>
    <w:rsid w:val="0053316C"/>
    <w:rsid w:val="00533214"/>
    <w:rsid w:val="0053335F"/>
    <w:rsid w:val="005334B1"/>
    <w:rsid w:val="0053354D"/>
    <w:rsid w:val="005336B0"/>
    <w:rsid w:val="00533B19"/>
    <w:rsid w:val="00533CC2"/>
    <w:rsid w:val="0053415A"/>
    <w:rsid w:val="0053446B"/>
    <w:rsid w:val="0053479E"/>
    <w:rsid w:val="00534C83"/>
    <w:rsid w:val="00535196"/>
    <w:rsid w:val="0053544C"/>
    <w:rsid w:val="0053546D"/>
    <w:rsid w:val="0053570A"/>
    <w:rsid w:val="00535784"/>
    <w:rsid w:val="005357DD"/>
    <w:rsid w:val="00535B09"/>
    <w:rsid w:val="00535FEC"/>
    <w:rsid w:val="005360D4"/>
    <w:rsid w:val="0053612B"/>
    <w:rsid w:val="00536187"/>
    <w:rsid w:val="00536419"/>
    <w:rsid w:val="00536571"/>
    <w:rsid w:val="005365F5"/>
    <w:rsid w:val="00536CB4"/>
    <w:rsid w:val="00536FC4"/>
    <w:rsid w:val="00537271"/>
    <w:rsid w:val="00537289"/>
    <w:rsid w:val="005373DE"/>
    <w:rsid w:val="005377F7"/>
    <w:rsid w:val="00537A5A"/>
    <w:rsid w:val="00537A61"/>
    <w:rsid w:val="00537B46"/>
    <w:rsid w:val="00537BED"/>
    <w:rsid w:val="00537C27"/>
    <w:rsid w:val="005401DB"/>
    <w:rsid w:val="00540400"/>
    <w:rsid w:val="005405E0"/>
    <w:rsid w:val="0054079F"/>
    <w:rsid w:val="00540A67"/>
    <w:rsid w:val="00540B01"/>
    <w:rsid w:val="00540B9D"/>
    <w:rsid w:val="00540BA8"/>
    <w:rsid w:val="00540EA3"/>
    <w:rsid w:val="00540ED5"/>
    <w:rsid w:val="00540FE2"/>
    <w:rsid w:val="005416D4"/>
    <w:rsid w:val="005416EB"/>
    <w:rsid w:val="00541887"/>
    <w:rsid w:val="00541F2B"/>
    <w:rsid w:val="00541F6E"/>
    <w:rsid w:val="00542067"/>
    <w:rsid w:val="005420C2"/>
    <w:rsid w:val="00542223"/>
    <w:rsid w:val="00542440"/>
    <w:rsid w:val="005428A3"/>
    <w:rsid w:val="005428BF"/>
    <w:rsid w:val="005428D1"/>
    <w:rsid w:val="005428EE"/>
    <w:rsid w:val="00542923"/>
    <w:rsid w:val="00542A7E"/>
    <w:rsid w:val="00542E50"/>
    <w:rsid w:val="00542EA5"/>
    <w:rsid w:val="00543166"/>
    <w:rsid w:val="005435B8"/>
    <w:rsid w:val="00543A0E"/>
    <w:rsid w:val="00543BA5"/>
    <w:rsid w:val="00543BFE"/>
    <w:rsid w:val="00543DE3"/>
    <w:rsid w:val="00543E6B"/>
    <w:rsid w:val="00543FD4"/>
    <w:rsid w:val="0054406A"/>
    <w:rsid w:val="00544882"/>
    <w:rsid w:val="0054497B"/>
    <w:rsid w:val="00544A01"/>
    <w:rsid w:val="00544C8D"/>
    <w:rsid w:val="00544D07"/>
    <w:rsid w:val="00544E09"/>
    <w:rsid w:val="00544FD5"/>
    <w:rsid w:val="00545098"/>
    <w:rsid w:val="005452A9"/>
    <w:rsid w:val="005455FA"/>
    <w:rsid w:val="005459C4"/>
    <w:rsid w:val="00545CA7"/>
    <w:rsid w:val="00545D64"/>
    <w:rsid w:val="00546147"/>
    <w:rsid w:val="00546170"/>
    <w:rsid w:val="005461BF"/>
    <w:rsid w:val="00546220"/>
    <w:rsid w:val="005462A3"/>
    <w:rsid w:val="00546AA6"/>
    <w:rsid w:val="00546B96"/>
    <w:rsid w:val="00546F34"/>
    <w:rsid w:val="00546F5A"/>
    <w:rsid w:val="00547206"/>
    <w:rsid w:val="0054727A"/>
    <w:rsid w:val="005473EC"/>
    <w:rsid w:val="00547553"/>
    <w:rsid w:val="005478F5"/>
    <w:rsid w:val="005478F7"/>
    <w:rsid w:val="00547AAC"/>
    <w:rsid w:val="00547FA8"/>
    <w:rsid w:val="005500E2"/>
    <w:rsid w:val="00550237"/>
    <w:rsid w:val="005508ED"/>
    <w:rsid w:val="00550BF2"/>
    <w:rsid w:val="00550D9B"/>
    <w:rsid w:val="005510E8"/>
    <w:rsid w:val="00551362"/>
    <w:rsid w:val="00551759"/>
    <w:rsid w:val="0055191D"/>
    <w:rsid w:val="005519B6"/>
    <w:rsid w:val="00551B6B"/>
    <w:rsid w:val="00551C80"/>
    <w:rsid w:val="00551ED0"/>
    <w:rsid w:val="00552576"/>
    <w:rsid w:val="00552BCA"/>
    <w:rsid w:val="00552C95"/>
    <w:rsid w:val="00552C97"/>
    <w:rsid w:val="00552CF0"/>
    <w:rsid w:val="00552E87"/>
    <w:rsid w:val="00553338"/>
    <w:rsid w:val="00553367"/>
    <w:rsid w:val="0055371C"/>
    <w:rsid w:val="00553A25"/>
    <w:rsid w:val="00553A97"/>
    <w:rsid w:val="00554758"/>
    <w:rsid w:val="00554948"/>
    <w:rsid w:val="005549F1"/>
    <w:rsid w:val="00554A3F"/>
    <w:rsid w:val="00554EDE"/>
    <w:rsid w:val="0055523D"/>
    <w:rsid w:val="00555328"/>
    <w:rsid w:val="00555358"/>
    <w:rsid w:val="00555959"/>
    <w:rsid w:val="00555B98"/>
    <w:rsid w:val="00555CDF"/>
    <w:rsid w:val="00555E0F"/>
    <w:rsid w:val="00556009"/>
    <w:rsid w:val="0055604D"/>
    <w:rsid w:val="005564DE"/>
    <w:rsid w:val="005564F3"/>
    <w:rsid w:val="005567CB"/>
    <w:rsid w:val="00556926"/>
    <w:rsid w:val="005569A5"/>
    <w:rsid w:val="00556AC8"/>
    <w:rsid w:val="00556CD1"/>
    <w:rsid w:val="00557488"/>
    <w:rsid w:val="005576F2"/>
    <w:rsid w:val="005579D1"/>
    <w:rsid w:val="00557D83"/>
    <w:rsid w:val="00557F14"/>
    <w:rsid w:val="005604F1"/>
    <w:rsid w:val="005605B7"/>
    <w:rsid w:val="005606E2"/>
    <w:rsid w:val="00560933"/>
    <w:rsid w:val="00560C09"/>
    <w:rsid w:val="00561090"/>
    <w:rsid w:val="005611F5"/>
    <w:rsid w:val="00561284"/>
    <w:rsid w:val="0056142A"/>
    <w:rsid w:val="00561473"/>
    <w:rsid w:val="005619BB"/>
    <w:rsid w:val="00561A43"/>
    <w:rsid w:val="00561A84"/>
    <w:rsid w:val="00561C0A"/>
    <w:rsid w:val="0056234F"/>
    <w:rsid w:val="00562550"/>
    <w:rsid w:val="0056267D"/>
    <w:rsid w:val="005626CB"/>
    <w:rsid w:val="0056271A"/>
    <w:rsid w:val="00562998"/>
    <w:rsid w:val="00562A16"/>
    <w:rsid w:val="00562BFD"/>
    <w:rsid w:val="00562D65"/>
    <w:rsid w:val="00562D70"/>
    <w:rsid w:val="00562D77"/>
    <w:rsid w:val="00563079"/>
    <w:rsid w:val="0056344D"/>
    <w:rsid w:val="00563726"/>
    <w:rsid w:val="00563732"/>
    <w:rsid w:val="005638C9"/>
    <w:rsid w:val="00563A8A"/>
    <w:rsid w:val="00563C15"/>
    <w:rsid w:val="00563E64"/>
    <w:rsid w:val="005640C9"/>
    <w:rsid w:val="005644B5"/>
    <w:rsid w:val="005644BC"/>
    <w:rsid w:val="00564AAA"/>
    <w:rsid w:val="00564BAA"/>
    <w:rsid w:val="00564CFE"/>
    <w:rsid w:val="0056510D"/>
    <w:rsid w:val="005651E0"/>
    <w:rsid w:val="005651EE"/>
    <w:rsid w:val="00565377"/>
    <w:rsid w:val="005653CC"/>
    <w:rsid w:val="00565414"/>
    <w:rsid w:val="0056547B"/>
    <w:rsid w:val="00565A8F"/>
    <w:rsid w:val="00565C68"/>
    <w:rsid w:val="00565D9F"/>
    <w:rsid w:val="00565FF4"/>
    <w:rsid w:val="00566332"/>
    <w:rsid w:val="0056634C"/>
    <w:rsid w:val="0056652B"/>
    <w:rsid w:val="005666B0"/>
    <w:rsid w:val="0056692D"/>
    <w:rsid w:val="00566CD0"/>
    <w:rsid w:val="00566D16"/>
    <w:rsid w:val="005670D9"/>
    <w:rsid w:val="0056719C"/>
    <w:rsid w:val="005671EB"/>
    <w:rsid w:val="005676BB"/>
    <w:rsid w:val="005677D6"/>
    <w:rsid w:val="005678C9"/>
    <w:rsid w:val="00567A93"/>
    <w:rsid w:val="00567E86"/>
    <w:rsid w:val="00570418"/>
    <w:rsid w:val="0057075C"/>
    <w:rsid w:val="00570AE4"/>
    <w:rsid w:val="00570DA7"/>
    <w:rsid w:val="00570EFA"/>
    <w:rsid w:val="00570F4B"/>
    <w:rsid w:val="00570FE1"/>
    <w:rsid w:val="005710AF"/>
    <w:rsid w:val="0057121D"/>
    <w:rsid w:val="005713C1"/>
    <w:rsid w:val="005714AA"/>
    <w:rsid w:val="00571714"/>
    <w:rsid w:val="005719C4"/>
    <w:rsid w:val="00571AB7"/>
    <w:rsid w:val="0057274E"/>
    <w:rsid w:val="0057286C"/>
    <w:rsid w:val="00572AB6"/>
    <w:rsid w:val="00572B20"/>
    <w:rsid w:val="00572B6A"/>
    <w:rsid w:val="00573242"/>
    <w:rsid w:val="005733D7"/>
    <w:rsid w:val="00573900"/>
    <w:rsid w:val="00573912"/>
    <w:rsid w:val="00573A18"/>
    <w:rsid w:val="00573DB9"/>
    <w:rsid w:val="00573EE0"/>
    <w:rsid w:val="00573FEC"/>
    <w:rsid w:val="00574118"/>
    <w:rsid w:val="00574143"/>
    <w:rsid w:val="005743C1"/>
    <w:rsid w:val="005745C9"/>
    <w:rsid w:val="005745D6"/>
    <w:rsid w:val="0057476C"/>
    <w:rsid w:val="00574794"/>
    <w:rsid w:val="00574D76"/>
    <w:rsid w:val="00575139"/>
    <w:rsid w:val="005751F9"/>
    <w:rsid w:val="0057538E"/>
    <w:rsid w:val="0057549B"/>
    <w:rsid w:val="00575819"/>
    <w:rsid w:val="00575830"/>
    <w:rsid w:val="00575AC3"/>
    <w:rsid w:val="00575E89"/>
    <w:rsid w:val="00576078"/>
    <w:rsid w:val="005762AD"/>
    <w:rsid w:val="0057641D"/>
    <w:rsid w:val="00576C10"/>
    <w:rsid w:val="00576E15"/>
    <w:rsid w:val="00576F94"/>
    <w:rsid w:val="0057733E"/>
    <w:rsid w:val="00577725"/>
    <w:rsid w:val="005777E2"/>
    <w:rsid w:val="005778BE"/>
    <w:rsid w:val="00577D8B"/>
    <w:rsid w:val="00577DF7"/>
    <w:rsid w:val="00577E8F"/>
    <w:rsid w:val="00577F32"/>
    <w:rsid w:val="00577FCE"/>
    <w:rsid w:val="00580303"/>
    <w:rsid w:val="0058080F"/>
    <w:rsid w:val="005809A6"/>
    <w:rsid w:val="005809B3"/>
    <w:rsid w:val="00580C05"/>
    <w:rsid w:val="00580C70"/>
    <w:rsid w:val="00581046"/>
    <w:rsid w:val="00581254"/>
    <w:rsid w:val="00581324"/>
    <w:rsid w:val="005818FB"/>
    <w:rsid w:val="00581C2B"/>
    <w:rsid w:val="00581CC1"/>
    <w:rsid w:val="00582026"/>
    <w:rsid w:val="00582114"/>
    <w:rsid w:val="00582163"/>
    <w:rsid w:val="00582182"/>
    <w:rsid w:val="005821D1"/>
    <w:rsid w:val="00582370"/>
    <w:rsid w:val="005823F9"/>
    <w:rsid w:val="0058288D"/>
    <w:rsid w:val="00582DBD"/>
    <w:rsid w:val="00582F5C"/>
    <w:rsid w:val="00583084"/>
    <w:rsid w:val="00583240"/>
    <w:rsid w:val="005837DC"/>
    <w:rsid w:val="0058389F"/>
    <w:rsid w:val="00583B38"/>
    <w:rsid w:val="00583BD0"/>
    <w:rsid w:val="00583C40"/>
    <w:rsid w:val="00583DF4"/>
    <w:rsid w:val="00583F5D"/>
    <w:rsid w:val="005840A8"/>
    <w:rsid w:val="005841B5"/>
    <w:rsid w:val="00584563"/>
    <w:rsid w:val="00584739"/>
    <w:rsid w:val="00584892"/>
    <w:rsid w:val="00584976"/>
    <w:rsid w:val="00584B75"/>
    <w:rsid w:val="00584BE5"/>
    <w:rsid w:val="00584CE3"/>
    <w:rsid w:val="00584E2F"/>
    <w:rsid w:val="00584EAB"/>
    <w:rsid w:val="00584ECE"/>
    <w:rsid w:val="00585448"/>
    <w:rsid w:val="0058556F"/>
    <w:rsid w:val="005856B0"/>
    <w:rsid w:val="0058594F"/>
    <w:rsid w:val="00585ADF"/>
    <w:rsid w:val="00585B4E"/>
    <w:rsid w:val="00585B99"/>
    <w:rsid w:val="00585BF3"/>
    <w:rsid w:val="00585DDA"/>
    <w:rsid w:val="00585E6F"/>
    <w:rsid w:val="00585F05"/>
    <w:rsid w:val="00585F06"/>
    <w:rsid w:val="00585FA0"/>
    <w:rsid w:val="00586067"/>
    <w:rsid w:val="0058628E"/>
    <w:rsid w:val="005863B6"/>
    <w:rsid w:val="005865F6"/>
    <w:rsid w:val="0058674E"/>
    <w:rsid w:val="00586813"/>
    <w:rsid w:val="0058689A"/>
    <w:rsid w:val="00586AA4"/>
    <w:rsid w:val="00586DAC"/>
    <w:rsid w:val="00586DB8"/>
    <w:rsid w:val="00587753"/>
    <w:rsid w:val="005879C8"/>
    <w:rsid w:val="005879CA"/>
    <w:rsid w:val="00587BB1"/>
    <w:rsid w:val="00587BCC"/>
    <w:rsid w:val="00590254"/>
    <w:rsid w:val="005903C9"/>
    <w:rsid w:val="005903EB"/>
    <w:rsid w:val="005908C7"/>
    <w:rsid w:val="005908DA"/>
    <w:rsid w:val="00590A65"/>
    <w:rsid w:val="00591146"/>
    <w:rsid w:val="0059122C"/>
    <w:rsid w:val="0059129B"/>
    <w:rsid w:val="005913AC"/>
    <w:rsid w:val="00591453"/>
    <w:rsid w:val="0059193F"/>
    <w:rsid w:val="0059197A"/>
    <w:rsid w:val="005919A5"/>
    <w:rsid w:val="00591D31"/>
    <w:rsid w:val="00591D5E"/>
    <w:rsid w:val="00592149"/>
    <w:rsid w:val="00592243"/>
    <w:rsid w:val="0059274D"/>
    <w:rsid w:val="0059292A"/>
    <w:rsid w:val="00592AB8"/>
    <w:rsid w:val="00593159"/>
    <w:rsid w:val="005931E7"/>
    <w:rsid w:val="00593414"/>
    <w:rsid w:val="005934FC"/>
    <w:rsid w:val="005938B1"/>
    <w:rsid w:val="00593BAA"/>
    <w:rsid w:val="00593D8C"/>
    <w:rsid w:val="00593E2A"/>
    <w:rsid w:val="00593FC1"/>
    <w:rsid w:val="0059404C"/>
    <w:rsid w:val="00594079"/>
    <w:rsid w:val="00594186"/>
    <w:rsid w:val="005943D7"/>
    <w:rsid w:val="00594551"/>
    <w:rsid w:val="0059479C"/>
    <w:rsid w:val="00594B0D"/>
    <w:rsid w:val="00594C32"/>
    <w:rsid w:val="00594C9E"/>
    <w:rsid w:val="00594D03"/>
    <w:rsid w:val="00594D28"/>
    <w:rsid w:val="00594E5E"/>
    <w:rsid w:val="00594F59"/>
    <w:rsid w:val="00594F7D"/>
    <w:rsid w:val="0059529D"/>
    <w:rsid w:val="00595331"/>
    <w:rsid w:val="005953CA"/>
    <w:rsid w:val="005954C8"/>
    <w:rsid w:val="005958ED"/>
    <w:rsid w:val="005962C9"/>
    <w:rsid w:val="00596426"/>
    <w:rsid w:val="005965C0"/>
    <w:rsid w:val="00596969"/>
    <w:rsid w:val="00596EF8"/>
    <w:rsid w:val="005971AB"/>
    <w:rsid w:val="0059720E"/>
    <w:rsid w:val="005973F9"/>
    <w:rsid w:val="005975ED"/>
    <w:rsid w:val="0059776F"/>
    <w:rsid w:val="00597774"/>
    <w:rsid w:val="00597F98"/>
    <w:rsid w:val="00597FC2"/>
    <w:rsid w:val="005A064B"/>
    <w:rsid w:val="005A0854"/>
    <w:rsid w:val="005A09A5"/>
    <w:rsid w:val="005A0AA0"/>
    <w:rsid w:val="005A0B01"/>
    <w:rsid w:val="005A0B0E"/>
    <w:rsid w:val="005A10E2"/>
    <w:rsid w:val="005A1184"/>
    <w:rsid w:val="005A147B"/>
    <w:rsid w:val="005A177A"/>
    <w:rsid w:val="005A17A7"/>
    <w:rsid w:val="005A17DC"/>
    <w:rsid w:val="005A185C"/>
    <w:rsid w:val="005A1920"/>
    <w:rsid w:val="005A1AD4"/>
    <w:rsid w:val="005A1B93"/>
    <w:rsid w:val="005A1D5A"/>
    <w:rsid w:val="005A1F6B"/>
    <w:rsid w:val="005A1F84"/>
    <w:rsid w:val="005A2036"/>
    <w:rsid w:val="005A21C9"/>
    <w:rsid w:val="005A239E"/>
    <w:rsid w:val="005A23C2"/>
    <w:rsid w:val="005A246D"/>
    <w:rsid w:val="005A277A"/>
    <w:rsid w:val="005A28E6"/>
    <w:rsid w:val="005A293C"/>
    <w:rsid w:val="005A2B0D"/>
    <w:rsid w:val="005A2D42"/>
    <w:rsid w:val="005A2DA0"/>
    <w:rsid w:val="005A3466"/>
    <w:rsid w:val="005A3590"/>
    <w:rsid w:val="005A3747"/>
    <w:rsid w:val="005A3787"/>
    <w:rsid w:val="005A37B7"/>
    <w:rsid w:val="005A380A"/>
    <w:rsid w:val="005A3AFE"/>
    <w:rsid w:val="005A3DF6"/>
    <w:rsid w:val="005A3E88"/>
    <w:rsid w:val="005A4225"/>
    <w:rsid w:val="005A44E3"/>
    <w:rsid w:val="005A45A9"/>
    <w:rsid w:val="005A471F"/>
    <w:rsid w:val="005A4736"/>
    <w:rsid w:val="005A4760"/>
    <w:rsid w:val="005A48E7"/>
    <w:rsid w:val="005A4A11"/>
    <w:rsid w:val="005A4A33"/>
    <w:rsid w:val="005A4B9D"/>
    <w:rsid w:val="005A4BAD"/>
    <w:rsid w:val="005A526A"/>
    <w:rsid w:val="005A53A8"/>
    <w:rsid w:val="005A53D4"/>
    <w:rsid w:val="005A54C3"/>
    <w:rsid w:val="005A558C"/>
    <w:rsid w:val="005A55DA"/>
    <w:rsid w:val="005A5754"/>
    <w:rsid w:val="005A5B16"/>
    <w:rsid w:val="005A5CC0"/>
    <w:rsid w:val="005A5D97"/>
    <w:rsid w:val="005A60B9"/>
    <w:rsid w:val="005A62D8"/>
    <w:rsid w:val="005A630B"/>
    <w:rsid w:val="005A64B0"/>
    <w:rsid w:val="005A6502"/>
    <w:rsid w:val="005A66D1"/>
    <w:rsid w:val="005A6E1A"/>
    <w:rsid w:val="005A6ECE"/>
    <w:rsid w:val="005A6FB4"/>
    <w:rsid w:val="005A7092"/>
    <w:rsid w:val="005A7633"/>
    <w:rsid w:val="005A77EA"/>
    <w:rsid w:val="005A7AE2"/>
    <w:rsid w:val="005A7D60"/>
    <w:rsid w:val="005A7D7D"/>
    <w:rsid w:val="005A7DAA"/>
    <w:rsid w:val="005A7EFF"/>
    <w:rsid w:val="005B0017"/>
    <w:rsid w:val="005B017B"/>
    <w:rsid w:val="005B0194"/>
    <w:rsid w:val="005B01A6"/>
    <w:rsid w:val="005B0381"/>
    <w:rsid w:val="005B0639"/>
    <w:rsid w:val="005B07E9"/>
    <w:rsid w:val="005B0A42"/>
    <w:rsid w:val="005B0DFE"/>
    <w:rsid w:val="005B1048"/>
    <w:rsid w:val="005B11D2"/>
    <w:rsid w:val="005B122A"/>
    <w:rsid w:val="005B130E"/>
    <w:rsid w:val="005B16F8"/>
    <w:rsid w:val="005B1872"/>
    <w:rsid w:val="005B18CD"/>
    <w:rsid w:val="005B1994"/>
    <w:rsid w:val="005B1B52"/>
    <w:rsid w:val="005B1B77"/>
    <w:rsid w:val="005B1E01"/>
    <w:rsid w:val="005B1E31"/>
    <w:rsid w:val="005B1EE8"/>
    <w:rsid w:val="005B1FB2"/>
    <w:rsid w:val="005B2663"/>
    <w:rsid w:val="005B290B"/>
    <w:rsid w:val="005B2A2D"/>
    <w:rsid w:val="005B2E14"/>
    <w:rsid w:val="005B31BF"/>
    <w:rsid w:val="005B33C7"/>
    <w:rsid w:val="005B34F6"/>
    <w:rsid w:val="005B35D0"/>
    <w:rsid w:val="005B378D"/>
    <w:rsid w:val="005B38B7"/>
    <w:rsid w:val="005B38D8"/>
    <w:rsid w:val="005B399D"/>
    <w:rsid w:val="005B3D4A"/>
    <w:rsid w:val="005B3F7F"/>
    <w:rsid w:val="005B4030"/>
    <w:rsid w:val="005B40B5"/>
    <w:rsid w:val="005B43A1"/>
    <w:rsid w:val="005B45BF"/>
    <w:rsid w:val="005B4678"/>
    <w:rsid w:val="005B479E"/>
    <w:rsid w:val="005B4A34"/>
    <w:rsid w:val="005B4ABA"/>
    <w:rsid w:val="005B4C3A"/>
    <w:rsid w:val="005B4D76"/>
    <w:rsid w:val="005B4F34"/>
    <w:rsid w:val="005B4FF5"/>
    <w:rsid w:val="005B500F"/>
    <w:rsid w:val="005B503D"/>
    <w:rsid w:val="005B5314"/>
    <w:rsid w:val="005B5A08"/>
    <w:rsid w:val="005B5BAC"/>
    <w:rsid w:val="005B5C0D"/>
    <w:rsid w:val="005B5DFA"/>
    <w:rsid w:val="005B5F4A"/>
    <w:rsid w:val="005B5F5C"/>
    <w:rsid w:val="005B609F"/>
    <w:rsid w:val="005B6123"/>
    <w:rsid w:val="005B6126"/>
    <w:rsid w:val="005B62DD"/>
    <w:rsid w:val="005B63CC"/>
    <w:rsid w:val="005B6554"/>
    <w:rsid w:val="005B65A1"/>
    <w:rsid w:val="005B65BD"/>
    <w:rsid w:val="005B68BF"/>
    <w:rsid w:val="005B6A84"/>
    <w:rsid w:val="005B6D64"/>
    <w:rsid w:val="005B6F7F"/>
    <w:rsid w:val="005B706E"/>
    <w:rsid w:val="005B73B1"/>
    <w:rsid w:val="005B76ED"/>
    <w:rsid w:val="005B7DC3"/>
    <w:rsid w:val="005B7ED9"/>
    <w:rsid w:val="005B7F16"/>
    <w:rsid w:val="005C002C"/>
    <w:rsid w:val="005C01DB"/>
    <w:rsid w:val="005C04C1"/>
    <w:rsid w:val="005C07CE"/>
    <w:rsid w:val="005C0870"/>
    <w:rsid w:val="005C0A1D"/>
    <w:rsid w:val="005C0F31"/>
    <w:rsid w:val="005C0F5E"/>
    <w:rsid w:val="005C10EB"/>
    <w:rsid w:val="005C1170"/>
    <w:rsid w:val="005C12BA"/>
    <w:rsid w:val="005C12F8"/>
    <w:rsid w:val="005C1486"/>
    <w:rsid w:val="005C1832"/>
    <w:rsid w:val="005C1ACB"/>
    <w:rsid w:val="005C1B01"/>
    <w:rsid w:val="005C1BCB"/>
    <w:rsid w:val="005C1C98"/>
    <w:rsid w:val="005C20EF"/>
    <w:rsid w:val="005C215B"/>
    <w:rsid w:val="005C21ED"/>
    <w:rsid w:val="005C2448"/>
    <w:rsid w:val="005C26D9"/>
    <w:rsid w:val="005C26DD"/>
    <w:rsid w:val="005C2876"/>
    <w:rsid w:val="005C2910"/>
    <w:rsid w:val="005C2AB2"/>
    <w:rsid w:val="005C2B0A"/>
    <w:rsid w:val="005C2B5A"/>
    <w:rsid w:val="005C2E25"/>
    <w:rsid w:val="005C2E3E"/>
    <w:rsid w:val="005C3160"/>
    <w:rsid w:val="005C31EC"/>
    <w:rsid w:val="005C3311"/>
    <w:rsid w:val="005C3C19"/>
    <w:rsid w:val="005C3EFA"/>
    <w:rsid w:val="005C3FB3"/>
    <w:rsid w:val="005C4046"/>
    <w:rsid w:val="005C410E"/>
    <w:rsid w:val="005C41AD"/>
    <w:rsid w:val="005C42C3"/>
    <w:rsid w:val="005C4542"/>
    <w:rsid w:val="005C4565"/>
    <w:rsid w:val="005C4B7E"/>
    <w:rsid w:val="005C4B92"/>
    <w:rsid w:val="005C4D75"/>
    <w:rsid w:val="005C4D91"/>
    <w:rsid w:val="005C563B"/>
    <w:rsid w:val="005C5990"/>
    <w:rsid w:val="005C5C93"/>
    <w:rsid w:val="005C5CDD"/>
    <w:rsid w:val="005C5E10"/>
    <w:rsid w:val="005C5E59"/>
    <w:rsid w:val="005C5FE6"/>
    <w:rsid w:val="005C64DC"/>
    <w:rsid w:val="005C66E2"/>
    <w:rsid w:val="005C6CEB"/>
    <w:rsid w:val="005C6E0D"/>
    <w:rsid w:val="005C6E11"/>
    <w:rsid w:val="005C6F02"/>
    <w:rsid w:val="005C7108"/>
    <w:rsid w:val="005C730D"/>
    <w:rsid w:val="005C7491"/>
    <w:rsid w:val="005C771F"/>
    <w:rsid w:val="005C77CA"/>
    <w:rsid w:val="005C784C"/>
    <w:rsid w:val="005C7CBA"/>
    <w:rsid w:val="005C7CC9"/>
    <w:rsid w:val="005C7E26"/>
    <w:rsid w:val="005C7FD0"/>
    <w:rsid w:val="005D02EF"/>
    <w:rsid w:val="005D0372"/>
    <w:rsid w:val="005D04E2"/>
    <w:rsid w:val="005D08A1"/>
    <w:rsid w:val="005D0A14"/>
    <w:rsid w:val="005D0B67"/>
    <w:rsid w:val="005D120D"/>
    <w:rsid w:val="005D18C9"/>
    <w:rsid w:val="005D18D5"/>
    <w:rsid w:val="005D1AB4"/>
    <w:rsid w:val="005D1C9C"/>
    <w:rsid w:val="005D1D04"/>
    <w:rsid w:val="005D1D6A"/>
    <w:rsid w:val="005D215C"/>
    <w:rsid w:val="005D2273"/>
    <w:rsid w:val="005D22C5"/>
    <w:rsid w:val="005D22DE"/>
    <w:rsid w:val="005D2581"/>
    <w:rsid w:val="005D28A5"/>
    <w:rsid w:val="005D2B57"/>
    <w:rsid w:val="005D2CE8"/>
    <w:rsid w:val="005D2E41"/>
    <w:rsid w:val="005D30F8"/>
    <w:rsid w:val="005D3156"/>
    <w:rsid w:val="005D3641"/>
    <w:rsid w:val="005D367A"/>
    <w:rsid w:val="005D3749"/>
    <w:rsid w:val="005D3966"/>
    <w:rsid w:val="005D3A97"/>
    <w:rsid w:val="005D3AF0"/>
    <w:rsid w:val="005D3DAE"/>
    <w:rsid w:val="005D3E52"/>
    <w:rsid w:val="005D3E66"/>
    <w:rsid w:val="005D3E68"/>
    <w:rsid w:val="005D42D7"/>
    <w:rsid w:val="005D4521"/>
    <w:rsid w:val="005D4600"/>
    <w:rsid w:val="005D4964"/>
    <w:rsid w:val="005D49D0"/>
    <w:rsid w:val="005D4AD8"/>
    <w:rsid w:val="005D4AF4"/>
    <w:rsid w:val="005D4D77"/>
    <w:rsid w:val="005D51D0"/>
    <w:rsid w:val="005D523E"/>
    <w:rsid w:val="005D5468"/>
    <w:rsid w:val="005D54E1"/>
    <w:rsid w:val="005D578A"/>
    <w:rsid w:val="005D587F"/>
    <w:rsid w:val="005D58AA"/>
    <w:rsid w:val="005D5A35"/>
    <w:rsid w:val="005D5D62"/>
    <w:rsid w:val="005D5F67"/>
    <w:rsid w:val="005D62A0"/>
    <w:rsid w:val="005D65BA"/>
    <w:rsid w:val="005D6B23"/>
    <w:rsid w:val="005D6C07"/>
    <w:rsid w:val="005D6CB2"/>
    <w:rsid w:val="005D6F9D"/>
    <w:rsid w:val="005D7201"/>
    <w:rsid w:val="005D7247"/>
    <w:rsid w:val="005D752C"/>
    <w:rsid w:val="005D76F8"/>
    <w:rsid w:val="005D78DC"/>
    <w:rsid w:val="005D7D79"/>
    <w:rsid w:val="005D7ED5"/>
    <w:rsid w:val="005D7FC0"/>
    <w:rsid w:val="005E009C"/>
    <w:rsid w:val="005E0535"/>
    <w:rsid w:val="005E063C"/>
    <w:rsid w:val="005E066A"/>
    <w:rsid w:val="005E067B"/>
    <w:rsid w:val="005E082F"/>
    <w:rsid w:val="005E0CCB"/>
    <w:rsid w:val="005E1073"/>
    <w:rsid w:val="005E155D"/>
    <w:rsid w:val="005E1637"/>
    <w:rsid w:val="005E1928"/>
    <w:rsid w:val="005E1A0E"/>
    <w:rsid w:val="005E1A8C"/>
    <w:rsid w:val="005E2158"/>
    <w:rsid w:val="005E2183"/>
    <w:rsid w:val="005E2404"/>
    <w:rsid w:val="005E2B2A"/>
    <w:rsid w:val="005E2BAE"/>
    <w:rsid w:val="005E2CB8"/>
    <w:rsid w:val="005E2D13"/>
    <w:rsid w:val="005E2E29"/>
    <w:rsid w:val="005E30DF"/>
    <w:rsid w:val="005E3243"/>
    <w:rsid w:val="005E3564"/>
    <w:rsid w:val="005E3791"/>
    <w:rsid w:val="005E37AD"/>
    <w:rsid w:val="005E3ACE"/>
    <w:rsid w:val="005E3AD0"/>
    <w:rsid w:val="005E3BC4"/>
    <w:rsid w:val="005E3FD4"/>
    <w:rsid w:val="005E40A8"/>
    <w:rsid w:val="005E40C7"/>
    <w:rsid w:val="005E44F5"/>
    <w:rsid w:val="005E4562"/>
    <w:rsid w:val="005E4638"/>
    <w:rsid w:val="005E469D"/>
    <w:rsid w:val="005E4735"/>
    <w:rsid w:val="005E4935"/>
    <w:rsid w:val="005E49D0"/>
    <w:rsid w:val="005E4CA0"/>
    <w:rsid w:val="005E4E4C"/>
    <w:rsid w:val="005E4E4F"/>
    <w:rsid w:val="005E4F75"/>
    <w:rsid w:val="005E4FDA"/>
    <w:rsid w:val="005E51CC"/>
    <w:rsid w:val="005E552D"/>
    <w:rsid w:val="005E56CB"/>
    <w:rsid w:val="005E59B2"/>
    <w:rsid w:val="005E5D70"/>
    <w:rsid w:val="005E64C6"/>
    <w:rsid w:val="005E6543"/>
    <w:rsid w:val="005E65B4"/>
    <w:rsid w:val="005E666A"/>
    <w:rsid w:val="005E67A9"/>
    <w:rsid w:val="005E6898"/>
    <w:rsid w:val="005E6B62"/>
    <w:rsid w:val="005E6D86"/>
    <w:rsid w:val="005E7163"/>
    <w:rsid w:val="005E71EC"/>
    <w:rsid w:val="005E7529"/>
    <w:rsid w:val="005E76B3"/>
    <w:rsid w:val="005E775C"/>
    <w:rsid w:val="005E7815"/>
    <w:rsid w:val="005E7953"/>
    <w:rsid w:val="005E79E4"/>
    <w:rsid w:val="005E7A71"/>
    <w:rsid w:val="005E7B48"/>
    <w:rsid w:val="005F0329"/>
    <w:rsid w:val="005F0498"/>
    <w:rsid w:val="005F09FA"/>
    <w:rsid w:val="005F0A52"/>
    <w:rsid w:val="005F0AA9"/>
    <w:rsid w:val="005F0D7A"/>
    <w:rsid w:val="005F0DE5"/>
    <w:rsid w:val="005F0F6F"/>
    <w:rsid w:val="005F0FD9"/>
    <w:rsid w:val="005F1145"/>
    <w:rsid w:val="005F136E"/>
    <w:rsid w:val="005F1495"/>
    <w:rsid w:val="005F1BCA"/>
    <w:rsid w:val="005F1C55"/>
    <w:rsid w:val="005F1E17"/>
    <w:rsid w:val="005F1FCE"/>
    <w:rsid w:val="005F20BB"/>
    <w:rsid w:val="005F20C8"/>
    <w:rsid w:val="005F2344"/>
    <w:rsid w:val="005F23DF"/>
    <w:rsid w:val="005F271C"/>
    <w:rsid w:val="005F2784"/>
    <w:rsid w:val="005F28E0"/>
    <w:rsid w:val="005F2A76"/>
    <w:rsid w:val="005F2A79"/>
    <w:rsid w:val="005F2B58"/>
    <w:rsid w:val="005F2D37"/>
    <w:rsid w:val="005F2D48"/>
    <w:rsid w:val="005F2E71"/>
    <w:rsid w:val="005F3011"/>
    <w:rsid w:val="005F3053"/>
    <w:rsid w:val="005F3643"/>
    <w:rsid w:val="005F3976"/>
    <w:rsid w:val="005F39FA"/>
    <w:rsid w:val="005F3AB1"/>
    <w:rsid w:val="005F407C"/>
    <w:rsid w:val="005F40B0"/>
    <w:rsid w:val="005F41CF"/>
    <w:rsid w:val="005F43E4"/>
    <w:rsid w:val="005F46D6"/>
    <w:rsid w:val="005F47C9"/>
    <w:rsid w:val="005F4899"/>
    <w:rsid w:val="005F4AC4"/>
    <w:rsid w:val="005F4D85"/>
    <w:rsid w:val="005F4E6F"/>
    <w:rsid w:val="005F50AA"/>
    <w:rsid w:val="005F5480"/>
    <w:rsid w:val="005F5484"/>
    <w:rsid w:val="005F562A"/>
    <w:rsid w:val="005F56C8"/>
    <w:rsid w:val="005F5BDA"/>
    <w:rsid w:val="005F5D9E"/>
    <w:rsid w:val="005F6096"/>
    <w:rsid w:val="005F60FF"/>
    <w:rsid w:val="005F62D1"/>
    <w:rsid w:val="005F63EA"/>
    <w:rsid w:val="005F6458"/>
    <w:rsid w:val="005F66F5"/>
    <w:rsid w:val="005F687C"/>
    <w:rsid w:val="005F7320"/>
    <w:rsid w:val="005F748A"/>
    <w:rsid w:val="005F7554"/>
    <w:rsid w:val="005F79B7"/>
    <w:rsid w:val="005F7E24"/>
    <w:rsid w:val="0060054C"/>
    <w:rsid w:val="006005BF"/>
    <w:rsid w:val="00600693"/>
    <w:rsid w:val="00600B02"/>
    <w:rsid w:val="00600EEC"/>
    <w:rsid w:val="0060125D"/>
    <w:rsid w:val="00601847"/>
    <w:rsid w:val="0060196E"/>
    <w:rsid w:val="00601BB8"/>
    <w:rsid w:val="00601BF5"/>
    <w:rsid w:val="00601CB0"/>
    <w:rsid w:val="00601D0C"/>
    <w:rsid w:val="00602006"/>
    <w:rsid w:val="00602034"/>
    <w:rsid w:val="0060203F"/>
    <w:rsid w:val="00602055"/>
    <w:rsid w:val="0060208E"/>
    <w:rsid w:val="0060209A"/>
    <w:rsid w:val="006020CB"/>
    <w:rsid w:val="006021D4"/>
    <w:rsid w:val="006022AC"/>
    <w:rsid w:val="006022D6"/>
    <w:rsid w:val="00602322"/>
    <w:rsid w:val="006024B0"/>
    <w:rsid w:val="006027DE"/>
    <w:rsid w:val="00602921"/>
    <w:rsid w:val="00602AA4"/>
    <w:rsid w:val="00602BD7"/>
    <w:rsid w:val="00602EF3"/>
    <w:rsid w:val="006031A6"/>
    <w:rsid w:val="0060323B"/>
    <w:rsid w:val="00603580"/>
    <w:rsid w:val="006036CD"/>
    <w:rsid w:val="00603A6C"/>
    <w:rsid w:val="00603D77"/>
    <w:rsid w:val="00603E8D"/>
    <w:rsid w:val="00603F71"/>
    <w:rsid w:val="00604071"/>
    <w:rsid w:val="00604285"/>
    <w:rsid w:val="0060442A"/>
    <w:rsid w:val="006045EB"/>
    <w:rsid w:val="006046F5"/>
    <w:rsid w:val="00604774"/>
    <w:rsid w:val="006047DD"/>
    <w:rsid w:val="00604831"/>
    <w:rsid w:val="00604962"/>
    <w:rsid w:val="00604A98"/>
    <w:rsid w:val="00604E8F"/>
    <w:rsid w:val="00604F95"/>
    <w:rsid w:val="006054D0"/>
    <w:rsid w:val="006055DE"/>
    <w:rsid w:val="00605753"/>
    <w:rsid w:val="00605C0B"/>
    <w:rsid w:val="00605C69"/>
    <w:rsid w:val="00605DE5"/>
    <w:rsid w:val="00605F6A"/>
    <w:rsid w:val="0060623E"/>
    <w:rsid w:val="00606260"/>
    <w:rsid w:val="00606462"/>
    <w:rsid w:val="00606519"/>
    <w:rsid w:val="00606548"/>
    <w:rsid w:val="006068D0"/>
    <w:rsid w:val="006070A8"/>
    <w:rsid w:val="006074A0"/>
    <w:rsid w:val="0060760F"/>
    <w:rsid w:val="006076A1"/>
    <w:rsid w:val="006077BC"/>
    <w:rsid w:val="00607A6D"/>
    <w:rsid w:val="00607A9D"/>
    <w:rsid w:val="00607AC4"/>
    <w:rsid w:val="00607DCB"/>
    <w:rsid w:val="00607F69"/>
    <w:rsid w:val="00610193"/>
    <w:rsid w:val="00610586"/>
    <w:rsid w:val="00610C88"/>
    <w:rsid w:val="00610DFB"/>
    <w:rsid w:val="00610E2D"/>
    <w:rsid w:val="00611008"/>
    <w:rsid w:val="00611143"/>
    <w:rsid w:val="00611213"/>
    <w:rsid w:val="00611881"/>
    <w:rsid w:val="00611975"/>
    <w:rsid w:val="00611A55"/>
    <w:rsid w:val="00611AE2"/>
    <w:rsid w:val="00611BDA"/>
    <w:rsid w:val="00612013"/>
    <w:rsid w:val="00612267"/>
    <w:rsid w:val="0061235D"/>
    <w:rsid w:val="00612585"/>
    <w:rsid w:val="006126FF"/>
    <w:rsid w:val="0061295A"/>
    <w:rsid w:val="00612964"/>
    <w:rsid w:val="00612B32"/>
    <w:rsid w:val="00612D37"/>
    <w:rsid w:val="00612FFD"/>
    <w:rsid w:val="00613253"/>
    <w:rsid w:val="006132A7"/>
    <w:rsid w:val="00613818"/>
    <w:rsid w:val="00613D49"/>
    <w:rsid w:val="00614137"/>
    <w:rsid w:val="006143F9"/>
    <w:rsid w:val="00614477"/>
    <w:rsid w:val="00614667"/>
    <w:rsid w:val="00614936"/>
    <w:rsid w:val="00614B6F"/>
    <w:rsid w:val="00614E81"/>
    <w:rsid w:val="00614EA7"/>
    <w:rsid w:val="00614ECB"/>
    <w:rsid w:val="00615065"/>
    <w:rsid w:val="006150E9"/>
    <w:rsid w:val="006153DB"/>
    <w:rsid w:val="00615903"/>
    <w:rsid w:val="00615957"/>
    <w:rsid w:val="00615981"/>
    <w:rsid w:val="00615A35"/>
    <w:rsid w:val="00615CF5"/>
    <w:rsid w:val="00615D2A"/>
    <w:rsid w:val="00615DCF"/>
    <w:rsid w:val="00615EBB"/>
    <w:rsid w:val="00615F67"/>
    <w:rsid w:val="00615FB3"/>
    <w:rsid w:val="00616006"/>
    <w:rsid w:val="00616195"/>
    <w:rsid w:val="006167E3"/>
    <w:rsid w:val="0061684D"/>
    <w:rsid w:val="006169A3"/>
    <w:rsid w:val="00616F51"/>
    <w:rsid w:val="00616F5E"/>
    <w:rsid w:val="0061705E"/>
    <w:rsid w:val="006171F0"/>
    <w:rsid w:val="00617673"/>
    <w:rsid w:val="006176AB"/>
    <w:rsid w:val="00617717"/>
    <w:rsid w:val="00617BD4"/>
    <w:rsid w:val="00617DCD"/>
    <w:rsid w:val="00617FC9"/>
    <w:rsid w:val="00620054"/>
    <w:rsid w:val="006205A3"/>
    <w:rsid w:val="00620744"/>
    <w:rsid w:val="00620A13"/>
    <w:rsid w:val="00620A68"/>
    <w:rsid w:val="00620C7C"/>
    <w:rsid w:val="00620D60"/>
    <w:rsid w:val="0062111B"/>
    <w:rsid w:val="006212FD"/>
    <w:rsid w:val="00621376"/>
    <w:rsid w:val="0062151B"/>
    <w:rsid w:val="00621C0E"/>
    <w:rsid w:val="00621CFE"/>
    <w:rsid w:val="00621D1B"/>
    <w:rsid w:val="00621F7C"/>
    <w:rsid w:val="00622086"/>
    <w:rsid w:val="0062244A"/>
    <w:rsid w:val="00622751"/>
    <w:rsid w:val="00622DB7"/>
    <w:rsid w:val="00622DD5"/>
    <w:rsid w:val="00622DEB"/>
    <w:rsid w:val="00623098"/>
    <w:rsid w:val="00623105"/>
    <w:rsid w:val="00623116"/>
    <w:rsid w:val="0062314C"/>
    <w:rsid w:val="00623641"/>
    <w:rsid w:val="0062390D"/>
    <w:rsid w:val="00623A4E"/>
    <w:rsid w:val="00623C03"/>
    <w:rsid w:val="00624470"/>
    <w:rsid w:val="0062488E"/>
    <w:rsid w:val="0062497E"/>
    <w:rsid w:val="006249BC"/>
    <w:rsid w:val="00624CF4"/>
    <w:rsid w:val="00624DCB"/>
    <w:rsid w:val="00624E8A"/>
    <w:rsid w:val="00624F24"/>
    <w:rsid w:val="0062501F"/>
    <w:rsid w:val="00625181"/>
    <w:rsid w:val="00625341"/>
    <w:rsid w:val="00625373"/>
    <w:rsid w:val="006254B2"/>
    <w:rsid w:val="006258D8"/>
    <w:rsid w:val="00625C14"/>
    <w:rsid w:val="00625E1B"/>
    <w:rsid w:val="00625EAA"/>
    <w:rsid w:val="00625FCE"/>
    <w:rsid w:val="00626085"/>
    <w:rsid w:val="006260C5"/>
    <w:rsid w:val="00626218"/>
    <w:rsid w:val="006263FB"/>
    <w:rsid w:val="0062640C"/>
    <w:rsid w:val="00626470"/>
    <w:rsid w:val="00626BA2"/>
    <w:rsid w:val="00626EDF"/>
    <w:rsid w:val="00627B2A"/>
    <w:rsid w:val="00627D9A"/>
    <w:rsid w:val="006300EE"/>
    <w:rsid w:val="00630305"/>
    <w:rsid w:val="0063056E"/>
    <w:rsid w:val="006307FE"/>
    <w:rsid w:val="00630BE4"/>
    <w:rsid w:val="00630C10"/>
    <w:rsid w:val="00631031"/>
    <w:rsid w:val="006312C6"/>
    <w:rsid w:val="0063168C"/>
    <w:rsid w:val="006318BD"/>
    <w:rsid w:val="00631CF7"/>
    <w:rsid w:val="00631D6C"/>
    <w:rsid w:val="00631E0E"/>
    <w:rsid w:val="00631E31"/>
    <w:rsid w:val="00631E88"/>
    <w:rsid w:val="00631F72"/>
    <w:rsid w:val="00632295"/>
    <w:rsid w:val="006322FA"/>
    <w:rsid w:val="00632493"/>
    <w:rsid w:val="00632687"/>
    <w:rsid w:val="0063285F"/>
    <w:rsid w:val="0063292E"/>
    <w:rsid w:val="006329A3"/>
    <w:rsid w:val="00632D4C"/>
    <w:rsid w:val="00632D7C"/>
    <w:rsid w:val="00632E0C"/>
    <w:rsid w:val="00632FF2"/>
    <w:rsid w:val="00633030"/>
    <w:rsid w:val="00633318"/>
    <w:rsid w:val="00633326"/>
    <w:rsid w:val="0063348E"/>
    <w:rsid w:val="0063422B"/>
    <w:rsid w:val="006344AD"/>
    <w:rsid w:val="006344F9"/>
    <w:rsid w:val="006345A9"/>
    <w:rsid w:val="00634C26"/>
    <w:rsid w:val="0063510A"/>
    <w:rsid w:val="00635152"/>
    <w:rsid w:val="006352F4"/>
    <w:rsid w:val="0063543E"/>
    <w:rsid w:val="00635873"/>
    <w:rsid w:val="0063598E"/>
    <w:rsid w:val="00635D1D"/>
    <w:rsid w:val="00635ECA"/>
    <w:rsid w:val="00635FC4"/>
    <w:rsid w:val="00635FF8"/>
    <w:rsid w:val="006361EB"/>
    <w:rsid w:val="006364E6"/>
    <w:rsid w:val="006365B7"/>
    <w:rsid w:val="00636722"/>
    <w:rsid w:val="00636742"/>
    <w:rsid w:val="00636B2D"/>
    <w:rsid w:val="00636BFE"/>
    <w:rsid w:val="00636E6B"/>
    <w:rsid w:val="0063715A"/>
    <w:rsid w:val="00637613"/>
    <w:rsid w:val="00637668"/>
    <w:rsid w:val="00637710"/>
    <w:rsid w:val="0063789E"/>
    <w:rsid w:val="006379B6"/>
    <w:rsid w:val="00637DDB"/>
    <w:rsid w:val="00637FCA"/>
    <w:rsid w:val="006402C5"/>
    <w:rsid w:val="006402DE"/>
    <w:rsid w:val="00640326"/>
    <w:rsid w:val="006405E2"/>
    <w:rsid w:val="006406D4"/>
    <w:rsid w:val="006408BB"/>
    <w:rsid w:val="006408D6"/>
    <w:rsid w:val="00640952"/>
    <w:rsid w:val="006409CC"/>
    <w:rsid w:val="00640B19"/>
    <w:rsid w:val="00640C9A"/>
    <w:rsid w:val="00640CF2"/>
    <w:rsid w:val="00641442"/>
    <w:rsid w:val="006414FD"/>
    <w:rsid w:val="006415C3"/>
    <w:rsid w:val="006418BE"/>
    <w:rsid w:val="00641A5B"/>
    <w:rsid w:val="00641ADB"/>
    <w:rsid w:val="00641F61"/>
    <w:rsid w:val="00642031"/>
    <w:rsid w:val="00642188"/>
    <w:rsid w:val="00642229"/>
    <w:rsid w:val="0064244E"/>
    <w:rsid w:val="00642780"/>
    <w:rsid w:val="00642924"/>
    <w:rsid w:val="00642925"/>
    <w:rsid w:val="00642A0A"/>
    <w:rsid w:val="00642C05"/>
    <w:rsid w:val="00642D6A"/>
    <w:rsid w:val="00642EE1"/>
    <w:rsid w:val="006433C9"/>
    <w:rsid w:val="00643588"/>
    <w:rsid w:val="00643ABC"/>
    <w:rsid w:val="00643B57"/>
    <w:rsid w:val="00643C77"/>
    <w:rsid w:val="00643E08"/>
    <w:rsid w:val="00643EC5"/>
    <w:rsid w:val="0064454D"/>
    <w:rsid w:val="00644650"/>
    <w:rsid w:val="0064474E"/>
    <w:rsid w:val="006447C2"/>
    <w:rsid w:val="00644CBD"/>
    <w:rsid w:val="00644E9E"/>
    <w:rsid w:val="00644F9C"/>
    <w:rsid w:val="00644FA3"/>
    <w:rsid w:val="00645112"/>
    <w:rsid w:val="0064555C"/>
    <w:rsid w:val="00645701"/>
    <w:rsid w:val="00645702"/>
    <w:rsid w:val="00645BCB"/>
    <w:rsid w:val="00645D04"/>
    <w:rsid w:val="006461DC"/>
    <w:rsid w:val="006461F8"/>
    <w:rsid w:val="006465DE"/>
    <w:rsid w:val="0064664A"/>
    <w:rsid w:val="0064689E"/>
    <w:rsid w:val="00646A21"/>
    <w:rsid w:val="00646A37"/>
    <w:rsid w:val="00646B14"/>
    <w:rsid w:val="00646B18"/>
    <w:rsid w:val="00646C12"/>
    <w:rsid w:val="00646F57"/>
    <w:rsid w:val="00646FFC"/>
    <w:rsid w:val="00647794"/>
    <w:rsid w:val="00647963"/>
    <w:rsid w:val="00647B2D"/>
    <w:rsid w:val="00647BC5"/>
    <w:rsid w:val="00647CEC"/>
    <w:rsid w:val="00647DBF"/>
    <w:rsid w:val="00647F86"/>
    <w:rsid w:val="006501DE"/>
    <w:rsid w:val="006501F4"/>
    <w:rsid w:val="00650216"/>
    <w:rsid w:val="00650644"/>
    <w:rsid w:val="006507C9"/>
    <w:rsid w:val="00650AAE"/>
    <w:rsid w:val="00650C4D"/>
    <w:rsid w:val="00650D2F"/>
    <w:rsid w:val="00650E5B"/>
    <w:rsid w:val="00650FA3"/>
    <w:rsid w:val="006512A7"/>
    <w:rsid w:val="0065152B"/>
    <w:rsid w:val="0065191E"/>
    <w:rsid w:val="00651CF1"/>
    <w:rsid w:val="00651CF9"/>
    <w:rsid w:val="00651E08"/>
    <w:rsid w:val="00651F9B"/>
    <w:rsid w:val="0065207C"/>
    <w:rsid w:val="006520FF"/>
    <w:rsid w:val="006522B1"/>
    <w:rsid w:val="00652318"/>
    <w:rsid w:val="0065241E"/>
    <w:rsid w:val="00652772"/>
    <w:rsid w:val="0065277E"/>
    <w:rsid w:val="006528B1"/>
    <w:rsid w:val="00652A1B"/>
    <w:rsid w:val="00652A53"/>
    <w:rsid w:val="00652AD7"/>
    <w:rsid w:val="00652BA5"/>
    <w:rsid w:val="00652D3B"/>
    <w:rsid w:val="00652DBD"/>
    <w:rsid w:val="00652E0C"/>
    <w:rsid w:val="00652E96"/>
    <w:rsid w:val="00653113"/>
    <w:rsid w:val="006532A5"/>
    <w:rsid w:val="00653577"/>
    <w:rsid w:val="006535E8"/>
    <w:rsid w:val="0065380D"/>
    <w:rsid w:val="00653848"/>
    <w:rsid w:val="00653A3D"/>
    <w:rsid w:val="00653A82"/>
    <w:rsid w:val="00653E0C"/>
    <w:rsid w:val="00653EB1"/>
    <w:rsid w:val="00653F36"/>
    <w:rsid w:val="00653F8B"/>
    <w:rsid w:val="00653FEA"/>
    <w:rsid w:val="0065402A"/>
    <w:rsid w:val="006540D4"/>
    <w:rsid w:val="006541A4"/>
    <w:rsid w:val="0065456B"/>
    <w:rsid w:val="00654B03"/>
    <w:rsid w:val="00654BA2"/>
    <w:rsid w:val="00654DD4"/>
    <w:rsid w:val="00654E1C"/>
    <w:rsid w:val="00654E2B"/>
    <w:rsid w:val="00654EC2"/>
    <w:rsid w:val="00655123"/>
    <w:rsid w:val="0065537F"/>
    <w:rsid w:val="006553AE"/>
    <w:rsid w:val="006553E2"/>
    <w:rsid w:val="006554EC"/>
    <w:rsid w:val="00655570"/>
    <w:rsid w:val="00655574"/>
    <w:rsid w:val="0065568C"/>
    <w:rsid w:val="0065584B"/>
    <w:rsid w:val="006558A8"/>
    <w:rsid w:val="0065598D"/>
    <w:rsid w:val="00655DC6"/>
    <w:rsid w:val="0065680E"/>
    <w:rsid w:val="006568A0"/>
    <w:rsid w:val="00656B21"/>
    <w:rsid w:val="00656CE0"/>
    <w:rsid w:val="00657002"/>
    <w:rsid w:val="006571B6"/>
    <w:rsid w:val="0065725F"/>
    <w:rsid w:val="00657261"/>
    <w:rsid w:val="006574A7"/>
    <w:rsid w:val="006575C8"/>
    <w:rsid w:val="00657C04"/>
    <w:rsid w:val="00657C89"/>
    <w:rsid w:val="00657EF1"/>
    <w:rsid w:val="00660001"/>
    <w:rsid w:val="0066018E"/>
    <w:rsid w:val="006602DD"/>
    <w:rsid w:val="006605D7"/>
    <w:rsid w:val="0066066F"/>
    <w:rsid w:val="00660A4A"/>
    <w:rsid w:val="00660CCB"/>
    <w:rsid w:val="00660F8A"/>
    <w:rsid w:val="006616BB"/>
    <w:rsid w:val="00661827"/>
    <w:rsid w:val="00661886"/>
    <w:rsid w:val="00661936"/>
    <w:rsid w:val="00661D26"/>
    <w:rsid w:val="00661E8D"/>
    <w:rsid w:val="00661F06"/>
    <w:rsid w:val="006621C6"/>
    <w:rsid w:val="00662271"/>
    <w:rsid w:val="00662700"/>
    <w:rsid w:val="006627FA"/>
    <w:rsid w:val="00662C6E"/>
    <w:rsid w:val="00662FC2"/>
    <w:rsid w:val="00663023"/>
    <w:rsid w:val="006631B3"/>
    <w:rsid w:val="006631BB"/>
    <w:rsid w:val="00663663"/>
    <w:rsid w:val="0066386E"/>
    <w:rsid w:val="0066390F"/>
    <w:rsid w:val="00663C95"/>
    <w:rsid w:val="00663CC1"/>
    <w:rsid w:val="00663D05"/>
    <w:rsid w:val="00663E05"/>
    <w:rsid w:val="00663EF6"/>
    <w:rsid w:val="006641E7"/>
    <w:rsid w:val="0066437B"/>
    <w:rsid w:val="006644FF"/>
    <w:rsid w:val="006645CE"/>
    <w:rsid w:val="006648C0"/>
    <w:rsid w:val="006649E1"/>
    <w:rsid w:val="00664C3A"/>
    <w:rsid w:val="00664E8F"/>
    <w:rsid w:val="00665050"/>
    <w:rsid w:val="00665101"/>
    <w:rsid w:val="00665111"/>
    <w:rsid w:val="006651BA"/>
    <w:rsid w:val="00665375"/>
    <w:rsid w:val="006653E4"/>
    <w:rsid w:val="00665705"/>
    <w:rsid w:val="00665792"/>
    <w:rsid w:val="00665940"/>
    <w:rsid w:val="00665C9F"/>
    <w:rsid w:val="00665D0F"/>
    <w:rsid w:val="00665FEB"/>
    <w:rsid w:val="006661FA"/>
    <w:rsid w:val="006666FF"/>
    <w:rsid w:val="00666855"/>
    <w:rsid w:val="006668DB"/>
    <w:rsid w:val="00666C26"/>
    <w:rsid w:val="00667345"/>
    <w:rsid w:val="00667348"/>
    <w:rsid w:val="0066735F"/>
    <w:rsid w:val="00667402"/>
    <w:rsid w:val="00667487"/>
    <w:rsid w:val="006674B3"/>
    <w:rsid w:val="006674B9"/>
    <w:rsid w:val="00667680"/>
    <w:rsid w:val="00667849"/>
    <w:rsid w:val="00667967"/>
    <w:rsid w:val="00667B63"/>
    <w:rsid w:val="00667FD3"/>
    <w:rsid w:val="0067003D"/>
    <w:rsid w:val="00670092"/>
    <w:rsid w:val="006705B0"/>
    <w:rsid w:val="006705CB"/>
    <w:rsid w:val="00670BC1"/>
    <w:rsid w:val="00670BD7"/>
    <w:rsid w:val="00670D78"/>
    <w:rsid w:val="00670E7A"/>
    <w:rsid w:val="00670EA5"/>
    <w:rsid w:val="00671115"/>
    <w:rsid w:val="0067125F"/>
    <w:rsid w:val="006716C0"/>
    <w:rsid w:val="00671BA7"/>
    <w:rsid w:val="00671C77"/>
    <w:rsid w:val="00671DEC"/>
    <w:rsid w:val="00671EF3"/>
    <w:rsid w:val="0067213C"/>
    <w:rsid w:val="006722AE"/>
    <w:rsid w:val="006724CD"/>
    <w:rsid w:val="006725E9"/>
    <w:rsid w:val="00672896"/>
    <w:rsid w:val="006728F8"/>
    <w:rsid w:val="00672CAE"/>
    <w:rsid w:val="00672CF2"/>
    <w:rsid w:val="00672D27"/>
    <w:rsid w:val="00673104"/>
    <w:rsid w:val="006732CD"/>
    <w:rsid w:val="006733C2"/>
    <w:rsid w:val="0067348F"/>
    <w:rsid w:val="00673CE1"/>
    <w:rsid w:val="00673D77"/>
    <w:rsid w:val="00673D85"/>
    <w:rsid w:val="00673F32"/>
    <w:rsid w:val="00674597"/>
    <w:rsid w:val="006747C4"/>
    <w:rsid w:val="00674A0E"/>
    <w:rsid w:val="00674B36"/>
    <w:rsid w:val="00674BBA"/>
    <w:rsid w:val="00674C06"/>
    <w:rsid w:val="006752C4"/>
    <w:rsid w:val="0067574A"/>
    <w:rsid w:val="006758DE"/>
    <w:rsid w:val="00675D40"/>
    <w:rsid w:val="006766D9"/>
    <w:rsid w:val="006768E1"/>
    <w:rsid w:val="006769A6"/>
    <w:rsid w:val="00676AD6"/>
    <w:rsid w:val="00676C01"/>
    <w:rsid w:val="00677332"/>
    <w:rsid w:val="00677386"/>
    <w:rsid w:val="00677666"/>
    <w:rsid w:val="00677718"/>
    <w:rsid w:val="0067798E"/>
    <w:rsid w:val="00677AAD"/>
    <w:rsid w:val="00677B73"/>
    <w:rsid w:val="00677CB5"/>
    <w:rsid w:val="00677D65"/>
    <w:rsid w:val="00677D9D"/>
    <w:rsid w:val="00677F2F"/>
    <w:rsid w:val="00680184"/>
    <w:rsid w:val="006801B2"/>
    <w:rsid w:val="006803EA"/>
    <w:rsid w:val="00680540"/>
    <w:rsid w:val="00680884"/>
    <w:rsid w:val="00680950"/>
    <w:rsid w:val="00680A61"/>
    <w:rsid w:val="00680BEC"/>
    <w:rsid w:val="00680C1A"/>
    <w:rsid w:val="00680D43"/>
    <w:rsid w:val="00680D76"/>
    <w:rsid w:val="00680F31"/>
    <w:rsid w:val="00680F77"/>
    <w:rsid w:val="00681128"/>
    <w:rsid w:val="0068114F"/>
    <w:rsid w:val="00681197"/>
    <w:rsid w:val="00681628"/>
    <w:rsid w:val="0068175A"/>
    <w:rsid w:val="0068180C"/>
    <w:rsid w:val="0068184C"/>
    <w:rsid w:val="00681981"/>
    <w:rsid w:val="00681CFE"/>
    <w:rsid w:val="00681D44"/>
    <w:rsid w:val="00681F24"/>
    <w:rsid w:val="00681F34"/>
    <w:rsid w:val="00681F45"/>
    <w:rsid w:val="00681FB3"/>
    <w:rsid w:val="00681FBD"/>
    <w:rsid w:val="00682677"/>
    <w:rsid w:val="006826D7"/>
    <w:rsid w:val="006826F1"/>
    <w:rsid w:val="0068278A"/>
    <w:rsid w:val="00682904"/>
    <w:rsid w:val="00682ACF"/>
    <w:rsid w:val="00682C08"/>
    <w:rsid w:val="0068350A"/>
    <w:rsid w:val="0068354A"/>
    <w:rsid w:val="00683599"/>
    <w:rsid w:val="0068376D"/>
    <w:rsid w:val="00683BAB"/>
    <w:rsid w:val="00683F66"/>
    <w:rsid w:val="00684126"/>
    <w:rsid w:val="006842E9"/>
    <w:rsid w:val="006843BB"/>
    <w:rsid w:val="00684677"/>
    <w:rsid w:val="006847A7"/>
    <w:rsid w:val="00684A5F"/>
    <w:rsid w:val="00684C92"/>
    <w:rsid w:val="00684DF3"/>
    <w:rsid w:val="006850A0"/>
    <w:rsid w:val="006851B1"/>
    <w:rsid w:val="006852F1"/>
    <w:rsid w:val="0068557C"/>
    <w:rsid w:val="0068559B"/>
    <w:rsid w:val="006855DB"/>
    <w:rsid w:val="00685787"/>
    <w:rsid w:val="0068578F"/>
    <w:rsid w:val="00685A8D"/>
    <w:rsid w:val="00685AEA"/>
    <w:rsid w:val="00685C5E"/>
    <w:rsid w:val="00685D02"/>
    <w:rsid w:val="00685D59"/>
    <w:rsid w:val="00685E07"/>
    <w:rsid w:val="00685E27"/>
    <w:rsid w:val="00685E48"/>
    <w:rsid w:val="00685F93"/>
    <w:rsid w:val="00686048"/>
    <w:rsid w:val="00686347"/>
    <w:rsid w:val="0068643B"/>
    <w:rsid w:val="00686469"/>
    <w:rsid w:val="006864F0"/>
    <w:rsid w:val="00686619"/>
    <w:rsid w:val="006868AC"/>
    <w:rsid w:val="00686ADB"/>
    <w:rsid w:val="00686ADE"/>
    <w:rsid w:val="00686AFD"/>
    <w:rsid w:val="00686E5C"/>
    <w:rsid w:val="00687182"/>
    <w:rsid w:val="006871FA"/>
    <w:rsid w:val="006875D2"/>
    <w:rsid w:val="00687B8F"/>
    <w:rsid w:val="00687BAB"/>
    <w:rsid w:val="0069020E"/>
    <w:rsid w:val="006907A0"/>
    <w:rsid w:val="00690900"/>
    <w:rsid w:val="006909A0"/>
    <w:rsid w:val="00690C90"/>
    <w:rsid w:val="00690CB6"/>
    <w:rsid w:val="00690DF9"/>
    <w:rsid w:val="0069115C"/>
    <w:rsid w:val="00691197"/>
    <w:rsid w:val="0069136B"/>
    <w:rsid w:val="006914E7"/>
    <w:rsid w:val="0069161B"/>
    <w:rsid w:val="00691661"/>
    <w:rsid w:val="00691A66"/>
    <w:rsid w:val="00691D0B"/>
    <w:rsid w:val="00691E10"/>
    <w:rsid w:val="00691F55"/>
    <w:rsid w:val="00692111"/>
    <w:rsid w:val="0069215E"/>
    <w:rsid w:val="00692216"/>
    <w:rsid w:val="0069222B"/>
    <w:rsid w:val="00692817"/>
    <w:rsid w:val="00692876"/>
    <w:rsid w:val="00692990"/>
    <w:rsid w:val="006929A5"/>
    <w:rsid w:val="00692D45"/>
    <w:rsid w:val="00692E37"/>
    <w:rsid w:val="00692EE4"/>
    <w:rsid w:val="00692F0B"/>
    <w:rsid w:val="006932E2"/>
    <w:rsid w:val="0069335F"/>
    <w:rsid w:val="00693870"/>
    <w:rsid w:val="0069399D"/>
    <w:rsid w:val="00693A13"/>
    <w:rsid w:val="00693AAB"/>
    <w:rsid w:val="00693B0F"/>
    <w:rsid w:val="00693BA6"/>
    <w:rsid w:val="00693C3B"/>
    <w:rsid w:val="00693CC6"/>
    <w:rsid w:val="00693CFB"/>
    <w:rsid w:val="00693D4C"/>
    <w:rsid w:val="00693E2A"/>
    <w:rsid w:val="00693F18"/>
    <w:rsid w:val="00694090"/>
    <w:rsid w:val="00694112"/>
    <w:rsid w:val="006941B0"/>
    <w:rsid w:val="006944AB"/>
    <w:rsid w:val="006944AF"/>
    <w:rsid w:val="00694594"/>
    <w:rsid w:val="006948F6"/>
    <w:rsid w:val="00694A19"/>
    <w:rsid w:val="00694C38"/>
    <w:rsid w:val="00694CC0"/>
    <w:rsid w:val="006951C4"/>
    <w:rsid w:val="00695285"/>
    <w:rsid w:val="0069545E"/>
    <w:rsid w:val="0069571B"/>
    <w:rsid w:val="00695954"/>
    <w:rsid w:val="00695C80"/>
    <w:rsid w:val="00695D1B"/>
    <w:rsid w:val="00695F0A"/>
    <w:rsid w:val="0069606E"/>
    <w:rsid w:val="006964D4"/>
    <w:rsid w:val="00696546"/>
    <w:rsid w:val="006966AD"/>
    <w:rsid w:val="00696714"/>
    <w:rsid w:val="006968E4"/>
    <w:rsid w:val="00696C10"/>
    <w:rsid w:val="00696C1E"/>
    <w:rsid w:val="006970D6"/>
    <w:rsid w:val="006970E0"/>
    <w:rsid w:val="00697608"/>
    <w:rsid w:val="00697B15"/>
    <w:rsid w:val="00697F6C"/>
    <w:rsid w:val="006A01E7"/>
    <w:rsid w:val="006A0204"/>
    <w:rsid w:val="006A0503"/>
    <w:rsid w:val="006A0811"/>
    <w:rsid w:val="006A0969"/>
    <w:rsid w:val="006A0B36"/>
    <w:rsid w:val="006A0C58"/>
    <w:rsid w:val="006A0E4B"/>
    <w:rsid w:val="006A0E8A"/>
    <w:rsid w:val="006A10A8"/>
    <w:rsid w:val="006A11AD"/>
    <w:rsid w:val="006A1224"/>
    <w:rsid w:val="006A1341"/>
    <w:rsid w:val="006A13AE"/>
    <w:rsid w:val="006A1816"/>
    <w:rsid w:val="006A18AF"/>
    <w:rsid w:val="006A1A62"/>
    <w:rsid w:val="006A1AEB"/>
    <w:rsid w:val="006A1C7C"/>
    <w:rsid w:val="006A1D62"/>
    <w:rsid w:val="006A1EE5"/>
    <w:rsid w:val="006A1F22"/>
    <w:rsid w:val="006A2165"/>
    <w:rsid w:val="006A22CE"/>
    <w:rsid w:val="006A2638"/>
    <w:rsid w:val="006A2877"/>
    <w:rsid w:val="006A2AA9"/>
    <w:rsid w:val="006A329A"/>
    <w:rsid w:val="006A3317"/>
    <w:rsid w:val="006A33F0"/>
    <w:rsid w:val="006A358A"/>
    <w:rsid w:val="006A38D1"/>
    <w:rsid w:val="006A3946"/>
    <w:rsid w:val="006A3B5E"/>
    <w:rsid w:val="006A3D2C"/>
    <w:rsid w:val="006A4001"/>
    <w:rsid w:val="006A40FB"/>
    <w:rsid w:val="006A4190"/>
    <w:rsid w:val="006A424A"/>
    <w:rsid w:val="006A433E"/>
    <w:rsid w:val="006A44C4"/>
    <w:rsid w:val="006A4523"/>
    <w:rsid w:val="006A4531"/>
    <w:rsid w:val="006A4B2F"/>
    <w:rsid w:val="006A4B54"/>
    <w:rsid w:val="006A4F3F"/>
    <w:rsid w:val="006A4F71"/>
    <w:rsid w:val="006A5347"/>
    <w:rsid w:val="006A534A"/>
    <w:rsid w:val="006A54B3"/>
    <w:rsid w:val="006A5674"/>
    <w:rsid w:val="006A57A6"/>
    <w:rsid w:val="006A5EDD"/>
    <w:rsid w:val="006A6447"/>
    <w:rsid w:val="006A6505"/>
    <w:rsid w:val="006A6551"/>
    <w:rsid w:val="006A6619"/>
    <w:rsid w:val="006A678E"/>
    <w:rsid w:val="006A6A14"/>
    <w:rsid w:val="006A6A7A"/>
    <w:rsid w:val="006A6B28"/>
    <w:rsid w:val="006A70F3"/>
    <w:rsid w:val="006A71ED"/>
    <w:rsid w:val="006A7537"/>
    <w:rsid w:val="006A77C3"/>
    <w:rsid w:val="006A7B48"/>
    <w:rsid w:val="006B0043"/>
    <w:rsid w:val="006B0255"/>
    <w:rsid w:val="006B047D"/>
    <w:rsid w:val="006B0772"/>
    <w:rsid w:val="006B08FD"/>
    <w:rsid w:val="006B09CF"/>
    <w:rsid w:val="006B0DB7"/>
    <w:rsid w:val="006B0E20"/>
    <w:rsid w:val="006B0E34"/>
    <w:rsid w:val="006B113A"/>
    <w:rsid w:val="006B1307"/>
    <w:rsid w:val="006B1503"/>
    <w:rsid w:val="006B15B8"/>
    <w:rsid w:val="006B16A7"/>
    <w:rsid w:val="006B172C"/>
    <w:rsid w:val="006B187F"/>
    <w:rsid w:val="006B18A2"/>
    <w:rsid w:val="006B1C5F"/>
    <w:rsid w:val="006B1CCD"/>
    <w:rsid w:val="006B1D07"/>
    <w:rsid w:val="006B1F98"/>
    <w:rsid w:val="006B2113"/>
    <w:rsid w:val="006B2197"/>
    <w:rsid w:val="006B21CA"/>
    <w:rsid w:val="006B243B"/>
    <w:rsid w:val="006B252C"/>
    <w:rsid w:val="006B2558"/>
    <w:rsid w:val="006B27F3"/>
    <w:rsid w:val="006B2854"/>
    <w:rsid w:val="006B29DD"/>
    <w:rsid w:val="006B2D3C"/>
    <w:rsid w:val="006B2E61"/>
    <w:rsid w:val="006B2EDC"/>
    <w:rsid w:val="006B2F8B"/>
    <w:rsid w:val="006B320B"/>
    <w:rsid w:val="006B35AD"/>
    <w:rsid w:val="006B36A8"/>
    <w:rsid w:val="006B37E3"/>
    <w:rsid w:val="006B3A34"/>
    <w:rsid w:val="006B4419"/>
    <w:rsid w:val="006B445A"/>
    <w:rsid w:val="006B44D9"/>
    <w:rsid w:val="006B45F7"/>
    <w:rsid w:val="006B468F"/>
    <w:rsid w:val="006B469F"/>
    <w:rsid w:val="006B48C2"/>
    <w:rsid w:val="006B49E9"/>
    <w:rsid w:val="006B4B39"/>
    <w:rsid w:val="006B4B65"/>
    <w:rsid w:val="006B4EE5"/>
    <w:rsid w:val="006B53D3"/>
    <w:rsid w:val="006B5726"/>
    <w:rsid w:val="006B592E"/>
    <w:rsid w:val="006B5A39"/>
    <w:rsid w:val="006B5DAF"/>
    <w:rsid w:val="006B5F2D"/>
    <w:rsid w:val="006B6147"/>
    <w:rsid w:val="006B6174"/>
    <w:rsid w:val="006B6286"/>
    <w:rsid w:val="006B672D"/>
    <w:rsid w:val="006B6901"/>
    <w:rsid w:val="006B69BB"/>
    <w:rsid w:val="006B6C26"/>
    <w:rsid w:val="006B6C6E"/>
    <w:rsid w:val="006B6E05"/>
    <w:rsid w:val="006B6E31"/>
    <w:rsid w:val="006B7A23"/>
    <w:rsid w:val="006B7BA6"/>
    <w:rsid w:val="006B7CAF"/>
    <w:rsid w:val="006B7EED"/>
    <w:rsid w:val="006C0473"/>
    <w:rsid w:val="006C061F"/>
    <w:rsid w:val="006C07EA"/>
    <w:rsid w:val="006C08B0"/>
    <w:rsid w:val="006C092C"/>
    <w:rsid w:val="006C0A8C"/>
    <w:rsid w:val="006C0BCE"/>
    <w:rsid w:val="006C0E30"/>
    <w:rsid w:val="006C0F18"/>
    <w:rsid w:val="006C1037"/>
    <w:rsid w:val="006C107E"/>
    <w:rsid w:val="006C1366"/>
    <w:rsid w:val="006C1498"/>
    <w:rsid w:val="006C1503"/>
    <w:rsid w:val="006C19CA"/>
    <w:rsid w:val="006C1B81"/>
    <w:rsid w:val="006C1D0E"/>
    <w:rsid w:val="006C1DE2"/>
    <w:rsid w:val="006C1E38"/>
    <w:rsid w:val="006C1E78"/>
    <w:rsid w:val="006C229B"/>
    <w:rsid w:val="006C23B3"/>
    <w:rsid w:val="006C261D"/>
    <w:rsid w:val="006C279D"/>
    <w:rsid w:val="006C289C"/>
    <w:rsid w:val="006C2953"/>
    <w:rsid w:val="006C2A47"/>
    <w:rsid w:val="006C2A5D"/>
    <w:rsid w:val="006C2BE7"/>
    <w:rsid w:val="006C2BF9"/>
    <w:rsid w:val="006C2F12"/>
    <w:rsid w:val="006C30BC"/>
    <w:rsid w:val="006C35AE"/>
    <w:rsid w:val="006C3850"/>
    <w:rsid w:val="006C3AC4"/>
    <w:rsid w:val="006C3C14"/>
    <w:rsid w:val="006C4446"/>
    <w:rsid w:val="006C4842"/>
    <w:rsid w:val="006C4A15"/>
    <w:rsid w:val="006C4A28"/>
    <w:rsid w:val="006C4A65"/>
    <w:rsid w:val="006C4E09"/>
    <w:rsid w:val="006C4F5F"/>
    <w:rsid w:val="006C4FEF"/>
    <w:rsid w:val="006C5007"/>
    <w:rsid w:val="006C502F"/>
    <w:rsid w:val="006C5181"/>
    <w:rsid w:val="006C53ED"/>
    <w:rsid w:val="006C544E"/>
    <w:rsid w:val="006C55A4"/>
    <w:rsid w:val="006C5900"/>
    <w:rsid w:val="006C60BF"/>
    <w:rsid w:val="006C63D1"/>
    <w:rsid w:val="006C64EC"/>
    <w:rsid w:val="006C673B"/>
    <w:rsid w:val="006C675C"/>
    <w:rsid w:val="006C68F1"/>
    <w:rsid w:val="006C6BA2"/>
    <w:rsid w:val="006C6E3E"/>
    <w:rsid w:val="006C6E84"/>
    <w:rsid w:val="006C6F31"/>
    <w:rsid w:val="006C70B5"/>
    <w:rsid w:val="006C74B8"/>
    <w:rsid w:val="006C74E6"/>
    <w:rsid w:val="006C797E"/>
    <w:rsid w:val="006C7C74"/>
    <w:rsid w:val="006C7DB8"/>
    <w:rsid w:val="006C7ED0"/>
    <w:rsid w:val="006C7F6B"/>
    <w:rsid w:val="006D045D"/>
    <w:rsid w:val="006D0476"/>
    <w:rsid w:val="006D048A"/>
    <w:rsid w:val="006D0795"/>
    <w:rsid w:val="006D090B"/>
    <w:rsid w:val="006D0BF9"/>
    <w:rsid w:val="006D0CC6"/>
    <w:rsid w:val="006D0D48"/>
    <w:rsid w:val="006D0EEA"/>
    <w:rsid w:val="006D12DE"/>
    <w:rsid w:val="006D1312"/>
    <w:rsid w:val="006D13C4"/>
    <w:rsid w:val="006D175C"/>
    <w:rsid w:val="006D1904"/>
    <w:rsid w:val="006D1B41"/>
    <w:rsid w:val="006D1D37"/>
    <w:rsid w:val="006D21B9"/>
    <w:rsid w:val="006D25DF"/>
    <w:rsid w:val="006D26F3"/>
    <w:rsid w:val="006D2719"/>
    <w:rsid w:val="006D27D6"/>
    <w:rsid w:val="006D2AFC"/>
    <w:rsid w:val="006D2BD6"/>
    <w:rsid w:val="006D2E40"/>
    <w:rsid w:val="006D2F18"/>
    <w:rsid w:val="006D2F6A"/>
    <w:rsid w:val="006D2F7E"/>
    <w:rsid w:val="006D2FB7"/>
    <w:rsid w:val="006D2FDF"/>
    <w:rsid w:val="006D313A"/>
    <w:rsid w:val="006D32A0"/>
    <w:rsid w:val="006D3362"/>
    <w:rsid w:val="006D3748"/>
    <w:rsid w:val="006D391D"/>
    <w:rsid w:val="006D3FA1"/>
    <w:rsid w:val="006D41EF"/>
    <w:rsid w:val="006D42AC"/>
    <w:rsid w:val="006D4376"/>
    <w:rsid w:val="006D47C8"/>
    <w:rsid w:val="006D4D21"/>
    <w:rsid w:val="006D5068"/>
    <w:rsid w:val="006D50CA"/>
    <w:rsid w:val="006D50E1"/>
    <w:rsid w:val="006D5161"/>
    <w:rsid w:val="006D53CB"/>
    <w:rsid w:val="006D56AB"/>
    <w:rsid w:val="006D5930"/>
    <w:rsid w:val="006D59C4"/>
    <w:rsid w:val="006D5C35"/>
    <w:rsid w:val="006D5CB8"/>
    <w:rsid w:val="006D6014"/>
    <w:rsid w:val="006D610D"/>
    <w:rsid w:val="006D64F0"/>
    <w:rsid w:val="006D6832"/>
    <w:rsid w:val="006D68B4"/>
    <w:rsid w:val="006D68FB"/>
    <w:rsid w:val="006D6B2B"/>
    <w:rsid w:val="006D6CB1"/>
    <w:rsid w:val="006D6DB1"/>
    <w:rsid w:val="006D6DB8"/>
    <w:rsid w:val="006D70AB"/>
    <w:rsid w:val="006D70AE"/>
    <w:rsid w:val="006D70CD"/>
    <w:rsid w:val="006D71AE"/>
    <w:rsid w:val="006D73FB"/>
    <w:rsid w:val="006D76A9"/>
    <w:rsid w:val="006D78EE"/>
    <w:rsid w:val="006D7A62"/>
    <w:rsid w:val="006D7F09"/>
    <w:rsid w:val="006E06A0"/>
    <w:rsid w:val="006E0740"/>
    <w:rsid w:val="006E07BC"/>
    <w:rsid w:val="006E08EB"/>
    <w:rsid w:val="006E0FB6"/>
    <w:rsid w:val="006E113E"/>
    <w:rsid w:val="006E11F9"/>
    <w:rsid w:val="006E12CF"/>
    <w:rsid w:val="006E16B4"/>
    <w:rsid w:val="006E18A9"/>
    <w:rsid w:val="006E19AA"/>
    <w:rsid w:val="006E1A4E"/>
    <w:rsid w:val="006E1BAE"/>
    <w:rsid w:val="006E201C"/>
    <w:rsid w:val="006E21BA"/>
    <w:rsid w:val="006E2378"/>
    <w:rsid w:val="006E2448"/>
    <w:rsid w:val="006E274C"/>
    <w:rsid w:val="006E27AC"/>
    <w:rsid w:val="006E27F6"/>
    <w:rsid w:val="006E2926"/>
    <w:rsid w:val="006E2A86"/>
    <w:rsid w:val="006E2B1F"/>
    <w:rsid w:val="006E2E2B"/>
    <w:rsid w:val="006E2ECE"/>
    <w:rsid w:val="006E2EEF"/>
    <w:rsid w:val="006E306D"/>
    <w:rsid w:val="006E32C1"/>
    <w:rsid w:val="006E364C"/>
    <w:rsid w:val="006E37C5"/>
    <w:rsid w:val="006E390C"/>
    <w:rsid w:val="006E3A2B"/>
    <w:rsid w:val="006E3D3B"/>
    <w:rsid w:val="006E3DAD"/>
    <w:rsid w:val="006E3E39"/>
    <w:rsid w:val="006E3EA2"/>
    <w:rsid w:val="006E40AB"/>
    <w:rsid w:val="006E40BA"/>
    <w:rsid w:val="006E4161"/>
    <w:rsid w:val="006E41F7"/>
    <w:rsid w:val="006E421C"/>
    <w:rsid w:val="006E44D7"/>
    <w:rsid w:val="006E47DD"/>
    <w:rsid w:val="006E4966"/>
    <w:rsid w:val="006E4BA8"/>
    <w:rsid w:val="006E4BDF"/>
    <w:rsid w:val="006E4D99"/>
    <w:rsid w:val="006E4EF7"/>
    <w:rsid w:val="006E4FA9"/>
    <w:rsid w:val="006E5520"/>
    <w:rsid w:val="006E5755"/>
    <w:rsid w:val="006E57F1"/>
    <w:rsid w:val="006E5A7B"/>
    <w:rsid w:val="006E5BF5"/>
    <w:rsid w:val="006E6381"/>
    <w:rsid w:val="006E63C6"/>
    <w:rsid w:val="006E6429"/>
    <w:rsid w:val="006E66D9"/>
    <w:rsid w:val="006E6796"/>
    <w:rsid w:val="006E68B9"/>
    <w:rsid w:val="006E6BFA"/>
    <w:rsid w:val="006E6D45"/>
    <w:rsid w:val="006E6D7E"/>
    <w:rsid w:val="006E6D9F"/>
    <w:rsid w:val="006E76C0"/>
    <w:rsid w:val="006E77A5"/>
    <w:rsid w:val="006E782B"/>
    <w:rsid w:val="006E7890"/>
    <w:rsid w:val="006E7A05"/>
    <w:rsid w:val="006E7D93"/>
    <w:rsid w:val="006F0110"/>
    <w:rsid w:val="006F02EE"/>
    <w:rsid w:val="006F0826"/>
    <w:rsid w:val="006F096C"/>
    <w:rsid w:val="006F0DF2"/>
    <w:rsid w:val="006F1084"/>
    <w:rsid w:val="006F12D9"/>
    <w:rsid w:val="006F1513"/>
    <w:rsid w:val="006F1676"/>
    <w:rsid w:val="006F16C2"/>
    <w:rsid w:val="006F16C9"/>
    <w:rsid w:val="006F1805"/>
    <w:rsid w:val="006F18BD"/>
    <w:rsid w:val="006F2050"/>
    <w:rsid w:val="006F20EA"/>
    <w:rsid w:val="006F25F4"/>
    <w:rsid w:val="006F2802"/>
    <w:rsid w:val="006F2AB1"/>
    <w:rsid w:val="006F2B68"/>
    <w:rsid w:val="006F2BE1"/>
    <w:rsid w:val="006F2C5D"/>
    <w:rsid w:val="006F2CA2"/>
    <w:rsid w:val="006F2D60"/>
    <w:rsid w:val="006F2FC2"/>
    <w:rsid w:val="006F3455"/>
    <w:rsid w:val="006F358B"/>
    <w:rsid w:val="006F35EA"/>
    <w:rsid w:val="006F3663"/>
    <w:rsid w:val="006F3688"/>
    <w:rsid w:val="006F39DB"/>
    <w:rsid w:val="006F3C9E"/>
    <w:rsid w:val="006F3E52"/>
    <w:rsid w:val="006F4148"/>
    <w:rsid w:val="006F4B7D"/>
    <w:rsid w:val="006F4F14"/>
    <w:rsid w:val="006F50E2"/>
    <w:rsid w:val="006F5190"/>
    <w:rsid w:val="006F51F9"/>
    <w:rsid w:val="006F523D"/>
    <w:rsid w:val="006F5309"/>
    <w:rsid w:val="006F53AA"/>
    <w:rsid w:val="006F5B8B"/>
    <w:rsid w:val="006F5BD2"/>
    <w:rsid w:val="006F60BA"/>
    <w:rsid w:val="006F620D"/>
    <w:rsid w:val="006F63BC"/>
    <w:rsid w:val="006F6847"/>
    <w:rsid w:val="006F6889"/>
    <w:rsid w:val="006F6AC6"/>
    <w:rsid w:val="006F6BE1"/>
    <w:rsid w:val="006F6BF5"/>
    <w:rsid w:val="006F6DC7"/>
    <w:rsid w:val="006F6E54"/>
    <w:rsid w:val="006F6F94"/>
    <w:rsid w:val="006F7229"/>
    <w:rsid w:val="006F76D5"/>
    <w:rsid w:val="0070005C"/>
    <w:rsid w:val="007000B9"/>
    <w:rsid w:val="0070015C"/>
    <w:rsid w:val="007002CA"/>
    <w:rsid w:val="00700528"/>
    <w:rsid w:val="0070076E"/>
    <w:rsid w:val="00700963"/>
    <w:rsid w:val="00700BF9"/>
    <w:rsid w:val="00700E7C"/>
    <w:rsid w:val="00700F4D"/>
    <w:rsid w:val="0070119C"/>
    <w:rsid w:val="007011AC"/>
    <w:rsid w:val="007011FB"/>
    <w:rsid w:val="00701286"/>
    <w:rsid w:val="00701290"/>
    <w:rsid w:val="0070132F"/>
    <w:rsid w:val="00701500"/>
    <w:rsid w:val="00701723"/>
    <w:rsid w:val="00701764"/>
    <w:rsid w:val="00701902"/>
    <w:rsid w:val="007019E6"/>
    <w:rsid w:val="00701A17"/>
    <w:rsid w:val="00701B3B"/>
    <w:rsid w:val="00701B47"/>
    <w:rsid w:val="00701BFB"/>
    <w:rsid w:val="00701CEF"/>
    <w:rsid w:val="00701D2B"/>
    <w:rsid w:val="00701D67"/>
    <w:rsid w:val="00702042"/>
    <w:rsid w:val="007021DB"/>
    <w:rsid w:val="0070220A"/>
    <w:rsid w:val="007022F4"/>
    <w:rsid w:val="0070243C"/>
    <w:rsid w:val="007024FB"/>
    <w:rsid w:val="00702C3B"/>
    <w:rsid w:val="00702E59"/>
    <w:rsid w:val="00702E6B"/>
    <w:rsid w:val="00702EC1"/>
    <w:rsid w:val="00702EC8"/>
    <w:rsid w:val="007030A4"/>
    <w:rsid w:val="0070356A"/>
    <w:rsid w:val="00703693"/>
    <w:rsid w:val="007039F3"/>
    <w:rsid w:val="007039FA"/>
    <w:rsid w:val="00703A2D"/>
    <w:rsid w:val="00703B2A"/>
    <w:rsid w:val="00704236"/>
    <w:rsid w:val="00704272"/>
    <w:rsid w:val="0070448E"/>
    <w:rsid w:val="0070453B"/>
    <w:rsid w:val="0070495F"/>
    <w:rsid w:val="00704AE2"/>
    <w:rsid w:val="00704B41"/>
    <w:rsid w:val="00705629"/>
    <w:rsid w:val="0070582B"/>
    <w:rsid w:val="00706245"/>
    <w:rsid w:val="007063CE"/>
    <w:rsid w:val="00706472"/>
    <w:rsid w:val="007064A4"/>
    <w:rsid w:val="00706606"/>
    <w:rsid w:val="007067F2"/>
    <w:rsid w:val="0070696A"/>
    <w:rsid w:val="00706A16"/>
    <w:rsid w:val="00706C8B"/>
    <w:rsid w:val="0070705A"/>
    <w:rsid w:val="00707274"/>
    <w:rsid w:val="007075A1"/>
    <w:rsid w:val="007076BC"/>
    <w:rsid w:val="00707B1B"/>
    <w:rsid w:val="00707DA2"/>
    <w:rsid w:val="00707DD7"/>
    <w:rsid w:val="00707E55"/>
    <w:rsid w:val="00707F5E"/>
    <w:rsid w:val="007102C1"/>
    <w:rsid w:val="007103F7"/>
    <w:rsid w:val="007104F0"/>
    <w:rsid w:val="00710803"/>
    <w:rsid w:val="00710B27"/>
    <w:rsid w:val="0071114C"/>
    <w:rsid w:val="007112DC"/>
    <w:rsid w:val="007112F3"/>
    <w:rsid w:val="007115BE"/>
    <w:rsid w:val="00711651"/>
    <w:rsid w:val="007117CB"/>
    <w:rsid w:val="007117D2"/>
    <w:rsid w:val="00711AAF"/>
    <w:rsid w:val="00711AE6"/>
    <w:rsid w:val="00711B73"/>
    <w:rsid w:val="00711D21"/>
    <w:rsid w:val="00711E6E"/>
    <w:rsid w:val="00711EF6"/>
    <w:rsid w:val="00711FF3"/>
    <w:rsid w:val="0071213C"/>
    <w:rsid w:val="0071235F"/>
    <w:rsid w:val="007125D7"/>
    <w:rsid w:val="007126C2"/>
    <w:rsid w:val="00712811"/>
    <w:rsid w:val="0071281B"/>
    <w:rsid w:val="00712991"/>
    <w:rsid w:val="00712D68"/>
    <w:rsid w:val="007131DD"/>
    <w:rsid w:val="00713503"/>
    <w:rsid w:val="00713570"/>
    <w:rsid w:val="00713635"/>
    <w:rsid w:val="007137C0"/>
    <w:rsid w:val="00713974"/>
    <w:rsid w:val="00713D4C"/>
    <w:rsid w:val="00713E48"/>
    <w:rsid w:val="0071421B"/>
    <w:rsid w:val="007147AB"/>
    <w:rsid w:val="00714AB3"/>
    <w:rsid w:val="00714AF5"/>
    <w:rsid w:val="00714C5F"/>
    <w:rsid w:val="00714D70"/>
    <w:rsid w:val="00714DF3"/>
    <w:rsid w:val="007150CE"/>
    <w:rsid w:val="007151C1"/>
    <w:rsid w:val="00715224"/>
    <w:rsid w:val="007152E4"/>
    <w:rsid w:val="00715456"/>
    <w:rsid w:val="007154B9"/>
    <w:rsid w:val="007155A0"/>
    <w:rsid w:val="0071581F"/>
    <w:rsid w:val="00715827"/>
    <w:rsid w:val="0071588D"/>
    <w:rsid w:val="00715AB6"/>
    <w:rsid w:val="00715AD4"/>
    <w:rsid w:val="00715B28"/>
    <w:rsid w:val="00715B69"/>
    <w:rsid w:val="00715B96"/>
    <w:rsid w:val="00715C20"/>
    <w:rsid w:val="00715C76"/>
    <w:rsid w:val="00715D74"/>
    <w:rsid w:val="00715FCA"/>
    <w:rsid w:val="00716067"/>
    <w:rsid w:val="007162B9"/>
    <w:rsid w:val="007166CD"/>
    <w:rsid w:val="007166EE"/>
    <w:rsid w:val="00716848"/>
    <w:rsid w:val="0071695D"/>
    <w:rsid w:val="00716BDF"/>
    <w:rsid w:val="00716C69"/>
    <w:rsid w:val="00716E0D"/>
    <w:rsid w:val="00716F0B"/>
    <w:rsid w:val="007172DB"/>
    <w:rsid w:val="0071739E"/>
    <w:rsid w:val="0071752E"/>
    <w:rsid w:val="00717644"/>
    <w:rsid w:val="0071798A"/>
    <w:rsid w:val="00717C87"/>
    <w:rsid w:val="0072026E"/>
    <w:rsid w:val="00720333"/>
    <w:rsid w:val="007203A9"/>
    <w:rsid w:val="00720434"/>
    <w:rsid w:val="00720475"/>
    <w:rsid w:val="00720781"/>
    <w:rsid w:val="007208AB"/>
    <w:rsid w:val="00720A7B"/>
    <w:rsid w:val="00720B3D"/>
    <w:rsid w:val="00720C69"/>
    <w:rsid w:val="00720C8C"/>
    <w:rsid w:val="00720D69"/>
    <w:rsid w:val="00720E12"/>
    <w:rsid w:val="00720E3E"/>
    <w:rsid w:val="0072105A"/>
    <w:rsid w:val="007211C0"/>
    <w:rsid w:val="007211FD"/>
    <w:rsid w:val="007213C0"/>
    <w:rsid w:val="00721843"/>
    <w:rsid w:val="00721F44"/>
    <w:rsid w:val="00722083"/>
    <w:rsid w:val="00722086"/>
    <w:rsid w:val="0072282D"/>
    <w:rsid w:val="0072299A"/>
    <w:rsid w:val="007229A8"/>
    <w:rsid w:val="00722C63"/>
    <w:rsid w:val="00722FEF"/>
    <w:rsid w:val="00723322"/>
    <w:rsid w:val="007233A2"/>
    <w:rsid w:val="007234ED"/>
    <w:rsid w:val="00723615"/>
    <w:rsid w:val="00723835"/>
    <w:rsid w:val="007238BB"/>
    <w:rsid w:val="00723B3A"/>
    <w:rsid w:val="00723D0F"/>
    <w:rsid w:val="00723D17"/>
    <w:rsid w:val="007242C7"/>
    <w:rsid w:val="007243C4"/>
    <w:rsid w:val="00724548"/>
    <w:rsid w:val="00724552"/>
    <w:rsid w:val="007245B2"/>
    <w:rsid w:val="0072474D"/>
    <w:rsid w:val="00724836"/>
    <w:rsid w:val="00724AB9"/>
    <w:rsid w:val="00725263"/>
    <w:rsid w:val="00725954"/>
    <w:rsid w:val="00725A0F"/>
    <w:rsid w:val="0072602E"/>
    <w:rsid w:val="007261EB"/>
    <w:rsid w:val="00726477"/>
    <w:rsid w:val="007264B5"/>
    <w:rsid w:val="0072653E"/>
    <w:rsid w:val="00726760"/>
    <w:rsid w:val="0072696E"/>
    <w:rsid w:val="007269FA"/>
    <w:rsid w:val="00726F46"/>
    <w:rsid w:val="00727436"/>
    <w:rsid w:val="007274E4"/>
    <w:rsid w:val="0072757A"/>
    <w:rsid w:val="0072761A"/>
    <w:rsid w:val="0072764F"/>
    <w:rsid w:val="007279F2"/>
    <w:rsid w:val="00727C76"/>
    <w:rsid w:val="00727CEE"/>
    <w:rsid w:val="00727D4D"/>
    <w:rsid w:val="00727E56"/>
    <w:rsid w:val="007300BE"/>
    <w:rsid w:val="007303B8"/>
    <w:rsid w:val="00730527"/>
    <w:rsid w:val="00730555"/>
    <w:rsid w:val="007309EC"/>
    <w:rsid w:val="00730BF6"/>
    <w:rsid w:val="00730CBF"/>
    <w:rsid w:val="0073100D"/>
    <w:rsid w:val="00731442"/>
    <w:rsid w:val="007314F9"/>
    <w:rsid w:val="0073151C"/>
    <w:rsid w:val="00731523"/>
    <w:rsid w:val="00731691"/>
    <w:rsid w:val="00731997"/>
    <w:rsid w:val="007319A4"/>
    <w:rsid w:val="00731BDA"/>
    <w:rsid w:val="00731D79"/>
    <w:rsid w:val="00731D97"/>
    <w:rsid w:val="007320C5"/>
    <w:rsid w:val="007321D8"/>
    <w:rsid w:val="007322AD"/>
    <w:rsid w:val="00732B61"/>
    <w:rsid w:val="00732B80"/>
    <w:rsid w:val="00732BB9"/>
    <w:rsid w:val="00732BF8"/>
    <w:rsid w:val="00732F20"/>
    <w:rsid w:val="007331D0"/>
    <w:rsid w:val="007331FE"/>
    <w:rsid w:val="0073321A"/>
    <w:rsid w:val="0073342A"/>
    <w:rsid w:val="007335EF"/>
    <w:rsid w:val="0073361F"/>
    <w:rsid w:val="007339D3"/>
    <w:rsid w:val="00733F09"/>
    <w:rsid w:val="007340CC"/>
    <w:rsid w:val="007340F8"/>
    <w:rsid w:val="0073420A"/>
    <w:rsid w:val="00734443"/>
    <w:rsid w:val="00734598"/>
    <w:rsid w:val="0073459F"/>
    <w:rsid w:val="007345ED"/>
    <w:rsid w:val="00734729"/>
    <w:rsid w:val="007348EE"/>
    <w:rsid w:val="00734D92"/>
    <w:rsid w:val="0073508E"/>
    <w:rsid w:val="007353BF"/>
    <w:rsid w:val="0073541A"/>
    <w:rsid w:val="0073546D"/>
    <w:rsid w:val="00735687"/>
    <w:rsid w:val="00735994"/>
    <w:rsid w:val="00735FFB"/>
    <w:rsid w:val="0073618F"/>
    <w:rsid w:val="0073625D"/>
    <w:rsid w:val="007367EC"/>
    <w:rsid w:val="00736969"/>
    <w:rsid w:val="00736A3B"/>
    <w:rsid w:val="00736C13"/>
    <w:rsid w:val="00736C7A"/>
    <w:rsid w:val="00736CF8"/>
    <w:rsid w:val="00736FB4"/>
    <w:rsid w:val="00737002"/>
    <w:rsid w:val="0073706F"/>
    <w:rsid w:val="00737244"/>
    <w:rsid w:val="007372A7"/>
    <w:rsid w:val="0073784B"/>
    <w:rsid w:val="0073791F"/>
    <w:rsid w:val="0073797D"/>
    <w:rsid w:val="00737B75"/>
    <w:rsid w:val="00737BAE"/>
    <w:rsid w:val="00740002"/>
    <w:rsid w:val="0074019F"/>
    <w:rsid w:val="0074057D"/>
    <w:rsid w:val="007406F5"/>
    <w:rsid w:val="0074070A"/>
    <w:rsid w:val="007408F1"/>
    <w:rsid w:val="00740A26"/>
    <w:rsid w:val="00740A38"/>
    <w:rsid w:val="00740ACC"/>
    <w:rsid w:val="00740DF8"/>
    <w:rsid w:val="00740E99"/>
    <w:rsid w:val="00741791"/>
    <w:rsid w:val="00741C2F"/>
    <w:rsid w:val="00741CC9"/>
    <w:rsid w:val="00741CF0"/>
    <w:rsid w:val="00741E70"/>
    <w:rsid w:val="00741EDC"/>
    <w:rsid w:val="007424A9"/>
    <w:rsid w:val="0074250E"/>
    <w:rsid w:val="00742560"/>
    <w:rsid w:val="007425E2"/>
    <w:rsid w:val="0074264B"/>
    <w:rsid w:val="00742ABA"/>
    <w:rsid w:val="00742C18"/>
    <w:rsid w:val="00742C1E"/>
    <w:rsid w:val="00742C93"/>
    <w:rsid w:val="00742D9C"/>
    <w:rsid w:val="00742DBB"/>
    <w:rsid w:val="00742F45"/>
    <w:rsid w:val="00743279"/>
    <w:rsid w:val="007438BA"/>
    <w:rsid w:val="007439D5"/>
    <w:rsid w:val="007441BE"/>
    <w:rsid w:val="007441FD"/>
    <w:rsid w:val="0074447E"/>
    <w:rsid w:val="007444F7"/>
    <w:rsid w:val="00744604"/>
    <w:rsid w:val="00744682"/>
    <w:rsid w:val="007447B2"/>
    <w:rsid w:val="007448EB"/>
    <w:rsid w:val="00744A57"/>
    <w:rsid w:val="00744A82"/>
    <w:rsid w:val="00744F51"/>
    <w:rsid w:val="00745117"/>
    <w:rsid w:val="00745118"/>
    <w:rsid w:val="00745494"/>
    <w:rsid w:val="00745498"/>
    <w:rsid w:val="007456D1"/>
    <w:rsid w:val="0074580C"/>
    <w:rsid w:val="00745977"/>
    <w:rsid w:val="00745C75"/>
    <w:rsid w:val="00745C92"/>
    <w:rsid w:val="00745E47"/>
    <w:rsid w:val="00745F90"/>
    <w:rsid w:val="0074630B"/>
    <w:rsid w:val="00746556"/>
    <w:rsid w:val="00746672"/>
    <w:rsid w:val="007467AD"/>
    <w:rsid w:val="00746848"/>
    <w:rsid w:val="0074687F"/>
    <w:rsid w:val="00746E65"/>
    <w:rsid w:val="007472BB"/>
    <w:rsid w:val="007472BD"/>
    <w:rsid w:val="0074735F"/>
    <w:rsid w:val="0074744D"/>
    <w:rsid w:val="0074772B"/>
    <w:rsid w:val="007477A5"/>
    <w:rsid w:val="00747828"/>
    <w:rsid w:val="00747870"/>
    <w:rsid w:val="007479CC"/>
    <w:rsid w:val="00747A97"/>
    <w:rsid w:val="00747C78"/>
    <w:rsid w:val="00747C97"/>
    <w:rsid w:val="00747D99"/>
    <w:rsid w:val="00747EBB"/>
    <w:rsid w:val="00747F1B"/>
    <w:rsid w:val="00747F33"/>
    <w:rsid w:val="00750174"/>
    <w:rsid w:val="007503B9"/>
    <w:rsid w:val="007503C2"/>
    <w:rsid w:val="0075045C"/>
    <w:rsid w:val="00750747"/>
    <w:rsid w:val="007507B4"/>
    <w:rsid w:val="00750B85"/>
    <w:rsid w:val="00750D13"/>
    <w:rsid w:val="00750F63"/>
    <w:rsid w:val="00751087"/>
    <w:rsid w:val="007510A0"/>
    <w:rsid w:val="0075133F"/>
    <w:rsid w:val="007513AE"/>
    <w:rsid w:val="007515D2"/>
    <w:rsid w:val="0075194B"/>
    <w:rsid w:val="00751CCB"/>
    <w:rsid w:val="00751FFD"/>
    <w:rsid w:val="007521F1"/>
    <w:rsid w:val="007521F5"/>
    <w:rsid w:val="00752232"/>
    <w:rsid w:val="00752306"/>
    <w:rsid w:val="0075235F"/>
    <w:rsid w:val="0075257E"/>
    <w:rsid w:val="00752619"/>
    <w:rsid w:val="007526CB"/>
    <w:rsid w:val="00752CD5"/>
    <w:rsid w:val="00753169"/>
    <w:rsid w:val="00753402"/>
    <w:rsid w:val="00753437"/>
    <w:rsid w:val="007534CE"/>
    <w:rsid w:val="0075372A"/>
    <w:rsid w:val="00753748"/>
    <w:rsid w:val="007538C7"/>
    <w:rsid w:val="00754664"/>
    <w:rsid w:val="0075473C"/>
    <w:rsid w:val="007548C7"/>
    <w:rsid w:val="00754998"/>
    <w:rsid w:val="00754C02"/>
    <w:rsid w:val="00754CF0"/>
    <w:rsid w:val="00754F61"/>
    <w:rsid w:val="007550C6"/>
    <w:rsid w:val="007550CF"/>
    <w:rsid w:val="007552E3"/>
    <w:rsid w:val="0075530D"/>
    <w:rsid w:val="007556CB"/>
    <w:rsid w:val="00755816"/>
    <w:rsid w:val="00755A65"/>
    <w:rsid w:val="00755B24"/>
    <w:rsid w:val="00755C8F"/>
    <w:rsid w:val="007561A7"/>
    <w:rsid w:val="007561FA"/>
    <w:rsid w:val="0075628C"/>
    <w:rsid w:val="007562EB"/>
    <w:rsid w:val="00756464"/>
    <w:rsid w:val="007567E4"/>
    <w:rsid w:val="007567E7"/>
    <w:rsid w:val="00756AC3"/>
    <w:rsid w:val="00756B71"/>
    <w:rsid w:val="0075705C"/>
    <w:rsid w:val="00757060"/>
    <w:rsid w:val="007570B0"/>
    <w:rsid w:val="007572F8"/>
    <w:rsid w:val="00757373"/>
    <w:rsid w:val="00757397"/>
    <w:rsid w:val="007574FB"/>
    <w:rsid w:val="00757599"/>
    <w:rsid w:val="00757678"/>
    <w:rsid w:val="00757795"/>
    <w:rsid w:val="007579B5"/>
    <w:rsid w:val="00757AC0"/>
    <w:rsid w:val="00757CEF"/>
    <w:rsid w:val="00757E7F"/>
    <w:rsid w:val="00760199"/>
    <w:rsid w:val="00760443"/>
    <w:rsid w:val="007604FF"/>
    <w:rsid w:val="007605FD"/>
    <w:rsid w:val="007606C3"/>
    <w:rsid w:val="00760708"/>
    <w:rsid w:val="007609F4"/>
    <w:rsid w:val="00760C3E"/>
    <w:rsid w:val="00760CA0"/>
    <w:rsid w:val="00760CC8"/>
    <w:rsid w:val="00760DD9"/>
    <w:rsid w:val="0076115B"/>
    <w:rsid w:val="00761414"/>
    <w:rsid w:val="00761438"/>
    <w:rsid w:val="00761517"/>
    <w:rsid w:val="007617B5"/>
    <w:rsid w:val="0076184E"/>
    <w:rsid w:val="0076198F"/>
    <w:rsid w:val="007619B5"/>
    <w:rsid w:val="007620A6"/>
    <w:rsid w:val="007620D6"/>
    <w:rsid w:val="00762149"/>
    <w:rsid w:val="007621E5"/>
    <w:rsid w:val="00762272"/>
    <w:rsid w:val="007623D4"/>
    <w:rsid w:val="007625EF"/>
    <w:rsid w:val="007628EE"/>
    <w:rsid w:val="00762B80"/>
    <w:rsid w:val="00762CD2"/>
    <w:rsid w:val="00762DA9"/>
    <w:rsid w:val="00763371"/>
    <w:rsid w:val="007633BE"/>
    <w:rsid w:val="00763451"/>
    <w:rsid w:val="00763514"/>
    <w:rsid w:val="00763A74"/>
    <w:rsid w:val="00763BD7"/>
    <w:rsid w:val="00763C98"/>
    <w:rsid w:val="00763CF1"/>
    <w:rsid w:val="00764399"/>
    <w:rsid w:val="00764562"/>
    <w:rsid w:val="00764567"/>
    <w:rsid w:val="007647CC"/>
    <w:rsid w:val="007647FB"/>
    <w:rsid w:val="0076492E"/>
    <w:rsid w:val="00764A65"/>
    <w:rsid w:val="00764DCA"/>
    <w:rsid w:val="00765189"/>
    <w:rsid w:val="007656BE"/>
    <w:rsid w:val="007657A1"/>
    <w:rsid w:val="00765ACC"/>
    <w:rsid w:val="00765C62"/>
    <w:rsid w:val="00765CB7"/>
    <w:rsid w:val="00766340"/>
    <w:rsid w:val="00766452"/>
    <w:rsid w:val="007664CB"/>
    <w:rsid w:val="00766533"/>
    <w:rsid w:val="0076678C"/>
    <w:rsid w:val="00766857"/>
    <w:rsid w:val="0076687C"/>
    <w:rsid w:val="0076691E"/>
    <w:rsid w:val="00766BC9"/>
    <w:rsid w:val="00766C5D"/>
    <w:rsid w:val="00767261"/>
    <w:rsid w:val="007672A6"/>
    <w:rsid w:val="00767306"/>
    <w:rsid w:val="0076741E"/>
    <w:rsid w:val="007674FA"/>
    <w:rsid w:val="007677CA"/>
    <w:rsid w:val="00767CBD"/>
    <w:rsid w:val="00767ED1"/>
    <w:rsid w:val="00770059"/>
    <w:rsid w:val="00770359"/>
    <w:rsid w:val="00770532"/>
    <w:rsid w:val="007705A1"/>
    <w:rsid w:val="0077061C"/>
    <w:rsid w:val="007707D3"/>
    <w:rsid w:val="00770950"/>
    <w:rsid w:val="00770990"/>
    <w:rsid w:val="00770C49"/>
    <w:rsid w:val="00770DD2"/>
    <w:rsid w:val="00771114"/>
    <w:rsid w:val="0077117D"/>
    <w:rsid w:val="007718EA"/>
    <w:rsid w:val="00771CAE"/>
    <w:rsid w:val="00771E02"/>
    <w:rsid w:val="00771E7B"/>
    <w:rsid w:val="00771EE2"/>
    <w:rsid w:val="007720EB"/>
    <w:rsid w:val="00772419"/>
    <w:rsid w:val="007724A8"/>
    <w:rsid w:val="00772820"/>
    <w:rsid w:val="00772826"/>
    <w:rsid w:val="00773242"/>
    <w:rsid w:val="00773324"/>
    <w:rsid w:val="007736CF"/>
    <w:rsid w:val="00773FE7"/>
    <w:rsid w:val="0077425D"/>
    <w:rsid w:val="0077438E"/>
    <w:rsid w:val="00774455"/>
    <w:rsid w:val="00774892"/>
    <w:rsid w:val="00774989"/>
    <w:rsid w:val="00774DB5"/>
    <w:rsid w:val="00774E80"/>
    <w:rsid w:val="00774E81"/>
    <w:rsid w:val="007750C0"/>
    <w:rsid w:val="007751EA"/>
    <w:rsid w:val="00775331"/>
    <w:rsid w:val="00775510"/>
    <w:rsid w:val="007755DB"/>
    <w:rsid w:val="00775888"/>
    <w:rsid w:val="00775927"/>
    <w:rsid w:val="00775935"/>
    <w:rsid w:val="00775B5B"/>
    <w:rsid w:val="00775B9A"/>
    <w:rsid w:val="00775C06"/>
    <w:rsid w:val="00775CC4"/>
    <w:rsid w:val="00775F55"/>
    <w:rsid w:val="0077652C"/>
    <w:rsid w:val="00776546"/>
    <w:rsid w:val="00776A13"/>
    <w:rsid w:val="00776AF6"/>
    <w:rsid w:val="00776C82"/>
    <w:rsid w:val="00776C85"/>
    <w:rsid w:val="00776ED2"/>
    <w:rsid w:val="00777212"/>
    <w:rsid w:val="007774BC"/>
    <w:rsid w:val="0077754C"/>
    <w:rsid w:val="00777650"/>
    <w:rsid w:val="00777902"/>
    <w:rsid w:val="0077791B"/>
    <w:rsid w:val="00777A34"/>
    <w:rsid w:val="00777EE8"/>
    <w:rsid w:val="0078011D"/>
    <w:rsid w:val="0078038F"/>
    <w:rsid w:val="00780786"/>
    <w:rsid w:val="00780C3A"/>
    <w:rsid w:val="00780CE2"/>
    <w:rsid w:val="00780D26"/>
    <w:rsid w:val="00781042"/>
    <w:rsid w:val="00781222"/>
    <w:rsid w:val="00781284"/>
    <w:rsid w:val="007814F3"/>
    <w:rsid w:val="00781761"/>
    <w:rsid w:val="007819D3"/>
    <w:rsid w:val="00781C55"/>
    <w:rsid w:val="00781CE4"/>
    <w:rsid w:val="00781FFC"/>
    <w:rsid w:val="007820E6"/>
    <w:rsid w:val="00782319"/>
    <w:rsid w:val="00782378"/>
    <w:rsid w:val="007825A1"/>
    <w:rsid w:val="007826D3"/>
    <w:rsid w:val="00782AC4"/>
    <w:rsid w:val="00782BC3"/>
    <w:rsid w:val="00782C87"/>
    <w:rsid w:val="00782D56"/>
    <w:rsid w:val="007833E1"/>
    <w:rsid w:val="007834C0"/>
    <w:rsid w:val="00783807"/>
    <w:rsid w:val="0078397B"/>
    <w:rsid w:val="00783A24"/>
    <w:rsid w:val="00783B12"/>
    <w:rsid w:val="00783BA4"/>
    <w:rsid w:val="00783DD4"/>
    <w:rsid w:val="00783E27"/>
    <w:rsid w:val="00784089"/>
    <w:rsid w:val="007840A0"/>
    <w:rsid w:val="007840C3"/>
    <w:rsid w:val="0078414E"/>
    <w:rsid w:val="00784235"/>
    <w:rsid w:val="00784601"/>
    <w:rsid w:val="00784757"/>
    <w:rsid w:val="00784907"/>
    <w:rsid w:val="0078493F"/>
    <w:rsid w:val="00784C84"/>
    <w:rsid w:val="00784D11"/>
    <w:rsid w:val="00784D55"/>
    <w:rsid w:val="00784DD6"/>
    <w:rsid w:val="00785219"/>
    <w:rsid w:val="00785245"/>
    <w:rsid w:val="00785269"/>
    <w:rsid w:val="007853CB"/>
    <w:rsid w:val="0078548D"/>
    <w:rsid w:val="00785AF4"/>
    <w:rsid w:val="00785EAF"/>
    <w:rsid w:val="0078617A"/>
    <w:rsid w:val="0078624E"/>
    <w:rsid w:val="00786361"/>
    <w:rsid w:val="0078672D"/>
    <w:rsid w:val="00786738"/>
    <w:rsid w:val="00786CA2"/>
    <w:rsid w:val="00786E73"/>
    <w:rsid w:val="0078720C"/>
    <w:rsid w:val="007872BE"/>
    <w:rsid w:val="007872C8"/>
    <w:rsid w:val="007873FE"/>
    <w:rsid w:val="00787612"/>
    <w:rsid w:val="007876DE"/>
    <w:rsid w:val="00787A19"/>
    <w:rsid w:val="00787A2A"/>
    <w:rsid w:val="00787ABB"/>
    <w:rsid w:val="00787D1F"/>
    <w:rsid w:val="00787EA9"/>
    <w:rsid w:val="00787F8E"/>
    <w:rsid w:val="0079003B"/>
    <w:rsid w:val="007901D0"/>
    <w:rsid w:val="007904D5"/>
    <w:rsid w:val="007907E1"/>
    <w:rsid w:val="00790B00"/>
    <w:rsid w:val="00790B3B"/>
    <w:rsid w:val="00790DA9"/>
    <w:rsid w:val="00790FE3"/>
    <w:rsid w:val="0079105D"/>
    <w:rsid w:val="007912C6"/>
    <w:rsid w:val="0079150B"/>
    <w:rsid w:val="0079168F"/>
    <w:rsid w:val="00791A3F"/>
    <w:rsid w:val="00791E12"/>
    <w:rsid w:val="00791E83"/>
    <w:rsid w:val="00791F21"/>
    <w:rsid w:val="007921C8"/>
    <w:rsid w:val="0079221D"/>
    <w:rsid w:val="007926D2"/>
    <w:rsid w:val="007927CC"/>
    <w:rsid w:val="00792900"/>
    <w:rsid w:val="00792C39"/>
    <w:rsid w:val="00792D41"/>
    <w:rsid w:val="00792ECF"/>
    <w:rsid w:val="00792F19"/>
    <w:rsid w:val="0079303C"/>
    <w:rsid w:val="007932FF"/>
    <w:rsid w:val="0079344A"/>
    <w:rsid w:val="007938B4"/>
    <w:rsid w:val="00793974"/>
    <w:rsid w:val="00793C45"/>
    <w:rsid w:val="0079402E"/>
    <w:rsid w:val="007940CE"/>
    <w:rsid w:val="0079442B"/>
    <w:rsid w:val="007944F9"/>
    <w:rsid w:val="0079461E"/>
    <w:rsid w:val="0079479B"/>
    <w:rsid w:val="00794BB9"/>
    <w:rsid w:val="00794D76"/>
    <w:rsid w:val="007950E3"/>
    <w:rsid w:val="007952B6"/>
    <w:rsid w:val="007954E5"/>
    <w:rsid w:val="00795738"/>
    <w:rsid w:val="00795848"/>
    <w:rsid w:val="007958FC"/>
    <w:rsid w:val="00795D82"/>
    <w:rsid w:val="00796165"/>
    <w:rsid w:val="007961BD"/>
    <w:rsid w:val="0079623A"/>
    <w:rsid w:val="00796295"/>
    <w:rsid w:val="00796798"/>
    <w:rsid w:val="00796A0C"/>
    <w:rsid w:val="00796D24"/>
    <w:rsid w:val="00796EC3"/>
    <w:rsid w:val="00796F8A"/>
    <w:rsid w:val="007970DB"/>
    <w:rsid w:val="0079738B"/>
    <w:rsid w:val="00797569"/>
    <w:rsid w:val="0079762E"/>
    <w:rsid w:val="007976A2"/>
    <w:rsid w:val="00797852"/>
    <w:rsid w:val="007978B9"/>
    <w:rsid w:val="00797921"/>
    <w:rsid w:val="007A02A3"/>
    <w:rsid w:val="007A03CF"/>
    <w:rsid w:val="007A0416"/>
    <w:rsid w:val="007A051A"/>
    <w:rsid w:val="007A073B"/>
    <w:rsid w:val="007A098F"/>
    <w:rsid w:val="007A0BBE"/>
    <w:rsid w:val="007A0EB3"/>
    <w:rsid w:val="007A0FAC"/>
    <w:rsid w:val="007A11B0"/>
    <w:rsid w:val="007A12C5"/>
    <w:rsid w:val="007A149E"/>
    <w:rsid w:val="007A150D"/>
    <w:rsid w:val="007A1B0C"/>
    <w:rsid w:val="007A1C95"/>
    <w:rsid w:val="007A1CC3"/>
    <w:rsid w:val="007A20C0"/>
    <w:rsid w:val="007A2430"/>
    <w:rsid w:val="007A2497"/>
    <w:rsid w:val="007A29D2"/>
    <w:rsid w:val="007A29ED"/>
    <w:rsid w:val="007A2B25"/>
    <w:rsid w:val="007A2E95"/>
    <w:rsid w:val="007A2EE1"/>
    <w:rsid w:val="007A3429"/>
    <w:rsid w:val="007A34D0"/>
    <w:rsid w:val="007A34F9"/>
    <w:rsid w:val="007A3539"/>
    <w:rsid w:val="007A3861"/>
    <w:rsid w:val="007A3A38"/>
    <w:rsid w:val="007A3C32"/>
    <w:rsid w:val="007A3CCF"/>
    <w:rsid w:val="007A3D30"/>
    <w:rsid w:val="007A3DE9"/>
    <w:rsid w:val="007A3FB3"/>
    <w:rsid w:val="007A440F"/>
    <w:rsid w:val="007A46F9"/>
    <w:rsid w:val="007A4801"/>
    <w:rsid w:val="007A4D39"/>
    <w:rsid w:val="007A4D52"/>
    <w:rsid w:val="007A4DD8"/>
    <w:rsid w:val="007A53E1"/>
    <w:rsid w:val="007A59EB"/>
    <w:rsid w:val="007A5BD9"/>
    <w:rsid w:val="007A5C37"/>
    <w:rsid w:val="007A5CC7"/>
    <w:rsid w:val="007A5D6A"/>
    <w:rsid w:val="007A61FB"/>
    <w:rsid w:val="007A62B3"/>
    <w:rsid w:val="007A6438"/>
    <w:rsid w:val="007A675C"/>
    <w:rsid w:val="007A6BE1"/>
    <w:rsid w:val="007A6C0D"/>
    <w:rsid w:val="007A6E86"/>
    <w:rsid w:val="007A6F8C"/>
    <w:rsid w:val="007A71CD"/>
    <w:rsid w:val="007A7213"/>
    <w:rsid w:val="007A725E"/>
    <w:rsid w:val="007A735E"/>
    <w:rsid w:val="007A77C2"/>
    <w:rsid w:val="007A7CCE"/>
    <w:rsid w:val="007A7F7B"/>
    <w:rsid w:val="007A7FF3"/>
    <w:rsid w:val="007B00C4"/>
    <w:rsid w:val="007B035D"/>
    <w:rsid w:val="007B063E"/>
    <w:rsid w:val="007B0D3E"/>
    <w:rsid w:val="007B1088"/>
    <w:rsid w:val="007B1267"/>
    <w:rsid w:val="007B14D4"/>
    <w:rsid w:val="007B1613"/>
    <w:rsid w:val="007B16D0"/>
    <w:rsid w:val="007B1AB7"/>
    <w:rsid w:val="007B1BA9"/>
    <w:rsid w:val="007B1C3B"/>
    <w:rsid w:val="007B2363"/>
    <w:rsid w:val="007B2631"/>
    <w:rsid w:val="007B2689"/>
    <w:rsid w:val="007B2ADC"/>
    <w:rsid w:val="007B2CC7"/>
    <w:rsid w:val="007B2E4F"/>
    <w:rsid w:val="007B3167"/>
    <w:rsid w:val="007B31CD"/>
    <w:rsid w:val="007B320E"/>
    <w:rsid w:val="007B33B7"/>
    <w:rsid w:val="007B38E9"/>
    <w:rsid w:val="007B3995"/>
    <w:rsid w:val="007B39FE"/>
    <w:rsid w:val="007B3A62"/>
    <w:rsid w:val="007B3A74"/>
    <w:rsid w:val="007B3BB9"/>
    <w:rsid w:val="007B3E3D"/>
    <w:rsid w:val="007B3EE5"/>
    <w:rsid w:val="007B443A"/>
    <w:rsid w:val="007B48FA"/>
    <w:rsid w:val="007B4B14"/>
    <w:rsid w:val="007B4D2D"/>
    <w:rsid w:val="007B4F5C"/>
    <w:rsid w:val="007B4F8A"/>
    <w:rsid w:val="007B5226"/>
    <w:rsid w:val="007B529B"/>
    <w:rsid w:val="007B5817"/>
    <w:rsid w:val="007B59E6"/>
    <w:rsid w:val="007B5BAE"/>
    <w:rsid w:val="007B5CCF"/>
    <w:rsid w:val="007B5E73"/>
    <w:rsid w:val="007B6137"/>
    <w:rsid w:val="007B614C"/>
    <w:rsid w:val="007B6213"/>
    <w:rsid w:val="007B651B"/>
    <w:rsid w:val="007B6525"/>
    <w:rsid w:val="007B654B"/>
    <w:rsid w:val="007B66B9"/>
    <w:rsid w:val="007B6921"/>
    <w:rsid w:val="007B697E"/>
    <w:rsid w:val="007B6BDF"/>
    <w:rsid w:val="007B6C96"/>
    <w:rsid w:val="007B6E73"/>
    <w:rsid w:val="007B6EBA"/>
    <w:rsid w:val="007B6EC7"/>
    <w:rsid w:val="007B6F97"/>
    <w:rsid w:val="007B794B"/>
    <w:rsid w:val="007B7A58"/>
    <w:rsid w:val="007B7F6A"/>
    <w:rsid w:val="007C017F"/>
    <w:rsid w:val="007C0307"/>
    <w:rsid w:val="007C03B0"/>
    <w:rsid w:val="007C05CE"/>
    <w:rsid w:val="007C065F"/>
    <w:rsid w:val="007C0929"/>
    <w:rsid w:val="007C0F2E"/>
    <w:rsid w:val="007C0F5F"/>
    <w:rsid w:val="007C0F85"/>
    <w:rsid w:val="007C1000"/>
    <w:rsid w:val="007C1165"/>
    <w:rsid w:val="007C132D"/>
    <w:rsid w:val="007C1465"/>
    <w:rsid w:val="007C1814"/>
    <w:rsid w:val="007C1C7D"/>
    <w:rsid w:val="007C1DD1"/>
    <w:rsid w:val="007C1DF0"/>
    <w:rsid w:val="007C1E72"/>
    <w:rsid w:val="007C1E8B"/>
    <w:rsid w:val="007C1F86"/>
    <w:rsid w:val="007C2106"/>
    <w:rsid w:val="007C2683"/>
    <w:rsid w:val="007C2722"/>
    <w:rsid w:val="007C2747"/>
    <w:rsid w:val="007C2825"/>
    <w:rsid w:val="007C2843"/>
    <w:rsid w:val="007C2845"/>
    <w:rsid w:val="007C2A64"/>
    <w:rsid w:val="007C2D8E"/>
    <w:rsid w:val="007C2E8F"/>
    <w:rsid w:val="007C2FB3"/>
    <w:rsid w:val="007C3045"/>
    <w:rsid w:val="007C3142"/>
    <w:rsid w:val="007C31A5"/>
    <w:rsid w:val="007C3211"/>
    <w:rsid w:val="007C32C3"/>
    <w:rsid w:val="007C385E"/>
    <w:rsid w:val="007C39CC"/>
    <w:rsid w:val="007C3D84"/>
    <w:rsid w:val="007C3F76"/>
    <w:rsid w:val="007C3FE9"/>
    <w:rsid w:val="007C417B"/>
    <w:rsid w:val="007C4619"/>
    <w:rsid w:val="007C4790"/>
    <w:rsid w:val="007C481A"/>
    <w:rsid w:val="007C48F3"/>
    <w:rsid w:val="007C4BDC"/>
    <w:rsid w:val="007C4D0E"/>
    <w:rsid w:val="007C4D97"/>
    <w:rsid w:val="007C5010"/>
    <w:rsid w:val="007C502D"/>
    <w:rsid w:val="007C5564"/>
    <w:rsid w:val="007C5639"/>
    <w:rsid w:val="007C56D9"/>
    <w:rsid w:val="007C58C1"/>
    <w:rsid w:val="007C5A87"/>
    <w:rsid w:val="007C5B7C"/>
    <w:rsid w:val="007C5DB8"/>
    <w:rsid w:val="007C5FA3"/>
    <w:rsid w:val="007C6189"/>
    <w:rsid w:val="007C6424"/>
    <w:rsid w:val="007C64EA"/>
    <w:rsid w:val="007C66BF"/>
    <w:rsid w:val="007C6BF7"/>
    <w:rsid w:val="007C6EA9"/>
    <w:rsid w:val="007C6FA3"/>
    <w:rsid w:val="007C6FDF"/>
    <w:rsid w:val="007C7366"/>
    <w:rsid w:val="007C745E"/>
    <w:rsid w:val="007C78AB"/>
    <w:rsid w:val="007C7996"/>
    <w:rsid w:val="007C7B83"/>
    <w:rsid w:val="007C7DB4"/>
    <w:rsid w:val="007C7E07"/>
    <w:rsid w:val="007C7F30"/>
    <w:rsid w:val="007D0247"/>
    <w:rsid w:val="007D02B4"/>
    <w:rsid w:val="007D03FD"/>
    <w:rsid w:val="007D0654"/>
    <w:rsid w:val="007D0822"/>
    <w:rsid w:val="007D09B5"/>
    <w:rsid w:val="007D0ED2"/>
    <w:rsid w:val="007D1102"/>
    <w:rsid w:val="007D1219"/>
    <w:rsid w:val="007D1241"/>
    <w:rsid w:val="007D1683"/>
    <w:rsid w:val="007D1702"/>
    <w:rsid w:val="007D1DC0"/>
    <w:rsid w:val="007D1E56"/>
    <w:rsid w:val="007D1FDB"/>
    <w:rsid w:val="007D2132"/>
    <w:rsid w:val="007D23F1"/>
    <w:rsid w:val="007D248B"/>
    <w:rsid w:val="007D24ED"/>
    <w:rsid w:val="007D274B"/>
    <w:rsid w:val="007D2785"/>
    <w:rsid w:val="007D2B8E"/>
    <w:rsid w:val="007D2D30"/>
    <w:rsid w:val="007D2DA8"/>
    <w:rsid w:val="007D2F87"/>
    <w:rsid w:val="007D319E"/>
    <w:rsid w:val="007D3246"/>
    <w:rsid w:val="007D33FB"/>
    <w:rsid w:val="007D35DB"/>
    <w:rsid w:val="007D364E"/>
    <w:rsid w:val="007D3786"/>
    <w:rsid w:val="007D38BB"/>
    <w:rsid w:val="007D38E9"/>
    <w:rsid w:val="007D3CA4"/>
    <w:rsid w:val="007D3F48"/>
    <w:rsid w:val="007D4056"/>
    <w:rsid w:val="007D408D"/>
    <w:rsid w:val="007D4124"/>
    <w:rsid w:val="007D42CE"/>
    <w:rsid w:val="007D4356"/>
    <w:rsid w:val="007D491E"/>
    <w:rsid w:val="007D4B5A"/>
    <w:rsid w:val="007D4CC3"/>
    <w:rsid w:val="007D503F"/>
    <w:rsid w:val="007D5693"/>
    <w:rsid w:val="007D57F0"/>
    <w:rsid w:val="007D58FF"/>
    <w:rsid w:val="007D59AC"/>
    <w:rsid w:val="007D5B7C"/>
    <w:rsid w:val="007D5BE3"/>
    <w:rsid w:val="007D5DB4"/>
    <w:rsid w:val="007D5EEC"/>
    <w:rsid w:val="007D5F54"/>
    <w:rsid w:val="007D6018"/>
    <w:rsid w:val="007D619D"/>
    <w:rsid w:val="007D6239"/>
    <w:rsid w:val="007D6681"/>
    <w:rsid w:val="007D66F5"/>
    <w:rsid w:val="007D67F8"/>
    <w:rsid w:val="007D6800"/>
    <w:rsid w:val="007D68AB"/>
    <w:rsid w:val="007D6A2A"/>
    <w:rsid w:val="007D6B97"/>
    <w:rsid w:val="007D6BEB"/>
    <w:rsid w:val="007D6CEB"/>
    <w:rsid w:val="007D6E9E"/>
    <w:rsid w:val="007D719C"/>
    <w:rsid w:val="007D71F3"/>
    <w:rsid w:val="007D7A25"/>
    <w:rsid w:val="007D7EDA"/>
    <w:rsid w:val="007D7F00"/>
    <w:rsid w:val="007E01F5"/>
    <w:rsid w:val="007E02AA"/>
    <w:rsid w:val="007E03AA"/>
    <w:rsid w:val="007E0521"/>
    <w:rsid w:val="007E0615"/>
    <w:rsid w:val="007E06DB"/>
    <w:rsid w:val="007E084C"/>
    <w:rsid w:val="007E0991"/>
    <w:rsid w:val="007E0A59"/>
    <w:rsid w:val="007E0C6C"/>
    <w:rsid w:val="007E0CA6"/>
    <w:rsid w:val="007E1025"/>
    <w:rsid w:val="007E1129"/>
    <w:rsid w:val="007E1397"/>
    <w:rsid w:val="007E13E7"/>
    <w:rsid w:val="007E14F1"/>
    <w:rsid w:val="007E19B3"/>
    <w:rsid w:val="007E19F7"/>
    <w:rsid w:val="007E1D56"/>
    <w:rsid w:val="007E1EE3"/>
    <w:rsid w:val="007E2090"/>
    <w:rsid w:val="007E228A"/>
    <w:rsid w:val="007E25F9"/>
    <w:rsid w:val="007E27CB"/>
    <w:rsid w:val="007E29AC"/>
    <w:rsid w:val="007E2A26"/>
    <w:rsid w:val="007E2B03"/>
    <w:rsid w:val="007E2C10"/>
    <w:rsid w:val="007E2D5C"/>
    <w:rsid w:val="007E2EBF"/>
    <w:rsid w:val="007E2F09"/>
    <w:rsid w:val="007E3117"/>
    <w:rsid w:val="007E3414"/>
    <w:rsid w:val="007E3899"/>
    <w:rsid w:val="007E3BE2"/>
    <w:rsid w:val="007E3BE8"/>
    <w:rsid w:val="007E3D6B"/>
    <w:rsid w:val="007E3DFF"/>
    <w:rsid w:val="007E40F0"/>
    <w:rsid w:val="007E41B1"/>
    <w:rsid w:val="007E4506"/>
    <w:rsid w:val="007E46DF"/>
    <w:rsid w:val="007E4896"/>
    <w:rsid w:val="007E4DDC"/>
    <w:rsid w:val="007E4F02"/>
    <w:rsid w:val="007E4F46"/>
    <w:rsid w:val="007E52F0"/>
    <w:rsid w:val="007E5372"/>
    <w:rsid w:val="007E5792"/>
    <w:rsid w:val="007E5802"/>
    <w:rsid w:val="007E591A"/>
    <w:rsid w:val="007E5939"/>
    <w:rsid w:val="007E59E6"/>
    <w:rsid w:val="007E5AD5"/>
    <w:rsid w:val="007E5B89"/>
    <w:rsid w:val="007E5E9C"/>
    <w:rsid w:val="007E6245"/>
    <w:rsid w:val="007E65F3"/>
    <w:rsid w:val="007E691C"/>
    <w:rsid w:val="007E693B"/>
    <w:rsid w:val="007E69EC"/>
    <w:rsid w:val="007E6A01"/>
    <w:rsid w:val="007E6C8D"/>
    <w:rsid w:val="007E6CC7"/>
    <w:rsid w:val="007E6E1D"/>
    <w:rsid w:val="007E6E98"/>
    <w:rsid w:val="007E7277"/>
    <w:rsid w:val="007E7319"/>
    <w:rsid w:val="007E7495"/>
    <w:rsid w:val="007E7614"/>
    <w:rsid w:val="007E761A"/>
    <w:rsid w:val="007E7717"/>
    <w:rsid w:val="007E7970"/>
    <w:rsid w:val="007E7B50"/>
    <w:rsid w:val="007E7CFD"/>
    <w:rsid w:val="007F02F4"/>
    <w:rsid w:val="007F0346"/>
    <w:rsid w:val="007F040B"/>
    <w:rsid w:val="007F0518"/>
    <w:rsid w:val="007F05CD"/>
    <w:rsid w:val="007F07FF"/>
    <w:rsid w:val="007F0809"/>
    <w:rsid w:val="007F0A21"/>
    <w:rsid w:val="007F0A2E"/>
    <w:rsid w:val="007F1166"/>
    <w:rsid w:val="007F12BC"/>
    <w:rsid w:val="007F1D90"/>
    <w:rsid w:val="007F1EBB"/>
    <w:rsid w:val="007F2062"/>
    <w:rsid w:val="007F2076"/>
    <w:rsid w:val="007F21E6"/>
    <w:rsid w:val="007F24FE"/>
    <w:rsid w:val="007F2C80"/>
    <w:rsid w:val="007F2D76"/>
    <w:rsid w:val="007F2E42"/>
    <w:rsid w:val="007F3036"/>
    <w:rsid w:val="007F3072"/>
    <w:rsid w:val="007F3104"/>
    <w:rsid w:val="007F3442"/>
    <w:rsid w:val="007F3547"/>
    <w:rsid w:val="007F383D"/>
    <w:rsid w:val="007F3E0D"/>
    <w:rsid w:val="007F3E52"/>
    <w:rsid w:val="007F3EC8"/>
    <w:rsid w:val="007F4107"/>
    <w:rsid w:val="007F429C"/>
    <w:rsid w:val="007F462B"/>
    <w:rsid w:val="007F4651"/>
    <w:rsid w:val="007F4676"/>
    <w:rsid w:val="007F4915"/>
    <w:rsid w:val="007F4AE4"/>
    <w:rsid w:val="007F4C7E"/>
    <w:rsid w:val="007F5073"/>
    <w:rsid w:val="007F5273"/>
    <w:rsid w:val="007F5295"/>
    <w:rsid w:val="007F542C"/>
    <w:rsid w:val="007F5596"/>
    <w:rsid w:val="007F56E0"/>
    <w:rsid w:val="007F5AB3"/>
    <w:rsid w:val="007F5B1C"/>
    <w:rsid w:val="007F5EA7"/>
    <w:rsid w:val="007F6025"/>
    <w:rsid w:val="007F6372"/>
    <w:rsid w:val="007F6607"/>
    <w:rsid w:val="007F660B"/>
    <w:rsid w:val="007F66B4"/>
    <w:rsid w:val="007F6808"/>
    <w:rsid w:val="007F69DD"/>
    <w:rsid w:val="007F6CBA"/>
    <w:rsid w:val="007F6D15"/>
    <w:rsid w:val="007F70A9"/>
    <w:rsid w:val="007F72AA"/>
    <w:rsid w:val="007F74AD"/>
    <w:rsid w:val="007F74CC"/>
    <w:rsid w:val="007F761C"/>
    <w:rsid w:val="007F7877"/>
    <w:rsid w:val="007F78FD"/>
    <w:rsid w:val="007F7B1A"/>
    <w:rsid w:val="007F7B2A"/>
    <w:rsid w:val="007F7B3C"/>
    <w:rsid w:val="00800505"/>
    <w:rsid w:val="0080066D"/>
    <w:rsid w:val="008006C8"/>
    <w:rsid w:val="00800AA8"/>
    <w:rsid w:val="00800FAE"/>
    <w:rsid w:val="00800FD3"/>
    <w:rsid w:val="008011FE"/>
    <w:rsid w:val="00801403"/>
    <w:rsid w:val="0080166C"/>
    <w:rsid w:val="008016BB"/>
    <w:rsid w:val="008018FA"/>
    <w:rsid w:val="00801B8B"/>
    <w:rsid w:val="00801EF7"/>
    <w:rsid w:val="008021A3"/>
    <w:rsid w:val="00802250"/>
    <w:rsid w:val="0080239F"/>
    <w:rsid w:val="008023A9"/>
    <w:rsid w:val="00802786"/>
    <w:rsid w:val="00802A34"/>
    <w:rsid w:val="00802C43"/>
    <w:rsid w:val="00802D24"/>
    <w:rsid w:val="00802E88"/>
    <w:rsid w:val="00802F4D"/>
    <w:rsid w:val="00803010"/>
    <w:rsid w:val="008030C4"/>
    <w:rsid w:val="0080322D"/>
    <w:rsid w:val="00803569"/>
    <w:rsid w:val="0080358E"/>
    <w:rsid w:val="008036BC"/>
    <w:rsid w:val="00803763"/>
    <w:rsid w:val="008037B3"/>
    <w:rsid w:val="00803845"/>
    <w:rsid w:val="008038D8"/>
    <w:rsid w:val="00803B77"/>
    <w:rsid w:val="0080409F"/>
    <w:rsid w:val="008041E9"/>
    <w:rsid w:val="00804301"/>
    <w:rsid w:val="008043A6"/>
    <w:rsid w:val="0080453C"/>
    <w:rsid w:val="0080455F"/>
    <w:rsid w:val="008046E2"/>
    <w:rsid w:val="00804873"/>
    <w:rsid w:val="0080499B"/>
    <w:rsid w:val="00804B80"/>
    <w:rsid w:val="00804E90"/>
    <w:rsid w:val="00804F34"/>
    <w:rsid w:val="00804F7C"/>
    <w:rsid w:val="00804FAD"/>
    <w:rsid w:val="00804FBF"/>
    <w:rsid w:val="00805349"/>
    <w:rsid w:val="008054E2"/>
    <w:rsid w:val="008055B9"/>
    <w:rsid w:val="0080593A"/>
    <w:rsid w:val="00805C94"/>
    <w:rsid w:val="00806465"/>
    <w:rsid w:val="008064BC"/>
    <w:rsid w:val="008065C2"/>
    <w:rsid w:val="0080674C"/>
    <w:rsid w:val="008067A4"/>
    <w:rsid w:val="00806852"/>
    <w:rsid w:val="00806857"/>
    <w:rsid w:val="00806969"/>
    <w:rsid w:val="00806A6A"/>
    <w:rsid w:val="00806A80"/>
    <w:rsid w:val="00806CF9"/>
    <w:rsid w:val="00806D52"/>
    <w:rsid w:val="00806F07"/>
    <w:rsid w:val="00807487"/>
    <w:rsid w:val="00807508"/>
    <w:rsid w:val="0080751E"/>
    <w:rsid w:val="008075D1"/>
    <w:rsid w:val="0080774C"/>
    <w:rsid w:val="00807818"/>
    <w:rsid w:val="00807A5C"/>
    <w:rsid w:val="00807B75"/>
    <w:rsid w:val="00807DD5"/>
    <w:rsid w:val="00807E47"/>
    <w:rsid w:val="00807FBA"/>
    <w:rsid w:val="00810100"/>
    <w:rsid w:val="0081011F"/>
    <w:rsid w:val="00810290"/>
    <w:rsid w:val="0081043E"/>
    <w:rsid w:val="00810453"/>
    <w:rsid w:val="008106E1"/>
    <w:rsid w:val="00810802"/>
    <w:rsid w:val="00810A3D"/>
    <w:rsid w:val="00810AB6"/>
    <w:rsid w:val="00810DCD"/>
    <w:rsid w:val="00810E20"/>
    <w:rsid w:val="00810EA1"/>
    <w:rsid w:val="00811009"/>
    <w:rsid w:val="008113E0"/>
    <w:rsid w:val="0081148C"/>
    <w:rsid w:val="00811821"/>
    <w:rsid w:val="00811935"/>
    <w:rsid w:val="00811B73"/>
    <w:rsid w:val="00811F14"/>
    <w:rsid w:val="00812257"/>
    <w:rsid w:val="0081226F"/>
    <w:rsid w:val="0081250A"/>
    <w:rsid w:val="008126BD"/>
    <w:rsid w:val="008127E3"/>
    <w:rsid w:val="008127E6"/>
    <w:rsid w:val="00812D69"/>
    <w:rsid w:val="008130C2"/>
    <w:rsid w:val="00813135"/>
    <w:rsid w:val="00813211"/>
    <w:rsid w:val="008138BD"/>
    <w:rsid w:val="0081398D"/>
    <w:rsid w:val="00813B6F"/>
    <w:rsid w:val="00813B7B"/>
    <w:rsid w:val="00813DC8"/>
    <w:rsid w:val="008142F7"/>
    <w:rsid w:val="0081435C"/>
    <w:rsid w:val="00814648"/>
    <w:rsid w:val="00814747"/>
    <w:rsid w:val="008148B0"/>
    <w:rsid w:val="00814964"/>
    <w:rsid w:val="00814C26"/>
    <w:rsid w:val="00814D26"/>
    <w:rsid w:val="00814D6D"/>
    <w:rsid w:val="0081510A"/>
    <w:rsid w:val="00815181"/>
    <w:rsid w:val="0081575A"/>
    <w:rsid w:val="00815848"/>
    <w:rsid w:val="00815D05"/>
    <w:rsid w:val="00815D3E"/>
    <w:rsid w:val="00816296"/>
    <w:rsid w:val="008162DA"/>
    <w:rsid w:val="0081648C"/>
    <w:rsid w:val="0081660F"/>
    <w:rsid w:val="00816B2E"/>
    <w:rsid w:val="00816BD1"/>
    <w:rsid w:val="00816C63"/>
    <w:rsid w:val="00817790"/>
    <w:rsid w:val="00817D40"/>
    <w:rsid w:val="00817D6E"/>
    <w:rsid w:val="008200BD"/>
    <w:rsid w:val="0082035A"/>
    <w:rsid w:val="008203D9"/>
    <w:rsid w:val="0082062E"/>
    <w:rsid w:val="008206E4"/>
    <w:rsid w:val="008207A4"/>
    <w:rsid w:val="008208F5"/>
    <w:rsid w:val="00820B03"/>
    <w:rsid w:val="00820BEB"/>
    <w:rsid w:val="00820E23"/>
    <w:rsid w:val="00820F22"/>
    <w:rsid w:val="008210F3"/>
    <w:rsid w:val="00821172"/>
    <w:rsid w:val="00821179"/>
    <w:rsid w:val="00821706"/>
    <w:rsid w:val="00821CB0"/>
    <w:rsid w:val="008222AB"/>
    <w:rsid w:val="0082236F"/>
    <w:rsid w:val="00822542"/>
    <w:rsid w:val="0082296A"/>
    <w:rsid w:val="00822B1A"/>
    <w:rsid w:val="00822B47"/>
    <w:rsid w:val="00822C14"/>
    <w:rsid w:val="00822CC4"/>
    <w:rsid w:val="00822D6C"/>
    <w:rsid w:val="00822DC6"/>
    <w:rsid w:val="00823048"/>
    <w:rsid w:val="008231F8"/>
    <w:rsid w:val="00823421"/>
    <w:rsid w:val="0082364B"/>
    <w:rsid w:val="00823A00"/>
    <w:rsid w:val="008241F7"/>
    <w:rsid w:val="00824617"/>
    <w:rsid w:val="008247AA"/>
    <w:rsid w:val="0082481B"/>
    <w:rsid w:val="008249DC"/>
    <w:rsid w:val="00824BD0"/>
    <w:rsid w:val="00824DA1"/>
    <w:rsid w:val="00824E16"/>
    <w:rsid w:val="00824F1A"/>
    <w:rsid w:val="00824F3D"/>
    <w:rsid w:val="00824FB1"/>
    <w:rsid w:val="008250CA"/>
    <w:rsid w:val="00825550"/>
    <w:rsid w:val="00825635"/>
    <w:rsid w:val="0082566B"/>
    <w:rsid w:val="008256C9"/>
    <w:rsid w:val="00825838"/>
    <w:rsid w:val="0082590C"/>
    <w:rsid w:val="00825A1B"/>
    <w:rsid w:val="00825AA6"/>
    <w:rsid w:val="00825C27"/>
    <w:rsid w:val="00825D3D"/>
    <w:rsid w:val="00825E60"/>
    <w:rsid w:val="00825F17"/>
    <w:rsid w:val="008260B5"/>
    <w:rsid w:val="008260C0"/>
    <w:rsid w:val="00826529"/>
    <w:rsid w:val="00826786"/>
    <w:rsid w:val="008267A0"/>
    <w:rsid w:val="0082683E"/>
    <w:rsid w:val="00826B88"/>
    <w:rsid w:val="00826D68"/>
    <w:rsid w:val="008272E4"/>
    <w:rsid w:val="0082732A"/>
    <w:rsid w:val="0082754F"/>
    <w:rsid w:val="00827886"/>
    <w:rsid w:val="008278D1"/>
    <w:rsid w:val="008279AD"/>
    <w:rsid w:val="008279E3"/>
    <w:rsid w:val="00827AF6"/>
    <w:rsid w:val="00827C86"/>
    <w:rsid w:val="00827C8C"/>
    <w:rsid w:val="00827CDE"/>
    <w:rsid w:val="00827D8C"/>
    <w:rsid w:val="00830468"/>
    <w:rsid w:val="008307F5"/>
    <w:rsid w:val="00830967"/>
    <w:rsid w:val="00830D06"/>
    <w:rsid w:val="00830F4D"/>
    <w:rsid w:val="008315C1"/>
    <w:rsid w:val="00831769"/>
    <w:rsid w:val="008317A0"/>
    <w:rsid w:val="00831A00"/>
    <w:rsid w:val="00831A98"/>
    <w:rsid w:val="00831C7C"/>
    <w:rsid w:val="00831D78"/>
    <w:rsid w:val="00831F86"/>
    <w:rsid w:val="00831FB1"/>
    <w:rsid w:val="00832177"/>
    <w:rsid w:val="0083255E"/>
    <w:rsid w:val="00832AC0"/>
    <w:rsid w:val="00832AE7"/>
    <w:rsid w:val="00832BF8"/>
    <w:rsid w:val="008332CE"/>
    <w:rsid w:val="00833348"/>
    <w:rsid w:val="0083352E"/>
    <w:rsid w:val="0083362B"/>
    <w:rsid w:val="00833A90"/>
    <w:rsid w:val="00833CB1"/>
    <w:rsid w:val="00833D0C"/>
    <w:rsid w:val="00833D67"/>
    <w:rsid w:val="00833D7D"/>
    <w:rsid w:val="00833DBA"/>
    <w:rsid w:val="00833DE8"/>
    <w:rsid w:val="00833FBD"/>
    <w:rsid w:val="008340DA"/>
    <w:rsid w:val="00834287"/>
    <w:rsid w:val="0083466C"/>
    <w:rsid w:val="0083469F"/>
    <w:rsid w:val="00834B2F"/>
    <w:rsid w:val="00834BFE"/>
    <w:rsid w:val="00835044"/>
    <w:rsid w:val="00835346"/>
    <w:rsid w:val="0083534E"/>
    <w:rsid w:val="0083541E"/>
    <w:rsid w:val="00835483"/>
    <w:rsid w:val="0083548F"/>
    <w:rsid w:val="008356C4"/>
    <w:rsid w:val="0083575F"/>
    <w:rsid w:val="0083587F"/>
    <w:rsid w:val="008358A5"/>
    <w:rsid w:val="008359EC"/>
    <w:rsid w:val="00835A7D"/>
    <w:rsid w:val="00835C33"/>
    <w:rsid w:val="00835C71"/>
    <w:rsid w:val="00835DAB"/>
    <w:rsid w:val="00835E35"/>
    <w:rsid w:val="00835E41"/>
    <w:rsid w:val="00835E60"/>
    <w:rsid w:val="00835EE9"/>
    <w:rsid w:val="00836013"/>
    <w:rsid w:val="008361D9"/>
    <w:rsid w:val="0083623D"/>
    <w:rsid w:val="00836408"/>
    <w:rsid w:val="0083657A"/>
    <w:rsid w:val="008365AE"/>
    <w:rsid w:val="008365F0"/>
    <w:rsid w:val="0083687F"/>
    <w:rsid w:val="008369FC"/>
    <w:rsid w:val="00836A33"/>
    <w:rsid w:val="00836A52"/>
    <w:rsid w:val="00836AC0"/>
    <w:rsid w:val="00836B51"/>
    <w:rsid w:val="00836C41"/>
    <w:rsid w:val="00836E67"/>
    <w:rsid w:val="008371F1"/>
    <w:rsid w:val="008374F7"/>
    <w:rsid w:val="0083757E"/>
    <w:rsid w:val="0083763C"/>
    <w:rsid w:val="00837AC6"/>
    <w:rsid w:val="00837C3A"/>
    <w:rsid w:val="00837CC1"/>
    <w:rsid w:val="00837F10"/>
    <w:rsid w:val="00837FAD"/>
    <w:rsid w:val="008404A1"/>
    <w:rsid w:val="00840521"/>
    <w:rsid w:val="0084052D"/>
    <w:rsid w:val="0084097F"/>
    <w:rsid w:val="00840B05"/>
    <w:rsid w:val="00840D8F"/>
    <w:rsid w:val="00840E2E"/>
    <w:rsid w:val="008410EC"/>
    <w:rsid w:val="008411E7"/>
    <w:rsid w:val="008419DA"/>
    <w:rsid w:val="00841A34"/>
    <w:rsid w:val="00841B8C"/>
    <w:rsid w:val="00841BA3"/>
    <w:rsid w:val="00841CA4"/>
    <w:rsid w:val="00842105"/>
    <w:rsid w:val="008423A1"/>
    <w:rsid w:val="008423CA"/>
    <w:rsid w:val="008425E8"/>
    <w:rsid w:val="008428F2"/>
    <w:rsid w:val="00842C15"/>
    <w:rsid w:val="00842C4B"/>
    <w:rsid w:val="00842DAA"/>
    <w:rsid w:val="00842F9F"/>
    <w:rsid w:val="00843B67"/>
    <w:rsid w:val="00843C7F"/>
    <w:rsid w:val="00843CB9"/>
    <w:rsid w:val="00843D73"/>
    <w:rsid w:val="00843E25"/>
    <w:rsid w:val="0084411C"/>
    <w:rsid w:val="008441EF"/>
    <w:rsid w:val="008442E5"/>
    <w:rsid w:val="0084430C"/>
    <w:rsid w:val="00844384"/>
    <w:rsid w:val="00844AF4"/>
    <w:rsid w:val="00844B64"/>
    <w:rsid w:val="00844E4C"/>
    <w:rsid w:val="00844ED5"/>
    <w:rsid w:val="00844FB1"/>
    <w:rsid w:val="00845057"/>
    <w:rsid w:val="008453E0"/>
    <w:rsid w:val="008454ED"/>
    <w:rsid w:val="0084551F"/>
    <w:rsid w:val="00845649"/>
    <w:rsid w:val="00845912"/>
    <w:rsid w:val="00845A8E"/>
    <w:rsid w:val="00845AC2"/>
    <w:rsid w:val="00845B65"/>
    <w:rsid w:val="00845BE3"/>
    <w:rsid w:val="00845CF8"/>
    <w:rsid w:val="00845E47"/>
    <w:rsid w:val="008460A2"/>
    <w:rsid w:val="0084636A"/>
    <w:rsid w:val="008465B5"/>
    <w:rsid w:val="00846922"/>
    <w:rsid w:val="008469C7"/>
    <w:rsid w:val="00846ED2"/>
    <w:rsid w:val="008473F2"/>
    <w:rsid w:val="008479E0"/>
    <w:rsid w:val="00847B38"/>
    <w:rsid w:val="00847D52"/>
    <w:rsid w:val="00847E06"/>
    <w:rsid w:val="00847F3C"/>
    <w:rsid w:val="00850417"/>
    <w:rsid w:val="008509CC"/>
    <w:rsid w:val="008509F3"/>
    <w:rsid w:val="00850A16"/>
    <w:rsid w:val="008513EE"/>
    <w:rsid w:val="00851589"/>
    <w:rsid w:val="0085168C"/>
    <w:rsid w:val="008516FA"/>
    <w:rsid w:val="00851C6C"/>
    <w:rsid w:val="00851CED"/>
    <w:rsid w:val="00851FA1"/>
    <w:rsid w:val="00852027"/>
    <w:rsid w:val="00852061"/>
    <w:rsid w:val="00852753"/>
    <w:rsid w:val="008528DE"/>
    <w:rsid w:val="00852972"/>
    <w:rsid w:val="00852E86"/>
    <w:rsid w:val="00852F97"/>
    <w:rsid w:val="00853098"/>
    <w:rsid w:val="00853383"/>
    <w:rsid w:val="00853D76"/>
    <w:rsid w:val="00853E7D"/>
    <w:rsid w:val="00853F56"/>
    <w:rsid w:val="00853FB5"/>
    <w:rsid w:val="008540EC"/>
    <w:rsid w:val="0085414F"/>
    <w:rsid w:val="0085430D"/>
    <w:rsid w:val="00854649"/>
    <w:rsid w:val="008546A2"/>
    <w:rsid w:val="00854926"/>
    <w:rsid w:val="0085497B"/>
    <w:rsid w:val="0085499D"/>
    <w:rsid w:val="00854BD9"/>
    <w:rsid w:val="00854CAB"/>
    <w:rsid w:val="00854DD9"/>
    <w:rsid w:val="00855065"/>
    <w:rsid w:val="0085506D"/>
    <w:rsid w:val="00855080"/>
    <w:rsid w:val="00855099"/>
    <w:rsid w:val="00855252"/>
    <w:rsid w:val="00855394"/>
    <w:rsid w:val="008554DD"/>
    <w:rsid w:val="00855539"/>
    <w:rsid w:val="00855590"/>
    <w:rsid w:val="008556B6"/>
    <w:rsid w:val="00855721"/>
    <w:rsid w:val="008557DF"/>
    <w:rsid w:val="00855976"/>
    <w:rsid w:val="00855D66"/>
    <w:rsid w:val="00855F62"/>
    <w:rsid w:val="00855F7B"/>
    <w:rsid w:val="008565B3"/>
    <w:rsid w:val="0085662A"/>
    <w:rsid w:val="0085666B"/>
    <w:rsid w:val="0085689F"/>
    <w:rsid w:val="008568E2"/>
    <w:rsid w:val="00856B5C"/>
    <w:rsid w:val="00856CBD"/>
    <w:rsid w:val="00856FA8"/>
    <w:rsid w:val="00857355"/>
    <w:rsid w:val="00857546"/>
    <w:rsid w:val="00857BF2"/>
    <w:rsid w:val="00857C7E"/>
    <w:rsid w:val="00857DDF"/>
    <w:rsid w:val="008604A9"/>
    <w:rsid w:val="008606FA"/>
    <w:rsid w:val="00860EA1"/>
    <w:rsid w:val="0086110A"/>
    <w:rsid w:val="00861140"/>
    <w:rsid w:val="00861177"/>
    <w:rsid w:val="008611A1"/>
    <w:rsid w:val="008611C8"/>
    <w:rsid w:val="008612E8"/>
    <w:rsid w:val="00861914"/>
    <w:rsid w:val="008619E7"/>
    <w:rsid w:val="00861B3B"/>
    <w:rsid w:val="00861C9F"/>
    <w:rsid w:val="008620B4"/>
    <w:rsid w:val="008621D1"/>
    <w:rsid w:val="008622F7"/>
    <w:rsid w:val="00862728"/>
    <w:rsid w:val="008627E5"/>
    <w:rsid w:val="00862A28"/>
    <w:rsid w:val="00862AD9"/>
    <w:rsid w:val="00862E3B"/>
    <w:rsid w:val="00862FEC"/>
    <w:rsid w:val="008632B7"/>
    <w:rsid w:val="008633DC"/>
    <w:rsid w:val="008633F1"/>
    <w:rsid w:val="00863556"/>
    <w:rsid w:val="00863684"/>
    <w:rsid w:val="00863751"/>
    <w:rsid w:val="00863955"/>
    <w:rsid w:val="00863EC5"/>
    <w:rsid w:val="00863F38"/>
    <w:rsid w:val="00863FC6"/>
    <w:rsid w:val="00864838"/>
    <w:rsid w:val="00864C8D"/>
    <w:rsid w:val="00864DC2"/>
    <w:rsid w:val="00864E8A"/>
    <w:rsid w:val="00865286"/>
    <w:rsid w:val="008654B4"/>
    <w:rsid w:val="008656DC"/>
    <w:rsid w:val="00865757"/>
    <w:rsid w:val="00865BF8"/>
    <w:rsid w:val="00865E79"/>
    <w:rsid w:val="00865EF0"/>
    <w:rsid w:val="00865FC0"/>
    <w:rsid w:val="008661FE"/>
    <w:rsid w:val="00866610"/>
    <w:rsid w:val="00866619"/>
    <w:rsid w:val="0086691A"/>
    <w:rsid w:val="00866A07"/>
    <w:rsid w:val="00866ABF"/>
    <w:rsid w:val="00866D85"/>
    <w:rsid w:val="00867065"/>
    <w:rsid w:val="0086753B"/>
    <w:rsid w:val="008675B3"/>
    <w:rsid w:val="008677F6"/>
    <w:rsid w:val="00867990"/>
    <w:rsid w:val="0086799D"/>
    <w:rsid w:val="00867B95"/>
    <w:rsid w:val="00867CCA"/>
    <w:rsid w:val="00867D3E"/>
    <w:rsid w:val="00867F7D"/>
    <w:rsid w:val="00867FD3"/>
    <w:rsid w:val="008704A3"/>
    <w:rsid w:val="0087059D"/>
    <w:rsid w:val="008706C4"/>
    <w:rsid w:val="008708B3"/>
    <w:rsid w:val="0087090F"/>
    <w:rsid w:val="00870C1D"/>
    <w:rsid w:val="00871774"/>
    <w:rsid w:val="00871798"/>
    <w:rsid w:val="00871B26"/>
    <w:rsid w:val="00871B74"/>
    <w:rsid w:val="00871CFB"/>
    <w:rsid w:val="00871E32"/>
    <w:rsid w:val="00871FD5"/>
    <w:rsid w:val="0087205B"/>
    <w:rsid w:val="0087208A"/>
    <w:rsid w:val="00872150"/>
    <w:rsid w:val="008721EB"/>
    <w:rsid w:val="008726DB"/>
    <w:rsid w:val="0087273B"/>
    <w:rsid w:val="00872876"/>
    <w:rsid w:val="00872D30"/>
    <w:rsid w:val="0087311F"/>
    <w:rsid w:val="0087328A"/>
    <w:rsid w:val="0087336D"/>
    <w:rsid w:val="0087369F"/>
    <w:rsid w:val="00873750"/>
    <w:rsid w:val="00873835"/>
    <w:rsid w:val="00873E3A"/>
    <w:rsid w:val="0087404D"/>
    <w:rsid w:val="0087431C"/>
    <w:rsid w:val="008744C5"/>
    <w:rsid w:val="00874712"/>
    <w:rsid w:val="00874756"/>
    <w:rsid w:val="0087493E"/>
    <w:rsid w:val="00874BC3"/>
    <w:rsid w:val="00874C06"/>
    <w:rsid w:val="008753CF"/>
    <w:rsid w:val="0087580C"/>
    <w:rsid w:val="008758F9"/>
    <w:rsid w:val="00875B06"/>
    <w:rsid w:val="00875BB8"/>
    <w:rsid w:val="00875CC5"/>
    <w:rsid w:val="008761DF"/>
    <w:rsid w:val="008762B2"/>
    <w:rsid w:val="0087641E"/>
    <w:rsid w:val="0087648E"/>
    <w:rsid w:val="0087656C"/>
    <w:rsid w:val="00876635"/>
    <w:rsid w:val="008766A5"/>
    <w:rsid w:val="00876845"/>
    <w:rsid w:val="00876A3A"/>
    <w:rsid w:val="00876D4C"/>
    <w:rsid w:val="00876D5F"/>
    <w:rsid w:val="00876DA7"/>
    <w:rsid w:val="00876F55"/>
    <w:rsid w:val="0087732B"/>
    <w:rsid w:val="0087767C"/>
    <w:rsid w:val="00877808"/>
    <w:rsid w:val="0087783F"/>
    <w:rsid w:val="008778A7"/>
    <w:rsid w:val="00877CF2"/>
    <w:rsid w:val="00877E60"/>
    <w:rsid w:val="00880004"/>
    <w:rsid w:val="00880026"/>
    <w:rsid w:val="0088002B"/>
    <w:rsid w:val="008801D6"/>
    <w:rsid w:val="00880286"/>
    <w:rsid w:val="0088030D"/>
    <w:rsid w:val="00880327"/>
    <w:rsid w:val="00880375"/>
    <w:rsid w:val="008803AB"/>
    <w:rsid w:val="008803BA"/>
    <w:rsid w:val="00880592"/>
    <w:rsid w:val="008806B5"/>
    <w:rsid w:val="00880713"/>
    <w:rsid w:val="008808DE"/>
    <w:rsid w:val="00880978"/>
    <w:rsid w:val="00880E5A"/>
    <w:rsid w:val="008814AB"/>
    <w:rsid w:val="00881DD0"/>
    <w:rsid w:val="00881DD8"/>
    <w:rsid w:val="00881ED8"/>
    <w:rsid w:val="00881F1F"/>
    <w:rsid w:val="00882068"/>
    <w:rsid w:val="00882076"/>
    <w:rsid w:val="008820FE"/>
    <w:rsid w:val="008821A1"/>
    <w:rsid w:val="008822DF"/>
    <w:rsid w:val="00882688"/>
    <w:rsid w:val="0088272C"/>
    <w:rsid w:val="00882A8F"/>
    <w:rsid w:val="00882AE3"/>
    <w:rsid w:val="00882B08"/>
    <w:rsid w:val="00882D8E"/>
    <w:rsid w:val="00883052"/>
    <w:rsid w:val="00883090"/>
    <w:rsid w:val="008832D5"/>
    <w:rsid w:val="008838AC"/>
    <w:rsid w:val="00883E61"/>
    <w:rsid w:val="00883F27"/>
    <w:rsid w:val="0088458B"/>
    <w:rsid w:val="00884797"/>
    <w:rsid w:val="00884A3F"/>
    <w:rsid w:val="00884EE4"/>
    <w:rsid w:val="00884FBA"/>
    <w:rsid w:val="008851D0"/>
    <w:rsid w:val="00885269"/>
    <w:rsid w:val="00885447"/>
    <w:rsid w:val="00885635"/>
    <w:rsid w:val="0088578A"/>
    <w:rsid w:val="0088589E"/>
    <w:rsid w:val="008858C2"/>
    <w:rsid w:val="00885DE7"/>
    <w:rsid w:val="00886135"/>
    <w:rsid w:val="008862D6"/>
    <w:rsid w:val="00886A65"/>
    <w:rsid w:val="00886C06"/>
    <w:rsid w:val="00886E1B"/>
    <w:rsid w:val="00886FA0"/>
    <w:rsid w:val="008872EE"/>
    <w:rsid w:val="00887470"/>
    <w:rsid w:val="0088774A"/>
    <w:rsid w:val="00887916"/>
    <w:rsid w:val="00887C97"/>
    <w:rsid w:val="008901EC"/>
    <w:rsid w:val="008904A0"/>
    <w:rsid w:val="00890652"/>
    <w:rsid w:val="008907DA"/>
    <w:rsid w:val="008907E1"/>
    <w:rsid w:val="00890B87"/>
    <w:rsid w:val="00890D55"/>
    <w:rsid w:val="00890E59"/>
    <w:rsid w:val="00891144"/>
    <w:rsid w:val="00891166"/>
    <w:rsid w:val="0089129A"/>
    <w:rsid w:val="0089136E"/>
    <w:rsid w:val="0089139D"/>
    <w:rsid w:val="008914FA"/>
    <w:rsid w:val="00891F7A"/>
    <w:rsid w:val="0089211D"/>
    <w:rsid w:val="0089223B"/>
    <w:rsid w:val="00892866"/>
    <w:rsid w:val="00893193"/>
    <w:rsid w:val="00893842"/>
    <w:rsid w:val="0089385D"/>
    <w:rsid w:val="00893976"/>
    <w:rsid w:val="00893995"/>
    <w:rsid w:val="00893C0A"/>
    <w:rsid w:val="00893E7C"/>
    <w:rsid w:val="0089413A"/>
    <w:rsid w:val="008941D6"/>
    <w:rsid w:val="0089448B"/>
    <w:rsid w:val="008944CB"/>
    <w:rsid w:val="00894513"/>
    <w:rsid w:val="00894704"/>
    <w:rsid w:val="008947D7"/>
    <w:rsid w:val="008949D1"/>
    <w:rsid w:val="00894A2E"/>
    <w:rsid w:val="00894A5E"/>
    <w:rsid w:val="00894BD0"/>
    <w:rsid w:val="00894F7F"/>
    <w:rsid w:val="0089509B"/>
    <w:rsid w:val="00895274"/>
    <w:rsid w:val="008952C0"/>
    <w:rsid w:val="008953E2"/>
    <w:rsid w:val="00895425"/>
    <w:rsid w:val="00895709"/>
    <w:rsid w:val="008957C5"/>
    <w:rsid w:val="008958CD"/>
    <w:rsid w:val="008959BC"/>
    <w:rsid w:val="00896169"/>
    <w:rsid w:val="00896387"/>
    <w:rsid w:val="008964A4"/>
    <w:rsid w:val="008967E6"/>
    <w:rsid w:val="00896988"/>
    <w:rsid w:val="00896A42"/>
    <w:rsid w:val="00896AAE"/>
    <w:rsid w:val="00896B04"/>
    <w:rsid w:val="00896B09"/>
    <w:rsid w:val="00896DAE"/>
    <w:rsid w:val="0089703E"/>
    <w:rsid w:val="0089727D"/>
    <w:rsid w:val="008972C5"/>
    <w:rsid w:val="00897389"/>
    <w:rsid w:val="008974B8"/>
    <w:rsid w:val="00897731"/>
    <w:rsid w:val="008979FD"/>
    <w:rsid w:val="00897ABD"/>
    <w:rsid w:val="00897D2B"/>
    <w:rsid w:val="00897DF9"/>
    <w:rsid w:val="00897F99"/>
    <w:rsid w:val="00897FB5"/>
    <w:rsid w:val="008A00CE"/>
    <w:rsid w:val="008A01B9"/>
    <w:rsid w:val="008A02DC"/>
    <w:rsid w:val="008A032A"/>
    <w:rsid w:val="008A05A4"/>
    <w:rsid w:val="008A06D4"/>
    <w:rsid w:val="008A0A35"/>
    <w:rsid w:val="008A0BF4"/>
    <w:rsid w:val="008A0DD3"/>
    <w:rsid w:val="008A10AC"/>
    <w:rsid w:val="008A1461"/>
    <w:rsid w:val="008A1669"/>
    <w:rsid w:val="008A1901"/>
    <w:rsid w:val="008A196F"/>
    <w:rsid w:val="008A1994"/>
    <w:rsid w:val="008A19BD"/>
    <w:rsid w:val="008A1A55"/>
    <w:rsid w:val="008A1BCB"/>
    <w:rsid w:val="008A2228"/>
    <w:rsid w:val="008A2576"/>
    <w:rsid w:val="008A2726"/>
    <w:rsid w:val="008A2851"/>
    <w:rsid w:val="008A29A1"/>
    <w:rsid w:val="008A2BF2"/>
    <w:rsid w:val="008A2E3F"/>
    <w:rsid w:val="008A2EE5"/>
    <w:rsid w:val="008A2FC4"/>
    <w:rsid w:val="008A325C"/>
    <w:rsid w:val="008A3742"/>
    <w:rsid w:val="008A3B3F"/>
    <w:rsid w:val="008A3E00"/>
    <w:rsid w:val="008A3EA8"/>
    <w:rsid w:val="008A3ED1"/>
    <w:rsid w:val="008A4034"/>
    <w:rsid w:val="008A4143"/>
    <w:rsid w:val="008A41BD"/>
    <w:rsid w:val="008A42E5"/>
    <w:rsid w:val="008A4B3E"/>
    <w:rsid w:val="008A4B5D"/>
    <w:rsid w:val="008A4C26"/>
    <w:rsid w:val="008A4C88"/>
    <w:rsid w:val="008A510E"/>
    <w:rsid w:val="008A5187"/>
    <w:rsid w:val="008A5423"/>
    <w:rsid w:val="008A57D1"/>
    <w:rsid w:val="008A57DC"/>
    <w:rsid w:val="008A592E"/>
    <w:rsid w:val="008A5977"/>
    <w:rsid w:val="008A59C2"/>
    <w:rsid w:val="008A5B6B"/>
    <w:rsid w:val="008A5B93"/>
    <w:rsid w:val="008A5D32"/>
    <w:rsid w:val="008A6417"/>
    <w:rsid w:val="008A6850"/>
    <w:rsid w:val="008A6C16"/>
    <w:rsid w:val="008A6CC6"/>
    <w:rsid w:val="008A6F95"/>
    <w:rsid w:val="008A7036"/>
    <w:rsid w:val="008A7183"/>
    <w:rsid w:val="008A7193"/>
    <w:rsid w:val="008A7453"/>
    <w:rsid w:val="008A7793"/>
    <w:rsid w:val="008A785D"/>
    <w:rsid w:val="008A7880"/>
    <w:rsid w:val="008A7B4C"/>
    <w:rsid w:val="008B01A6"/>
    <w:rsid w:val="008B0333"/>
    <w:rsid w:val="008B035A"/>
    <w:rsid w:val="008B0405"/>
    <w:rsid w:val="008B0508"/>
    <w:rsid w:val="008B06BB"/>
    <w:rsid w:val="008B0810"/>
    <w:rsid w:val="008B0A30"/>
    <w:rsid w:val="008B0BD6"/>
    <w:rsid w:val="008B0E97"/>
    <w:rsid w:val="008B0EB4"/>
    <w:rsid w:val="008B0EF8"/>
    <w:rsid w:val="008B13A8"/>
    <w:rsid w:val="008B1438"/>
    <w:rsid w:val="008B15B9"/>
    <w:rsid w:val="008B1A63"/>
    <w:rsid w:val="008B1BA6"/>
    <w:rsid w:val="008B21D8"/>
    <w:rsid w:val="008B2620"/>
    <w:rsid w:val="008B2961"/>
    <w:rsid w:val="008B2A13"/>
    <w:rsid w:val="008B2C30"/>
    <w:rsid w:val="008B2C3C"/>
    <w:rsid w:val="008B2DF0"/>
    <w:rsid w:val="008B2E55"/>
    <w:rsid w:val="008B2F6C"/>
    <w:rsid w:val="008B336A"/>
    <w:rsid w:val="008B33B2"/>
    <w:rsid w:val="008B354A"/>
    <w:rsid w:val="008B356C"/>
    <w:rsid w:val="008B3625"/>
    <w:rsid w:val="008B39D2"/>
    <w:rsid w:val="008B3AE5"/>
    <w:rsid w:val="008B4296"/>
    <w:rsid w:val="008B435A"/>
    <w:rsid w:val="008B44D5"/>
    <w:rsid w:val="008B45E0"/>
    <w:rsid w:val="008B4AD0"/>
    <w:rsid w:val="008B4D55"/>
    <w:rsid w:val="008B4E85"/>
    <w:rsid w:val="008B5094"/>
    <w:rsid w:val="008B5144"/>
    <w:rsid w:val="008B514C"/>
    <w:rsid w:val="008B555B"/>
    <w:rsid w:val="008B5773"/>
    <w:rsid w:val="008B598F"/>
    <w:rsid w:val="008B5C1F"/>
    <w:rsid w:val="008B5C3C"/>
    <w:rsid w:val="008B5D4F"/>
    <w:rsid w:val="008B5E52"/>
    <w:rsid w:val="008B5FF8"/>
    <w:rsid w:val="008B64D5"/>
    <w:rsid w:val="008B666D"/>
    <w:rsid w:val="008B693F"/>
    <w:rsid w:val="008B69C0"/>
    <w:rsid w:val="008B6C84"/>
    <w:rsid w:val="008B6EFB"/>
    <w:rsid w:val="008B7375"/>
    <w:rsid w:val="008B7513"/>
    <w:rsid w:val="008B7584"/>
    <w:rsid w:val="008B778E"/>
    <w:rsid w:val="008B7A8B"/>
    <w:rsid w:val="008B7DEF"/>
    <w:rsid w:val="008B7F6E"/>
    <w:rsid w:val="008C000D"/>
    <w:rsid w:val="008C0436"/>
    <w:rsid w:val="008C0562"/>
    <w:rsid w:val="008C091A"/>
    <w:rsid w:val="008C0A2E"/>
    <w:rsid w:val="008C0A9B"/>
    <w:rsid w:val="008C0BFE"/>
    <w:rsid w:val="008C0DB8"/>
    <w:rsid w:val="008C0DCA"/>
    <w:rsid w:val="008C0DE5"/>
    <w:rsid w:val="008C105F"/>
    <w:rsid w:val="008C1701"/>
    <w:rsid w:val="008C1BBA"/>
    <w:rsid w:val="008C1E8B"/>
    <w:rsid w:val="008C2096"/>
    <w:rsid w:val="008C20BA"/>
    <w:rsid w:val="008C231D"/>
    <w:rsid w:val="008C2530"/>
    <w:rsid w:val="008C2797"/>
    <w:rsid w:val="008C2887"/>
    <w:rsid w:val="008C2A65"/>
    <w:rsid w:val="008C2A9A"/>
    <w:rsid w:val="008C34C8"/>
    <w:rsid w:val="008C35EF"/>
    <w:rsid w:val="008C3766"/>
    <w:rsid w:val="008C376F"/>
    <w:rsid w:val="008C37A9"/>
    <w:rsid w:val="008C3A21"/>
    <w:rsid w:val="008C3AB4"/>
    <w:rsid w:val="008C3B6C"/>
    <w:rsid w:val="008C4280"/>
    <w:rsid w:val="008C4488"/>
    <w:rsid w:val="008C4640"/>
    <w:rsid w:val="008C479F"/>
    <w:rsid w:val="008C4AAF"/>
    <w:rsid w:val="008C4D1A"/>
    <w:rsid w:val="008C5039"/>
    <w:rsid w:val="008C52F8"/>
    <w:rsid w:val="008C559A"/>
    <w:rsid w:val="008C5620"/>
    <w:rsid w:val="008C58A2"/>
    <w:rsid w:val="008C58B9"/>
    <w:rsid w:val="008C58DA"/>
    <w:rsid w:val="008C5955"/>
    <w:rsid w:val="008C596E"/>
    <w:rsid w:val="008C59A9"/>
    <w:rsid w:val="008C59E8"/>
    <w:rsid w:val="008C5CB8"/>
    <w:rsid w:val="008C5D49"/>
    <w:rsid w:val="008C5D72"/>
    <w:rsid w:val="008C5F70"/>
    <w:rsid w:val="008C5FE5"/>
    <w:rsid w:val="008C60D7"/>
    <w:rsid w:val="008C613E"/>
    <w:rsid w:val="008C646D"/>
    <w:rsid w:val="008C68BB"/>
    <w:rsid w:val="008C690E"/>
    <w:rsid w:val="008C6FAA"/>
    <w:rsid w:val="008C71BA"/>
    <w:rsid w:val="008C7514"/>
    <w:rsid w:val="008C7C12"/>
    <w:rsid w:val="008C7D91"/>
    <w:rsid w:val="008C7EEA"/>
    <w:rsid w:val="008D02A0"/>
    <w:rsid w:val="008D049E"/>
    <w:rsid w:val="008D04FB"/>
    <w:rsid w:val="008D0682"/>
    <w:rsid w:val="008D0B3A"/>
    <w:rsid w:val="008D10C2"/>
    <w:rsid w:val="008D13FA"/>
    <w:rsid w:val="008D149E"/>
    <w:rsid w:val="008D1585"/>
    <w:rsid w:val="008D15CC"/>
    <w:rsid w:val="008D17F7"/>
    <w:rsid w:val="008D1AC8"/>
    <w:rsid w:val="008D258C"/>
    <w:rsid w:val="008D282B"/>
    <w:rsid w:val="008D28CE"/>
    <w:rsid w:val="008D2A03"/>
    <w:rsid w:val="008D2B7C"/>
    <w:rsid w:val="008D2CA9"/>
    <w:rsid w:val="008D303A"/>
    <w:rsid w:val="008D318D"/>
    <w:rsid w:val="008D3423"/>
    <w:rsid w:val="008D35FA"/>
    <w:rsid w:val="008D360A"/>
    <w:rsid w:val="008D3DE0"/>
    <w:rsid w:val="008D3EED"/>
    <w:rsid w:val="008D3EF6"/>
    <w:rsid w:val="008D4166"/>
    <w:rsid w:val="008D455F"/>
    <w:rsid w:val="008D460A"/>
    <w:rsid w:val="008D46A3"/>
    <w:rsid w:val="008D49EA"/>
    <w:rsid w:val="008D4B5A"/>
    <w:rsid w:val="008D4C7C"/>
    <w:rsid w:val="008D4F5C"/>
    <w:rsid w:val="008D5028"/>
    <w:rsid w:val="008D504E"/>
    <w:rsid w:val="008D579F"/>
    <w:rsid w:val="008D57E0"/>
    <w:rsid w:val="008D58AE"/>
    <w:rsid w:val="008D5A0B"/>
    <w:rsid w:val="008D5ABF"/>
    <w:rsid w:val="008D5D3B"/>
    <w:rsid w:val="008D5D63"/>
    <w:rsid w:val="008D5EF9"/>
    <w:rsid w:val="008D609A"/>
    <w:rsid w:val="008D60E1"/>
    <w:rsid w:val="008D625A"/>
    <w:rsid w:val="008D62F8"/>
    <w:rsid w:val="008D6343"/>
    <w:rsid w:val="008D64B1"/>
    <w:rsid w:val="008D66F7"/>
    <w:rsid w:val="008D6763"/>
    <w:rsid w:val="008D67C9"/>
    <w:rsid w:val="008D6961"/>
    <w:rsid w:val="008D69ED"/>
    <w:rsid w:val="008D6BB7"/>
    <w:rsid w:val="008D6D21"/>
    <w:rsid w:val="008D6D78"/>
    <w:rsid w:val="008D6EE5"/>
    <w:rsid w:val="008D6EE9"/>
    <w:rsid w:val="008D6F20"/>
    <w:rsid w:val="008D7539"/>
    <w:rsid w:val="008D7866"/>
    <w:rsid w:val="008D7977"/>
    <w:rsid w:val="008E009A"/>
    <w:rsid w:val="008E04A0"/>
    <w:rsid w:val="008E050F"/>
    <w:rsid w:val="008E0553"/>
    <w:rsid w:val="008E058C"/>
    <w:rsid w:val="008E071A"/>
    <w:rsid w:val="008E071D"/>
    <w:rsid w:val="008E0CD7"/>
    <w:rsid w:val="008E0DC2"/>
    <w:rsid w:val="008E0E3A"/>
    <w:rsid w:val="008E1259"/>
    <w:rsid w:val="008E13C1"/>
    <w:rsid w:val="008E1534"/>
    <w:rsid w:val="008E16DD"/>
    <w:rsid w:val="008E1BC0"/>
    <w:rsid w:val="008E1CB5"/>
    <w:rsid w:val="008E1E90"/>
    <w:rsid w:val="008E1EE1"/>
    <w:rsid w:val="008E1F50"/>
    <w:rsid w:val="008E1FB8"/>
    <w:rsid w:val="008E246A"/>
    <w:rsid w:val="008E28D2"/>
    <w:rsid w:val="008E2AD3"/>
    <w:rsid w:val="008E2D2C"/>
    <w:rsid w:val="008E372B"/>
    <w:rsid w:val="008E3F65"/>
    <w:rsid w:val="008E3FD5"/>
    <w:rsid w:val="008E42FB"/>
    <w:rsid w:val="008E45D3"/>
    <w:rsid w:val="008E45D7"/>
    <w:rsid w:val="008E4B04"/>
    <w:rsid w:val="008E4B4B"/>
    <w:rsid w:val="008E4BA6"/>
    <w:rsid w:val="008E4E60"/>
    <w:rsid w:val="008E4F73"/>
    <w:rsid w:val="008E5167"/>
    <w:rsid w:val="008E517A"/>
    <w:rsid w:val="008E51E5"/>
    <w:rsid w:val="008E59FD"/>
    <w:rsid w:val="008E5B22"/>
    <w:rsid w:val="008E5BDA"/>
    <w:rsid w:val="008E5D45"/>
    <w:rsid w:val="008E5E0F"/>
    <w:rsid w:val="008E5EB5"/>
    <w:rsid w:val="008E624B"/>
    <w:rsid w:val="008E62DE"/>
    <w:rsid w:val="008E640B"/>
    <w:rsid w:val="008E6674"/>
    <w:rsid w:val="008E694A"/>
    <w:rsid w:val="008E6AFD"/>
    <w:rsid w:val="008E6B4A"/>
    <w:rsid w:val="008E6CB0"/>
    <w:rsid w:val="008E6EBA"/>
    <w:rsid w:val="008E703B"/>
    <w:rsid w:val="008E718B"/>
    <w:rsid w:val="008E72DB"/>
    <w:rsid w:val="008E7590"/>
    <w:rsid w:val="008E75C6"/>
    <w:rsid w:val="008E77AF"/>
    <w:rsid w:val="008E7A5E"/>
    <w:rsid w:val="008E7A61"/>
    <w:rsid w:val="008E7BDD"/>
    <w:rsid w:val="008E7D97"/>
    <w:rsid w:val="008F00A7"/>
    <w:rsid w:val="008F0374"/>
    <w:rsid w:val="008F038F"/>
    <w:rsid w:val="008F0624"/>
    <w:rsid w:val="008F08CC"/>
    <w:rsid w:val="008F094E"/>
    <w:rsid w:val="008F0AB9"/>
    <w:rsid w:val="008F0FAA"/>
    <w:rsid w:val="008F1031"/>
    <w:rsid w:val="008F10FF"/>
    <w:rsid w:val="008F125E"/>
    <w:rsid w:val="008F1282"/>
    <w:rsid w:val="008F12BD"/>
    <w:rsid w:val="008F133F"/>
    <w:rsid w:val="008F1389"/>
    <w:rsid w:val="008F141D"/>
    <w:rsid w:val="008F17A7"/>
    <w:rsid w:val="008F18E6"/>
    <w:rsid w:val="008F19FC"/>
    <w:rsid w:val="008F1A61"/>
    <w:rsid w:val="008F201C"/>
    <w:rsid w:val="008F2038"/>
    <w:rsid w:val="008F2221"/>
    <w:rsid w:val="008F22DD"/>
    <w:rsid w:val="008F23CE"/>
    <w:rsid w:val="008F24C6"/>
    <w:rsid w:val="008F2592"/>
    <w:rsid w:val="008F25D8"/>
    <w:rsid w:val="008F28AE"/>
    <w:rsid w:val="008F28CE"/>
    <w:rsid w:val="008F2AB7"/>
    <w:rsid w:val="008F2B19"/>
    <w:rsid w:val="008F2B5F"/>
    <w:rsid w:val="008F2E1F"/>
    <w:rsid w:val="008F2FCE"/>
    <w:rsid w:val="008F3187"/>
    <w:rsid w:val="008F31C6"/>
    <w:rsid w:val="008F3273"/>
    <w:rsid w:val="008F33E2"/>
    <w:rsid w:val="008F356A"/>
    <w:rsid w:val="008F35AD"/>
    <w:rsid w:val="008F36CC"/>
    <w:rsid w:val="008F39FA"/>
    <w:rsid w:val="008F3B81"/>
    <w:rsid w:val="008F3D1C"/>
    <w:rsid w:val="008F3EBB"/>
    <w:rsid w:val="008F3ECC"/>
    <w:rsid w:val="008F3F8A"/>
    <w:rsid w:val="008F40C7"/>
    <w:rsid w:val="008F4381"/>
    <w:rsid w:val="008F4574"/>
    <w:rsid w:val="008F4781"/>
    <w:rsid w:val="008F4BC5"/>
    <w:rsid w:val="008F50C8"/>
    <w:rsid w:val="008F50EC"/>
    <w:rsid w:val="008F5367"/>
    <w:rsid w:val="008F568C"/>
    <w:rsid w:val="008F5A89"/>
    <w:rsid w:val="008F5E69"/>
    <w:rsid w:val="008F6186"/>
    <w:rsid w:val="008F6290"/>
    <w:rsid w:val="008F6293"/>
    <w:rsid w:val="008F6473"/>
    <w:rsid w:val="008F65F1"/>
    <w:rsid w:val="008F662D"/>
    <w:rsid w:val="008F6722"/>
    <w:rsid w:val="008F6C9E"/>
    <w:rsid w:val="008F6DBA"/>
    <w:rsid w:val="008F6F73"/>
    <w:rsid w:val="008F70EA"/>
    <w:rsid w:val="008F7101"/>
    <w:rsid w:val="008F74F9"/>
    <w:rsid w:val="008F7AE5"/>
    <w:rsid w:val="008F7C5B"/>
    <w:rsid w:val="008F7C67"/>
    <w:rsid w:val="008F7F0B"/>
    <w:rsid w:val="008F7FF8"/>
    <w:rsid w:val="009000CC"/>
    <w:rsid w:val="0090055A"/>
    <w:rsid w:val="00900966"/>
    <w:rsid w:val="009009E4"/>
    <w:rsid w:val="00900AA9"/>
    <w:rsid w:val="00900B07"/>
    <w:rsid w:val="00900CDA"/>
    <w:rsid w:val="00900EAA"/>
    <w:rsid w:val="00901063"/>
    <w:rsid w:val="009011A9"/>
    <w:rsid w:val="0090121F"/>
    <w:rsid w:val="00901226"/>
    <w:rsid w:val="0090136E"/>
    <w:rsid w:val="0090138A"/>
    <w:rsid w:val="00901441"/>
    <w:rsid w:val="00901520"/>
    <w:rsid w:val="00901619"/>
    <w:rsid w:val="009016DD"/>
    <w:rsid w:val="00901E9E"/>
    <w:rsid w:val="0090219F"/>
    <w:rsid w:val="00902236"/>
    <w:rsid w:val="00902F55"/>
    <w:rsid w:val="00902F93"/>
    <w:rsid w:val="0090312F"/>
    <w:rsid w:val="00903162"/>
    <w:rsid w:val="00903485"/>
    <w:rsid w:val="0090358F"/>
    <w:rsid w:val="009036D5"/>
    <w:rsid w:val="009037FE"/>
    <w:rsid w:val="00903990"/>
    <w:rsid w:val="00903B1E"/>
    <w:rsid w:val="00903F06"/>
    <w:rsid w:val="00903FB7"/>
    <w:rsid w:val="00904057"/>
    <w:rsid w:val="0090414D"/>
    <w:rsid w:val="009041DC"/>
    <w:rsid w:val="009042B2"/>
    <w:rsid w:val="0090454F"/>
    <w:rsid w:val="0090455B"/>
    <w:rsid w:val="00904705"/>
    <w:rsid w:val="00904730"/>
    <w:rsid w:val="009047AF"/>
    <w:rsid w:val="00904C35"/>
    <w:rsid w:val="00904CD7"/>
    <w:rsid w:val="00904E8A"/>
    <w:rsid w:val="00904ED4"/>
    <w:rsid w:val="00904FE8"/>
    <w:rsid w:val="00905135"/>
    <w:rsid w:val="00905331"/>
    <w:rsid w:val="00905390"/>
    <w:rsid w:val="009053DA"/>
    <w:rsid w:val="00905777"/>
    <w:rsid w:val="00905919"/>
    <w:rsid w:val="009059B2"/>
    <w:rsid w:val="00905A03"/>
    <w:rsid w:val="00905F94"/>
    <w:rsid w:val="0090666E"/>
    <w:rsid w:val="009068EE"/>
    <w:rsid w:val="0090695B"/>
    <w:rsid w:val="00906AA3"/>
    <w:rsid w:val="00906DA5"/>
    <w:rsid w:val="00906F7F"/>
    <w:rsid w:val="00907109"/>
    <w:rsid w:val="009072C6"/>
    <w:rsid w:val="00907A72"/>
    <w:rsid w:val="00907BDC"/>
    <w:rsid w:val="00907C4B"/>
    <w:rsid w:val="00907EF4"/>
    <w:rsid w:val="00910345"/>
    <w:rsid w:val="00910A18"/>
    <w:rsid w:val="00910FF7"/>
    <w:rsid w:val="0091102E"/>
    <w:rsid w:val="009111E9"/>
    <w:rsid w:val="00911365"/>
    <w:rsid w:val="00911378"/>
    <w:rsid w:val="00911520"/>
    <w:rsid w:val="00911673"/>
    <w:rsid w:val="009118F1"/>
    <w:rsid w:val="00911CDF"/>
    <w:rsid w:val="00911D6B"/>
    <w:rsid w:val="00911F64"/>
    <w:rsid w:val="009121B0"/>
    <w:rsid w:val="009122EF"/>
    <w:rsid w:val="009123A6"/>
    <w:rsid w:val="0091256A"/>
    <w:rsid w:val="009127AC"/>
    <w:rsid w:val="00912C91"/>
    <w:rsid w:val="00912DAB"/>
    <w:rsid w:val="00912DDC"/>
    <w:rsid w:val="00912F0A"/>
    <w:rsid w:val="0091302B"/>
    <w:rsid w:val="009132EE"/>
    <w:rsid w:val="00913308"/>
    <w:rsid w:val="00913B27"/>
    <w:rsid w:val="00913DD3"/>
    <w:rsid w:val="00913ED3"/>
    <w:rsid w:val="00913F08"/>
    <w:rsid w:val="00914193"/>
    <w:rsid w:val="009147EE"/>
    <w:rsid w:val="009148C3"/>
    <w:rsid w:val="0091492C"/>
    <w:rsid w:val="009149B1"/>
    <w:rsid w:val="00914B5A"/>
    <w:rsid w:val="00914D25"/>
    <w:rsid w:val="00914E0E"/>
    <w:rsid w:val="00914ECF"/>
    <w:rsid w:val="00915210"/>
    <w:rsid w:val="0091532F"/>
    <w:rsid w:val="00915336"/>
    <w:rsid w:val="00915579"/>
    <w:rsid w:val="009156C6"/>
    <w:rsid w:val="009158C6"/>
    <w:rsid w:val="00915A53"/>
    <w:rsid w:val="00915ACD"/>
    <w:rsid w:val="00915FB9"/>
    <w:rsid w:val="00916489"/>
    <w:rsid w:val="009164B2"/>
    <w:rsid w:val="009165DB"/>
    <w:rsid w:val="009165E4"/>
    <w:rsid w:val="009168E8"/>
    <w:rsid w:val="0091693F"/>
    <w:rsid w:val="009169E6"/>
    <w:rsid w:val="00916A6C"/>
    <w:rsid w:val="00916C92"/>
    <w:rsid w:val="00916D2A"/>
    <w:rsid w:val="00916E7B"/>
    <w:rsid w:val="009170DA"/>
    <w:rsid w:val="0091725A"/>
    <w:rsid w:val="00917943"/>
    <w:rsid w:val="009179D4"/>
    <w:rsid w:val="00917AC0"/>
    <w:rsid w:val="00917B87"/>
    <w:rsid w:val="00917D0E"/>
    <w:rsid w:val="00917D36"/>
    <w:rsid w:val="00920245"/>
    <w:rsid w:val="009203E9"/>
    <w:rsid w:val="0092083B"/>
    <w:rsid w:val="00920AB5"/>
    <w:rsid w:val="00920AC6"/>
    <w:rsid w:val="00920EE3"/>
    <w:rsid w:val="00920F04"/>
    <w:rsid w:val="00921057"/>
    <w:rsid w:val="009210E2"/>
    <w:rsid w:val="009213C1"/>
    <w:rsid w:val="009214AA"/>
    <w:rsid w:val="0092173A"/>
    <w:rsid w:val="00921802"/>
    <w:rsid w:val="00921946"/>
    <w:rsid w:val="00921B66"/>
    <w:rsid w:val="00921D17"/>
    <w:rsid w:val="00921D79"/>
    <w:rsid w:val="00922276"/>
    <w:rsid w:val="009223DF"/>
    <w:rsid w:val="0092242A"/>
    <w:rsid w:val="0092253E"/>
    <w:rsid w:val="009225E4"/>
    <w:rsid w:val="009225F9"/>
    <w:rsid w:val="00922613"/>
    <w:rsid w:val="009226A5"/>
    <w:rsid w:val="009226E6"/>
    <w:rsid w:val="009226FD"/>
    <w:rsid w:val="009228DB"/>
    <w:rsid w:val="00922A45"/>
    <w:rsid w:val="00922C93"/>
    <w:rsid w:val="00923155"/>
    <w:rsid w:val="00923277"/>
    <w:rsid w:val="0092340A"/>
    <w:rsid w:val="009234A0"/>
    <w:rsid w:val="0092354B"/>
    <w:rsid w:val="00923612"/>
    <w:rsid w:val="00923640"/>
    <w:rsid w:val="00923717"/>
    <w:rsid w:val="00923AE2"/>
    <w:rsid w:val="00923E63"/>
    <w:rsid w:val="00923EC3"/>
    <w:rsid w:val="00923F7C"/>
    <w:rsid w:val="009241C4"/>
    <w:rsid w:val="0092431A"/>
    <w:rsid w:val="0092434D"/>
    <w:rsid w:val="00924651"/>
    <w:rsid w:val="009246D8"/>
    <w:rsid w:val="009246F9"/>
    <w:rsid w:val="00924913"/>
    <w:rsid w:val="00924DD3"/>
    <w:rsid w:val="00924DDB"/>
    <w:rsid w:val="00924E31"/>
    <w:rsid w:val="00924E5C"/>
    <w:rsid w:val="00925174"/>
    <w:rsid w:val="00925175"/>
    <w:rsid w:val="00925279"/>
    <w:rsid w:val="009252A2"/>
    <w:rsid w:val="0092541C"/>
    <w:rsid w:val="00925484"/>
    <w:rsid w:val="00925644"/>
    <w:rsid w:val="0092574B"/>
    <w:rsid w:val="00925C03"/>
    <w:rsid w:val="00925C3B"/>
    <w:rsid w:val="00925E26"/>
    <w:rsid w:val="00925E35"/>
    <w:rsid w:val="00925FC9"/>
    <w:rsid w:val="00926062"/>
    <w:rsid w:val="0092610D"/>
    <w:rsid w:val="009261F4"/>
    <w:rsid w:val="009262A0"/>
    <w:rsid w:val="00926399"/>
    <w:rsid w:val="009266E3"/>
    <w:rsid w:val="00926723"/>
    <w:rsid w:val="00926837"/>
    <w:rsid w:val="0092689E"/>
    <w:rsid w:val="00926CB6"/>
    <w:rsid w:val="0092748D"/>
    <w:rsid w:val="009274D8"/>
    <w:rsid w:val="009275F7"/>
    <w:rsid w:val="0092773A"/>
    <w:rsid w:val="0092783A"/>
    <w:rsid w:val="00927B71"/>
    <w:rsid w:val="00930326"/>
    <w:rsid w:val="00930576"/>
    <w:rsid w:val="009305E0"/>
    <w:rsid w:val="00930651"/>
    <w:rsid w:val="00930927"/>
    <w:rsid w:val="009309CD"/>
    <w:rsid w:val="009309E8"/>
    <w:rsid w:val="00930A41"/>
    <w:rsid w:val="00930E75"/>
    <w:rsid w:val="00930EEB"/>
    <w:rsid w:val="00930FA1"/>
    <w:rsid w:val="00931122"/>
    <w:rsid w:val="009312DD"/>
    <w:rsid w:val="0093132D"/>
    <w:rsid w:val="0093133E"/>
    <w:rsid w:val="009315B6"/>
    <w:rsid w:val="009315BF"/>
    <w:rsid w:val="009315F9"/>
    <w:rsid w:val="00931767"/>
    <w:rsid w:val="00931943"/>
    <w:rsid w:val="00931CBA"/>
    <w:rsid w:val="00931D0C"/>
    <w:rsid w:val="0093208B"/>
    <w:rsid w:val="009320BF"/>
    <w:rsid w:val="00932137"/>
    <w:rsid w:val="0093218C"/>
    <w:rsid w:val="00932570"/>
    <w:rsid w:val="0093260C"/>
    <w:rsid w:val="0093272C"/>
    <w:rsid w:val="00932739"/>
    <w:rsid w:val="009327CB"/>
    <w:rsid w:val="00932D68"/>
    <w:rsid w:val="00932EB8"/>
    <w:rsid w:val="00932FFB"/>
    <w:rsid w:val="00933066"/>
    <w:rsid w:val="00933076"/>
    <w:rsid w:val="009332B4"/>
    <w:rsid w:val="00933313"/>
    <w:rsid w:val="0093363D"/>
    <w:rsid w:val="00933681"/>
    <w:rsid w:val="00933750"/>
    <w:rsid w:val="0093375E"/>
    <w:rsid w:val="0093390F"/>
    <w:rsid w:val="00933B54"/>
    <w:rsid w:val="00933C69"/>
    <w:rsid w:val="00934A03"/>
    <w:rsid w:val="00934ED0"/>
    <w:rsid w:val="00935093"/>
    <w:rsid w:val="00935170"/>
    <w:rsid w:val="009357BC"/>
    <w:rsid w:val="00935866"/>
    <w:rsid w:val="00935932"/>
    <w:rsid w:val="00935CFF"/>
    <w:rsid w:val="00935E11"/>
    <w:rsid w:val="00935F28"/>
    <w:rsid w:val="00936292"/>
    <w:rsid w:val="00936317"/>
    <w:rsid w:val="009365AC"/>
    <w:rsid w:val="009365CF"/>
    <w:rsid w:val="00936AB0"/>
    <w:rsid w:val="00936B61"/>
    <w:rsid w:val="00936C46"/>
    <w:rsid w:val="00937286"/>
    <w:rsid w:val="00937352"/>
    <w:rsid w:val="0093762F"/>
    <w:rsid w:val="00937758"/>
    <w:rsid w:val="009378CE"/>
    <w:rsid w:val="00937BED"/>
    <w:rsid w:val="00937C7D"/>
    <w:rsid w:val="00937E0A"/>
    <w:rsid w:val="00937FE8"/>
    <w:rsid w:val="00940104"/>
    <w:rsid w:val="00940128"/>
    <w:rsid w:val="009402E5"/>
    <w:rsid w:val="00940312"/>
    <w:rsid w:val="00940827"/>
    <w:rsid w:val="009408AB"/>
    <w:rsid w:val="00940E53"/>
    <w:rsid w:val="00941416"/>
    <w:rsid w:val="0094156F"/>
    <w:rsid w:val="009416FE"/>
    <w:rsid w:val="00941743"/>
    <w:rsid w:val="009417C9"/>
    <w:rsid w:val="0094193D"/>
    <w:rsid w:val="00941DFC"/>
    <w:rsid w:val="009421FE"/>
    <w:rsid w:val="0094249E"/>
    <w:rsid w:val="00942686"/>
    <w:rsid w:val="0094271B"/>
    <w:rsid w:val="00942943"/>
    <w:rsid w:val="00942C22"/>
    <w:rsid w:val="00942C86"/>
    <w:rsid w:val="00942D31"/>
    <w:rsid w:val="00942E66"/>
    <w:rsid w:val="00942F57"/>
    <w:rsid w:val="009432D5"/>
    <w:rsid w:val="009438CC"/>
    <w:rsid w:val="00944096"/>
    <w:rsid w:val="00944CAB"/>
    <w:rsid w:val="00944DCB"/>
    <w:rsid w:val="00944EFB"/>
    <w:rsid w:val="00945334"/>
    <w:rsid w:val="00945387"/>
    <w:rsid w:val="00945449"/>
    <w:rsid w:val="0094544B"/>
    <w:rsid w:val="00945788"/>
    <w:rsid w:val="00945891"/>
    <w:rsid w:val="009458A8"/>
    <w:rsid w:val="00945BEF"/>
    <w:rsid w:val="00945C7A"/>
    <w:rsid w:val="00945E65"/>
    <w:rsid w:val="00945F00"/>
    <w:rsid w:val="00946315"/>
    <w:rsid w:val="00946668"/>
    <w:rsid w:val="009466BB"/>
    <w:rsid w:val="00946814"/>
    <w:rsid w:val="00946B6B"/>
    <w:rsid w:val="00946BB2"/>
    <w:rsid w:val="00946D90"/>
    <w:rsid w:val="00946E0B"/>
    <w:rsid w:val="00947190"/>
    <w:rsid w:val="0094720F"/>
    <w:rsid w:val="00947211"/>
    <w:rsid w:val="00947268"/>
    <w:rsid w:val="00947288"/>
    <w:rsid w:val="009474FE"/>
    <w:rsid w:val="00947701"/>
    <w:rsid w:val="009477BD"/>
    <w:rsid w:val="00947959"/>
    <w:rsid w:val="00947BAF"/>
    <w:rsid w:val="00947CD2"/>
    <w:rsid w:val="00947F58"/>
    <w:rsid w:val="0095000D"/>
    <w:rsid w:val="00950083"/>
    <w:rsid w:val="0095043D"/>
    <w:rsid w:val="0095079E"/>
    <w:rsid w:val="00950813"/>
    <w:rsid w:val="00950941"/>
    <w:rsid w:val="009509A9"/>
    <w:rsid w:val="009509CC"/>
    <w:rsid w:val="00950E27"/>
    <w:rsid w:val="00950F4E"/>
    <w:rsid w:val="00950F99"/>
    <w:rsid w:val="00950F9E"/>
    <w:rsid w:val="00950FD7"/>
    <w:rsid w:val="0095105F"/>
    <w:rsid w:val="0095127C"/>
    <w:rsid w:val="009513D9"/>
    <w:rsid w:val="00951BCF"/>
    <w:rsid w:val="00951CA8"/>
    <w:rsid w:val="00951CE8"/>
    <w:rsid w:val="00951E15"/>
    <w:rsid w:val="009522D4"/>
    <w:rsid w:val="009523A1"/>
    <w:rsid w:val="009525FA"/>
    <w:rsid w:val="00952613"/>
    <w:rsid w:val="00952683"/>
    <w:rsid w:val="009526BA"/>
    <w:rsid w:val="00952961"/>
    <w:rsid w:val="00952A8D"/>
    <w:rsid w:val="00952BAC"/>
    <w:rsid w:val="00952BE0"/>
    <w:rsid w:val="00952E15"/>
    <w:rsid w:val="00952ED5"/>
    <w:rsid w:val="00953258"/>
    <w:rsid w:val="00953848"/>
    <w:rsid w:val="00953983"/>
    <w:rsid w:val="00953DF2"/>
    <w:rsid w:val="00953E03"/>
    <w:rsid w:val="00953E4B"/>
    <w:rsid w:val="00953FF8"/>
    <w:rsid w:val="00954230"/>
    <w:rsid w:val="0095441B"/>
    <w:rsid w:val="009544DE"/>
    <w:rsid w:val="0095474C"/>
    <w:rsid w:val="0095476D"/>
    <w:rsid w:val="00954AE7"/>
    <w:rsid w:val="00954BDB"/>
    <w:rsid w:val="00954D1C"/>
    <w:rsid w:val="00954F01"/>
    <w:rsid w:val="0095511E"/>
    <w:rsid w:val="0095518A"/>
    <w:rsid w:val="0095564A"/>
    <w:rsid w:val="00955AA6"/>
    <w:rsid w:val="00955C09"/>
    <w:rsid w:val="00955E29"/>
    <w:rsid w:val="00955F84"/>
    <w:rsid w:val="0095608F"/>
    <w:rsid w:val="0095624A"/>
    <w:rsid w:val="0095631C"/>
    <w:rsid w:val="00956A28"/>
    <w:rsid w:val="00956E7F"/>
    <w:rsid w:val="0095709B"/>
    <w:rsid w:val="009570A3"/>
    <w:rsid w:val="009570D8"/>
    <w:rsid w:val="0095744D"/>
    <w:rsid w:val="0095777D"/>
    <w:rsid w:val="00960263"/>
    <w:rsid w:val="0096036E"/>
    <w:rsid w:val="00960576"/>
    <w:rsid w:val="009606C8"/>
    <w:rsid w:val="0096089C"/>
    <w:rsid w:val="00960BC6"/>
    <w:rsid w:val="00960CDF"/>
    <w:rsid w:val="00960F0F"/>
    <w:rsid w:val="00961082"/>
    <w:rsid w:val="00961219"/>
    <w:rsid w:val="00961606"/>
    <w:rsid w:val="009618A0"/>
    <w:rsid w:val="0096198F"/>
    <w:rsid w:val="00961B6C"/>
    <w:rsid w:val="00961CA8"/>
    <w:rsid w:val="0096206C"/>
    <w:rsid w:val="009622D5"/>
    <w:rsid w:val="00962371"/>
    <w:rsid w:val="00962488"/>
    <w:rsid w:val="009624F0"/>
    <w:rsid w:val="0096262B"/>
    <w:rsid w:val="009627DC"/>
    <w:rsid w:val="00962DF2"/>
    <w:rsid w:val="0096307C"/>
    <w:rsid w:val="0096351A"/>
    <w:rsid w:val="00963A4D"/>
    <w:rsid w:val="00963E83"/>
    <w:rsid w:val="00963FBE"/>
    <w:rsid w:val="0096416D"/>
    <w:rsid w:val="00964552"/>
    <w:rsid w:val="009645D4"/>
    <w:rsid w:val="0096490E"/>
    <w:rsid w:val="00964917"/>
    <w:rsid w:val="00964E4A"/>
    <w:rsid w:val="00964FA8"/>
    <w:rsid w:val="009653E2"/>
    <w:rsid w:val="0096552E"/>
    <w:rsid w:val="009658BD"/>
    <w:rsid w:val="00965A35"/>
    <w:rsid w:val="00965D15"/>
    <w:rsid w:val="00965EFF"/>
    <w:rsid w:val="009667DC"/>
    <w:rsid w:val="009667E4"/>
    <w:rsid w:val="00966819"/>
    <w:rsid w:val="00966949"/>
    <w:rsid w:val="00966E43"/>
    <w:rsid w:val="009672E6"/>
    <w:rsid w:val="0096732B"/>
    <w:rsid w:val="00967368"/>
    <w:rsid w:val="009673E6"/>
    <w:rsid w:val="009674A8"/>
    <w:rsid w:val="0096751A"/>
    <w:rsid w:val="0096770D"/>
    <w:rsid w:val="00967782"/>
    <w:rsid w:val="0096787D"/>
    <w:rsid w:val="00967903"/>
    <w:rsid w:val="0096795F"/>
    <w:rsid w:val="00967978"/>
    <w:rsid w:val="00967ED7"/>
    <w:rsid w:val="00967F1B"/>
    <w:rsid w:val="00967FFC"/>
    <w:rsid w:val="009701D6"/>
    <w:rsid w:val="009702B3"/>
    <w:rsid w:val="009704D0"/>
    <w:rsid w:val="00970592"/>
    <w:rsid w:val="00970601"/>
    <w:rsid w:val="00970640"/>
    <w:rsid w:val="009707C5"/>
    <w:rsid w:val="00970A97"/>
    <w:rsid w:val="00970E51"/>
    <w:rsid w:val="0097117D"/>
    <w:rsid w:val="009714F7"/>
    <w:rsid w:val="0097157C"/>
    <w:rsid w:val="00971636"/>
    <w:rsid w:val="009717D6"/>
    <w:rsid w:val="009719A7"/>
    <w:rsid w:val="0097219C"/>
    <w:rsid w:val="00972449"/>
    <w:rsid w:val="00972483"/>
    <w:rsid w:val="009725B6"/>
    <w:rsid w:val="00972619"/>
    <w:rsid w:val="00972805"/>
    <w:rsid w:val="00972C0F"/>
    <w:rsid w:val="00972C96"/>
    <w:rsid w:val="00972E2B"/>
    <w:rsid w:val="00972F2E"/>
    <w:rsid w:val="009731FF"/>
    <w:rsid w:val="00973364"/>
    <w:rsid w:val="00973775"/>
    <w:rsid w:val="0097385F"/>
    <w:rsid w:val="00973A9B"/>
    <w:rsid w:val="00973DC1"/>
    <w:rsid w:val="00973E7B"/>
    <w:rsid w:val="00973FE8"/>
    <w:rsid w:val="009742C3"/>
    <w:rsid w:val="00974363"/>
    <w:rsid w:val="0097455A"/>
    <w:rsid w:val="009748E0"/>
    <w:rsid w:val="00974C02"/>
    <w:rsid w:val="00975240"/>
    <w:rsid w:val="00975306"/>
    <w:rsid w:val="00975544"/>
    <w:rsid w:val="00975687"/>
    <w:rsid w:val="00975AFB"/>
    <w:rsid w:val="00975EC3"/>
    <w:rsid w:val="00975EF1"/>
    <w:rsid w:val="00975F8B"/>
    <w:rsid w:val="0097606B"/>
    <w:rsid w:val="009763FF"/>
    <w:rsid w:val="00976445"/>
    <w:rsid w:val="009769C8"/>
    <w:rsid w:val="00976C06"/>
    <w:rsid w:val="00976C5F"/>
    <w:rsid w:val="00976CA6"/>
    <w:rsid w:val="00976D93"/>
    <w:rsid w:val="00976D9F"/>
    <w:rsid w:val="00976E13"/>
    <w:rsid w:val="009771BB"/>
    <w:rsid w:val="009771D9"/>
    <w:rsid w:val="009771E6"/>
    <w:rsid w:val="0097733D"/>
    <w:rsid w:val="00977639"/>
    <w:rsid w:val="009776A9"/>
    <w:rsid w:val="00977710"/>
    <w:rsid w:val="0097780C"/>
    <w:rsid w:val="0097780D"/>
    <w:rsid w:val="0097784D"/>
    <w:rsid w:val="00977867"/>
    <w:rsid w:val="00977B0D"/>
    <w:rsid w:val="00977B5A"/>
    <w:rsid w:val="00977E19"/>
    <w:rsid w:val="00977FEA"/>
    <w:rsid w:val="00980045"/>
    <w:rsid w:val="009800E8"/>
    <w:rsid w:val="009802BE"/>
    <w:rsid w:val="009803C9"/>
    <w:rsid w:val="00980414"/>
    <w:rsid w:val="00980502"/>
    <w:rsid w:val="009805AA"/>
    <w:rsid w:val="00980633"/>
    <w:rsid w:val="00980836"/>
    <w:rsid w:val="00980A59"/>
    <w:rsid w:val="00980D79"/>
    <w:rsid w:val="00980E7D"/>
    <w:rsid w:val="00980EA2"/>
    <w:rsid w:val="00981461"/>
    <w:rsid w:val="009815B5"/>
    <w:rsid w:val="009818A9"/>
    <w:rsid w:val="00981AAB"/>
    <w:rsid w:val="00981B20"/>
    <w:rsid w:val="00981E8E"/>
    <w:rsid w:val="00982123"/>
    <w:rsid w:val="00982201"/>
    <w:rsid w:val="0098229D"/>
    <w:rsid w:val="00982321"/>
    <w:rsid w:val="009826AE"/>
    <w:rsid w:val="009827C8"/>
    <w:rsid w:val="00982CFD"/>
    <w:rsid w:val="009831FD"/>
    <w:rsid w:val="009832B6"/>
    <w:rsid w:val="00983447"/>
    <w:rsid w:val="0098355C"/>
    <w:rsid w:val="00983560"/>
    <w:rsid w:val="009836EF"/>
    <w:rsid w:val="0098375E"/>
    <w:rsid w:val="0098385D"/>
    <w:rsid w:val="00983875"/>
    <w:rsid w:val="00983B33"/>
    <w:rsid w:val="00983FBB"/>
    <w:rsid w:val="0098428E"/>
    <w:rsid w:val="00984411"/>
    <w:rsid w:val="00984524"/>
    <w:rsid w:val="00984576"/>
    <w:rsid w:val="0098477F"/>
    <w:rsid w:val="0098478C"/>
    <w:rsid w:val="009847A5"/>
    <w:rsid w:val="009848B1"/>
    <w:rsid w:val="0098499E"/>
    <w:rsid w:val="009849C3"/>
    <w:rsid w:val="00984A3A"/>
    <w:rsid w:val="00984CBB"/>
    <w:rsid w:val="00984E31"/>
    <w:rsid w:val="00985142"/>
    <w:rsid w:val="009852D6"/>
    <w:rsid w:val="009856B7"/>
    <w:rsid w:val="00985871"/>
    <w:rsid w:val="00985920"/>
    <w:rsid w:val="00985C51"/>
    <w:rsid w:val="00985D43"/>
    <w:rsid w:val="009860E1"/>
    <w:rsid w:val="009862CC"/>
    <w:rsid w:val="00986413"/>
    <w:rsid w:val="009864FC"/>
    <w:rsid w:val="00986685"/>
    <w:rsid w:val="009866D2"/>
    <w:rsid w:val="00986709"/>
    <w:rsid w:val="0098688F"/>
    <w:rsid w:val="009868A2"/>
    <w:rsid w:val="00986BB3"/>
    <w:rsid w:val="00986C55"/>
    <w:rsid w:val="00986CDC"/>
    <w:rsid w:val="00986D9B"/>
    <w:rsid w:val="0098709F"/>
    <w:rsid w:val="009870E4"/>
    <w:rsid w:val="0098713D"/>
    <w:rsid w:val="00987287"/>
    <w:rsid w:val="009873E3"/>
    <w:rsid w:val="00987731"/>
    <w:rsid w:val="00987764"/>
    <w:rsid w:val="009878C4"/>
    <w:rsid w:val="00987907"/>
    <w:rsid w:val="009879FC"/>
    <w:rsid w:val="00987A5F"/>
    <w:rsid w:val="00987B4F"/>
    <w:rsid w:val="00987C06"/>
    <w:rsid w:val="00987C91"/>
    <w:rsid w:val="00987EA9"/>
    <w:rsid w:val="00987EC5"/>
    <w:rsid w:val="0099004F"/>
    <w:rsid w:val="009901C9"/>
    <w:rsid w:val="0099046E"/>
    <w:rsid w:val="00990761"/>
    <w:rsid w:val="00990987"/>
    <w:rsid w:val="00990A97"/>
    <w:rsid w:val="00990AD1"/>
    <w:rsid w:val="00990B2C"/>
    <w:rsid w:val="00990BA8"/>
    <w:rsid w:val="00990D84"/>
    <w:rsid w:val="00990D9A"/>
    <w:rsid w:val="00990DDE"/>
    <w:rsid w:val="00990E95"/>
    <w:rsid w:val="00990F2D"/>
    <w:rsid w:val="0099112B"/>
    <w:rsid w:val="009914EC"/>
    <w:rsid w:val="009919B6"/>
    <w:rsid w:val="00991A4B"/>
    <w:rsid w:val="00991B9D"/>
    <w:rsid w:val="00991BAE"/>
    <w:rsid w:val="00991C96"/>
    <w:rsid w:val="00991CED"/>
    <w:rsid w:val="00991F1C"/>
    <w:rsid w:val="0099206E"/>
    <w:rsid w:val="009924B8"/>
    <w:rsid w:val="00992857"/>
    <w:rsid w:val="00992B9F"/>
    <w:rsid w:val="00992F81"/>
    <w:rsid w:val="00992F8E"/>
    <w:rsid w:val="00993065"/>
    <w:rsid w:val="0099306E"/>
    <w:rsid w:val="009930D1"/>
    <w:rsid w:val="00993105"/>
    <w:rsid w:val="00993537"/>
    <w:rsid w:val="0099356D"/>
    <w:rsid w:val="009935F3"/>
    <w:rsid w:val="009936EC"/>
    <w:rsid w:val="0099385E"/>
    <w:rsid w:val="00993923"/>
    <w:rsid w:val="00993E0C"/>
    <w:rsid w:val="00993FC3"/>
    <w:rsid w:val="0099407F"/>
    <w:rsid w:val="00994485"/>
    <w:rsid w:val="00994830"/>
    <w:rsid w:val="00994A43"/>
    <w:rsid w:val="00994A52"/>
    <w:rsid w:val="00994E4D"/>
    <w:rsid w:val="00995099"/>
    <w:rsid w:val="009950B9"/>
    <w:rsid w:val="0099541C"/>
    <w:rsid w:val="009957B1"/>
    <w:rsid w:val="009958BC"/>
    <w:rsid w:val="00995A41"/>
    <w:rsid w:val="00995E43"/>
    <w:rsid w:val="009961E8"/>
    <w:rsid w:val="00996223"/>
    <w:rsid w:val="00996294"/>
    <w:rsid w:val="009964AF"/>
    <w:rsid w:val="00996AF6"/>
    <w:rsid w:val="00996B7E"/>
    <w:rsid w:val="00996C19"/>
    <w:rsid w:val="00996C4D"/>
    <w:rsid w:val="009975E8"/>
    <w:rsid w:val="00997944"/>
    <w:rsid w:val="00997D7C"/>
    <w:rsid w:val="009A011F"/>
    <w:rsid w:val="009A02A8"/>
    <w:rsid w:val="009A0514"/>
    <w:rsid w:val="009A0551"/>
    <w:rsid w:val="009A0692"/>
    <w:rsid w:val="009A0756"/>
    <w:rsid w:val="009A07B6"/>
    <w:rsid w:val="009A0974"/>
    <w:rsid w:val="009A0F4E"/>
    <w:rsid w:val="009A105E"/>
    <w:rsid w:val="009A10FE"/>
    <w:rsid w:val="009A13CE"/>
    <w:rsid w:val="009A143C"/>
    <w:rsid w:val="009A15BC"/>
    <w:rsid w:val="009A1662"/>
    <w:rsid w:val="009A16ED"/>
    <w:rsid w:val="009A16FB"/>
    <w:rsid w:val="009A1B18"/>
    <w:rsid w:val="009A1C32"/>
    <w:rsid w:val="009A1D0E"/>
    <w:rsid w:val="009A1E55"/>
    <w:rsid w:val="009A1FA7"/>
    <w:rsid w:val="009A20AD"/>
    <w:rsid w:val="009A20F0"/>
    <w:rsid w:val="009A227E"/>
    <w:rsid w:val="009A248A"/>
    <w:rsid w:val="009A24FF"/>
    <w:rsid w:val="009A2693"/>
    <w:rsid w:val="009A27A3"/>
    <w:rsid w:val="009A28E0"/>
    <w:rsid w:val="009A28E3"/>
    <w:rsid w:val="009A29B2"/>
    <w:rsid w:val="009A2CF1"/>
    <w:rsid w:val="009A2EE4"/>
    <w:rsid w:val="009A305B"/>
    <w:rsid w:val="009A3226"/>
    <w:rsid w:val="009A332E"/>
    <w:rsid w:val="009A3847"/>
    <w:rsid w:val="009A3BC7"/>
    <w:rsid w:val="009A3BF7"/>
    <w:rsid w:val="009A3CC8"/>
    <w:rsid w:val="009A3E90"/>
    <w:rsid w:val="009A46E5"/>
    <w:rsid w:val="009A47DA"/>
    <w:rsid w:val="009A4801"/>
    <w:rsid w:val="009A4A81"/>
    <w:rsid w:val="009A4DC2"/>
    <w:rsid w:val="009A4F70"/>
    <w:rsid w:val="009A51A5"/>
    <w:rsid w:val="009A5509"/>
    <w:rsid w:val="009A5A87"/>
    <w:rsid w:val="009A5D2C"/>
    <w:rsid w:val="009A5DC5"/>
    <w:rsid w:val="009A6172"/>
    <w:rsid w:val="009A622A"/>
    <w:rsid w:val="009A65E6"/>
    <w:rsid w:val="009A67E9"/>
    <w:rsid w:val="009A6A17"/>
    <w:rsid w:val="009A6CC4"/>
    <w:rsid w:val="009A6EFF"/>
    <w:rsid w:val="009A6F51"/>
    <w:rsid w:val="009A7039"/>
    <w:rsid w:val="009A76AA"/>
    <w:rsid w:val="009A7B22"/>
    <w:rsid w:val="009A7FC2"/>
    <w:rsid w:val="009B017D"/>
    <w:rsid w:val="009B02F2"/>
    <w:rsid w:val="009B0511"/>
    <w:rsid w:val="009B071E"/>
    <w:rsid w:val="009B08B0"/>
    <w:rsid w:val="009B0955"/>
    <w:rsid w:val="009B0B0A"/>
    <w:rsid w:val="009B0E4E"/>
    <w:rsid w:val="009B0FAB"/>
    <w:rsid w:val="009B0FAD"/>
    <w:rsid w:val="009B1202"/>
    <w:rsid w:val="009B1336"/>
    <w:rsid w:val="009B1539"/>
    <w:rsid w:val="009B1775"/>
    <w:rsid w:val="009B1864"/>
    <w:rsid w:val="009B1BC9"/>
    <w:rsid w:val="009B1C6A"/>
    <w:rsid w:val="009B1D6C"/>
    <w:rsid w:val="009B1F56"/>
    <w:rsid w:val="009B214F"/>
    <w:rsid w:val="009B239F"/>
    <w:rsid w:val="009B26DE"/>
    <w:rsid w:val="009B2899"/>
    <w:rsid w:val="009B29C8"/>
    <w:rsid w:val="009B2A19"/>
    <w:rsid w:val="009B2B7B"/>
    <w:rsid w:val="009B2CFB"/>
    <w:rsid w:val="009B2D1D"/>
    <w:rsid w:val="009B2E05"/>
    <w:rsid w:val="009B2E95"/>
    <w:rsid w:val="009B2FA8"/>
    <w:rsid w:val="009B3468"/>
    <w:rsid w:val="009B356F"/>
    <w:rsid w:val="009B3685"/>
    <w:rsid w:val="009B39D0"/>
    <w:rsid w:val="009B3C00"/>
    <w:rsid w:val="009B3CB4"/>
    <w:rsid w:val="009B3CDB"/>
    <w:rsid w:val="009B3F48"/>
    <w:rsid w:val="009B4404"/>
    <w:rsid w:val="009B4545"/>
    <w:rsid w:val="009B46F0"/>
    <w:rsid w:val="009B47B5"/>
    <w:rsid w:val="009B4AC2"/>
    <w:rsid w:val="009B4C76"/>
    <w:rsid w:val="009B4E0D"/>
    <w:rsid w:val="009B4F00"/>
    <w:rsid w:val="009B4F11"/>
    <w:rsid w:val="009B5261"/>
    <w:rsid w:val="009B52A8"/>
    <w:rsid w:val="009B5468"/>
    <w:rsid w:val="009B5519"/>
    <w:rsid w:val="009B59EB"/>
    <w:rsid w:val="009B5CA4"/>
    <w:rsid w:val="009B606A"/>
    <w:rsid w:val="009B6175"/>
    <w:rsid w:val="009B62DE"/>
    <w:rsid w:val="009B63D9"/>
    <w:rsid w:val="009B65AE"/>
    <w:rsid w:val="009B6639"/>
    <w:rsid w:val="009B679A"/>
    <w:rsid w:val="009B6A11"/>
    <w:rsid w:val="009B6B16"/>
    <w:rsid w:val="009B6C33"/>
    <w:rsid w:val="009B6C86"/>
    <w:rsid w:val="009B6CCB"/>
    <w:rsid w:val="009B6EAB"/>
    <w:rsid w:val="009B6FE5"/>
    <w:rsid w:val="009B74BF"/>
    <w:rsid w:val="009B753F"/>
    <w:rsid w:val="009B75B9"/>
    <w:rsid w:val="009B75C2"/>
    <w:rsid w:val="009B771E"/>
    <w:rsid w:val="009B7C08"/>
    <w:rsid w:val="009B7C95"/>
    <w:rsid w:val="009B7D7B"/>
    <w:rsid w:val="009C0296"/>
    <w:rsid w:val="009C02F3"/>
    <w:rsid w:val="009C05E4"/>
    <w:rsid w:val="009C05E8"/>
    <w:rsid w:val="009C0679"/>
    <w:rsid w:val="009C0A52"/>
    <w:rsid w:val="009C0ADD"/>
    <w:rsid w:val="009C0D8D"/>
    <w:rsid w:val="009C0ED8"/>
    <w:rsid w:val="009C131D"/>
    <w:rsid w:val="009C1C22"/>
    <w:rsid w:val="009C1EF1"/>
    <w:rsid w:val="009C2034"/>
    <w:rsid w:val="009C20D5"/>
    <w:rsid w:val="009C2227"/>
    <w:rsid w:val="009C266E"/>
    <w:rsid w:val="009C289E"/>
    <w:rsid w:val="009C2987"/>
    <w:rsid w:val="009C29DE"/>
    <w:rsid w:val="009C2EDD"/>
    <w:rsid w:val="009C30E4"/>
    <w:rsid w:val="009C3225"/>
    <w:rsid w:val="009C3280"/>
    <w:rsid w:val="009C335A"/>
    <w:rsid w:val="009C35DF"/>
    <w:rsid w:val="009C3763"/>
    <w:rsid w:val="009C37E7"/>
    <w:rsid w:val="009C390A"/>
    <w:rsid w:val="009C3978"/>
    <w:rsid w:val="009C3A82"/>
    <w:rsid w:val="009C3BF2"/>
    <w:rsid w:val="009C3D9D"/>
    <w:rsid w:val="009C41E3"/>
    <w:rsid w:val="009C4270"/>
    <w:rsid w:val="009C48E9"/>
    <w:rsid w:val="009C49CC"/>
    <w:rsid w:val="009C4B18"/>
    <w:rsid w:val="009C4C79"/>
    <w:rsid w:val="009C4FE3"/>
    <w:rsid w:val="009C552E"/>
    <w:rsid w:val="009C5594"/>
    <w:rsid w:val="009C57CA"/>
    <w:rsid w:val="009C58F8"/>
    <w:rsid w:val="009C5B91"/>
    <w:rsid w:val="009C5DA5"/>
    <w:rsid w:val="009C5ED2"/>
    <w:rsid w:val="009C5F3A"/>
    <w:rsid w:val="009C6001"/>
    <w:rsid w:val="009C6465"/>
    <w:rsid w:val="009C6F1E"/>
    <w:rsid w:val="009C71E3"/>
    <w:rsid w:val="009C71FF"/>
    <w:rsid w:val="009C7646"/>
    <w:rsid w:val="009C7701"/>
    <w:rsid w:val="009C7919"/>
    <w:rsid w:val="009C7A8A"/>
    <w:rsid w:val="009C7B40"/>
    <w:rsid w:val="009C7B92"/>
    <w:rsid w:val="009C7D17"/>
    <w:rsid w:val="009C7E68"/>
    <w:rsid w:val="009C7F31"/>
    <w:rsid w:val="009D013B"/>
    <w:rsid w:val="009D078E"/>
    <w:rsid w:val="009D07DA"/>
    <w:rsid w:val="009D086C"/>
    <w:rsid w:val="009D0908"/>
    <w:rsid w:val="009D099F"/>
    <w:rsid w:val="009D0A20"/>
    <w:rsid w:val="009D0DEC"/>
    <w:rsid w:val="009D1013"/>
    <w:rsid w:val="009D1418"/>
    <w:rsid w:val="009D1955"/>
    <w:rsid w:val="009D1EC7"/>
    <w:rsid w:val="009D1FFE"/>
    <w:rsid w:val="009D217C"/>
    <w:rsid w:val="009D251D"/>
    <w:rsid w:val="009D28EC"/>
    <w:rsid w:val="009D2B31"/>
    <w:rsid w:val="009D2E64"/>
    <w:rsid w:val="009D2F74"/>
    <w:rsid w:val="009D3255"/>
    <w:rsid w:val="009D3576"/>
    <w:rsid w:val="009D35A7"/>
    <w:rsid w:val="009D3E40"/>
    <w:rsid w:val="009D3ECB"/>
    <w:rsid w:val="009D4011"/>
    <w:rsid w:val="009D4572"/>
    <w:rsid w:val="009D476A"/>
    <w:rsid w:val="009D476E"/>
    <w:rsid w:val="009D4DBC"/>
    <w:rsid w:val="009D4E4E"/>
    <w:rsid w:val="009D5260"/>
    <w:rsid w:val="009D52FE"/>
    <w:rsid w:val="009D5460"/>
    <w:rsid w:val="009D54F1"/>
    <w:rsid w:val="009D573F"/>
    <w:rsid w:val="009D58A4"/>
    <w:rsid w:val="009D6332"/>
    <w:rsid w:val="009D638B"/>
    <w:rsid w:val="009D652F"/>
    <w:rsid w:val="009D68A7"/>
    <w:rsid w:val="009D68CB"/>
    <w:rsid w:val="009D694F"/>
    <w:rsid w:val="009D697E"/>
    <w:rsid w:val="009D6ABC"/>
    <w:rsid w:val="009D6B2F"/>
    <w:rsid w:val="009D6B33"/>
    <w:rsid w:val="009D6CFC"/>
    <w:rsid w:val="009D6DEC"/>
    <w:rsid w:val="009D70FE"/>
    <w:rsid w:val="009D76A9"/>
    <w:rsid w:val="009D78E6"/>
    <w:rsid w:val="009D7C52"/>
    <w:rsid w:val="009D7E45"/>
    <w:rsid w:val="009E022E"/>
    <w:rsid w:val="009E05A7"/>
    <w:rsid w:val="009E06DD"/>
    <w:rsid w:val="009E0858"/>
    <w:rsid w:val="009E0974"/>
    <w:rsid w:val="009E0C32"/>
    <w:rsid w:val="009E0D83"/>
    <w:rsid w:val="009E0E65"/>
    <w:rsid w:val="009E1026"/>
    <w:rsid w:val="009E128C"/>
    <w:rsid w:val="009E141F"/>
    <w:rsid w:val="009E1434"/>
    <w:rsid w:val="009E1B0A"/>
    <w:rsid w:val="009E1EA5"/>
    <w:rsid w:val="009E1F37"/>
    <w:rsid w:val="009E2097"/>
    <w:rsid w:val="009E2219"/>
    <w:rsid w:val="009E22E0"/>
    <w:rsid w:val="009E2A1F"/>
    <w:rsid w:val="009E2C59"/>
    <w:rsid w:val="009E2ECC"/>
    <w:rsid w:val="009E2FB5"/>
    <w:rsid w:val="009E304D"/>
    <w:rsid w:val="009E32AC"/>
    <w:rsid w:val="009E3D5F"/>
    <w:rsid w:val="009E3E5F"/>
    <w:rsid w:val="009E3E77"/>
    <w:rsid w:val="009E3EBE"/>
    <w:rsid w:val="009E41D0"/>
    <w:rsid w:val="009E42A5"/>
    <w:rsid w:val="009E443D"/>
    <w:rsid w:val="009E45DC"/>
    <w:rsid w:val="009E45DF"/>
    <w:rsid w:val="009E4A78"/>
    <w:rsid w:val="009E4B2E"/>
    <w:rsid w:val="009E4E95"/>
    <w:rsid w:val="009E50A9"/>
    <w:rsid w:val="009E50F1"/>
    <w:rsid w:val="009E53C1"/>
    <w:rsid w:val="009E53F2"/>
    <w:rsid w:val="009E54A8"/>
    <w:rsid w:val="009E54E0"/>
    <w:rsid w:val="009E57F2"/>
    <w:rsid w:val="009E5806"/>
    <w:rsid w:val="009E58D6"/>
    <w:rsid w:val="009E5961"/>
    <w:rsid w:val="009E59BE"/>
    <w:rsid w:val="009E5A9B"/>
    <w:rsid w:val="009E5E56"/>
    <w:rsid w:val="009E5F5A"/>
    <w:rsid w:val="009E5F65"/>
    <w:rsid w:val="009E5F8A"/>
    <w:rsid w:val="009E6018"/>
    <w:rsid w:val="009E6165"/>
    <w:rsid w:val="009E6776"/>
    <w:rsid w:val="009E6CEF"/>
    <w:rsid w:val="009E70A1"/>
    <w:rsid w:val="009E714E"/>
    <w:rsid w:val="009E76DB"/>
    <w:rsid w:val="009E7EB7"/>
    <w:rsid w:val="009E7F2E"/>
    <w:rsid w:val="009F0374"/>
    <w:rsid w:val="009F0378"/>
    <w:rsid w:val="009F04EB"/>
    <w:rsid w:val="009F05AE"/>
    <w:rsid w:val="009F05E5"/>
    <w:rsid w:val="009F07DA"/>
    <w:rsid w:val="009F0F24"/>
    <w:rsid w:val="009F0F41"/>
    <w:rsid w:val="009F0F7B"/>
    <w:rsid w:val="009F1162"/>
    <w:rsid w:val="009F13F4"/>
    <w:rsid w:val="009F16D9"/>
    <w:rsid w:val="009F1720"/>
    <w:rsid w:val="009F1732"/>
    <w:rsid w:val="009F193D"/>
    <w:rsid w:val="009F19D7"/>
    <w:rsid w:val="009F1AED"/>
    <w:rsid w:val="009F1D00"/>
    <w:rsid w:val="009F1D06"/>
    <w:rsid w:val="009F1E0E"/>
    <w:rsid w:val="009F1F3D"/>
    <w:rsid w:val="009F2265"/>
    <w:rsid w:val="009F2672"/>
    <w:rsid w:val="009F28D8"/>
    <w:rsid w:val="009F2DFD"/>
    <w:rsid w:val="009F3160"/>
    <w:rsid w:val="009F31E7"/>
    <w:rsid w:val="009F335D"/>
    <w:rsid w:val="009F338C"/>
    <w:rsid w:val="009F3444"/>
    <w:rsid w:val="009F3784"/>
    <w:rsid w:val="009F3836"/>
    <w:rsid w:val="009F390F"/>
    <w:rsid w:val="009F3CD0"/>
    <w:rsid w:val="009F4553"/>
    <w:rsid w:val="009F490F"/>
    <w:rsid w:val="009F4964"/>
    <w:rsid w:val="009F4B10"/>
    <w:rsid w:val="009F4DE4"/>
    <w:rsid w:val="009F4E6B"/>
    <w:rsid w:val="009F4F36"/>
    <w:rsid w:val="009F4F43"/>
    <w:rsid w:val="009F50BD"/>
    <w:rsid w:val="009F53BE"/>
    <w:rsid w:val="009F53D3"/>
    <w:rsid w:val="009F53E2"/>
    <w:rsid w:val="009F54FA"/>
    <w:rsid w:val="009F569E"/>
    <w:rsid w:val="009F56C8"/>
    <w:rsid w:val="009F58E3"/>
    <w:rsid w:val="009F5C7E"/>
    <w:rsid w:val="009F5D6A"/>
    <w:rsid w:val="009F5EF4"/>
    <w:rsid w:val="009F60A2"/>
    <w:rsid w:val="009F64FF"/>
    <w:rsid w:val="009F67AC"/>
    <w:rsid w:val="009F686E"/>
    <w:rsid w:val="009F6906"/>
    <w:rsid w:val="009F693B"/>
    <w:rsid w:val="009F6A45"/>
    <w:rsid w:val="009F6ABC"/>
    <w:rsid w:val="009F6CB2"/>
    <w:rsid w:val="009F6E86"/>
    <w:rsid w:val="009F6EC4"/>
    <w:rsid w:val="009F6F32"/>
    <w:rsid w:val="009F700B"/>
    <w:rsid w:val="009F7115"/>
    <w:rsid w:val="009F735D"/>
    <w:rsid w:val="009F754E"/>
    <w:rsid w:val="009F75FF"/>
    <w:rsid w:val="009F7612"/>
    <w:rsid w:val="009F76B1"/>
    <w:rsid w:val="009F76D5"/>
    <w:rsid w:val="009F7989"/>
    <w:rsid w:val="009F7A19"/>
    <w:rsid w:val="009F7B57"/>
    <w:rsid w:val="009F7F2D"/>
    <w:rsid w:val="00A000B3"/>
    <w:rsid w:val="00A00292"/>
    <w:rsid w:val="00A00327"/>
    <w:rsid w:val="00A003CF"/>
    <w:rsid w:val="00A008F4"/>
    <w:rsid w:val="00A00C53"/>
    <w:rsid w:val="00A00D2D"/>
    <w:rsid w:val="00A0102A"/>
    <w:rsid w:val="00A0106B"/>
    <w:rsid w:val="00A0118E"/>
    <w:rsid w:val="00A01218"/>
    <w:rsid w:val="00A0161A"/>
    <w:rsid w:val="00A0175E"/>
    <w:rsid w:val="00A01997"/>
    <w:rsid w:val="00A01FB5"/>
    <w:rsid w:val="00A0202F"/>
    <w:rsid w:val="00A020FB"/>
    <w:rsid w:val="00A02111"/>
    <w:rsid w:val="00A02189"/>
    <w:rsid w:val="00A021C9"/>
    <w:rsid w:val="00A02473"/>
    <w:rsid w:val="00A02522"/>
    <w:rsid w:val="00A0270F"/>
    <w:rsid w:val="00A0282F"/>
    <w:rsid w:val="00A02852"/>
    <w:rsid w:val="00A02D41"/>
    <w:rsid w:val="00A02EC9"/>
    <w:rsid w:val="00A031E1"/>
    <w:rsid w:val="00A0353E"/>
    <w:rsid w:val="00A03592"/>
    <w:rsid w:val="00A035CC"/>
    <w:rsid w:val="00A03A9B"/>
    <w:rsid w:val="00A03B8B"/>
    <w:rsid w:val="00A03C17"/>
    <w:rsid w:val="00A04110"/>
    <w:rsid w:val="00A0418A"/>
    <w:rsid w:val="00A04586"/>
    <w:rsid w:val="00A0459A"/>
    <w:rsid w:val="00A04618"/>
    <w:rsid w:val="00A046CA"/>
    <w:rsid w:val="00A0470D"/>
    <w:rsid w:val="00A04888"/>
    <w:rsid w:val="00A04BFE"/>
    <w:rsid w:val="00A04CA5"/>
    <w:rsid w:val="00A04EC8"/>
    <w:rsid w:val="00A04EDA"/>
    <w:rsid w:val="00A04F85"/>
    <w:rsid w:val="00A05135"/>
    <w:rsid w:val="00A05167"/>
    <w:rsid w:val="00A05189"/>
    <w:rsid w:val="00A054F4"/>
    <w:rsid w:val="00A0551D"/>
    <w:rsid w:val="00A05742"/>
    <w:rsid w:val="00A057F9"/>
    <w:rsid w:val="00A05BA8"/>
    <w:rsid w:val="00A05C1B"/>
    <w:rsid w:val="00A05DAB"/>
    <w:rsid w:val="00A06246"/>
    <w:rsid w:val="00A06355"/>
    <w:rsid w:val="00A06B33"/>
    <w:rsid w:val="00A06D2A"/>
    <w:rsid w:val="00A06E6E"/>
    <w:rsid w:val="00A07012"/>
    <w:rsid w:val="00A07614"/>
    <w:rsid w:val="00A0763B"/>
    <w:rsid w:val="00A076CB"/>
    <w:rsid w:val="00A07759"/>
    <w:rsid w:val="00A07959"/>
    <w:rsid w:val="00A07A65"/>
    <w:rsid w:val="00A07B91"/>
    <w:rsid w:val="00A07DAB"/>
    <w:rsid w:val="00A07E0B"/>
    <w:rsid w:val="00A107AB"/>
    <w:rsid w:val="00A10B5B"/>
    <w:rsid w:val="00A10D86"/>
    <w:rsid w:val="00A10E68"/>
    <w:rsid w:val="00A10FA4"/>
    <w:rsid w:val="00A110C9"/>
    <w:rsid w:val="00A1112C"/>
    <w:rsid w:val="00A11383"/>
    <w:rsid w:val="00A116E7"/>
    <w:rsid w:val="00A11788"/>
    <w:rsid w:val="00A12055"/>
    <w:rsid w:val="00A121A0"/>
    <w:rsid w:val="00A129E4"/>
    <w:rsid w:val="00A12BDF"/>
    <w:rsid w:val="00A12D03"/>
    <w:rsid w:val="00A12D19"/>
    <w:rsid w:val="00A12D70"/>
    <w:rsid w:val="00A12F65"/>
    <w:rsid w:val="00A13105"/>
    <w:rsid w:val="00A13242"/>
    <w:rsid w:val="00A1338E"/>
    <w:rsid w:val="00A13681"/>
    <w:rsid w:val="00A13A16"/>
    <w:rsid w:val="00A13C40"/>
    <w:rsid w:val="00A14091"/>
    <w:rsid w:val="00A140AD"/>
    <w:rsid w:val="00A14164"/>
    <w:rsid w:val="00A14374"/>
    <w:rsid w:val="00A14766"/>
    <w:rsid w:val="00A15011"/>
    <w:rsid w:val="00A1501C"/>
    <w:rsid w:val="00A1524F"/>
    <w:rsid w:val="00A15503"/>
    <w:rsid w:val="00A15712"/>
    <w:rsid w:val="00A15746"/>
    <w:rsid w:val="00A15760"/>
    <w:rsid w:val="00A15946"/>
    <w:rsid w:val="00A15C9B"/>
    <w:rsid w:val="00A15DFC"/>
    <w:rsid w:val="00A1622E"/>
    <w:rsid w:val="00A162C8"/>
    <w:rsid w:val="00A1640C"/>
    <w:rsid w:val="00A165D9"/>
    <w:rsid w:val="00A169BC"/>
    <w:rsid w:val="00A169EC"/>
    <w:rsid w:val="00A16EB7"/>
    <w:rsid w:val="00A17329"/>
    <w:rsid w:val="00A1776E"/>
    <w:rsid w:val="00A177F8"/>
    <w:rsid w:val="00A17A46"/>
    <w:rsid w:val="00A17A81"/>
    <w:rsid w:val="00A17E9C"/>
    <w:rsid w:val="00A20066"/>
    <w:rsid w:val="00A20088"/>
    <w:rsid w:val="00A201E7"/>
    <w:rsid w:val="00A201F0"/>
    <w:rsid w:val="00A20D5F"/>
    <w:rsid w:val="00A20E88"/>
    <w:rsid w:val="00A20EEE"/>
    <w:rsid w:val="00A21086"/>
    <w:rsid w:val="00A21098"/>
    <w:rsid w:val="00A21200"/>
    <w:rsid w:val="00A2158D"/>
    <w:rsid w:val="00A21706"/>
    <w:rsid w:val="00A21773"/>
    <w:rsid w:val="00A21829"/>
    <w:rsid w:val="00A21831"/>
    <w:rsid w:val="00A218DF"/>
    <w:rsid w:val="00A21A4B"/>
    <w:rsid w:val="00A21ABA"/>
    <w:rsid w:val="00A21D10"/>
    <w:rsid w:val="00A21DD8"/>
    <w:rsid w:val="00A221FB"/>
    <w:rsid w:val="00A2223C"/>
    <w:rsid w:val="00A225E8"/>
    <w:rsid w:val="00A225FB"/>
    <w:rsid w:val="00A226E5"/>
    <w:rsid w:val="00A22BFC"/>
    <w:rsid w:val="00A22D9F"/>
    <w:rsid w:val="00A22EF9"/>
    <w:rsid w:val="00A232ED"/>
    <w:rsid w:val="00A236E8"/>
    <w:rsid w:val="00A23943"/>
    <w:rsid w:val="00A23978"/>
    <w:rsid w:val="00A239F8"/>
    <w:rsid w:val="00A23AAD"/>
    <w:rsid w:val="00A23D70"/>
    <w:rsid w:val="00A23E5B"/>
    <w:rsid w:val="00A23FFF"/>
    <w:rsid w:val="00A2403F"/>
    <w:rsid w:val="00A2474D"/>
    <w:rsid w:val="00A24751"/>
    <w:rsid w:val="00A24CE5"/>
    <w:rsid w:val="00A24F80"/>
    <w:rsid w:val="00A25178"/>
    <w:rsid w:val="00A253F9"/>
    <w:rsid w:val="00A25614"/>
    <w:rsid w:val="00A25979"/>
    <w:rsid w:val="00A25D11"/>
    <w:rsid w:val="00A25D6F"/>
    <w:rsid w:val="00A25E7C"/>
    <w:rsid w:val="00A26468"/>
    <w:rsid w:val="00A264AA"/>
    <w:rsid w:val="00A26727"/>
    <w:rsid w:val="00A26B79"/>
    <w:rsid w:val="00A26D4B"/>
    <w:rsid w:val="00A26F9D"/>
    <w:rsid w:val="00A2742B"/>
    <w:rsid w:val="00A27437"/>
    <w:rsid w:val="00A27469"/>
    <w:rsid w:val="00A274EE"/>
    <w:rsid w:val="00A274FB"/>
    <w:rsid w:val="00A2752E"/>
    <w:rsid w:val="00A277F1"/>
    <w:rsid w:val="00A278F8"/>
    <w:rsid w:val="00A27B41"/>
    <w:rsid w:val="00A27B5A"/>
    <w:rsid w:val="00A30128"/>
    <w:rsid w:val="00A30257"/>
    <w:rsid w:val="00A30438"/>
    <w:rsid w:val="00A305F1"/>
    <w:rsid w:val="00A306BC"/>
    <w:rsid w:val="00A306D3"/>
    <w:rsid w:val="00A30C5D"/>
    <w:rsid w:val="00A30FA3"/>
    <w:rsid w:val="00A312C5"/>
    <w:rsid w:val="00A31377"/>
    <w:rsid w:val="00A319FC"/>
    <w:rsid w:val="00A31B3F"/>
    <w:rsid w:val="00A31B7D"/>
    <w:rsid w:val="00A31C28"/>
    <w:rsid w:val="00A31C9A"/>
    <w:rsid w:val="00A31DAD"/>
    <w:rsid w:val="00A31FD6"/>
    <w:rsid w:val="00A320C8"/>
    <w:rsid w:val="00A32175"/>
    <w:rsid w:val="00A321FF"/>
    <w:rsid w:val="00A323F8"/>
    <w:rsid w:val="00A32403"/>
    <w:rsid w:val="00A3245B"/>
    <w:rsid w:val="00A32726"/>
    <w:rsid w:val="00A327A7"/>
    <w:rsid w:val="00A3288A"/>
    <w:rsid w:val="00A328C8"/>
    <w:rsid w:val="00A32D2B"/>
    <w:rsid w:val="00A3309D"/>
    <w:rsid w:val="00A331E6"/>
    <w:rsid w:val="00A331EA"/>
    <w:rsid w:val="00A339DF"/>
    <w:rsid w:val="00A33AAA"/>
    <w:rsid w:val="00A33D3E"/>
    <w:rsid w:val="00A33DBE"/>
    <w:rsid w:val="00A34068"/>
    <w:rsid w:val="00A34156"/>
    <w:rsid w:val="00A3417C"/>
    <w:rsid w:val="00A3425A"/>
    <w:rsid w:val="00A3425B"/>
    <w:rsid w:val="00A343D9"/>
    <w:rsid w:val="00A34452"/>
    <w:rsid w:val="00A34585"/>
    <w:rsid w:val="00A34659"/>
    <w:rsid w:val="00A34A04"/>
    <w:rsid w:val="00A34AC5"/>
    <w:rsid w:val="00A34B0F"/>
    <w:rsid w:val="00A34D32"/>
    <w:rsid w:val="00A35019"/>
    <w:rsid w:val="00A350A6"/>
    <w:rsid w:val="00A35293"/>
    <w:rsid w:val="00A35698"/>
    <w:rsid w:val="00A35727"/>
    <w:rsid w:val="00A357BE"/>
    <w:rsid w:val="00A3580B"/>
    <w:rsid w:val="00A35876"/>
    <w:rsid w:val="00A35981"/>
    <w:rsid w:val="00A35B74"/>
    <w:rsid w:val="00A3608D"/>
    <w:rsid w:val="00A3615D"/>
    <w:rsid w:val="00A36770"/>
    <w:rsid w:val="00A367A6"/>
    <w:rsid w:val="00A3706C"/>
    <w:rsid w:val="00A370A6"/>
    <w:rsid w:val="00A37130"/>
    <w:rsid w:val="00A371DE"/>
    <w:rsid w:val="00A372BA"/>
    <w:rsid w:val="00A373A6"/>
    <w:rsid w:val="00A374E6"/>
    <w:rsid w:val="00A37817"/>
    <w:rsid w:val="00A37A74"/>
    <w:rsid w:val="00A37AD4"/>
    <w:rsid w:val="00A37B38"/>
    <w:rsid w:val="00A37D84"/>
    <w:rsid w:val="00A40135"/>
    <w:rsid w:val="00A40169"/>
    <w:rsid w:val="00A4026A"/>
    <w:rsid w:val="00A4037F"/>
    <w:rsid w:val="00A4040D"/>
    <w:rsid w:val="00A40645"/>
    <w:rsid w:val="00A406CB"/>
    <w:rsid w:val="00A40795"/>
    <w:rsid w:val="00A40907"/>
    <w:rsid w:val="00A409E3"/>
    <w:rsid w:val="00A40DD6"/>
    <w:rsid w:val="00A40E77"/>
    <w:rsid w:val="00A410CD"/>
    <w:rsid w:val="00A41302"/>
    <w:rsid w:val="00A413EE"/>
    <w:rsid w:val="00A415CD"/>
    <w:rsid w:val="00A41776"/>
    <w:rsid w:val="00A41811"/>
    <w:rsid w:val="00A41A03"/>
    <w:rsid w:val="00A41A2D"/>
    <w:rsid w:val="00A41C6F"/>
    <w:rsid w:val="00A422C4"/>
    <w:rsid w:val="00A42A43"/>
    <w:rsid w:val="00A42BC7"/>
    <w:rsid w:val="00A42C30"/>
    <w:rsid w:val="00A42C74"/>
    <w:rsid w:val="00A42D49"/>
    <w:rsid w:val="00A42D97"/>
    <w:rsid w:val="00A42DA5"/>
    <w:rsid w:val="00A431B6"/>
    <w:rsid w:val="00A4333F"/>
    <w:rsid w:val="00A4342F"/>
    <w:rsid w:val="00A43472"/>
    <w:rsid w:val="00A437D0"/>
    <w:rsid w:val="00A43821"/>
    <w:rsid w:val="00A43854"/>
    <w:rsid w:val="00A43915"/>
    <w:rsid w:val="00A43988"/>
    <w:rsid w:val="00A439C5"/>
    <w:rsid w:val="00A43A9A"/>
    <w:rsid w:val="00A43B95"/>
    <w:rsid w:val="00A44105"/>
    <w:rsid w:val="00A4437C"/>
    <w:rsid w:val="00A44926"/>
    <w:rsid w:val="00A44ACF"/>
    <w:rsid w:val="00A44B0E"/>
    <w:rsid w:val="00A44B9C"/>
    <w:rsid w:val="00A451B9"/>
    <w:rsid w:val="00A451D4"/>
    <w:rsid w:val="00A452EB"/>
    <w:rsid w:val="00A45483"/>
    <w:rsid w:val="00A4552C"/>
    <w:rsid w:val="00A45C92"/>
    <w:rsid w:val="00A45DBD"/>
    <w:rsid w:val="00A46127"/>
    <w:rsid w:val="00A4616A"/>
    <w:rsid w:val="00A463C0"/>
    <w:rsid w:val="00A464A1"/>
    <w:rsid w:val="00A4675B"/>
    <w:rsid w:val="00A46B6E"/>
    <w:rsid w:val="00A46D2D"/>
    <w:rsid w:val="00A46F4D"/>
    <w:rsid w:val="00A470EF"/>
    <w:rsid w:val="00A47114"/>
    <w:rsid w:val="00A4716C"/>
    <w:rsid w:val="00A471AA"/>
    <w:rsid w:val="00A473DF"/>
    <w:rsid w:val="00A479A6"/>
    <w:rsid w:val="00A47D0C"/>
    <w:rsid w:val="00A47E4F"/>
    <w:rsid w:val="00A47F77"/>
    <w:rsid w:val="00A5041D"/>
    <w:rsid w:val="00A5042A"/>
    <w:rsid w:val="00A50572"/>
    <w:rsid w:val="00A5070F"/>
    <w:rsid w:val="00A50831"/>
    <w:rsid w:val="00A50CAA"/>
    <w:rsid w:val="00A50F06"/>
    <w:rsid w:val="00A50FBE"/>
    <w:rsid w:val="00A51011"/>
    <w:rsid w:val="00A5110C"/>
    <w:rsid w:val="00A51404"/>
    <w:rsid w:val="00A5141F"/>
    <w:rsid w:val="00A5170E"/>
    <w:rsid w:val="00A519CE"/>
    <w:rsid w:val="00A519DE"/>
    <w:rsid w:val="00A51C61"/>
    <w:rsid w:val="00A51F43"/>
    <w:rsid w:val="00A52082"/>
    <w:rsid w:val="00A520F1"/>
    <w:rsid w:val="00A521BF"/>
    <w:rsid w:val="00A5246E"/>
    <w:rsid w:val="00A525F3"/>
    <w:rsid w:val="00A52923"/>
    <w:rsid w:val="00A52BCC"/>
    <w:rsid w:val="00A52C73"/>
    <w:rsid w:val="00A52EB1"/>
    <w:rsid w:val="00A5305A"/>
    <w:rsid w:val="00A53116"/>
    <w:rsid w:val="00A531F5"/>
    <w:rsid w:val="00A5329D"/>
    <w:rsid w:val="00A534E7"/>
    <w:rsid w:val="00A5373E"/>
    <w:rsid w:val="00A53C15"/>
    <w:rsid w:val="00A53F9A"/>
    <w:rsid w:val="00A54333"/>
    <w:rsid w:val="00A546CD"/>
    <w:rsid w:val="00A5472D"/>
    <w:rsid w:val="00A54757"/>
    <w:rsid w:val="00A54AC9"/>
    <w:rsid w:val="00A54D28"/>
    <w:rsid w:val="00A54DAF"/>
    <w:rsid w:val="00A551A8"/>
    <w:rsid w:val="00A55512"/>
    <w:rsid w:val="00A5564B"/>
    <w:rsid w:val="00A55A24"/>
    <w:rsid w:val="00A55A76"/>
    <w:rsid w:val="00A55B20"/>
    <w:rsid w:val="00A55C61"/>
    <w:rsid w:val="00A55CA4"/>
    <w:rsid w:val="00A561F6"/>
    <w:rsid w:val="00A56211"/>
    <w:rsid w:val="00A56AD2"/>
    <w:rsid w:val="00A56B5E"/>
    <w:rsid w:val="00A570FF"/>
    <w:rsid w:val="00A573EA"/>
    <w:rsid w:val="00A576CD"/>
    <w:rsid w:val="00A5790B"/>
    <w:rsid w:val="00A579A4"/>
    <w:rsid w:val="00A57DA7"/>
    <w:rsid w:val="00A57DFC"/>
    <w:rsid w:val="00A57F24"/>
    <w:rsid w:val="00A57F85"/>
    <w:rsid w:val="00A604DD"/>
    <w:rsid w:val="00A607DA"/>
    <w:rsid w:val="00A60CBE"/>
    <w:rsid w:val="00A60DC1"/>
    <w:rsid w:val="00A60E43"/>
    <w:rsid w:val="00A611E2"/>
    <w:rsid w:val="00A6132E"/>
    <w:rsid w:val="00A6144B"/>
    <w:rsid w:val="00A61A5F"/>
    <w:rsid w:val="00A61CA9"/>
    <w:rsid w:val="00A61F8A"/>
    <w:rsid w:val="00A6203A"/>
    <w:rsid w:val="00A62074"/>
    <w:rsid w:val="00A621E8"/>
    <w:rsid w:val="00A6227A"/>
    <w:rsid w:val="00A62856"/>
    <w:rsid w:val="00A62CAB"/>
    <w:rsid w:val="00A62D1A"/>
    <w:rsid w:val="00A62EA5"/>
    <w:rsid w:val="00A63052"/>
    <w:rsid w:val="00A63129"/>
    <w:rsid w:val="00A63137"/>
    <w:rsid w:val="00A63246"/>
    <w:rsid w:val="00A63295"/>
    <w:rsid w:val="00A632A1"/>
    <w:rsid w:val="00A6333F"/>
    <w:rsid w:val="00A63551"/>
    <w:rsid w:val="00A63698"/>
    <w:rsid w:val="00A6389A"/>
    <w:rsid w:val="00A638CF"/>
    <w:rsid w:val="00A63C7B"/>
    <w:rsid w:val="00A63D70"/>
    <w:rsid w:val="00A63E35"/>
    <w:rsid w:val="00A6441E"/>
    <w:rsid w:val="00A64600"/>
    <w:rsid w:val="00A64706"/>
    <w:rsid w:val="00A64955"/>
    <w:rsid w:val="00A64A68"/>
    <w:rsid w:val="00A64B26"/>
    <w:rsid w:val="00A64BB3"/>
    <w:rsid w:val="00A64BF7"/>
    <w:rsid w:val="00A650ED"/>
    <w:rsid w:val="00A65273"/>
    <w:rsid w:val="00A65413"/>
    <w:rsid w:val="00A65792"/>
    <w:rsid w:val="00A657AA"/>
    <w:rsid w:val="00A657ED"/>
    <w:rsid w:val="00A659E7"/>
    <w:rsid w:val="00A65DE7"/>
    <w:rsid w:val="00A65DFF"/>
    <w:rsid w:val="00A660A7"/>
    <w:rsid w:val="00A664DA"/>
    <w:rsid w:val="00A66537"/>
    <w:rsid w:val="00A66693"/>
    <w:rsid w:val="00A66760"/>
    <w:rsid w:val="00A667F9"/>
    <w:rsid w:val="00A6685A"/>
    <w:rsid w:val="00A669C3"/>
    <w:rsid w:val="00A66B68"/>
    <w:rsid w:val="00A66F48"/>
    <w:rsid w:val="00A66FDE"/>
    <w:rsid w:val="00A6747D"/>
    <w:rsid w:val="00A67673"/>
    <w:rsid w:val="00A67754"/>
    <w:rsid w:val="00A677DF"/>
    <w:rsid w:val="00A678FA"/>
    <w:rsid w:val="00A67907"/>
    <w:rsid w:val="00A67942"/>
    <w:rsid w:val="00A6797C"/>
    <w:rsid w:val="00A67C12"/>
    <w:rsid w:val="00A67CF5"/>
    <w:rsid w:val="00A67D92"/>
    <w:rsid w:val="00A67F0C"/>
    <w:rsid w:val="00A67F13"/>
    <w:rsid w:val="00A70078"/>
    <w:rsid w:val="00A7016C"/>
    <w:rsid w:val="00A701FD"/>
    <w:rsid w:val="00A705E6"/>
    <w:rsid w:val="00A706F8"/>
    <w:rsid w:val="00A70728"/>
    <w:rsid w:val="00A7083D"/>
    <w:rsid w:val="00A70AD4"/>
    <w:rsid w:val="00A70BF2"/>
    <w:rsid w:val="00A70C36"/>
    <w:rsid w:val="00A70F91"/>
    <w:rsid w:val="00A71030"/>
    <w:rsid w:val="00A71046"/>
    <w:rsid w:val="00A7114A"/>
    <w:rsid w:val="00A71698"/>
    <w:rsid w:val="00A71C7C"/>
    <w:rsid w:val="00A71E7F"/>
    <w:rsid w:val="00A722CB"/>
    <w:rsid w:val="00A72370"/>
    <w:rsid w:val="00A725E7"/>
    <w:rsid w:val="00A7260E"/>
    <w:rsid w:val="00A72611"/>
    <w:rsid w:val="00A72759"/>
    <w:rsid w:val="00A72765"/>
    <w:rsid w:val="00A72786"/>
    <w:rsid w:val="00A72A98"/>
    <w:rsid w:val="00A72BC2"/>
    <w:rsid w:val="00A72CA1"/>
    <w:rsid w:val="00A7309D"/>
    <w:rsid w:val="00A73115"/>
    <w:rsid w:val="00A7340D"/>
    <w:rsid w:val="00A73545"/>
    <w:rsid w:val="00A7360A"/>
    <w:rsid w:val="00A73617"/>
    <w:rsid w:val="00A73922"/>
    <w:rsid w:val="00A73D4F"/>
    <w:rsid w:val="00A73DCA"/>
    <w:rsid w:val="00A73F24"/>
    <w:rsid w:val="00A73FB4"/>
    <w:rsid w:val="00A73FD4"/>
    <w:rsid w:val="00A7411C"/>
    <w:rsid w:val="00A7417C"/>
    <w:rsid w:val="00A74302"/>
    <w:rsid w:val="00A7430D"/>
    <w:rsid w:val="00A74347"/>
    <w:rsid w:val="00A744EE"/>
    <w:rsid w:val="00A7462F"/>
    <w:rsid w:val="00A74B87"/>
    <w:rsid w:val="00A74E5D"/>
    <w:rsid w:val="00A74EC8"/>
    <w:rsid w:val="00A7538D"/>
    <w:rsid w:val="00A75DF4"/>
    <w:rsid w:val="00A75EED"/>
    <w:rsid w:val="00A761B4"/>
    <w:rsid w:val="00A76692"/>
    <w:rsid w:val="00A76774"/>
    <w:rsid w:val="00A7684F"/>
    <w:rsid w:val="00A76B1D"/>
    <w:rsid w:val="00A76CCD"/>
    <w:rsid w:val="00A76E80"/>
    <w:rsid w:val="00A76EEC"/>
    <w:rsid w:val="00A76FB3"/>
    <w:rsid w:val="00A77010"/>
    <w:rsid w:val="00A77082"/>
    <w:rsid w:val="00A7717E"/>
    <w:rsid w:val="00A77637"/>
    <w:rsid w:val="00A77664"/>
    <w:rsid w:val="00A7774F"/>
    <w:rsid w:val="00A77A92"/>
    <w:rsid w:val="00A77B79"/>
    <w:rsid w:val="00A77D3B"/>
    <w:rsid w:val="00A80167"/>
    <w:rsid w:val="00A801CD"/>
    <w:rsid w:val="00A80238"/>
    <w:rsid w:val="00A80543"/>
    <w:rsid w:val="00A8069F"/>
    <w:rsid w:val="00A806D5"/>
    <w:rsid w:val="00A80BBA"/>
    <w:rsid w:val="00A80CA3"/>
    <w:rsid w:val="00A810B3"/>
    <w:rsid w:val="00A812A7"/>
    <w:rsid w:val="00A812D5"/>
    <w:rsid w:val="00A81567"/>
    <w:rsid w:val="00A8168D"/>
    <w:rsid w:val="00A818CC"/>
    <w:rsid w:val="00A81A15"/>
    <w:rsid w:val="00A81B8A"/>
    <w:rsid w:val="00A820FE"/>
    <w:rsid w:val="00A82125"/>
    <w:rsid w:val="00A824C7"/>
    <w:rsid w:val="00A82BC0"/>
    <w:rsid w:val="00A82BF0"/>
    <w:rsid w:val="00A82F35"/>
    <w:rsid w:val="00A830C3"/>
    <w:rsid w:val="00A83481"/>
    <w:rsid w:val="00A8367B"/>
    <w:rsid w:val="00A83699"/>
    <w:rsid w:val="00A837BE"/>
    <w:rsid w:val="00A838F6"/>
    <w:rsid w:val="00A8391D"/>
    <w:rsid w:val="00A83AF3"/>
    <w:rsid w:val="00A83D7F"/>
    <w:rsid w:val="00A83DDF"/>
    <w:rsid w:val="00A83E96"/>
    <w:rsid w:val="00A83EBC"/>
    <w:rsid w:val="00A83FC9"/>
    <w:rsid w:val="00A8401D"/>
    <w:rsid w:val="00A844F6"/>
    <w:rsid w:val="00A84A49"/>
    <w:rsid w:val="00A84BFB"/>
    <w:rsid w:val="00A84C07"/>
    <w:rsid w:val="00A84C35"/>
    <w:rsid w:val="00A8515B"/>
    <w:rsid w:val="00A851FE"/>
    <w:rsid w:val="00A853C6"/>
    <w:rsid w:val="00A857B2"/>
    <w:rsid w:val="00A858E9"/>
    <w:rsid w:val="00A859F1"/>
    <w:rsid w:val="00A85BBA"/>
    <w:rsid w:val="00A85D3A"/>
    <w:rsid w:val="00A86202"/>
    <w:rsid w:val="00A862A1"/>
    <w:rsid w:val="00A865CD"/>
    <w:rsid w:val="00A86999"/>
    <w:rsid w:val="00A86DBD"/>
    <w:rsid w:val="00A86F77"/>
    <w:rsid w:val="00A86FAF"/>
    <w:rsid w:val="00A870A4"/>
    <w:rsid w:val="00A8790C"/>
    <w:rsid w:val="00A87B34"/>
    <w:rsid w:val="00A87BD6"/>
    <w:rsid w:val="00A87EC4"/>
    <w:rsid w:val="00A87F2C"/>
    <w:rsid w:val="00A87F74"/>
    <w:rsid w:val="00A90044"/>
    <w:rsid w:val="00A9056B"/>
    <w:rsid w:val="00A905CD"/>
    <w:rsid w:val="00A907A8"/>
    <w:rsid w:val="00A90887"/>
    <w:rsid w:val="00A909E9"/>
    <w:rsid w:val="00A90B0D"/>
    <w:rsid w:val="00A90BCE"/>
    <w:rsid w:val="00A90C3F"/>
    <w:rsid w:val="00A90CF8"/>
    <w:rsid w:val="00A90D32"/>
    <w:rsid w:val="00A90D50"/>
    <w:rsid w:val="00A90E67"/>
    <w:rsid w:val="00A90F91"/>
    <w:rsid w:val="00A910E5"/>
    <w:rsid w:val="00A912E3"/>
    <w:rsid w:val="00A9137F"/>
    <w:rsid w:val="00A913FD"/>
    <w:rsid w:val="00A91455"/>
    <w:rsid w:val="00A914D5"/>
    <w:rsid w:val="00A915DE"/>
    <w:rsid w:val="00A91712"/>
    <w:rsid w:val="00A918F1"/>
    <w:rsid w:val="00A91B1C"/>
    <w:rsid w:val="00A91F6F"/>
    <w:rsid w:val="00A91FF9"/>
    <w:rsid w:val="00A92170"/>
    <w:rsid w:val="00A92414"/>
    <w:rsid w:val="00A92B33"/>
    <w:rsid w:val="00A92BE4"/>
    <w:rsid w:val="00A93756"/>
    <w:rsid w:val="00A93E31"/>
    <w:rsid w:val="00A945BA"/>
    <w:rsid w:val="00A94613"/>
    <w:rsid w:val="00A946CC"/>
    <w:rsid w:val="00A94770"/>
    <w:rsid w:val="00A9478E"/>
    <w:rsid w:val="00A949D1"/>
    <w:rsid w:val="00A94C29"/>
    <w:rsid w:val="00A94EB1"/>
    <w:rsid w:val="00A94EC3"/>
    <w:rsid w:val="00A94F57"/>
    <w:rsid w:val="00A94FBB"/>
    <w:rsid w:val="00A9505D"/>
    <w:rsid w:val="00A950FB"/>
    <w:rsid w:val="00A95323"/>
    <w:rsid w:val="00A955AE"/>
    <w:rsid w:val="00A95AC7"/>
    <w:rsid w:val="00A95B16"/>
    <w:rsid w:val="00A95C89"/>
    <w:rsid w:val="00A95C9C"/>
    <w:rsid w:val="00A95D7A"/>
    <w:rsid w:val="00A95E7F"/>
    <w:rsid w:val="00A9620B"/>
    <w:rsid w:val="00A963A7"/>
    <w:rsid w:val="00A965AF"/>
    <w:rsid w:val="00A967F7"/>
    <w:rsid w:val="00A96987"/>
    <w:rsid w:val="00A96B12"/>
    <w:rsid w:val="00A96BA3"/>
    <w:rsid w:val="00A96C3C"/>
    <w:rsid w:val="00A96D79"/>
    <w:rsid w:val="00A96DFE"/>
    <w:rsid w:val="00A96F24"/>
    <w:rsid w:val="00A96F3B"/>
    <w:rsid w:val="00A97092"/>
    <w:rsid w:val="00A97216"/>
    <w:rsid w:val="00A973AA"/>
    <w:rsid w:val="00A974A3"/>
    <w:rsid w:val="00A9753B"/>
    <w:rsid w:val="00A97B5B"/>
    <w:rsid w:val="00A97E3F"/>
    <w:rsid w:val="00AA00D0"/>
    <w:rsid w:val="00AA04F0"/>
    <w:rsid w:val="00AA0503"/>
    <w:rsid w:val="00AA0700"/>
    <w:rsid w:val="00AA0938"/>
    <w:rsid w:val="00AA0F48"/>
    <w:rsid w:val="00AA110C"/>
    <w:rsid w:val="00AA1391"/>
    <w:rsid w:val="00AA141F"/>
    <w:rsid w:val="00AA1552"/>
    <w:rsid w:val="00AA16B6"/>
    <w:rsid w:val="00AA18E2"/>
    <w:rsid w:val="00AA1B15"/>
    <w:rsid w:val="00AA1CA5"/>
    <w:rsid w:val="00AA1DCA"/>
    <w:rsid w:val="00AA1DFC"/>
    <w:rsid w:val="00AA23D9"/>
    <w:rsid w:val="00AA25CA"/>
    <w:rsid w:val="00AA26F9"/>
    <w:rsid w:val="00AA276B"/>
    <w:rsid w:val="00AA2809"/>
    <w:rsid w:val="00AA2A1B"/>
    <w:rsid w:val="00AA2C00"/>
    <w:rsid w:val="00AA2C80"/>
    <w:rsid w:val="00AA2EEA"/>
    <w:rsid w:val="00AA302C"/>
    <w:rsid w:val="00AA345E"/>
    <w:rsid w:val="00AA3B55"/>
    <w:rsid w:val="00AA3B59"/>
    <w:rsid w:val="00AA3D1A"/>
    <w:rsid w:val="00AA3FD7"/>
    <w:rsid w:val="00AA480F"/>
    <w:rsid w:val="00AA48A5"/>
    <w:rsid w:val="00AA4AA8"/>
    <w:rsid w:val="00AA4BDF"/>
    <w:rsid w:val="00AA4BEF"/>
    <w:rsid w:val="00AA4C52"/>
    <w:rsid w:val="00AA4D75"/>
    <w:rsid w:val="00AA4E68"/>
    <w:rsid w:val="00AA4FCE"/>
    <w:rsid w:val="00AA52A4"/>
    <w:rsid w:val="00AA5376"/>
    <w:rsid w:val="00AA5399"/>
    <w:rsid w:val="00AA5871"/>
    <w:rsid w:val="00AA5A0E"/>
    <w:rsid w:val="00AA5D7B"/>
    <w:rsid w:val="00AA5EE1"/>
    <w:rsid w:val="00AA6141"/>
    <w:rsid w:val="00AA6151"/>
    <w:rsid w:val="00AA61C6"/>
    <w:rsid w:val="00AA6558"/>
    <w:rsid w:val="00AA6ACA"/>
    <w:rsid w:val="00AA6CB5"/>
    <w:rsid w:val="00AA6DA5"/>
    <w:rsid w:val="00AA6E67"/>
    <w:rsid w:val="00AA7120"/>
    <w:rsid w:val="00AA7429"/>
    <w:rsid w:val="00AA7EBD"/>
    <w:rsid w:val="00AA7F4B"/>
    <w:rsid w:val="00AA7F51"/>
    <w:rsid w:val="00AB0120"/>
    <w:rsid w:val="00AB0144"/>
    <w:rsid w:val="00AB025E"/>
    <w:rsid w:val="00AB02C5"/>
    <w:rsid w:val="00AB05E2"/>
    <w:rsid w:val="00AB071D"/>
    <w:rsid w:val="00AB0730"/>
    <w:rsid w:val="00AB08BB"/>
    <w:rsid w:val="00AB0A80"/>
    <w:rsid w:val="00AB0DBF"/>
    <w:rsid w:val="00AB0F13"/>
    <w:rsid w:val="00AB1024"/>
    <w:rsid w:val="00AB12CA"/>
    <w:rsid w:val="00AB1396"/>
    <w:rsid w:val="00AB13B4"/>
    <w:rsid w:val="00AB160B"/>
    <w:rsid w:val="00AB1A30"/>
    <w:rsid w:val="00AB1B89"/>
    <w:rsid w:val="00AB1BD5"/>
    <w:rsid w:val="00AB1F23"/>
    <w:rsid w:val="00AB2292"/>
    <w:rsid w:val="00AB2408"/>
    <w:rsid w:val="00AB24C4"/>
    <w:rsid w:val="00AB24FE"/>
    <w:rsid w:val="00AB26A6"/>
    <w:rsid w:val="00AB280F"/>
    <w:rsid w:val="00AB2911"/>
    <w:rsid w:val="00AB2CF6"/>
    <w:rsid w:val="00AB2D0F"/>
    <w:rsid w:val="00AB2E3D"/>
    <w:rsid w:val="00AB2E7B"/>
    <w:rsid w:val="00AB322A"/>
    <w:rsid w:val="00AB33CB"/>
    <w:rsid w:val="00AB3474"/>
    <w:rsid w:val="00AB35E4"/>
    <w:rsid w:val="00AB372C"/>
    <w:rsid w:val="00AB38C9"/>
    <w:rsid w:val="00AB3A73"/>
    <w:rsid w:val="00AB3A86"/>
    <w:rsid w:val="00AB3D62"/>
    <w:rsid w:val="00AB3F5E"/>
    <w:rsid w:val="00AB4221"/>
    <w:rsid w:val="00AB4797"/>
    <w:rsid w:val="00AB4804"/>
    <w:rsid w:val="00AB508B"/>
    <w:rsid w:val="00AB5465"/>
    <w:rsid w:val="00AB551A"/>
    <w:rsid w:val="00AB552B"/>
    <w:rsid w:val="00AB5588"/>
    <w:rsid w:val="00AB5652"/>
    <w:rsid w:val="00AB575E"/>
    <w:rsid w:val="00AB5A02"/>
    <w:rsid w:val="00AB5D5F"/>
    <w:rsid w:val="00AB5E80"/>
    <w:rsid w:val="00AB5FF1"/>
    <w:rsid w:val="00AB619B"/>
    <w:rsid w:val="00AB621F"/>
    <w:rsid w:val="00AB6293"/>
    <w:rsid w:val="00AB63CA"/>
    <w:rsid w:val="00AB652C"/>
    <w:rsid w:val="00AB6934"/>
    <w:rsid w:val="00AB6DBC"/>
    <w:rsid w:val="00AB6EBC"/>
    <w:rsid w:val="00AB7004"/>
    <w:rsid w:val="00AB7427"/>
    <w:rsid w:val="00AB744C"/>
    <w:rsid w:val="00AB74C2"/>
    <w:rsid w:val="00AB767E"/>
    <w:rsid w:val="00AB7688"/>
    <w:rsid w:val="00AB77AF"/>
    <w:rsid w:val="00AB782A"/>
    <w:rsid w:val="00AB79DF"/>
    <w:rsid w:val="00AB7B03"/>
    <w:rsid w:val="00AB7B7F"/>
    <w:rsid w:val="00AB7B87"/>
    <w:rsid w:val="00AB7C56"/>
    <w:rsid w:val="00AB7FD2"/>
    <w:rsid w:val="00AC019D"/>
    <w:rsid w:val="00AC036B"/>
    <w:rsid w:val="00AC077E"/>
    <w:rsid w:val="00AC08C0"/>
    <w:rsid w:val="00AC08F0"/>
    <w:rsid w:val="00AC0AB1"/>
    <w:rsid w:val="00AC0BA8"/>
    <w:rsid w:val="00AC0ED4"/>
    <w:rsid w:val="00AC13E0"/>
    <w:rsid w:val="00AC19DF"/>
    <w:rsid w:val="00AC19F5"/>
    <w:rsid w:val="00AC1D60"/>
    <w:rsid w:val="00AC1E2E"/>
    <w:rsid w:val="00AC1FAE"/>
    <w:rsid w:val="00AC21B4"/>
    <w:rsid w:val="00AC22A8"/>
    <w:rsid w:val="00AC2354"/>
    <w:rsid w:val="00AC2375"/>
    <w:rsid w:val="00AC259B"/>
    <w:rsid w:val="00AC2B83"/>
    <w:rsid w:val="00AC2EAE"/>
    <w:rsid w:val="00AC3028"/>
    <w:rsid w:val="00AC309B"/>
    <w:rsid w:val="00AC32BB"/>
    <w:rsid w:val="00AC3382"/>
    <w:rsid w:val="00AC345A"/>
    <w:rsid w:val="00AC3846"/>
    <w:rsid w:val="00AC39D2"/>
    <w:rsid w:val="00AC4195"/>
    <w:rsid w:val="00AC41A2"/>
    <w:rsid w:val="00AC42AD"/>
    <w:rsid w:val="00AC4408"/>
    <w:rsid w:val="00AC4658"/>
    <w:rsid w:val="00AC4922"/>
    <w:rsid w:val="00AC4B62"/>
    <w:rsid w:val="00AC4D30"/>
    <w:rsid w:val="00AC4DA7"/>
    <w:rsid w:val="00AC4FEF"/>
    <w:rsid w:val="00AC5124"/>
    <w:rsid w:val="00AC533A"/>
    <w:rsid w:val="00AC54A9"/>
    <w:rsid w:val="00AC55AF"/>
    <w:rsid w:val="00AC59DF"/>
    <w:rsid w:val="00AC5A02"/>
    <w:rsid w:val="00AC5BFF"/>
    <w:rsid w:val="00AC5C62"/>
    <w:rsid w:val="00AC5DE1"/>
    <w:rsid w:val="00AC5FB8"/>
    <w:rsid w:val="00AC6099"/>
    <w:rsid w:val="00AC6128"/>
    <w:rsid w:val="00AC619D"/>
    <w:rsid w:val="00AC65DE"/>
    <w:rsid w:val="00AC6642"/>
    <w:rsid w:val="00AC6973"/>
    <w:rsid w:val="00AC6B8F"/>
    <w:rsid w:val="00AC6CB5"/>
    <w:rsid w:val="00AC6DF1"/>
    <w:rsid w:val="00AC6DFA"/>
    <w:rsid w:val="00AC6FBA"/>
    <w:rsid w:val="00AC7094"/>
    <w:rsid w:val="00AC72BE"/>
    <w:rsid w:val="00AC740D"/>
    <w:rsid w:val="00AC7415"/>
    <w:rsid w:val="00AC756B"/>
    <w:rsid w:val="00AC7690"/>
    <w:rsid w:val="00AC7825"/>
    <w:rsid w:val="00AC7C08"/>
    <w:rsid w:val="00AC7C96"/>
    <w:rsid w:val="00AC7DE6"/>
    <w:rsid w:val="00AC7E88"/>
    <w:rsid w:val="00AD0402"/>
    <w:rsid w:val="00AD049B"/>
    <w:rsid w:val="00AD0569"/>
    <w:rsid w:val="00AD098B"/>
    <w:rsid w:val="00AD0ADD"/>
    <w:rsid w:val="00AD0EBA"/>
    <w:rsid w:val="00AD0F22"/>
    <w:rsid w:val="00AD0F29"/>
    <w:rsid w:val="00AD118A"/>
    <w:rsid w:val="00AD1274"/>
    <w:rsid w:val="00AD14A1"/>
    <w:rsid w:val="00AD155B"/>
    <w:rsid w:val="00AD15C7"/>
    <w:rsid w:val="00AD1893"/>
    <w:rsid w:val="00AD18A2"/>
    <w:rsid w:val="00AD18D2"/>
    <w:rsid w:val="00AD1BC8"/>
    <w:rsid w:val="00AD1C29"/>
    <w:rsid w:val="00AD1CC5"/>
    <w:rsid w:val="00AD2014"/>
    <w:rsid w:val="00AD2473"/>
    <w:rsid w:val="00AD2551"/>
    <w:rsid w:val="00AD255C"/>
    <w:rsid w:val="00AD2982"/>
    <w:rsid w:val="00AD29BF"/>
    <w:rsid w:val="00AD29FB"/>
    <w:rsid w:val="00AD2AD8"/>
    <w:rsid w:val="00AD2B3F"/>
    <w:rsid w:val="00AD2C82"/>
    <w:rsid w:val="00AD2D6F"/>
    <w:rsid w:val="00AD2E81"/>
    <w:rsid w:val="00AD2FC6"/>
    <w:rsid w:val="00AD3073"/>
    <w:rsid w:val="00AD30FC"/>
    <w:rsid w:val="00AD32F8"/>
    <w:rsid w:val="00AD336A"/>
    <w:rsid w:val="00AD34D0"/>
    <w:rsid w:val="00AD36E9"/>
    <w:rsid w:val="00AD3A5F"/>
    <w:rsid w:val="00AD3AA8"/>
    <w:rsid w:val="00AD3D00"/>
    <w:rsid w:val="00AD3E75"/>
    <w:rsid w:val="00AD411C"/>
    <w:rsid w:val="00AD414D"/>
    <w:rsid w:val="00AD4361"/>
    <w:rsid w:val="00AD4509"/>
    <w:rsid w:val="00AD4D40"/>
    <w:rsid w:val="00AD4F1C"/>
    <w:rsid w:val="00AD4F2A"/>
    <w:rsid w:val="00AD5012"/>
    <w:rsid w:val="00AD50DD"/>
    <w:rsid w:val="00AD528F"/>
    <w:rsid w:val="00AD5497"/>
    <w:rsid w:val="00AD57F3"/>
    <w:rsid w:val="00AD5903"/>
    <w:rsid w:val="00AD5AEF"/>
    <w:rsid w:val="00AD5C26"/>
    <w:rsid w:val="00AD5F90"/>
    <w:rsid w:val="00AD5FC3"/>
    <w:rsid w:val="00AD607D"/>
    <w:rsid w:val="00AD60B8"/>
    <w:rsid w:val="00AD619F"/>
    <w:rsid w:val="00AD66CE"/>
    <w:rsid w:val="00AD66FE"/>
    <w:rsid w:val="00AD682F"/>
    <w:rsid w:val="00AD690B"/>
    <w:rsid w:val="00AD6950"/>
    <w:rsid w:val="00AD69C6"/>
    <w:rsid w:val="00AD744F"/>
    <w:rsid w:val="00AD7473"/>
    <w:rsid w:val="00AD76B7"/>
    <w:rsid w:val="00AD78EB"/>
    <w:rsid w:val="00AD7A04"/>
    <w:rsid w:val="00AD7DEC"/>
    <w:rsid w:val="00AE0433"/>
    <w:rsid w:val="00AE0708"/>
    <w:rsid w:val="00AE0760"/>
    <w:rsid w:val="00AE09DD"/>
    <w:rsid w:val="00AE0C21"/>
    <w:rsid w:val="00AE0C51"/>
    <w:rsid w:val="00AE0D0B"/>
    <w:rsid w:val="00AE0F48"/>
    <w:rsid w:val="00AE0F62"/>
    <w:rsid w:val="00AE0FFB"/>
    <w:rsid w:val="00AE1047"/>
    <w:rsid w:val="00AE117F"/>
    <w:rsid w:val="00AE11A8"/>
    <w:rsid w:val="00AE1220"/>
    <w:rsid w:val="00AE12CD"/>
    <w:rsid w:val="00AE12EF"/>
    <w:rsid w:val="00AE1301"/>
    <w:rsid w:val="00AE1337"/>
    <w:rsid w:val="00AE14F8"/>
    <w:rsid w:val="00AE151F"/>
    <w:rsid w:val="00AE19FB"/>
    <w:rsid w:val="00AE1B18"/>
    <w:rsid w:val="00AE1B38"/>
    <w:rsid w:val="00AE1CE8"/>
    <w:rsid w:val="00AE1D5C"/>
    <w:rsid w:val="00AE236D"/>
    <w:rsid w:val="00AE23B9"/>
    <w:rsid w:val="00AE23F5"/>
    <w:rsid w:val="00AE2988"/>
    <w:rsid w:val="00AE2AB8"/>
    <w:rsid w:val="00AE2C6B"/>
    <w:rsid w:val="00AE2EB9"/>
    <w:rsid w:val="00AE2F83"/>
    <w:rsid w:val="00AE3565"/>
    <w:rsid w:val="00AE36BB"/>
    <w:rsid w:val="00AE3A01"/>
    <w:rsid w:val="00AE3EF5"/>
    <w:rsid w:val="00AE3F97"/>
    <w:rsid w:val="00AE4001"/>
    <w:rsid w:val="00AE47C3"/>
    <w:rsid w:val="00AE4FCA"/>
    <w:rsid w:val="00AE55E5"/>
    <w:rsid w:val="00AE565D"/>
    <w:rsid w:val="00AE593B"/>
    <w:rsid w:val="00AE5A4D"/>
    <w:rsid w:val="00AE5A6C"/>
    <w:rsid w:val="00AE5B5F"/>
    <w:rsid w:val="00AE5CEB"/>
    <w:rsid w:val="00AE5E0F"/>
    <w:rsid w:val="00AE6059"/>
    <w:rsid w:val="00AE62E2"/>
    <w:rsid w:val="00AE638C"/>
    <w:rsid w:val="00AE64BE"/>
    <w:rsid w:val="00AE65D9"/>
    <w:rsid w:val="00AE67EE"/>
    <w:rsid w:val="00AE6BA6"/>
    <w:rsid w:val="00AE6EB3"/>
    <w:rsid w:val="00AE6ECE"/>
    <w:rsid w:val="00AE6EFF"/>
    <w:rsid w:val="00AE71F6"/>
    <w:rsid w:val="00AE730B"/>
    <w:rsid w:val="00AE738E"/>
    <w:rsid w:val="00AE79BD"/>
    <w:rsid w:val="00AE7A84"/>
    <w:rsid w:val="00AE7F70"/>
    <w:rsid w:val="00AF0638"/>
    <w:rsid w:val="00AF0732"/>
    <w:rsid w:val="00AF07E3"/>
    <w:rsid w:val="00AF0805"/>
    <w:rsid w:val="00AF09A5"/>
    <w:rsid w:val="00AF0BD6"/>
    <w:rsid w:val="00AF0DBC"/>
    <w:rsid w:val="00AF0E88"/>
    <w:rsid w:val="00AF114D"/>
    <w:rsid w:val="00AF1307"/>
    <w:rsid w:val="00AF14FE"/>
    <w:rsid w:val="00AF1745"/>
    <w:rsid w:val="00AF1A9F"/>
    <w:rsid w:val="00AF1FDA"/>
    <w:rsid w:val="00AF1FE7"/>
    <w:rsid w:val="00AF205F"/>
    <w:rsid w:val="00AF224C"/>
    <w:rsid w:val="00AF25FE"/>
    <w:rsid w:val="00AF263D"/>
    <w:rsid w:val="00AF29A8"/>
    <w:rsid w:val="00AF2B78"/>
    <w:rsid w:val="00AF2D95"/>
    <w:rsid w:val="00AF3056"/>
    <w:rsid w:val="00AF3365"/>
    <w:rsid w:val="00AF354D"/>
    <w:rsid w:val="00AF36D0"/>
    <w:rsid w:val="00AF3755"/>
    <w:rsid w:val="00AF3764"/>
    <w:rsid w:val="00AF3B4A"/>
    <w:rsid w:val="00AF3BEC"/>
    <w:rsid w:val="00AF4194"/>
    <w:rsid w:val="00AF4959"/>
    <w:rsid w:val="00AF4A7C"/>
    <w:rsid w:val="00AF4CCB"/>
    <w:rsid w:val="00AF50AA"/>
    <w:rsid w:val="00AF512F"/>
    <w:rsid w:val="00AF55F5"/>
    <w:rsid w:val="00AF56AB"/>
    <w:rsid w:val="00AF5837"/>
    <w:rsid w:val="00AF58E7"/>
    <w:rsid w:val="00AF5EAE"/>
    <w:rsid w:val="00AF6156"/>
    <w:rsid w:val="00AF6872"/>
    <w:rsid w:val="00AF68CD"/>
    <w:rsid w:val="00AF6E6B"/>
    <w:rsid w:val="00AF6F64"/>
    <w:rsid w:val="00AF71FB"/>
    <w:rsid w:val="00AF7550"/>
    <w:rsid w:val="00AF7601"/>
    <w:rsid w:val="00AF777E"/>
    <w:rsid w:val="00AF78D5"/>
    <w:rsid w:val="00AF7CA2"/>
    <w:rsid w:val="00B0032B"/>
    <w:rsid w:val="00B0050D"/>
    <w:rsid w:val="00B007C9"/>
    <w:rsid w:val="00B00A33"/>
    <w:rsid w:val="00B00B2C"/>
    <w:rsid w:val="00B00BD5"/>
    <w:rsid w:val="00B00C69"/>
    <w:rsid w:val="00B0105C"/>
    <w:rsid w:val="00B01339"/>
    <w:rsid w:val="00B01569"/>
    <w:rsid w:val="00B01ADE"/>
    <w:rsid w:val="00B01B0A"/>
    <w:rsid w:val="00B01C6C"/>
    <w:rsid w:val="00B02274"/>
    <w:rsid w:val="00B022CF"/>
    <w:rsid w:val="00B02466"/>
    <w:rsid w:val="00B024AC"/>
    <w:rsid w:val="00B0295E"/>
    <w:rsid w:val="00B02CE2"/>
    <w:rsid w:val="00B02DDF"/>
    <w:rsid w:val="00B02E79"/>
    <w:rsid w:val="00B03147"/>
    <w:rsid w:val="00B0319B"/>
    <w:rsid w:val="00B03231"/>
    <w:rsid w:val="00B03281"/>
    <w:rsid w:val="00B034C9"/>
    <w:rsid w:val="00B034CA"/>
    <w:rsid w:val="00B0361C"/>
    <w:rsid w:val="00B0373F"/>
    <w:rsid w:val="00B03E56"/>
    <w:rsid w:val="00B03E6B"/>
    <w:rsid w:val="00B04342"/>
    <w:rsid w:val="00B047CD"/>
    <w:rsid w:val="00B04811"/>
    <w:rsid w:val="00B0498F"/>
    <w:rsid w:val="00B04B14"/>
    <w:rsid w:val="00B04F64"/>
    <w:rsid w:val="00B0553B"/>
    <w:rsid w:val="00B05D79"/>
    <w:rsid w:val="00B05E1C"/>
    <w:rsid w:val="00B061DD"/>
    <w:rsid w:val="00B062B3"/>
    <w:rsid w:val="00B06333"/>
    <w:rsid w:val="00B06B96"/>
    <w:rsid w:val="00B06D06"/>
    <w:rsid w:val="00B06D29"/>
    <w:rsid w:val="00B06E2A"/>
    <w:rsid w:val="00B06E58"/>
    <w:rsid w:val="00B07122"/>
    <w:rsid w:val="00B07342"/>
    <w:rsid w:val="00B07711"/>
    <w:rsid w:val="00B079FE"/>
    <w:rsid w:val="00B07DBF"/>
    <w:rsid w:val="00B10119"/>
    <w:rsid w:val="00B102BB"/>
    <w:rsid w:val="00B1058F"/>
    <w:rsid w:val="00B107F3"/>
    <w:rsid w:val="00B10D26"/>
    <w:rsid w:val="00B10D4D"/>
    <w:rsid w:val="00B1107E"/>
    <w:rsid w:val="00B11356"/>
    <w:rsid w:val="00B1179E"/>
    <w:rsid w:val="00B11805"/>
    <w:rsid w:val="00B11810"/>
    <w:rsid w:val="00B11F48"/>
    <w:rsid w:val="00B11F9A"/>
    <w:rsid w:val="00B12331"/>
    <w:rsid w:val="00B12C71"/>
    <w:rsid w:val="00B12FC4"/>
    <w:rsid w:val="00B1319A"/>
    <w:rsid w:val="00B13399"/>
    <w:rsid w:val="00B133FD"/>
    <w:rsid w:val="00B138B6"/>
    <w:rsid w:val="00B13A64"/>
    <w:rsid w:val="00B13BCF"/>
    <w:rsid w:val="00B13D20"/>
    <w:rsid w:val="00B13EC6"/>
    <w:rsid w:val="00B143CA"/>
    <w:rsid w:val="00B144F2"/>
    <w:rsid w:val="00B1498C"/>
    <w:rsid w:val="00B149D9"/>
    <w:rsid w:val="00B14A76"/>
    <w:rsid w:val="00B14CF4"/>
    <w:rsid w:val="00B14F72"/>
    <w:rsid w:val="00B15307"/>
    <w:rsid w:val="00B15538"/>
    <w:rsid w:val="00B156B4"/>
    <w:rsid w:val="00B159BD"/>
    <w:rsid w:val="00B15CC7"/>
    <w:rsid w:val="00B16162"/>
    <w:rsid w:val="00B1616F"/>
    <w:rsid w:val="00B163F5"/>
    <w:rsid w:val="00B16452"/>
    <w:rsid w:val="00B16498"/>
    <w:rsid w:val="00B16958"/>
    <w:rsid w:val="00B16BB9"/>
    <w:rsid w:val="00B16C20"/>
    <w:rsid w:val="00B16D9E"/>
    <w:rsid w:val="00B16DE0"/>
    <w:rsid w:val="00B16F34"/>
    <w:rsid w:val="00B171D1"/>
    <w:rsid w:val="00B17AC4"/>
    <w:rsid w:val="00B17F20"/>
    <w:rsid w:val="00B17F83"/>
    <w:rsid w:val="00B200F7"/>
    <w:rsid w:val="00B20255"/>
    <w:rsid w:val="00B208E1"/>
    <w:rsid w:val="00B20CAF"/>
    <w:rsid w:val="00B20D7F"/>
    <w:rsid w:val="00B21080"/>
    <w:rsid w:val="00B21297"/>
    <w:rsid w:val="00B212D7"/>
    <w:rsid w:val="00B21431"/>
    <w:rsid w:val="00B2146C"/>
    <w:rsid w:val="00B219CA"/>
    <w:rsid w:val="00B21EDC"/>
    <w:rsid w:val="00B21F20"/>
    <w:rsid w:val="00B220B5"/>
    <w:rsid w:val="00B221BB"/>
    <w:rsid w:val="00B2285A"/>
    <w:rsid w:val="00B228FD"/>
    <w:rsid w:val="00B229DD"/>
    <w:rsid w:val="00B22A99"/>
    <w:rsid w:val="00B22BDB"/>
    <w:rsid w:val="00B22C17"/>
    <w:rsid w:val="00B22CFC"/>
    <w:rsid w:val="00B22E1D"/>
    <w:rsid w:val="00B23259"/>
    <w:rsid w:val="00B23447"/>
    <w:rsid w:val="00B236C0"/>
    <w:rsid w:val="00B236EC"/>
    <w:rsid w:val="00B23886"/>
    <w:rsid w:val="00B23C61"/>
    <w:rsid w:val="00B23D48"/>
    <w:rsid w:val="00B23DCC"/>
    <w:rsid w:val="00B23F2F"/>
    <w:rsid w:val="00B23F59"/>
    <w:rsid w:val="00B23FCB"/>
    <w:rsid w:val="00B23FDF"/>
    <w:rsid w:val="00B240D0"/>
    <w:rsid w:val="00B24155"/>
    <w:rsid w:val="00B242B5"/>
    <w:rsid w:val="00B24354"/>
    <w:rsid w:val="00B245DB"/>
    <w:rsid w:val="00B246F0"/>
    <w:rsid w:val="00B24773"/>
    <w:rsid w:val="00B24867"/>
    <w:rsid w:val="00B2486C"/>
    <w:rsid w:val="00B248D5"/>
    <w:rsid w:val="00B24A20"/>
    <w:rsid w:val="00B24BB9"/>
    <w:rsid w:val="00B24C11"/>
    <w:rsid w:val="00B24F3D"/>
    <w:rsid w:val="00B2505A"/>
    <w:rsid w:val="00B2527C"/>
    <w:rsid w:val="00B25400"/>
    <w:rsid w:val="00B25A14"/>
    <w:rsid w:val="00B25AEC"/>
    <w:rsid w:val="00B25B2D"/>
    <w:rsid w:val="00B25C55"/>
    <w:rsid w:val="00B25DA9"/>
    <w:rsid w:val="00B261C7"/>
    <w:rsid w:val="00B26206"/>
    <w:rsid w:val="00B26363"/>
    <w:rsid w:val="00B265A0"/>
    <w:rsid w:val="00B26B7D"/>
    <w:rsid w:val="00B26E16"/>
    <w:rsid w:val="00B2755A"/>
    <w:rsid w:val="00B276A5"/>
    <w:rsid w:val="00B27985"/>
    <w:rsid w:val="00B27B83"/>
    <w:rsid w:val="00B27D0E"/>
    <w:rsid w:val="00B27D19"/>
    <w:rsid w:val="00B27D1A"/>
    <w:rsid w:val="00B27DF4"/>
    <w:rsid w:val="00B3001D"/>
    <w:rsid w:val="00B3043B"/>
    <w:rsid w:val="00B304D0"/>
    <w:rsid w:val="00B30758"/>
    <w:rsid w:val="00B30893"/>
    <w:rsid w:val="00B308A0"/>
    <w:rsid w:val="00B30A89"/>
    <w:rsid w:val="00B30ABC"/>
    <w:rsid w:val="00B30D1B"/>
    <w:rsid w:val="00B30FAA"/>
    <w:rsid w:val="00B31287"/>
    <w:rsid w:val="00B31708"/>
    <w:rsid w:val="00B31745"/>
    <w:rsid w:val="00B3175A"/>
    <w:rsid w:val="00B31A35"/>
    <w:rsid w:val="00B31AB5"/>
    <w:rsid w:val="00B31ADA"/>
    <w:rsid w:val="00B31B02"/>
    <w:rsid w:val="00B31B49"/>
    <w:rsid w:val="00B31BFD"/>
    <w:rsid w:val="00B31C8A"/>
    <w:rsid w:val="00B31E51"/>
    <w:rsid w:val="00B31EB3"/>
    <w:rsid w:val="00B320BC"/>
    <w:rsid w:val="00B32223"/>
    <w:rsid w:val="00B32948"/>
    <w:rsid w:val="00B32A4A"/>
    <w:rsid w:val="00B32C0A"/>
    <w:rsid w:val="00B32D30"/>
    <w:rsid w:val="00B32FFB"/>
    <w:rsid w:val="00B332B4"/>
    <w:rsid w:val="00B33E0D"/>
    <w:rsid w:val="00B33FB5"/>
    <w:rsid w:val="00B341F9"/>
    <w:rsid w:val="00B347F6"/>
    <w:rsid w:val="00B35033"/>
    <w:rsid w:val="00B3505E"/>
    <w:rsid w:val="00B350BD"/>
    <w:rsid w:val="00B3522C"/>
    <w:rsid w:val="00B3540D"/>
    <w:rsid w:val="00B35481"/>
    <w:rsid w:val="00B356E6"/>
    <w:rsid w:val="00B35AB5"/>
    <w:rsid w:val="00B35CC8"/>
    <w:rsid w:val="00B35E48"/>
    <w:rsid w:val="00B35F80"/>
    <w:rsid w:val="00B36154"/>
    <w:rsid w:val="00B363B9"/>
    <w:rsid w:val="00B36A2A"/>
    <w:rsid w:val="00B36B56"/>
    <w:rsid w:val="00B3732A"/>
    <w:rsid w:val="00B3759B"/>
    <w:rsid w:val="00B375FF"/>
    <w:rsid w:val="00B3761D"/>
    <w:rsid w:val="00B377D4"/>
    <w:rsid w:val="00B37953"/>
    <w:rsid w:val="00B37B94"/>
    <w:rsid w:val="00B37E0C"/>
    <w:rsid w:val="00B400AE"/>
    <w:rsid w:val="00B40175"/>
    <w:rsid w:val="00B406EF"/>
    <w:rsid w:val="00B40853"/>
    <w:rsid w:val="00B40ACE"/>
    <w:rsid w:val="00B40D68"/>
    <w:rsid w:val="00B40E45"/>
    <w:rsid w:val="00B40EBB"/>
    <w:rsid w:val="00B415B8"/>
    <w:rsid w:val="00B415F4"/>
    <w:rsid w:val="00B418BC"/>
    <w:rsid w:val="00B41978"/>
    <w:rsid w:val="00B419F9"/>
    <w:rsid w:val="00B41A00"/>
    <w:rsid w:val="00B41CA5"/>
    <w:rsid w:val="00B41D03"/>
    <w:rsid w:val="00B41FC5"/>
    <w:rsid w:val="00B420DE"/>
    <w:rsid w:val="00B421AB"/>
    <w:rsid w:val="00B422BB"/>
    <w:rsid w:val="00B423A9"/>
    <w:rsid w:val="00B4249A"/>
    <w:rsid w:val="00B426C2"/>
    <w:rsid w:val="00B42708"/>
    <w:rsid w:val="00B4286C"/>
    <w:rsid w:val="00B42954"/>
    <w:rsid w:val="00B42D97"/>
    <w:rsid w:val="00B42EDA"/>
    <w:rsid w:val="00B42F96"/>
    <w:rsid w:val="00B43148"/>
    <w:rsid w:val="00B43343"/>
    <w:rsid w:val="00B434ED"/>
    <w:rsid w:val="00B436A0"/>
    <w:rsid w:val="00B4398B"/>
    <w:rsid w:val="00B439F1"/>
    <w:rsid w:val="00B43A71"/>
    <w:rsid w:val="00B43E74"/>
    <w:rsid w:val="00B43EF2"/>
    <w:rsid w:val="00B43F09"/>
    <w:rsid w:val="00B43FF9"/>
    <w:rsid w:val="00B44176"/>
    <w:rsid w:val="00B442C0"/>
    <w:rsid w:val="00B4475D"/>
    <w:rsid w:val="00B44C57"/>
    <w:rsid w:val="00B44D1B"/>
    <w:rsid w:val="00B44D2F"/>
    <w:rsid w:val="00B44D8B"/>
    <w:rsid w:val="00B44DE8"/>
    <w:rsid w:val="00B44EBA"/>
    <w:rsid w:val="00B44F92"/>
    <w:rsid w:val="00B45334"/>
    <w:rsid w:val="00B45517"/>
    <w:rsid w:val="00B4575D"/>
    <w:rsid w:val="00B459F6"/>
    <w:rsid w:val="00B45A7E"/>
    <w:rsid w:val="00B45AFB"/>
    <w:rsid w:val="00B45D15"/>
    <w:rsid w:val="00B46278"/>
    <w:rsid w:val="00B4630B"/>
    <w:rsid w:val="00B46654"/>
    <w:rsid w:val="00B466DA"/>
    <w:rsid w:val="00B46993"/>
    <w:rsid w:val="00B46C43"/>
    <w:rsid w:val="00B46CBE"/>
    <w:rsid w:val="00B46DED"/>
    <w:rsid w:val="00B46E00"/>
    <w:rsid w:val="00B46F1B"/>
    <w:rsid w:val="00B47067"/>
    <w:rsid w:val="00B471ED"/>
    <w:rsid w:val="00B47528"/>
    <w:rsid w:val="00B476DF"/>
    <w:rsid w:val="00B47743"/>
    <w:rsid w:val="00B47A5C"/>
    <w:rsid w:val="00B47C64"/>
    <w:rsid w:val="00B47C6D"/>
    <w:rsid w:val="00B47D39"/>
    <w:rsid w:val="00B47D48"/>
    <w:rsid w:val="00B47E84"/>
    <w:rsid w:val="00B50139"/>
    <w:rsid w:val="00B501C4"/>
    <w:rsid w:val="00B5034B"/>
    <w:rsid w:val="00B5039E"/>
    <w:rsid w:val="00B50405"/>
    <w:rsid w:val="00B5068A"/>
    <w:rsid w:val="00B50806"/>
    <w:rsid w:val="00B509B3"/>
    <w:rsid w:val="00B50A60"/>
    <w:rsid w:val="00B50AA3"/>
    <w:rsid w:val="00B50AE5"/>
    <w:rsid w:val="00B50DD1"/>
    <w:rsid w:val="00B50F5F"/>
    <w:rsid w:val="00B50F85"/>
    <w:rsid w:val="00B51481"/>
    <w:rsid w:val="00B514E2"/>
    <w:rsid w:val="00B51560"/>
    <w:rsid w:val="00B51989"/>
    <w:rsid w:val="00B51FF3"/>
    <w:rsid w:val="00B520C7"/>
    <w:rsid w:val="00B52154"/>
    <w:rsid w:val="00B5230C"/>
    <w:rsid w:val="00B52426"/>
    <w:rsid w:val="00B529FC"/>
    <w:rsid w:val="00B52BFB"/>
    <w:rsid w:val="00B52CC2"/>
    <w:rsid w:val="00B52E15"/>
    <w:rsid w:val="00B52FB4"/>
    <w:rsid w:val="00B53457"/>
    <w:rsid w:val="00B53584"/>
    <w:rsid w:val="00B5374F"/>
    <w:rsid w:val="00B53803"/>
    <w:rsid w:val="00B53E71"/>
    <w:rsid w:val="00B540DF"/>
    <w:rsid w:val="00B5420C"/>
    <w:rsid w:val="00B54529"/>
    <w:rsid w:val="00B546B0"/>
    <w:rsid w:val="00B547EF"/>
    <w:rsid w:val="00B54DDA"/>
    <w:rsid w:val="00B54E2B"/>
    <w:rsid w:val="00B54F2A"/>
    <w:rsid w:val="00B5508A"/>
    <w:rsid w:val="00B55102"/>
    <w:rsid w:val="00B5529B"/>
    <w:rsid w:val="00B552E9"/>
    <w:rsid w:val="00B55555"/>
    <w:rsid w:val="00B55705"/>
    <w:rsid w:val="00B55815"/>
    <w:rsid w:val="00B55902"/>
    <w:rsid w:val="00B55909"/>
    <w:rsid w:val="00B55AB5"/>
    <w:rsid w:val="00B55C59"/>
    <w:rsid w:val="00B55F3F"/>
    <w:rsid w:val="00B56131"/>
    <w:rsid w:val="00B5617F"/>
    <w:rsid w:val="00B563A3"/>
    <w:rsid w:val="00B5643F"/>
    <w:rsid w:val="00B565FE"/>
    <w:rsid w:val="00B56707"/>
    <w:rsid w:val="00B56743"/>
    <w:rsid w:val="00B56A68"/>
    <w:rsid w:val="00B56A80"/>
    <w:rsid w:val="00B56CB7"/>
    <w:rsid w:val="00B56D1D"/>
    <w:rsid w:val="00B56EDC"/>
    <w:rsid w:val="00B56EDE"/>
    <w:rsid w:val="00B56F16"/>
    <w:rsid w:val="00B572E0"/>
    <w:rsid w:val="00B57309"/>
    <w:rsid w:val="00B574E2"/>
    <w:rsid w:val="00B57660"/>
    <w:rsid w:val="00B57AC3"/>
    <w:rsid w:val="00B57B4F"/>
    <w:rsid w:val="00B57C0D"/>
    <w:rsid w:val="00B607AD"/>
    <w:rsid w:val="00B60816"/>
    <w:rsid w:val="00B608D1"/>
    <w:rsid w:val="00B60902"/>
    <w:rsid w:val="00B60992"/>
    <w:rsid w:val="00B60B3C"/>
    <w:rsid w:val="00B60D3E"/>
    <w:rsid w:val="00B60D60"/>
    <w:rsid w:val="00B60FC7"/>
    <w:rsid w:val="00B61121"/>
    <w:rsid w:val="00B6142B"/>
    <w:rsid w:val="00B61435"/>
    <w:rsid w:val="00B6170A"/>
    <w:rsid w:val="00B617B0"/>
    <w:rsid w:val="00B619EA"/>
    <w:rsid w:val="00B61C32"/>
    <w:rsid w:val="00B61E7D"/>
    <w:rsid w:val="00B61EAE"/>
    <w:rsid w:val="00B61F5E"/>
    <w:rsid w:val="00B6217A"/>
    <w:rsid w:val="00B62274"/>
    <w:rsid w:val="00B626D9"/>
    <w:rsid w:val="00B6273D"/>
    <w:rsid w:val="00B6288F"/>
    <w:rsid w:val="00B62938"/>
    <w:rsid w:val="00B62A3E"/>
    <w:rsid w:val="00B62B06"/>
    <w:rsid w:val="00B62BEC"/>
    <w:rsid w:val="00B62C5D"/>
    <w:rsid w:val="00B62EA5"/>
    <w:rsid w:val="00B631E0"/>
    <w:rsid w:val="00B632B1"/>
    <w:rsid w:val="00B634C0"/>
    <w:rsid w:val="00B636D4"/>
    <w:rsid w:val="00B63AD1"/>
    <w:rsid w:val="00B63F4C"/>
    <w:rsid w:val="00B64126"/>
    <w:rsid w:val="00B64168"/>
    <w:rsid w:val="00B64335"/>
    <w:rsid w:val="00B64402"/>
    <w:rsid w:val="00B64428"/>
    <w:rsid w:val="00B64520"/>
    <w:rsid w:val="00B64639"/>
    <w:rsid w:val="00B64CB3"/>
    <w:rsid w:val="00B64DDC"/>
    <w:rsid w:val="00B64E3A"/>
    <w:rsid w:val="00B64E87"/>
    <w:rsid w:val="00B64EBE"/>
    <w:rsid w:val="00B64F91"/>
    <w:rsid w:val="00B6540D"/>
    <w:rsid w:val="00B655F1"/>
    <w:rsid w:val="00B658E3"/>
    <w:rsid w:val="00B6590E"/>
    <w:rsid w:val="00B65E37"/>
    <w:rsid w:val="00B65E8D"/>
    <w:rsid w:val="00B66018"/>
    <w:rsid w:val="00B66023"/>
    <w:rsid w:val="00B6631A"/>
    <w:rsid w:val="00B66452"/>
    <w:rsid w:val="00B66790"/>
    <w:rsid w:val="00B667C5"/>
    <w:rsid w:val="00B66A08"/>
    <w:rsid w:val="00B66A7A"/>
    <w:rsid w:val="00B66E73"/>
    <w:rsid w:val="00B66EFF"/>
    <w:rsid w:val="00B66FBA"/>
    <w:rsid w:val="00B67046"/>
    <w:rsid w:val="00B6707F"/>
    <w:rsid w:val="00B67322"/>
    <w:rsid w:val="00B67537"/>
    <w:rsid w:val="00B67699"/>
    <w:rsid w:val="00B67781"/>
    <w:rsid w:val="00B678C0"/>
    <w:rsid w:val="00B67C37"/>
    <w:rsid w:val="00B67F1B"/>
    <w:rsid w:val="00B7004E"/>
    <w:rsid w:val="00B7010A"/>
    <w:rsid w:val="00B7048E"/>
    <w:rsid w:val="00B70679"/>
    <w:rsid w:val="00B708E2"/>
    <w:rsid w:val="00B7099A"/>
    <w:rsid w:val="00B70E48"/>
    <w:rsid w:val="00B70EE9"/>
    <w:rsid w:val="00B71189"/>
    <w:rsid w:val="00B71230"/>
    <w:rsid w:val="00B712F2"/>
    <w:rsid w:val="00B71775"/>
    <w:rsid w:val="00B7192B"/>
    <w:rsid w:val="00B71D10"/>
    <w:rsid w:val="00B71D5F"/>
    <w:rsid w:val="00B7202B"/>
    <w:rsid w:val="00B721BF"/>
    <w:rsid w:val="00B7260F"/>
    <w:rsid w:val="00B7280D"/>
    <w:rsid w:val="00B7298A"/>
    <w:rsid w:val="00B72A0B"/>
    <w:rsid w:val="00B72B48"/>
    <w:rsid w:val="00B72B76"/>
    <w:rsid w:val="00B72C1F"/>
    <w:rsid w:val="00B72C6E"/>
    <w:rsid w:val="00B72E5E"/>
    <w:rsid w:val="00B72E7E"/>
    <w:rsid w:val="00B731E7"/>
    <w:rsid w:val="00B731F9"/>
    <w:rsid w:val="00B7332C"/>
    <w:rsid w:val="00B73640"/>
    <w:rsid w:val="00B737A0"/>
    <w:rsid w:val="00B738A2"/>
    <w:rsid w:val="00B73A1D"/>
    <w:rsid w:val="00B73CCE"/>
    <w:rsid w:val="00B7405F"/>
    <w:rsid w:val="00B740C2"/>
    <w:rsid w:val="00B741F1"/>
    <w:rsid w:val="00B7444D"/>
    <w:rsid w:val="00B74B27"/>
    <w:rsid w:val="00B74DDD"/>
    <w:rsid w:val="00B74FE6"/>
    <w:rsid w:val="00B75040"/>
    <w:rsid w:val="00B75090"/>
    <w:rsid w:val="00B7545B"/>
    <w:rsid w:val="00B754E8"/>
    <w:rsid w:val="00B758E6"/>
    <w:rsid w:val="00B75B76"/>
    <w:rsid w:val="00B75C6C"/>
    <w:rsid w:val="00B75DD6"/>
    <w:rsid w:val="00B76014"/>
    <w:rsid w:val="00B7612C"/>
    <w:rsid w:val="00B762DB"/>
    <w:rsid w:val="00B76601"/>
    <w:rsid w:val="00B76651"/>
    <w:rsid w:val="00B766B7"/>
    <w:rsid w:val="00B766D1"/>
    <w:rsid w:val="00B7672C"/>
    <w:rsid w:val="00B76A28"/>
    <w:rsid w:val="00B76D3E"/>
    <w:rsid w:val="00B7750E"/>
    <w:rsid w:val="00B77531"/>
    <w:rsid w:val="00B77729"/>
    <w:rsid w:val="00B77B02"/>
    <w:rsid w:val="00B77BEC"/>
    <w:rsid w:val="00B77C73"/>
    <w:rsid w:val="00B77D21"/>
    <w:rsid w:val="00B77F53"/>
    <w:rsid w:val="00B80276"/>
    <w:rsid w:val="00B8035D"/>
    <w:rsid w:val="00B8060D"/>
    <w:rsid w:val="00B807F5"/>
    <w:rsid w:val="00B8081D"/>
    <w:rsid w:val="00B80A56"/>
    <w:rsid w:val="00B80BBE"/>
    <w:rsid w:val="00B80C0E"/>
    <w:rsid w:val="00B80C14"/>
    <w:rsid w:val="00B80D5E"/>
    <w:rsid w:val="00B80EC8"/>
    <w:rsid w:val="00B81017"/>
    <w:rsid w:val="00B8101E"/>
    <w:rsid w:val="00B81157"/>
    <w:rsid w:val="00B8122C"/>
    <w:rsid w:val="00B81308"/>
    <w:rsid w:val="00B814B5"/>
    <w:rsid w:val="00B815FE"/>
    <w:rsid w:val="00B81679"/>
    <w:rsid w:val="00B81886"/>
    <w:rsid w:val="00B81CCD"/>
    <w:rsid w:val="00B81DE9"/>
    <w:rsid w:val="00B820FF"/>
    <w:rsid w:val="00B821BD"/>
    <w:rsid w:val="00B8221A"/>
    <w:rsid w:val="00B8229E"/>
    <w:rsid w:val="00B823E9"/>
    <w:rsid w:val="00B82406"/>
    <w:rsid w:val="00B82618"/>
    <w:rsid w:val="00B828B9"/>
    <w:rsid w:val="00B82949"/>
    <w:rsid w:val="00B82B30"/>
    <w:rsid w:val="00B82C00"/>
    <w:rsid w:val="00B82E67"/>
    <w:rsid w:val="00B830CE"/>
    <w:rsid w:val="00B83161"/>
    <w:rsid w:val="00B8326F"/>
    <w:rsid w:val="00B83336"/>
    <w:rsid w:val="00B83357"/>
    <w:rsid w:val="00B83464"/>
    <w:rsid w:val="00B838A7"/>
    <w:rsid w:val="00B8398B"/>
    <w:rsid w:val="00B839D8"/>
    <w:rsid w:val="00B83AB5"/>
    <w:rsid w:val="00B83C98"/>
    <w:rsid w:val="00B83E6E"/>
    <w:rsid w:val="00B8421A"/>
    <w:rsid w:val="00B846A9"/>
    <w:rsid w:val="00B846DD"/>
    <w:rsid w:val="00B84784"/>
    <w:rsid w:val="00B84924"/>
    <w:rsid w:val="00B849E3"/>
    <w:rsid w:val="00B84A9A"/>
    <w:rsid w:val="00B84CA6"/>
    <w:rsid w:val="00B84F46"/>
    <w:rsid w:val="00B8530C"/>
    <w:rsid w:val="00B853F1"/>
    <w:rsid w:val="00B8547C"/>
    <w:rsid w:val="00B85CA8"/>
    <w:rsid w:val="00B86087"/>
    <w:rsid w:val="00B862EF"/>
    <w:rsid w:val="00B86384"/>
    <w:rsid w:val="00B8646F"/>
    <w:rsid w:val="00B86733"/>
    <w:rsid w:val="00B867FF"/>
    <w:rsid w:val="00B869C3"/>
    <w:rsid w:val="00B86C8F"/>
    <w:rsid w:val="00B86CC1"/>
    <w:rsid w:val="00B86DE7"/>
    <w:rsid w:val="00B86E24"/>
    <w:rsid w:val="00B87048"/>
    <w:rsid w:val="00B878D5"/>
    <w:rsid w:val="00B87E0D"/>
    <w:rsid w:val="00B90010"/>
    <w:rsid w:val="00B900FD"/>
    <w:rsid w:val="00B90227"/>
    <w:rsid w:val="00B9023D"/>
    <w:rsid w:val="00B908AA"/>
    <w:rsid w:val="00B90EBE"/>
    <w:rsid w:val="00B90EC0"/>
    <w:rsid w:val="00B90EF4"/>
    <w:rsid w:val="00B9128F"/>
    <w:rsid w:val="00B9185E"/>
    <w:rsid w:val="00B91F97"/>
    <w:rsid w:val="00B92452"/>
    <w:rsid w:val="00B9260C"/>
    <w:rsid w:val="00B92A22"/>
    <w:rsid w:val="00B92A4C"/>
    <w:rsid w:val="00B92AE3"/>
    <w:rsid w:val="00B92B4A"/>
    <w:rsid w:val="00B92B6D"/>
    <w:rsid w:val="00B92BF3"/>
    <w:rsid w:val="00B930A5"/>
    <w:rsid w:val="00B9317B"/>
    <w:rsid w:val="00B93354"/>
    <w:rsid w:val="00B93383"/>
    <w:rsid w:val="00B93502"/>
    <w:rsid w:val="00B93A59"/>
    <w:rsid w:val="00B93BE2"/>
    <w:rsid w:val="00B93C32"/>
    <w:rsid w:val="00B93E98"/>
    <w:rsid w:val="00B943FF"/>
    <w:rsid w:val="00B945F8"/>
    <w:rsid w:val="00B94789"/>
    <w:rsid w:val="00B94893"/>
    <w:rsid w:val="00B9492F"/>
    <w:rsid w:val="00B94997"/>
    <w:rsid w:val="00B949A1"/>
    <w:rsid w:val="00B94CE2"/>
    <w:rsid w:val="00B94D13"/>
    <w:rsid w:val="00B94DDC"/>
    <w:rsid w:val="00B94EC2"/>
    <w:rsid w:val="00B950B3"/>
    <w:rsid w:val="00B95175"/>
    <w:rsid w:val="00B951E5"/>
    <w:rsid w:val="00B953B4"/>
    <w:rsid w:val="00B9543D"/>
    <w:rsid w:val="00B95671"/>
    <w:rsid w:val="00B95888"/>
    <w:rsid w:val="00B958DB"/>
    <w:rsid w:val="00B95A33"/>
    <w:rsid w:val="00B95A51"/>
    <w:rsid w:val="00B95BA9"/>
    <w:rsid w:val="00B96257"/>
    <w:rsid w:val="00B966CA"/>
    <w:rsid w:val="00B96759"/>
    <w:rsid w:val="00B967A6"/>
    <w:rsid w:val="00B96845"/>
    <w:rsid w:val="00B969CC"/>
    <w:rsid w:val="00B96BFD"/>
    <w:rsid w:val="00B96D89"/>
    <w:rsid w:val="00B97350"/>
    <w:rsid w:val="00B97356"/>
    <w:rsid w:val="00B974A0"/>
    <w:rsid w:val="00B978CF"/>
    <w:rsid w:val="00B978EB"/>
    <w:rsid w:val="00B97978"/>
    <w:rsid w:val="00B97D3A"/>
    <w:rsid w:val="00B97DCD"/>
    <w:rsid w:val="00B97E8A"/>
    <w:rsid w:val="00B97E9F"/>
    <w:rsid w:val="00B97ED0"/>
    <w:rsid w:val="00BA03F0"/>
    <w:rsid w:val="00BA095E"/>
    <w:rsid w:val="00BA0A4E"/>
    <w:rsid w:val="00BA0C40"/>
    <w:rsid w:val="00BA0D1F"/>
    <w:rsid w:val="00BA0DD1"/>
    <w:rsid w:val="00BA1179"/>
    <w:rsid w:val="00BA1381"/>
    <w:rsid w:val="00BA1628"/>
    <w:rsid w:val="00BA1954"/>
    <w:rsid w:val="00BA1F5A"/>
    <w:rsid w:val="00BA20E2"/>
    <w:rsid w:val="00BA2149"/>
    <w:rsid w:val="00BA2574"/>
    <w:rsid w:val="00BA293C"/>
    <w:rsid w:val="00BA2A86"/>
    <w:rsid w:val="00BA2EA9"/>
    <w:rsid w:val="00BA301F"/>
    <w:rsid w:val="00BA32CD"/>
    <w:rsid w:val="00BA34DC"/>
    <w:rsid w:val="00BA3527"/>
    <w:rsid w:val="00BA35B3"/>
    <w:rsid w:val="00BA372D"/>
    <w:rsid w:val="00BA386D"/>
    <w:rsid w:val="00BA3BF8"/>
    <w:rsid w:val="00BA3FCF"/>
    <w:rsid w:val="00BA4328"/>
    <w:rsid w:val="00BA45A8"/>
    <w:rsid w:val="00BA4750"/>
    <w:rsid w:val="00BA4835"/>
    <w:rsid w:val="00BA49AA"/>
    <w:rsid w:val="00BA4AAE"/>
    <w:rsid w:val="00BA4C90"/>
    <w:rsid w:val="00BA4EAE"/>
    <w:rsid w:val="00BA5239"/>
    <w:rsid w:val="00BA55C1"/>
    <w:rsid w:val="00BA58C5"/>
    <w:rsid w:val="00BA5B46"/>
    <w:rsid w:val="00BA5C6D"/>
    <w:rsid w:val="00BA5FAE"/>
    <w:rsid w:val="00BA607E"/>
    <w:rsid w:val="00BA6376"/>
    <w:rsid w:val="00BA63B5"/>
    <w:rsid w:val="00BA6804"/>
    <w:rsid w:val="00BA698B"/>
    <w:rsid w:val="00BA69BB"/>
    <w:rsid w:val="00BA6D39"/>
    <w:rsid w:val="00BA6D81"/>
    <w:rsid w:val="00BA6E73"/>
    <w:rsid w:val="00BA6FD3"/>
    <w:rsid w:val="00BA74AE"/>
    <w:rsid w:val="00BA754E"/>
    <w:rsid w:val="00BA7D50"/>
    <w:rsid w:val="00BA7E36"/>
    <w:rsid w:val="00BB0013"/>
    <w:rsid w:val="00BB043B"/>
    <w:rsid w:val="00BB0541"/>
    <w:rsid w:val="00BB0578"/>
    <w:rsid w:val="00BB076D"/>
    <w:rsid w:val="00BB0904"/>
    <w:rsid w:val="00BB0CD6"/>
    <w:rsid w:val="00BB0D67"/>
    <w:rsid w:val="00BB1083"/>
    <w:rsid w:val="00BB14E0"/>
    <w:rsid w:val="00BB15FC"/>
    <w:rsid w:val="00BB1918"/>
    <w:rsid w:val="00BB1A78"/>
    <w:rsid w:val="00BB1AB7"/>
    <w:rsid w:val="00BB1DFA"/>
    <w:rsid w:val="00BB20E1"/>
    <w:rsid w:val="00BB2307"/>
    <w:rsid w:val="00BB24E1"/>
    <w:rsid w:val="00BB25B2"/>
    <w:rsid w:val="00BB2660"/>
    <w:rsid w:val="00BB26AB"/>
    <w:rsid w:val="00BB2908"/>
    <w:rsid w:val="00BB2A4B"/>
    <w:rsid w:val="00BB2A6B"/>
    <w:rsid w:val="00BB2BD5"/>
    <w:rsid w:val="00BB2E35"/>
    <w:rsid w:val="00BB2E5B"/>
    <w:rsid w:val="00BB3165"/>
    <w:rsid w:val="00BB322E"/>
    <w:rsid w:val="00BB3400"/>
    <w:rsid w:val="00BB3418"/>
    <w:rsid w:val="00BB3CF8"/>
    <w:rsid w:val="00BB3DC0"/>
    <w:rsid w:val="00BB3F3F"/>
    <w:rsid w:val="00BB4152"/>
    <w:rsid w:val="00BB41D7"/>
    <w:rsid w:val="00BB44B7"/>
    <w:rsid w:val="00BB4694"/>
    <w:rsid w:val="00BB469A"/>
    <w:rsid w:val="00BB4751"/>
    <w:rsid w:val="00BB48DB"/>
    <w:rsid w:val="00BB4904"/>
    <w:rsid w:val="00BB4D5D"/>
    <w:rsid w:val="00BB4E71"/>
    <w:rsid w:val="00BB4FA5"/>
    <w:rsid w:val="00BB518F"/>
    <w:rsid w:val="00BB5221"/>
    <w:rsid w:val="00BB5363"/>
    <w:rsid w:val="00BB55C2"/>
    <w:rsid w:val="00BB5607"/>
    <w:rsid w:val="00BB5756"/>
    <w:rsid w:val="00BB5957"/>
    <w:rsid w:val="00BB59C9"/>
    <w:rsid w:val="00BB5A0C"/>
    <w:rsid w:val="00BB5BBF"/>
    <w:rsid w:val="00BB5F8B"/>
    <w:rsid w:val="00BB6571"/>
    <w:rsid w:val="00BB6BFD"/>
    <w:rsid w:val="00BB6CE5"/>
    <w:rsid w:val="00BB6E02"/>
    <w:rsid w:val="00BB6E7A"/>
    <w:rsid w:val="00BB6EB9"/>
    <w:rsid w:val="00BB709B"/>
    <w:rsid w:val="00BB719C"/>
    <w:rsid w:val="00BB7299"/>
    <w:rsid w:val="00BB735D"/>
    <w:rsid w:val="00BB7478"/>
    <w:rsid w:val="00BB7599"/>
    <w:rsid w:val="00BB77A2"/>
    <w:rsid w:val="00BB77D8"/>
    <w:rsid w:val="00BB794D"/>
    <w:rsid w:val="00BB79DE"/>
    <w:rsid w:val="00BB7CF9"/>
    <w:rsid w:val="00BB7EF2"/>
    <w:rsid w:val="00BB7FCE"/>
    <w:rsid w:val="00BC0430"/>
    <w:rsid w:val="00BC045B"/>
    <w:rsid w:val="00BC0850"/>
    <w:rsid w:val="00BC0ABC"/>
    <w:rsid w:val="00BC0BF6"/>
    <w:rsid w:val="00BC0EC8"/>
    <w:rsid w:val="00BC0ED3"/>
    <w:rsid w:val="00BC11C4"/>
    <w:rsid w:val="00BC1217"/>
    <w:rsid w:val="00BC137B"/>
    <w:rsid w:val="00BC15B0"/>
    <w:rsid w:val="00BC17B9"/>
    <w:rsid w:val="00BC1990"/>
    <w:rsid w:val="00BC19B3"/>
    <w:rsid w:val="00BC1C78"/>
    <w:rsid w:val="00BC1DA8"/>
    <w:rsid w:val="00BC1F3B"/>
    <w:rsid w:val="00BC2115"/>
    <w:rsid w:val="00BC2249"/>
    <w:rsid w:val="00BC2289"/>
    <w:rsid w:val="00BC228D"/>
    <w:rsid w:val="00BC22DE"/>
    <w:rsid w:val="00BC264A"/>
    <w:rsid w:val="00BC27B0"/>
    <w:rsid w:val="00BC29DB"/>
    <w:rsid w:val="00BC2A99"/>
    <w:rsid w:val="00BC2BC7"/>
    <w:rsid w:val="00BC3081"/>
    <w:rsid w:val="00BC332A"/>
    <w:rsid w:val="00BC34CD"/>
    <w:rsid w:val="00BC35AD"/>
    <w:rsid w:val="00BC3615"/>
    <w:rsid w:val="00BC3816"/>
    <w:rsid w:val="00BC38B0"/>
    <w:rsid w:val="00BC3B13"/>
    <w:rsid w:val="00BC3B66"/>
    <w:rsid w:val="00BC3BD1"/>
    <w:rsid w:val="00BC3C1D"/>
    <w:rsid w:val="00BC3C88"/>
    <w:rsid w:val="00BC3D78"/>
    <w:rsid w:val="00BC3F88"/>
    <w:rsid w:val="00BC4121"/>
    <w:rsid w:val="00BC42A8"/>
    <w:rsid w:val="00BC4930"/>
    <w:rsid w:val="00BC4C2D"/>
    <w:rsid w:val="00BC4C30"/>
    <w:rsid w:val="00BC4EF1"/>
    <w:rsid w:val="00BC538A"/>
    <w:rsid w:val="00BC55B8"/>
    <w:rsid w:val="00BC5728"/>
    <w:rsid w:val="00BC575C"/>
    <w:rsid w:val="00BC5A5E"/>
    <w:rsid w:val="00BC5B9D"/>
    <w:rsid w:val="00BC5EF1"/>
    <w:rsid w:val="00BC669E"/>
    <w:rsid w:val="00BC66C0"/>
    <w:rsid w:val="00BC67BE"/>
    <w:rsid w:val="00BC6828"/>
    <w:rsid w:val="00BC6975"/>
    <w:rsid w:val="00BC6AD9"/>
    <w:rsid w:val="00BC6C05"/>
    <w:rsid w:val="00BC6C9A"/>
    <w:rsid w:val="00BC74BF"/>
    <w:rsid w:val="00BC777C"/>
    <w:rsid w:val="00BC77A1"/>
    <w:rsid w:val="00BC7AE8"/>
    <w:rsid w:val="00BC7D2E"/>
    <w:rsid w:val="00BC7F36"/>
    <w:rsid w:val="00BC7F5F"/>
    <w:rsid w:val="00BD019F"/>
    <w:rsid w:val="00BD0269"/>
    <w:rsid w:val="00BD055F"/>
    <w:rsid w:val="00BD0670"/>
    <w:rsid w:val="00BD068F"/>
    <w:rsid w:val="00BD0996"/>
    <w:rsid w:val="00BD0A87"/>
    <w:rsid w:val="00BD0BA7"/>
    <w:rsid w:val="00BD0D11"/>
    <w:rsid w:val="00BD0D5F"/>
    <w:rsid w:val="00BD144B"/>
    <w:rsid w:val="00BD1634"/>
    <w:rsid w:val="00BD169C"/>
    <w:rsid w:val="00BD1FDB"/>
    <w:rsid w:val="00BD206A"/>
    <w:rsid w:val="00BD2251"/>
    <w:rsid w:val="00BD2261"/>
    <w:rsid w:val="00BD22F1"/>
    <w:rsid w:val="00BD26A2"/>
    <w:rsid w:val="00BD289E"/>
    <w:rsid w:val="00BD28E6"/>
    <w:rsid w:val="00BD29C9"/>
    <w:rsid w:val="00BD2B24"/>
    <w:rsid w:val="00BD2B9F"/>
    <w:rsid w:val="00BD2CFC"/>
    <w:rsid w:val="00BD2D60"/>
    <w:rsid w:val="00BD31F5"/>
    <w:rsid w:val="00BD3350"/>
    <w:rsid w:val="00BD376B"/>
    <w:rsid w:val="00BD38B5"/>
    <w:rsid w:val="00BD42B1"/>
    <w:rsid w:val="00BD4507"/>
    <w:rsid w:val="00BD4540"/>
    <w:rsid w:val="00BD4563"/>
    <w:rsid w:val="00BD4792"/>
    <w:rsid w:val="00BD48CC"/>
    <w:rsid w:val="00BD4A65"/>
    <w:rsid w:val="00BD4BA3"/>
    <w:rsid w:val="00BD4C6F"/>
    <w:rsid w:val="00BD513D"/>
    <w:rsid w:val="00BD5627"/>
    <w:rsid w:val="00BD5CB4"/>
    <w:rsid w:val="00BD5CD6"/>
    <w:rsid w:val="00BD5CD8"/>
    <w:rsid w:val="00BD5D15"/>
    <w:rsid w:val="00BD5E19"/>
    <w:rsid w:val="00BD5E27"/>
    <w:rsid w:val="00BD5F4F"/>
    <w:rsid w:val="00BD5FBA"/>
    <w:rsid w:val="00BD5FF8"/>
    <w:rsid w:val="00BD6063"/>
    <w:rsid w:val="00BD6093"/>
    <w:rsid w:val="00BD60C2"/>
    <w:rsid w:val="00BD61EE"/>
    <w:rsid w:val="00BD62A0"/>
    <w:rsid w:val="00BD6865"/>
    <w:rsid w:val="00BD6964"/>
    <w:rsid w:val="00BD69D9"/>
    <w:rsid w:val="00BD6B83"/>
    <w:rsid w:val="00BD6CA6"/>
    <w:rsid w:val="00BD6E0B"/>
    <w:rsid w:val="00BD6F8C"/>
    <w:rsid w:val="00BD705E"/>
    <w:rsid w:val="00BD7257"/>
    <w:rsid w:val="00BD7861"/>
    <w:rsid w:val="00BD7A1D"/>
    <w:rsid w:val="00BD7CCF"/>
    <w:rsid w:val="00BE03B9"/>
    <w:rsid w:val="00BE04A6"/>
    <w:rsid w:val="00BE05C5"/>
    <w:rsid w:val="00BE0A06"/>
    <w:rsid w:val="00BE0D4E"/>
    <w:rsid w:val="00BE0D61"/>
    <w:rsid w:val="00BE0DD7"/>
    <w:rsid w:val="00BE0E46"/>
    <w:rsid w:val="00BE0E5B"/>
    <w:rsid w:val="00BE0ECA"/>
    <w:rsid w:val="00BE1815"/>
    <w:rsid w:val="00BE1A3E"/>
    <w:rsid w:val="00BE1BC9"/>
    <w:rsid w:val="00BE1DD7"/>
    <w:rsid w:val="00BE1E7E"/>
    <w:rsid w:val="00BE21F8"/>
    <w:rsid w:val="00BE23C8"/>
    <w:rsid w:val="00BE23E5"/>
    <w:rsid w:val="00BE2552"/>
    <w:rsid w:val="00BE2710"/>
    <w:rsid w:val="00BE2888"/>
    <w:rsid w:val="00BE28D1"/>
    <w:rsid w:val="00BE2BCE"/>
    <w:rsid w:val="00BE2D7E"/>
    <w:rsid w:val="00BE2FDB"/>
    <w:rsid w:val="00BE355C"/>
    <w:rsid w:val="00BE37F6"/>
    <w:rsid w:val="00BE3B51"/>
    <w:rsid w:val="00BE3E82"/>
    <w:rsid w:val="00BE3FE6"/>
    <w:rsid w:val="00BE407A"/>
    <w:rsid w:val="00BE41FA"/>
    <w:rsid w:val="00BE4273"/>
    <w:rsid w:val="00BE451D"/>
    <w:rsid w:val="00BE4868"/>
    <w:rsid w:val="00BE4A67"/>
    <w:rsid w:val="00BE4F0C"/>
    <w:rsid w:val="00BE55E0"/>
    <w:rsid w:val="00BE56D2"/>
    <w:rsid w:val="00BE57DD"/>
    <w:rsid w:val="00BE581B"/>
    <w:rsid w:val="00BE59BD"/>
    <w:rsid w:val="00BE59DF"/>
    <w:rsid w:val="00BE5B42"/>
    <w:rsid w:val="00BE5F47"/>
    <w:rsid w:val="00BE60AF"/>
    <w:rsid w:val="00BE60F3"/>
    <w:rsid w:val="00BE611B"/>
    <w:rsid w:val="00BE61C5"/>
    <w:rsid w:val="00BE6524"/>
    <w:rsid w:val="00BE6A9B"/>
    <w:rsid w:val="00BE6B5A"/>
    <w:rsid w:val="00BE6FBF"/>
    <w:rsid w:val="00BE6FC2"/>
    <w:rsid w:val="00BE71A5"/>
    <w:rsid w:val="00BE7279"/>
    <w:rsid w:val="00BE7558"/>
    <w:rsid w:val="00BE7607"/>
    <w:rsid w:val="00BE76C1"/>
    <w:rsid w:val="00BE7A54"/>
    <w:rsid w:val="00BF0011"/>
    <w:rsid w:val="00BF02DA"/>
    <w:rsid w:val="00BF036F"/>
    <w:rsid w:val="00BF0370"/>
    <w:rsid w:val="00BF04C8"/>
    <w:rsid w:val="00BF0C4C"/>
    <w:rsid w:val="00BF0C91"/>
    <w:rsid w:val="00BF0CFA"/>
    <w:rsid w:val="00BF0EBD"/>
    <w:rsid w:val="00BF0FF0"/>
    <w:rsid w:val="00BF10AC"/>
    <w:rsid w:val="00BF14A4"/>
    <w:rsid w:val="00BF1638"/>
    <w:rsid w:val="00BF1874"/>
    <w:rsid w:val="00BF1C13"/>
    <w:rsid w:val="00BF1EB0"/>
    <w:rsid w:val="00BF1F14"/>
    <w:rsid w:val="00BF2060"/>
    <w:rsid w:val="00BF21AA"/>
    <w:rsid w:val="00BF2334"/>
    <w:rsid w:val="00BF244F"/>
    <w:rsid w:val="00BF2830"/>
    <w:rsid w:val="00BF284E"/>
    <w:rsid w:val="00BF2A2F"/>
    <w:rsid w:val="00BF2C1D"/>
    <w:rsid w:val="00BF3219"/>
    <w:rsid w:val="00BF3230"/>
    <w:rsid w:val="00BF331B"/>
    <w:rsid w:val="00BF348D"/>
    <w:rsid w:val="00BF3C14"/>
    <w:rsid w:val="00BF4734"/>
    <w:rsid w:val="00BF4C9B"/>
    <w:rsid w:val="00BF4F73"/>
    <w:rsid w:val="00BF54B0"/>
    <w:rsid w:val="00BF5548"/>
    <w:rsid w:val="00BF5B08"/>
    <w:rsid w:val="00BF5BB0"/>
    <w:rsid w:val="00BF5E43"/>
    <w:rsid w:val="00BF5F47"/>
    <w:rsid w:val="00BF6782"/>
    <w:rsid w:val="00BF6F78"/>
    <w:rsid w:val="00BF6FEF"/>
    <w:rsid w:val="00BF724B"/>
    <w:rsid w:val="00BF73E5"/>
    <w:rsid w:val="00BF78E8"/>
    <w:rsid w:val="00BF799D"/>
    <w:rsid w:val="00BF7E0A"/>
    <w:rsid w:val="00C00009"/>
    <w:rsid w:val="00C005FA"/>
    <w:rsid w:val="00C0081C"/>
    <w:rsid w:val="00C00AF6"/>
    <w:rsid w:val="00C00B7D"/>
    <w:rsid w:val="00C00BF7"/>
    <w:rsid w:val="00C00D64"/>
    <w:rsid w:val="00C00D73"/>
    <w:rsid w:val="00C00E6C"/>
    <w:rsid w:val="00C00E9D"/>
    <w:rsid w:val="00C01123"/>
    <w:rsid w:val="00C01329"/>
    <w:rsid w:val="00C01612"/>
    <w:rsid w:val="00C016C4"/>
    <w:rsid w:val="00C01859"/>
    <w:rsid w:val="00C01862"/>
    <w:rsid w:val="00C01982"/>
    <w:rsid w:val="00C01AA5"/>
    <w:rsid w:val="00C01BA7"/>
    <w:rsid w:val="00C01BC3"/>
    <w:rsid w:val="00C01BDE"/>
    <w:rsid w:val="00C01C58"/>
    <w:rsid w:val="00C01D91"/>
    <w:rsid w:val="00C01E67"/>
    <w:rsid w:val="00C02336"/>
    <w:rsid w:val="00C028C6"/>
    <w:rsid w:val="00C029F6"/>
    <w:rsid w:val="00C02C48"/>
    <w:rsid w:val="00C02D04"/>
    <w:rsid w:val="00C02F96"/>
    <w:rsid w:val="00C031B0"/>
    <w:rsid w:val="00C0371D"/>
    <w:rsid w:val="00C03994"/>
    <w:rsid w:val="00C03F34"/>
    <w:rsid w:val="00C04611"/>
    <w:rsid w:val="00C04630"/>
    <w:rsid w:val="00C0472F"/>
    <w:rsid w:val="00C04894"/>
    <w:rsid w:val="00C048CB"/>
    <w:rsid w:val="00C04AC1"/>
    <w:rsid w:val="00C04C56"/>
    <w:rsid w:val="00C0577C"/>
    <w:rsid w:val="00C0596C"/>
    <w:rsid w:val="00C059E4"/>
    <w:rsid w:val="00C05A9E"/>
    <w:rsid w:val="00C05D24"/>
    <w:rsid w:val="00C06197"/>
    <w:rsid w:val="00C061A7"/>
    <w:rsid w:val="00C0620F"/>
    <w:rsid w:val="00C066A0"/>
    <w:rsid w:val="00C066AC"/>
    <w:rsid w:val="00C0682B"/>
    <w:rsid w:val="00C0687B"/>
    <w:rsid w:val="00C06934"/>
    <w:rsid w:val="00C069DA"/>
    <w:rsid w:val="00C06A41"/>
    <w:rsid w:val="00C06B01"/>
    <w:rsid w:val="00C06E02"/>
    <w:rsid w:val="00C06ED8"/>
    <w:rsid w:val="00C06F58"/>
    <w:rsid w:val="00C07333"/>
    <w:rsid w:val="00C0782B"/>
    <w:rsid w:val="00C07BE3"/>
    <w:rsid w:val="00C07C7E"/>
    <w:rsid w:val="00C07ECE"/>
    <w:rsid w:val="00C100E4"/>
    <w:rsid w:val="00C100FF"/>
    <w:rsid w:val="00C1014A"/>
    <w:rsid w:val="00C1055A"/>
    <w:rsid w:val="00C1057D"/>
    <w:rsid w:val="00C10726"/>
    <w:rsid w:val="00C10911"/>
    <w:rsid w:val="00C10A57"/>
    <w:rsid w:val="00C10AF1"/>
    <w:rsid w:val="00C10BCC"/>
    <w:rsid w:val="00C10F69"/>
    <w:rsid w:val="00C11212"/>
    <w:rsid w:val="00C1122E"/>
    <w:rsid w:val="00C11293"/>
    <w:rsid w:val="00C1135F"/>
    <w:rsid w:val="00C1146B"/>
    <w:rsid w:val="00C1149D"/>
    <w:rsid w:val="00C115CF"/>
    <w:rsid w:val="00C1169C"/>
    <w:rsid w:val="00C118B5"/>
    <w:rsid w:val="00C11A58"/>
    <w:rsid w:val="00C11ACC"/>
    <w:rsid w:val="00C11CE6"/>
    <w:rsid w:val="00C11D0D"/>
    <w:rsid w:val="00C11E6E"/>
    <w:rsid w:val="00C11EF6"/>
    <w:rsid w:val="00C11EFA"/>
    <w:rsid w:val="00C122A2"/>
    <w:rsid w:val="00C122E2"/>
    <w:rsid w:val="00C12736"/>
    <w:rsid w:val="00C13148"/>
    <w:rsid w:val="00C13403"/>
    <w:rsid w:val="00C136D0"/>
    <w:rsid w:val="00C13769"/>
    <w:rsid w:val="00C13CE9"/>
    <w:rsid w:val="00C13F6E"/>
    <w:rsid w:val="00C1499E"/>
    <w:rsid w:val="00C14B95"/>
    <w:rsid w:val="00C14D99"/>
    <w:rsid w:val="00C14DC4"/>
    <w:rsid w:val="00C1507B"/>
    <w:rsid w:val="00C1558C"/>
    <w:rsid w:val="00C1559D"/>
    <w:rsid w:val="00C155A3"/>
    <w:rsid w:val="00C1575A"/>
    <w:rsid w:val="00C157CD"/>
    <w:rsid w:val="00C15951"/>
    <w:rsid w:val="00C15954"/>
    <w:rsid w:val="00C15BF9"/>
    <w:rsid w:val="00C15C2C"/>
    <w:rsid w:val="00C15FBB"/>
    <w:rsid w:val="00C1653C"/>
    <w:rsid w:val="00C165C2"/>
    <w:rsid w:val="00C169D0"/>
    <w:rsid w:val="00C173E6"/>
    <w:rsid w:val="00C17766"/>
    <w:rsid w:val="00C17998"/>
    <w:rsid w:val="00C17C38"/>
    <w:rsid w:val="00C17CD7"/>
    <w:rsid w:val="00C17F24"/>
    <w:rsid w:val="00C17F6F"/>
    <w:rsid w:val="00C17FA6"/>
    <w:rsid w:val="00C2012C"/>
    <w:rsid w:val="00C20166"/>
    <w:rsid w:val="00C2051E"/>
    <w:rsid w:val="00C20A09"/>
    <w:rsid w:val="00C20E63"/>
    <w:rsid w:val="00C21134"/>
    <w:rsid w:val="00C212A4"/>
    <w:rsid w:val="00C21B40"/>
    <w:rsid w:val="00C21C51"/>
    <w:rsid w:val="00C21EDE"/>
    <w:rsid w:val="00C2205E"/>
    <w:rsid w:val="00C2206E"/>
    <w:rsid w:val="00C2219E"/>
    <w:rsid w:val="00C223E4"/>
    <w:rsid w:val="00C22BA9"/>
    <w:rsid w:val="00C22D6C"/>
    <w:rsid w:val="00C22F34"/>
    <w:rsid w:val="00C23006"/>
    <w:rsid w:val="00C230A4"/>
    <w:rsid w:val="00C23610"/>
    <w:rsid w:val="00C23651"/>
    <w:rsid w:val="00C23697"/>
    <w:rsid w:val="00C236E1"/>
    <w:rsid w:val="00C23881"/>
    <w:rsid w:val="00C238B7"/>
    <w:rsid w:val="00C23A10"/>
    <w:rsid w:val="00C23D5E"/>
    <w:rsid w:val="00C2419D"/>
    <w:rsid w:val="00C241B7"/>
    <w:rsid w:val="00C2421A"/>
    <w:rsid w:val="00C242E9"/>
    <w:rsid w:val="00C243D2"/>
    <w:rsid w:val="00C24484"/>
    <w:rsid w:val="00C24AFD"/>
    <w:rsid w:val="00C24DFE"/>
    <w:rsid w:val="00C25063"/>
    <w:rsid w:val="00C25130"/>
    <w:rsid w:val="00C2551F"/>
    <w:rsid w:val="00C2568E"/>
    <w:rsid w:val="00C25B86"/>
    <w:rsid w:val="00C25BC6"/>
    <w:rsid w:val="00C25BDA"/>
    <w:rsid w:val="00C25C32"/>
    <w:rsid w:val="00C25CE9"/>
    <w:rsid w:val="00C25D8C"/>
    <w:rsid w:val="00C26056"/>
    <w:rsid w:val="00C2652D"/>
    <w:rsid w:val="00C26537"/>
    <w:rsid w:val="00C265D8"/>
    <w:rsid w:val="00C26665"/>
    <w:rsid w:val="00C26B69"/>
    <w:rsid w:val="00C26CEB"/>
    <w:rsid w:val="00C26DEC"/>
    <w:rsid w:val="00C27111"/>
    <w:rsid w:val="00C2712F"/>
    <w:rsid w:val="00C27224"/>
    <w:rsid w:val="00C276C4"/>
    <w:rsid w:val="00C27797"/>
    <w:rsid w:val="00C27A32"/>
    <w:rsid w:val="00C27B75"/>
    <w:rsid w:val="00C27B94"/>
    <w:rsid w:val="00C27E71"/>
    <w:rsid w:val="00C27FF5"/>
    <w:rsid w:val="00C3017E"/>
    <w:rsid w:val="00C30426"/>
    <w:rsid w:val="00C30474"/>
    <w:rsid w:val="00C306ED"/>
    <w:rsid w:val="00C30C95"/>
    <w:rsid w:val="00C30D02"/>
    <w:rsid w:val="00C30FE6"/>
    <w:rsid w:val="00C311B0"/>
    <w:rsid w:val="00C314F1"/>
    <w:rsid w:val="00C3153B"/>
    <w:rsid w:val="00C31828"/>
    <w:rsid w:val="00C31E2E"/>
    <w:rsid w:val="00C32013"/>
    <w:rsid w:val="00C3216B"/>
    <w:rsid w:val="00C32397"/>
    <w:rsid w:val="00C327C6"/>
    <w:rsid w:val="00C32942"/>
    <w:rsid w:val="00C32D22"/>
    <w:rsid w:val="00C33203"/>
    <w:rsid w:val="00C33623"/>
    <w:rsid w:val="00C33841"/>
    <w:rsid w:val="00C33858"/>
    <w:rsid w:val="00C33C46"/>
    <w:rsid w:val="00C33D72"/>
    <w:rsid w:val="00C33E00"/>
    <w:rsid w:val="00C33EB8"/>
    <w:rsid w:val="00C33F01"/>
    <w:rsid w:val="00C34107"/>
    <w:rsid w:val="00C34223"/>
    <w:rsid w:val="00C343A7"/>
    <w:rsid w:val="00C343D4"/>
    <w:rsid w:val="00C3484C"/>
    <w:rsid w:val="00C349E4"/>
    <w:rsid w:val="00C34AE3"/>
    <w:rsid w:val="00C34D8F"/>
    <w:rsid w:val="00C34DD7"/>
    <w:rsid w:val="00C350CB"/>
    <w:rsid w:val="00C3529A"/>
    <w:rsid w:val="00C353D0"/>
    <w:rsid w:val="00C353F8"/>
    <w:rsid w:val="00C35463"/>
    <w:rsid w:val="00C35790"/>
    <w:rsid w:val="00C357E4"/>
    <w:rsid w:val="00C3597F"/>
    <w:rsid w:val="00C35CBD"/>
    <w:rsid w:val="00C360FD"/>
    <w:rsid w:val="00C3629B"/>
    <w:rsid w:val="00C36366"/>
    <w:rsid w:val="00C363D2"/>
    <w:rsid w:val="00C3673D"/>
    <w:rsid w:val="00C367A0"/>
    <w:rsid w:val="00C36A35"/>
    <w:rsid w:val="00C36A57"/>
    <w:rsid w:val="00C36CF6"/>
    <w:rsid w:val="00C36ECD"/>
    <w:rsid w:val="00C36FCB"/>
    <w:rsid w:val="00C36FDF"/>
    <w:rsid w:val="00C371A4"/>
    <w:rsid w:val="00C37690"/>
    <w:rsid w:val="00C37724"/>
    <w:rsid w:val="00C3776F"/>
    <w:rsid w:val="00C378DE"/>
    <w:rsid w:val="00C37A73"/>
    <w:rsid w:val="00C37BEA"/>
    <w:rsid w:val="00C37EEA"/>
    <w:rsid w:val="00C37FDC"/>
    <w:rsid w:val="00C400BD"/>
    <w:rsid w:val="00C40827"/>
    <w:rsid w:val="00C40B41"/>
    <w:rsid w:val="00C40BE2"/>
    <w:rsid w:val="00C41069"/>
    <w:rsid w:val="00C4135B"/>
    <w:rsid w:val="00C41409"/>
    <w:rsid w:val="00C41CC4"/>
    <w:rsid w:val="00C41F7D"/>
    <w:rsid w:val="00C41F92"/>
    <w:rsid w:val="00C426FC"/>
    <w:rsid w:val="00C42D10"/>
    <w:rsid w:val="00C42F52"/>
    <w:rsid w:val="00C42FBB"/>
    <w:rsid w:val="00C4310F"/>
    <w:rsid w:val="00C43206"/>
    <w:rsid w:val="00C434D4"/>
    <w:rsid w:val="00C43540"/>
    <w:rsid w:val="00C43833"/>
    <w:rsid w:val="00C43A41"/>
    <w:rsid w:val="00C43A85"/>
    <w:rsid w:val="00C43AC3"/>
    <w:rsid w:val="00C43D88"/>
    <w:rsid w:val="00C43DDC"/>
    <w:rsid w:val="00C43F2D"/>
    <w:rsid w:val="00C44155"/>
    <w:rsid w:val="00C441C1"/>
    <w:rsid w:val="00C441C4"/>
    <w:rsid w:val="00C442FB"/>
    <w:rsid w:val="00C443F7"/>
    <w:rsid w:val="00C444E3"/>
    <w:rsid w:val="00C445A1"/>
    <w:rsid w:val="00C44B19"/>
    <w:rsid w:val="00C45672"/>
    <w:rsid w:val="00C45A54"/>
    <w:rsid w:val="00C45B0A"/>
    <w:rsid w:val="00C45BF5"/>
    <w:rsid w:val="00C45C7D"/>
    <w:rsid w:val="00C45DF3"/>
    <w:rsid w:val="00C4613A"/>
    <w:rsid w:val="00C461A6"/>
    <w:rsid w:val="00C46207"/>
    <w:rsid w:val="00C46466"/>
    <w:rsid w:val="00C464E1"/>
    <w:rsid w:val="00C46758"/>
    <w:rsid w:val="00C46875"/>
    <w:rsid w:val="00C46C2D"/>
    <w:rsid w:val="00C46C71"/>
    <w:rsid w:val="00C46D42"/>
    <w:rsid w:val="00C46E14"/>
    <w:rsid w:val="00C477E4"/>
    <w:rsid w:val="00C479FB"/>
    <w:rsid w:val="00C47D26"/>
    <w:rsid w:val="00C47FD9"/>
    <w:rsid w:val="00C500A1"/>
    <w:rsid w:val="00C50193"/>
    <w:rsid w:val="00C502F7"/>
    <w:rsid w:val="00C503EC"/>
    <w:rsid w:val="00C50452"/>
    <w:rsid w:val="00C504CD"/>
    <w:rsid w:val="00C50779"/>
    <w:rsid w:val="00C507C5"/>
    <w:rsid w:val="00C5099D"/>
    <w:rsid w:val="00C50E0C"/>
    <w:rsid w:val="00C50F5A"/>
    <w:rsid w:val="00C51018"/>
    <w:rsid w:val="00C5119C"/>
    <w:rsid w:val="00C51400"/>
    <w:rsid w:val="00C51856"/>
    <w:rsid w:val="00C51965"/>
    <w:rsid w:val="00C51CDB"/>
    <w:rsid w:val="00C51E93"/>
    <w:rsid w:val="00C51EA3"/>
    <w:rsid w:val="00C52302"/>
    <w:rsid w:val="00C52349"/>
    <w:rsid w:val="00C5234E"/>
    <w:rsid w:val="00C523D7"/>
    <w:rsid w:val="00C52607"/>
    <w:rsid w:val="00C5266E"/>
    <w:rsid w:val="00C5280A"/>
    <w:rsid w:val="00C52A96"/>
    <w:rsid w:val="00C52C1D"/>
    <w:rsid w:val="00C52C99"/>
    <w:rsid w:val="00C52EFD"/>
    <w:rsid w:val="00C530AC"/>
    <w:rsid w:val="00C53466"/>
    <w:rsid w:val="00C53BCF"/>
    <w:rsid w:val="00C53CEC"/>
    <w:rsid w:val="00C53DF8"/>
    <w:rsid w:val="00C53F2D"/>
    <w:rsid w:val="00C54096"/>
    <w:rsid w:val="00C543EC"/>
    <w:rsid w:val="00C5441D"/>
    <w:rsid w:val="00C54766"/>
    <w:rsid w:val="00C549AC"/>
    <w:rsid w:val="00C54B21"/>
    <w:rsid w:val="00C5503B"/>
    <w:rsid w:val="00C5537C"/>
    <w:rsid w:val="00C554E3"/>
    <w:rsid w:val="00C55573"/>
    <w:rsid w:val="00C5560D"/>
    <w:rsid w:val="00C55739"/>
    <w:rsid w:val="00C557B1"/>
    <w:rsid w:val="00C56330"/>
    <w:rsid w:val="00C563DA"/>
    <w:rsid w:val="00C56420"/>
    <w:rsid w:val="00C564AD"/>
    <w:rsid w:val="00C56CC9"/>
    <w:rsid w:val="00C56E76"/>
    <w:rsid w:val="00C571F6"/>
    <w:rsid w:val="00C57575"/>
    <w:rsid w:val="00C576F4"/>
    <w:rsid w:val="00C5770C"/>
    <w:rsid w:val="00C57717"/>
    <w:rsid w:val="00C5782B"/>
    <w:rsid w:val="00C5797C"/>
    <w:rsid w:val="00C57C65"/>
    <w:rsid w:val="00C57D7A"/>
    <w:rsid w:val="00C57D9F"/>
    <w:rsid w:val="00C57E60"/>
    <w:rsid w:val="00C602CD"/>
    <w:rsid w:val="00C602E1"/>
    <w:rsid w:val="00C604D6"/>
    <w:rsid w:val="00C6074F"/>
    <w:rsid w:val="00C6077C"/>
    <w:rsid w:val="00C6092F"/>
    <w:rsid w:val="00C60CAE"/>
    <w:rsid w:val="00C6102C"/>
    <w:rsid w:val="00C6137D"/>
    <w:rsid w:val="00C61907"/>
    <w:rsid w:val="00C61D50"/>
    <w:rsid w:val="00C61F22"/>
    <w:rsid w:val="00C621EF"/>
    <w:rsid w:val="00C62214"/>
    <w:rsid w:val="00C623C1"/>
    <w:rsid w:val="00C6263F"/>
    <w:rsid w:val="00C6276E"/>
    <w:rsid w:val="00C6294A"/>
    <w:rsid w:val="00C62BCF"/>
    <w:rsid w:val="00C62BD4"/>
    <w:rsid w:val="00C62DE0"/>
    <w:rsid w:val="00C62DF9"/>
    <w:rsid w:val="00C62FBD"/>
    <w:rsid w:val="00C62FD1"/>
    <w:rsid w:val="00C63089"/>
    <w:rsid w:val="00C6352C"/>
    <w:rsid w:val="00C63648"/>
    <w:rsid w:val="00C63794"/>
    <w:rsid w:val="00C63977"/>
    <w:rsid w:val="00C63ECA"/>
    <w:rsid w:val="00C64096"/>
    <w:rsid w:val="00C643C3"/>
    <w:rsid w:val="00C6489D"/>
    <w:rsid w:val="00C649BB"/>
    <w:rsid w:val="00C64C67"/>
    <w:rsid w:val="00C654B7"/>
    <w:rsid w:val="00C654D7"/>
    <w:rsid w:val="00C655C9"/>
    <w:rsid w:val="00C6567B"/>
    <w:rsid w:val="00C657E7"/>
    <w:rsid w:val="00C65839"/>
    <w:rsid w:val="00C659DE"/>
    <w:rsid w:val="00C65C66"/>
    <w:rsid w:val="00C6648D"/>
    <w:rsid w:val="00C6667A"/>
    <w:rsid w:val="00C667DD"/>
    <w:rsid w:val="00C66827"/>
    <w:rsid w:val="00C66990"/>
    <w:rsid w:val="00C66B0B"/>
    <w:rsid w:val="00C66F43"/>
    <w:rsid w:val="00C673E2"/>
    <w:rsid w:val="00C67461"/>
    <w:rsid w:val="00C674A1"/>
    <w:rsid w:val="00C67778"/>
    <w:rsid w:val="00C67922"/>
    <w:rsid w:val="00C67B5F"/>
    <w:rsid w:val="00C67C6E"/>
    <w:rsid w:val="00C67D37"/>
    <w:rsid w:val="00C67ED9"/>
    <w:rsid w:val="00C7024C"/>
    <w:rsid w:val="00C70371"/>
    <w:rsid w:val="00C7066E"/>
    <w:rsid w:val="00C70755"/>
    <w:rsid w:val="00C708F4"/>
    <w:rsid w:val="00C70900"/>
    <w:rsid w:val="00C709D0"/>
    <w:rsid w:val="00C70A1F"/>
    <w:rsid w:val="00C70B3F"/>
    <w:rsid w:val="00C70C87"/>
    <w:rsid w:val="00C70CAD"/>
    <w:rsid w:val="00C70DFE"/>
    <w:rsid w:val="00C70FA2"/>
    <w:rsid w:val="00C71212"/>
    <w:rsid w:val="00C71402"/>
    <w:rsid w:val="00C71508"/>
    <w:rsid w:val="00C715F8"/>
    <w:rsid w:val="00C71888"/>
    <w:rsid w:val="00C719BC"/>
    <w:rsid w:val="00C71A6C"/>
    <w:rsid w:val="00C71C9C"/>
    <w:rsid w:val="00C71E9C"/>
    <w:rsid w:val="00C722FF"/>
    <w:rsid w:val="00C72381"/>
    <w:rsid w:val="00C725CF"/>
    <w:rsid w:val="00C7272A"/>
    <w:rsid w:val="00C72740"/>
    <w:rsid w:val="00C729FC"/>
    <w:rsid w:val="00C72A0E"/>
    <w:rsid w:val="00C72A12"/>
    <w:rsid w:val="00C72A85"/>
    <w:rsid w:val="00C72ADB"/>
    <w:rsid w:val="00C72CB3"/>
    <w:rsid w:val="00C7366C"/>
    <w:rsid w:val="00C7387D"/>
    <w:rsid w:val="00C7389F"/>
    <w:rsid w:val="00C73DF0"/>
    <w:rsid w:val="00C73F55"/>
    <w:rsid w:val="00C73FBA"/>
    <w:rsid w:val="00C7416E"/>
    <w:rsid w:val="00C74588"/>
    <w:rsid w:val="00C748EC"/>
    <w:rsid w:val="00C74A99"/>
    <w:rsid w:val="00C74CAF"/>
    <w:rsid w:val="00C74DEA"/>
    <w:rsid w:val="00C750C5"/>
    <w:rsid w:val="00C75249"/>
    <w:rsid w:val="00C752DA"/>
    <w:rsid w:val="00C7563D"/>
    <w:rsid w:val="00C7575B"/>
    <w:rsid w:val="00C759B6"/>
    <w:rsid w:val="00C75A8B"/>
    <w:rsid w:val="00C75F04"/>
    <w:rsid w:val="00C760FD"/>
    <w:rsid w:val="00C761E5"/>
    <w:rsid w:val="00C7670F"/>
    <w:rsid w:val="00C76761"/>
    <w:rsid w:val="00C7676A"/>
    <w:rsid w:val="00C76797"/>
    <w:rsid w:val="00C76927"/>
    <w:rsid w:val="00C769F0"/>
    <w:rsid w:val="00C76DC9"/>
    <w:rsid w:val="00C76E3F"/>
    <w:rsid w:val="00C77173"/>
    <w:rsid w:val="00C775F5"/>
    <w:rsid w:val="00C77831"/>
    <w:rsid w:val="00C77BC2"/>
    <w:rsid w:val="00C80149"/>
    <w:rsid w:val="00C801A1"/>
    <w:rsid w:val="00C809C6"/>
    <w:rsid w:val="00C80A27"/>
    <w:rsid w:val="00C80A68"/>
    <w:rsid w:val="00C80C24"/>
    <w:rsid w:val="00C80C37"/>
    <w:rsid w:val="00C80FAA"/>
    <w:rsid w:val="00C8102B"/>
    <w:rsid w:val="00C81430"/>
    <w:rsid w:val="00C8174A"/>
    <w:rsid w:val="00C81A1D"/>
    <w:rsid w:val="00C81D50"/>
    <w:rsid w:val="00C81D61"/>
    <w:rsid w:val="00C81EA4"/>
    <w:rsid w:val="00C81FB8"/>
    <w:rsid w:val="00C81FFA"/>
    <w:rsid w:val="00C8215F"/>
    <w:rsid w:val="00C8229E"/>
    <w:rsid w:val="00C827BB"/>
    <w:rsid w:val="00C82BCD"/>
    <w:rsid w:val="00C82D04"/>
    <w:rsid w:val="00C82EE3"/>
    <w:rsid w:val="00C82F14"/>
    <w:rsid w:val="00C8301F"/>
    <w:rsid w:val="00C831D6"/>
    <w:rsid w:val="00C83227"/>
    <w:rsid w:val="00C83370"/>
    <w:rsid w:val="00C8337F"/>
    <w:rsid w:val="00C8347E"/>
    <w:rsid w:val="00C83580"/>
    <w:rsid w:val="00C835A5"/>
    <w:rsid w:val="00C839F1"/>
    <w:rsid w:val="00C83C5D"/>
    <w:rsid w:val="00C84048"/>
    <w:rsid w:val="00C84233"/>
    <w:rsid w:val="00C8424A"/>
    <w:rsid w:val="00C8426A"/>
    <w:rsid w:val="00C84342"/>
    <w:rsid w:val="00C84610"/>
    <w:rsid w:val="00C84852"/>
    <w:rsid w:val="00C84942"/>
    <w:rsid w:val="00C84AB0"/>
    <w:rsid w:val="00C84C26"/>
    <w:rsid w:val="00C84CED"/>
    <w:rsid w:val="00C84CF5"/>
    <w:rsid w:val="00C84D79"/>
    <w:rsid w:val="00C84E67"/>
    <w:rsid w:val="00C853DD"/>
    <w:rsid w:val="00C85454"/>
    <w:rsid w:val="00C857EA"/>
    <w:rsid w:val="00C8583E"/>
    <w:rsid w:val="00C85936"/>
    <w:rsid w:val="00C85AF8"/>
    <w:rsid w:val="00C85D24"/>
    <w:rsid w:val="00C85D53"/>
    <w:rsid w:val="00C861AD"/>
    <w:rsid w:val="00C864D7"/>
    <w:rsid w:val="00C86C4A"/>
    <w:rsid w:val="00C86D13"/>
    <w:rsid w:val="00C86D65"/>
    <w:rsid w:val="00C86E0A"/>
    <w:rsid w:val="00C86FCF"/>
    <w:rsid w:val="00C87145"/>
    <w:rsid w:val="00C875A7"/>
    <w:rsid w:val="00C875CB"/>
    <w:rsid w:val="00C87921"/>
    <w:rsid w:val="00C87A3C"/>
    <w:rsid w:val="00C87DFE"/>
    <w:rsid w:val="00C87F61"/>
    <w:rsid w:val="00C9016B"/>
    <w:rsid w:val="00C90182"/>
    <w:rsid w:val="00C903CF"/>
    <w:rsid w:val="00C90460"/>
    <w:rsid w:val="00C907D2"/>
    <w:rsid w:val="00C90FCD"/>
    <w:rsid w:val="00C91233"/>
    <w:rsid w:val="00C91236"/>
    <w:rsid w:val="00C91331"/>
    <w:rsid w:val="00C913FB"/>
    <w:rsid w:val="00C9161B"/>
    <w:rsid w:val="00C91735"/>
    <w:rsid w:val="00C9187E"/>
    <w:rsid w:val="00C91C1E"/>
    <w:rsid w:val="00C91C89"/>
    <w:rsid w:val="00C91EA8"/>
    <w:rsid w:val="00C92011"/>
    <w:rsid w:val="00C923AA"/>
    <w:rsid w:val="00C923B6"/>
    <w:rsid w:val="00C92718"/>
    <w:rsid w:val="00C92961"/>
    <w:rsid w:val="00C92CE7"/>
    <w:rsid w:val="00C92D4D"/>
    <w:rsid w:val="00C93037"/>
    <w:rsid w:val="00C931FF"/>
    <w:rsid w:val="00C93307"/>
    <w:rsid w:val="00C9332F"/>
    <w:rsid w:val="00C9354A"/>
    <w:rsid w:val="00C9355F"/>
    <w:rsid w:val="00C93588"/>
    <w:rsid w:val="00C93747"/>
    <w:rsid w:val="00C9387C"/>
    <w:rsid w:val="00C9395A"/>
    <w:rsid w:val="00C93B0D"/>
    <w:rsid w:val="00C93E0B"/>
    <w:rsid w:val="00C9407E"/>
    <w:rsid w:val="00C941D6"/>
    <w:rsid w:val="00C94559"/>
    <w:rsid w:val="00C946FE"/>
    <w:rsid w:val="00C94822"/>
    <w:rsid w:val="00C9489F"/>
    <w:rsid w:val="00C9493F"/>
    <w:rsid w:val="00C94A5C"/>
    <w:rsid w:val="00C94BAC"/>
    <w:rsid w:val="00C94CFE"/>
    <w:rsid w:val="00C95213"/>
    <w:rsid w:val="00C9550F"/>
    <w:rsid w:val="00C9553B"/>
    <w:rsid w:val="00C955C7"/>
    <w:rsid w:val="00C955CE"/>
    <w:rsid w:val="00C95B3B"/>
    <w:rsid w:val="00C95C20"/>
    <w:rsid w:val="00C95CAD"/>
    <w:rsid w:val="00C95D8C"/>
    <w:rsid w:val="00C960D5"/>
    <w:rsid w:val="00C963EB"/>
    <w:rsid w:val="00C9647E"/>
    <w:rsid w:val="00C968AA"/>
    <w:rsid w:val="00C968C2"/>
    <w:rsid w:val="00C96952"/>
    <w:rsid w:val="00C96ABD"/>
    <w:rsid w:val="00C96D05"/>
    <w:rsid w:val="00C96D4E"/>
    <w:rsid w:val="00C96E0F"/>
    <w:rsid w:val="00C96EBE"/>
    <w:rsid w:val="00C9711E"/>
    <w:rsid w:val="00C97182"/>
    <w:rsid w:val="00C975B7"/>
    <w:rsid w:val="00C97CD3"/>
    <w:rsid w:val="00C97F6E"/>
    <w:rsid w:val="00CA007E"/>
    <w:rsid w:val="00CA00E8"/>
    <w:rsid w:val="00CA0173"/>
    <w:rsid w:val="00CA0C13"/>
    <w:rsid w:val="00CA0CF7"/>
    <w:rsid w:val="00CA0D46"/>
    <w:rsid w:val="00CA0E10"/>
    <w:rsid w:val="00CA0F32"/>
    <w:rsid w:val="00CA1679"/>
    <w:rsid w:val="00CA180F"/>
    <w:rsid w:val="00CA18F3"/>
    <w:rsid w:val="00CA1AAE"/>
    <w:rsid w:val="00CA1DF9"/>
    <w:rsid w:val="00CA210B"/>
    <w:rsid w:val="00CA22D3"/>
    <w:rsid w:val="00CA295A"/>
    <w:rsid w:val="00CA2D2C"/>
    <w:rsid w:val="00CA366B"/>
    <w:rsid w:val="00CA380C"/>
    <w:rsid w:val="00CA38A2"/>
    <w:rsid w:val="00CA3CB2"/>
    <w:rsid w:val="00CA3D10"/>
    <w:rsid w:val="00CA3DCD"/>
    <w:rsid w:val="00CA40F8"/>
    <w:rsid w:val="00CA4216"/>
    <w:rsid w:val="00CA42EF"/>
    <w:rsid w:val="00CA432F"/>
    <w:rsid w:val="00CA469E"/>
    <w:rsid w:val="00CA48C1"/>
    <w:rsid w:val="00CA4AC3"/>
    <w:rsid w:val="00CA52DA"/>
    <w:rsid w:val="00CA5594"/>
    <w:rsid w:val="00CA591D"/>
    <w:rsid w:val="00CA5C51"/>
    <w:rsid w:val="00CA5D56"/>
    <w:rsid w:val="00CA644E"/>
    <w:rsid w:val="00CA6652"/>
    <w:rsid w:val="00CA6B87"/>
    <w:rsid w:val="00CA6BA3"/>
    <w:rsid w:val="00CA6DAF"/>
    <w:rsid w:val="00CA6DCD"/>
    <w:rsid w:val="00CA6FE3"/>
    <w:rsid w:val="00CA71E2"/>
    <w:rsid w:val="00CA72E1"/>
    <w:rsid w:val="00CA77A2"/>
    <w:rsid w:val="00CA7BD5"/>
    <w:rsid w:val="00CA7BFF"/>
    <w:rsid w:val="00CA7C95"/>
    <w:rsid w:val="00CA7FBD"/>
    <w:rsid w:val="00CB042A"/>
    <w:rsid w:val="00CB0B54"/>
    <w:rsid w:val="00CB0E49"/>
    <w:rsid w:val="00CB0ED6"/>
    <w:rsid w:val="00CB1379"/>
    <w:rsid w:val="00CB1468"/>
    <w:rsid w:val="00CB1516"/>
    <w:rsid w:val="00CB1553"/>
    <w:rsid w:val="00CB1661"/>
    <w:rsid w:val="00CB1E30"/>
    <w:rsid w:val="00CB1E42"/>
    <w:rsid w:val="00CB1E76"/>
    <w:rsid w:val="00CB1F8E"/>
    <w:rsid w:val="00CB2134"/>
    <w:rsid w:val="00CB22E3"/>
    <w:rsid w:val="00CB2637"/>
    <w:rsid w:val="00CB2789"/>
    <w:rsid w:val="00CB2A9F"/>
    <w:rsid w:val="00CB2C40"/>
    <w:rsid w:val="00CB2D2B"/>
    <w:rsid w:val="00CB2F80"/>
    <w:rsid w:val="00CB2FCD"/>
    <w:rsid w:val="00CB2FFD"/>
    <w:rsid w:val="00CB31F6"/>
    <w:rsid w:val="00CB32FB"/>
    <w:rsid w:val="00CB3595"/>
    <w:rsid w:val="00CB36F4"/>
    <w:rsid w:val="00CB370E"/>
    <w:rsid w:val="00CB39A3"/>
    <w:rsid w:val="00CB3A38"/>
    <w:rsid w:val="00CB4084"/>
    <w:rsid w:val="00CB414D"/>
    <w:rsid w:val="00CB41A5"/>
    <w:rsid w:val="00CB427D"/>
    <w:rsid w:val="00CB4A59"/>
    <w:rsid w:val="00CB4A67"/>
    <w:rsid w:val="00CB4C3A"/>
    <w:rsid w:val="00CB4CF4"/>
    <w:rsid w:val="00CB4FD6"/>
    <w:rsid w:val="00CB5074"/>
    <w:rsid w:val="00CB5CB6"/>
    <w:rsid w:val="00CB62B3"/>
    <w:rsid w:val="00CB64F6"/>
    <w:rsid w:val="00CB64FB"/>
    <w:rsid w:val="00CB6764"/>
    <w:rsid w:val="00CB6AE8"/>
    <w:rsid w:val="00CB6DE8"/>
    <w:rsid w:val="00CB72D8"/>
    <w:rsid w:val="00CB75B3"/>
    <w:rsid w:val="00CB78A0"/>
    <w:rsid w:val="00CB795D"/>
    <w:rsid w:val="00CB7CB3"/>
    <w:rsid w:val="00CC00AA"/>
    <w:rsid w:val="00CC022C"/>
    <w:rsid w:val="00CC0345"/>
    <w:rsid w:val="00CC044E"/>
    <w:rsid w:val="00CC068E"/>
    <w:rsid w:val="00CC078A"/>
    <w:rsid w:val="00CC07E7"/>
    <w:rsid w:val="00CC0A93"/>
    <w:rsid w:val="00CC0DEC"/>
    <w:rsid w:val="00CC0E30"/>
    <w:rsid w:val="00CC0E86"/>
    <w:rsid w:val="00CC10F1"/>
    <w:rsid w:val="00CC172C"/>
    <w:rsid w:val="00CC197E"/>
    <w:rsid w:val="00CC1B42"/>
    <w:rsid w:val="00CC1B60"/>
    <w:rsid w:val="00CC1B68"/>
    <w:rsid w:val="00CC1EF8"/>
    <w:rsid w:val="00CC2043"/>
    <w:rsid w:val="00CC23B6"/>
    <w:rsid w:val="00CC2542"/>
    <w:rsid w:val="00CC2646"/>
    <w:rsid w:val="00CC26DC"/>
    <w:rsid w:val="00CC27B8"/>
    <w:rsid w:val="00CC287A"/>
    <w:rsid w:val="00CC2C07"/>
    <w:rsid w:val="00CC32F4"/>
    <w:rsid w:val="00CC34A5"/>
    <w:rsid w:val="00CC352D"/>
    <w:rsid w:val="00CC3582"/>
    <w:rsid w:val="00CC362C"/>
    <w:rsid w:val="00CC3A41"/>
    <w:rsid w:val="00CC3A9E"/>
    <w:rsid w:val="00CC3B7F"/>
    <w:rsid w:val="00CC3CA1"/>
    <w:rsid w:val="00CC410A"/>
    <w:rsid w:val="00CC439E"/>
    <w:rsid w:val="00CC45E5"/>
    <w:rsid w:val="00CC5560"/>
    <w:rsid w:val="00CC5683"/>
    <w:rsid w:val="00CC579A"/>
    <w:rsid w:val="00CC5800"/>
    <w:rsid w:val="00CC5B6C"/>
    <w:rsid w:val="00CC5D5E"/>
    <w:rsid w:val="00CC5DA1"/>
    <w:rsid w:val="00CC5FE2"/>
    <w:rsid w:val="00CC656F"/>
    <w:rsid w:val="00CC66E1"/>
    <w:rsid w:val="00CC6B75"/>
    <w:rsid w:val="00CC6C53"/>
    <w:rsid w:val="00CC6D26"/>
    <w:rsid w:val="00CC6D54"/>
    <w:rsid w:val="00CC71BC"/>
    <w:rsid w:val="00CC71DA"/>
    <w:rsid w:val="00CC740E"/>
    <w:rsid w:val="00CC7823"/>
    <w:rsid w:val="00CD03D0"/>
    <w:rsid w:val="00CD06A2"/>
    <w:rsid w:val="00CD06C2"/>
    <w:rsid w:val="00CD0904"/>
    <w:rsid w:val="00CD0DF1"/>
    <w:rsid w:val="00CD0E3F"/>
    <w:rsid w:val="00CD0ED5"/>
    <w:rsid w:val="00CD0F54"/>
    <w:rsid w:val="00CD1301"/>
    <w:rsid w:val="00CD16F9"/>
    <w:rsid w:val="00CD19F7"/>
    <w:rsid w:val="00CD1E64"/>
    <w:rsid w:val="00CD2082"/>
    <w:rsid w:val="00CD2201"/>
    <w:rsid w:val="00CD256C"/>
    <w:rsid w:val="00CD2AF0"/>
    <w:rsid w:val="00CD2C9A"/>
    <w:rsid w:val="00CD2D73"/>
    <w:rsid w:val="00CD2E55"/>
    <w:rsid w:val="00CD2F25"/>
    <w:rsid w:val="00CD304C"/>
    <w:rsid w:val="00CD32C3"/>
    <w:rsid w:val="00CD32E0"/>
    <w:rsid w:val="00CD335C"/>
    <w:rsid w:val="00CD33F8"/>
    <w:rsid w:val="00CD3467"/>
    <w:rsid w:val="00CD3695"/>
    <w:rsid w:val="00CD3E72"/>
    <w:rsid w:val="00CD41ED"/>
    <w:rsid w:val="00CD42A8"/>
    <w:rsid w:val="00CD436E"/>
    <w:rsid w:val="00CD4662"/>
    <w:rsid w:val="00CD4851"/>
    <w:rsid w:val="00CD4973"/>
    <w:rsid w:val="00CD4A7D"/>
    <w:rsid w:val="00CD4EF0"/>
    <w:rsid w:val="00CD50BF"/>
    <w:rsid w:val="00CD54EF"/>
    <w:rsid w:val="00CD55EF"/>
    <w:rsid w:val="00CD5653"/>
    <w:rsid w:val="00CD5891"/>
    <w:rsid w:val="00CD5A37"/>
    <w:rsid w:val="00CD5E32"/>
    <w:rsid w:val="00CD5F14"/>
    <w:rsid w:val="00CD6231"/>
    <w:rsid w:val="00CD65EE"/>
    <w:rsid w:val="00CD688D"/>
    <w:rsid w:val="00CD68C3"/>
    <w:rsid w:val="00CD68DF"/>
    <w:rsid w:val="00CD6C56"/>
    <w:rsid w:val="00CD7075"/>
    <w:rsid w:val="00CD70AA"/>
    <w:rsid w:val="00CD7130"/>
    <w:rsid w:val="00CD714E"/>
    <w:rsid w:val="00CD7155"/>
    <w:rsid w:val="00CD75CC"/>
    <w:rsid w:val="00CD767A"/>
    <w:rsid w:val="00CD76B0"/>
    <w:rsid w:val="00CD7AB7"/>
    <w:rsid w:val="00CD7D7B"/>
    <w:rsid w:val="00CE0038"/>
    <w:rsid w:val="00CE0707"/>
    <w:rsid w:val="00CE0795"/>
    <w:rsid w:val="00CE08FC"/>
    <w:rsid w:val="00CE0C20"/>
    <w:rsid w:val="00CE0D96"/>
    <w:rsid w:val="00CE0E69"/>
    <w:rsid w:val="00CE122B"/>
    <w:rsid w:val="00CE12BD"/>
    <w:rsid w:val="00CE146F"/>
    <w:rsid w:val="00CE1953"/>
    <w:rsid w:val="00CE1957"/>
    <w:rsid w:val="00CE1AEC"/>
    <w:rsid w:val="00CE1C96"/>
    <w:rsid w:val="00CE1D3C"/>
    <w:rsid w:val="00CE1F68"/>
    <w:rsid w:val="00CE226B"/>
    <w:rsid w:val="00CE22C4"/>
    <w:rsid w:val="00CE251B"/>
    <w:rsid w:val="00CE25C3"/>
    <w:rsid w:val="00CE26FD"/>
    <w:rsid w:val="00CE2A76"/>
    <w:rsid w:val="00CE2AFA"/>
    <w:rsid w:val="00CE2B84"/>
    <w:rsid w:val="00CE2C1C"/>
    <w:rsid w:val="00CE2ED0"/>
    <w:rsid w:val="00CE2F35"/>
    <w:rsid w:val="00CE30D3"/>
    <w:rsid w:val="00CE32E1"/>
    <w:rsid w:val="00CE3609"/>
    <w:rsid w:val="00CE385C"/>
    <w:rsid w:val="00CE392F"/>
    <w:rsid w:val="00CE3B37"/>
    <w:rsid w:val="00CE3FEA"/>
    <w:rsid w:val="00CE4171"/>
    <w:rsid w:val="00CE424C"/>
    <w:rsid w:val="00CE441D"/>
    <w:rsid w:val="00CE45B4"/>
    <w:rsid w:val="00CE4609"/>
    <w:rsid w:val="00CE49E0"/>
    <w:rsid w:val="00CE4A2F"/>
    <w:rsid w:val="00CE4D9E"/>
    <w:rsid w:val="00CE4EB6"/>
    <w:rsid w:val="00CE5303"/>
    <w:rsid w:val="00CE5399"/>
    <w:rsid w:val="00CE548E"/>
    <w:rsid w:val="00CE56DE"/>
    <w:rsid w:val="00CE585F"/>
    <w:rsid w:val="00CE58B8"/>
    <w:rsid w:val="00CE59CA"/>
    <w:rsid w:val="00CE5B60"/>
    <w:rsid w:val="00CE5DE2"/>
    <w:rsid w:val="00CE5E80"/>
    <w:rsid w:val="00CE5FED"/>
    <w:rsid w:val="00CE610A"/>
    <w:rsid w:val="00CE610B"/>
    <w:rsid w:val="00CE6180"/>
    <w:rsid w:val="00CE6236"/>
    <w:rsid w:val="00CE6566"/>
    <w:rsid w:val="00CE65D4"/>
    <w:rsid w:val="00CE67CD"/>
    <w:rsid w:val="00CE67D7"/>
    <w:rsid w:val="00CE6816"/>
    <w:rsid w:val="00CE6A08"/>
    <w:rsid w:val="00CE6C74"/>
    <w:rsid w:val="00CE6FBC"/>
    <w:rsid w:val="00CE71D5"/>
    <w:rsid w:val="00CE722A"/>
    <w:rsid w:val="00CE74E9"/>
    <w:rsid w:val="00CE75C3"/>
    <w:rsid w:val="00CE7887"/>
    <w:rsid w:val="00CE7AEC"/>
    <w:rsid w:val="00CE7E70"/>
    <w:rsid w:val="00CE7E75"/>
    <w:rsid w:val="00CF0103"/>
    <w:rsid w:val="00CF05BC"/>
    <w:rsid w:val="00CF0618"/>
    <w:rsid w:val="00CF077D"/>
    <w:rsid w:val="00CF0A67"/>
    <w:rsid w:val="00CF0B72"/>
    <w:rsid w:val="00CF0FAC"/>
    <w:rsid w:val="00CF10CB"/>
    <w:rsid w:val="00CF12EA"/>
    <w:rsid w:val="00CF138D"/>
    <w:rsid w:val="00CF168E"/>
    <w:rsid w:val="00CF1703"/>
    <w:rsid w:val="00CF1BE4"/>
    <w:rsid w:val="00CF1C76"/>
    <w:rsid w:val="00CF1E3B"/>
    <w:rsid w:val="00CF221D"/>
    <w:rsid w:val="00CF271D"/>
    <w:rsid w:val="00CF27D0"/>
    <w:rsid w:val="00CF28F8"/>
    <w:rsid w:val="00CF297F"/>
    <w:rsid w:val="00CF2998"/>
    <w:rsid w:val="00CF2AD4"/>
    <w:rsid w:val="00CF2CE6"/>
    <w:rsid w:val="00CF3195"/>
    <w:rsid w:val="00CF32B5"/>
    <w:rsid w:val="00CF33C7"/>
    <w:rsid w:val="00CF35BD"/>
    <w:rsid w:val="00CF3639"/>
    <w:rsid w:val="00CF3992"/>
    <w:rsid w:val="00CF3B93"/>
    <w:rsid w:val="00CF3C67"/>
    <w:rsid w:val="00CF41D4"/>
    <w:rsid w:val="00CF43CC"/>
    <w:rsid w:val="00CF451C"/>
    <w:rsid w:val="00CF48F5"/>
    <w:rsid w:val="00CF4D05"/>
    <w:rsid w:val="00CF4D81"/>
    <w:rsid w:val="00CF4DBA"/>
    <w:rsid w:val="00CF5362"/>
    <w:rsid w:val="00CF53D1"/>
    <w:rsid w:val="00CF558B"/>
    <w:rsid w:val="00CF569C"/>
    <w:rsid w:val="00CF56E1"/>
    <w:rsid w:val="00CF5871"/>
    <w:rsid w:val="00CF5897"/>
    <w:rsid w:val="00CF593F"/>
    <w:rsid w:val="00CF5D0F"/>
    <w:rsid w:val="00CF5FE1"/>
    <w:rsid w:val="00CF6268"/>
    <w:rsid w:val="00CF6296"/>
    <w:rsid w:val="00CF657A"/>
    <w:rsid w:val="00CF65EA"/>
    <w:rsid w:val="00CF6663"/>
    <w:rsid w:val="00CF67EE"/>
    <w:rsid w:val="00CF6C80"/>
    <w:rsid w:val="00CF6C93"/>
    <w:rsid w:val="00CF6D74"/>
    <w:rsid w:val="00CF7020"/>
    <w:rsid w:val="00CF746E"/>
    <w:rsid w:val="00CF74BA"/>
    <w:rsid w:val="00CF7620"/>
    <w:rsid w:val="00CF771B"/>
    <w:rsid w:val="00CF79CE"/>
    <w:rsid w:val="00CF7B7F"/>
    <w:rsid w:val="00CF7EC9"/>
    <w:rsid w:val="00CF7F21"/>
    <w:rsid w:val="00D00029"/>
    <w:rsid w:val="00D00156"/>
    <w:rsid w:val="00D00163"/>
    <w:rsid w:val="00D003AA"/>
    <w:rsid w:val="00D0047D"/>
    <w:rsid w:val="00D00581"/>
    <w:rsid w:val="00D00B1D"/>
    <w:rsid w:val="00D00B51"/>
    <w:rsid w:val="00D00CBA"/>
    <w:rsid w:val="00D01031"/>
    <w:rsid w:val="00D01357"/>
    <w:rsid w:val="00D0136E"/>
    <w:rsid w:val="00D01393"/>
    <w:rsid w:val="00D0141D"/>
    <w:rsid w:val="00D01522"/>
    <w:rsid w:val="00D0159E"/>
    <w:rsid w:val="00D01669"/>
    <w:rsid w:val="00D0175B"/>
    <w:rsid w:val="00D019AB"/>
    <w:rsid w:val="00D01A72"/>
    <w:rsid w:val="00D01AFF"/>
    <w:rsid w:val="00D01C17"/>
    <w:rsid w:val="00D01D60"/>
    <w:rsid w:val="00D01F5F"/>
    <w:rsid w:val="00D020CB"/>
    <w:rsid w:val="00D020DE"/>
    <w:rsid w:val="00D021A2"/>
    <w:rsid w:val="00D024B6"/>
    <w:rsid w:val="00D02644"/>
    <w:rsid w:val="00D027BE"/>
    <w:rsid w:val="00D0295E"/>
    <w:rsid w:val="00D029C4"/>
    <w:rsid w:val="00D02A57"/>
    <w:rsid w:val="00D032B4"/>
    <w:rsid w:val="00D0369A"/>
    <w:rsid w:val="00D036A7"/>
    <w:rsid w:val="00D036F4"/>
    <w:rsid w:val="00D039B0"/>
    <w:rsid w:val="00D03A59"/>
    <w:rsid w:val="00D03B9D"/>
    <w:rsid w:val="00D03BE2"/>
    <w:rsid w:val="00D03C5B"/>
    <w:rsid w:val="00D03EF8"/>
    <w:rsid w:val="00D040AC"/>
    <w:rsid w:val="00D040D6"/>
    <w:rsid w:val="00D040F9"/>
    <w:rsid w:val="00D04172"/>
    <w:rsid w:val="00D0432A"/>
    <w:rsid w:val="00D0454E"/>
    <w:rsid w:val="00D0460D"/>
    <w:rsid w:val="00D0491F"/>
    <w:rsid w:val="00D04A8D"/>
    <w:rsid w:val="00D04AAE"/>
    <w:rsid w:val="00D04C2F"/>
    <w:rsid w:val="00D04E2D"/>
    <w:rsid w:val="00D050A5"/>
    <w:rsid w:val="00D050C0"/>
    <w:rsid w:val="00D050E4"/>
    <w:rsid w:val="00D0518F"/>
    <w:rsid w:val="00D05910"/>
    <w:rsid w:val="00D05B08"/>
    <w:rsid w:val="00D05D95"/>
    <w:rsid w:val="00D05EBF"/>
    <w:rsid w:val="00D05FD9"/>
    <w:rsid w:val="00D06008"/>
    <w:rsid w:val="00D06276"/>
    <w:rsid w:val="00D065F4"/>
    <w:rsid w:val="00D06723"/>
    <w:rsid w:val="00D06AF2"/>
    <w:rsid w:val="00D06B1E"/>
    <w:rsid w:val="00D06EBC"/>
    <w:rsid w:val="00D07441"/>
    <w:rsid w:val="00D076AE"/>
    <w:rsid w:val="00D07AA2"/>
    <w:rsid w:val="00D07ACE"/>
    <w:rsid w:val="00D07C3C"/>
    <w:rsid w:val="00D07D73"/>
    <w:rsid w:val="00D07E4F"/>
    <w:rsid w:val="00D07E6C"/>
    <w:rsid w:val="00D10264"/>
    <w:rsid w:val="00D103C5"/>
    <w:rsid w:val="00D1060F"/>
    <w:rsid w:val="00D106D9"/>
    <w:rsid w:val="00D10AE2"/>
    <w:rsid w:val="00D10D8D"/>
    <w:rsid w:val="00D10F4A"/>
    <w:rsid w:val="00D1110F"/>
    <w:rsid w:val="00D112A8"/>
    <w:rsid w:val="00D11410"/>
    <w:rsid w:val="00D11619"/>
    <w:rsid w:val="00D11664"/>
    <w:rsid w:val="00D1176C"/>
    <w:rsid w:val="00D117B3"/>
    <w:rsid w:val="00D118F9"/>
    <w:rsid w:val="00D1217A"/>
    <w:rsid w:val="00D12272"/>
    <w:rsid w:val="00D122DE"/>
    <w:rsid w:val="00D126FC"/>
    <w:rsid w:val="00D128E5"/>
    <w:rsid w:val="00D12927"/>
    <w:rsid w:val="00D1292C"/>
    <w:rsid w:val="00D12BA5"/>
    <w:rsid w:val="00D134EE"/>
    <w:rsid w:val="00D13509"/>
    <w:rsid w:val="00D13548"/>
    <w:rsid w:val="00D135B7"/>
    <w:rsid w:val="00D13704"/>
    <w:rsid w:val="00D1376F"/>
    <w:rsid w:val="00D13989"/>
    <w:rsid w:val="00D139E1"/>
    <w:rsid w:val="00D13DC0"/>
    <w:rsid w:val="00D13F04"/>
    <w:rsid w:val="00D1409A"/>
    <w:rsid w:val="00D14101"/>
    <w:rsid w:val="00D14114"/>
    <w:rsid w:val="00D1415F"/>
    <w:rsid w:val="00D147B8"/>
    <w:rsid w:val="00D14EDE"/>
    <w:rsid w:val="00D15075"/>
    <w:rsid w:val="00D1551A"/>
    <w:rsid w:val="00D155F7"/>
    <w:rsid w:val="00D15B36"/>
    <w:rsid w:val="00D15FB8"/>
    <w:rsid w:val="00D15FCF"/>
    <w:rsid w:val="00D16306"/>
    <w:rsid w:val="00D164E4"/>
    <w:rsid w:val="00D165B5"/>
    <w:rsid w:val="00D1685D"/>
    <w:rsid w:val="00D16A84"/>
    <w:rsid w:val="00D1701A"/>
    <w:rsid w:val="00D172C2"/>
    <w:rsid w:val="00D17350"/>
    <w:rsid w:val="00D17369"/>
    <w:rsid w:val="00D17491"/>
    <w:rsid w:val="00D17531"/>
    <w:rsid w:val="00D1757B"/>
    <w:rsid w:val="00D17C3B"/>
    <w:rsid w:val="00D17C9F"/>
    <w:rsid w:val="00D17D72"/>
    <w:rsid w:val="00D17E04"/>
    <w:rsid w:val="00D20016"/>
    <w:rsid w:val="00D201B8"/>
    <w:rsid w:val="00D205F2"/>
    <w:rsid w:val="00D20625"/>
    <w:rsid w:val="00D207AA"/>
    <w:rsid w:val="00D21168"/>
    <w:rsid w:val="00D2125E"/>
    <w:rsid w:val="00D21280"/>
    <w:rsid w:val="00D21343"/>
    <w:rsid w:val="00D2141E"/>
    <w:rsid w:val="00D21BA2"/>
    <w:rsid w:val="00D21CAE"/>
    <w:rsid w:val="00D21D79"/>
    <w:rsid w:val="00D2232C"/>
    <w:rsid w:val="00D2246C"/>
    <w:rsid w:val="00D224B2"/>
    <w:rsid w:val="00D2253F"/>
    <w:rsid w:val="00D229A1"/>
    <w:rsid w:val="00D22A9D"/>
    <w:rsid w:val="00D22B53"/>
    <w:rsid w:val="00D22BF8"/>
    <w:rsid w:val="00D22C1E"/>
    <w:rsid w:val="00D22CEF"/>
    <w:rsid w:val="00D230F6"/>
    <w:rsid w:val="00D231F4"/>
    <w:rsid w:val="00D232DF"/>
    <w:rsid w:val="00D23A49"/>
    <w:rsid w:val="00D23B3B"/>
    <w:rsid w:val="00D23D8D"/>
    <w:rsid w:val="00D23E17"/>
    <w:rsid w:val="00D24335"/>
    <w:rsid w:val="00D2442C"/>
    <w:rsid w:val="00D24821"/>
    <w:rsid w:val="00D248AA"/>
    <w:rsid w:val="00D248C5"/>
    <w:rsid w:val="00D24915"/>
    <w:rsid w:val="00D24A3A"/>
    <w:rsid w:val="00D24E3A"/>
    <w:rsid w:val="00D24E94"/>
    <w:rsid w:val="00D24EBB"/>
    <w:rsid w:val="00D24F0D"/>
    <w:rsid w:val="00D253CF"/>
    <w:rsid w:val="00D255C3"/>
    <w:rsid w:val="00D257B7"/>
    <w:rsid w:val="00D258F9"/>
    <w:rsid w:val="00D25A33"/>
    <w:rsid w:val="00D25A3A"/>
    <w:rsid w:val="00D25A4C"/>
    <w:rsid w:val="00D25CED"/>
    <w:rsid w:val="00D25FF6"/>
    <w:rsid w:val="00D261C9"/>
    <w:rsid w:val="00D264C1"/>
    <w:rsid w:val="00D2658F"/>
    <w:rsid w:val="00D2682D"/>
    <w:rsid w:val="00D26913"/>
    <w:rsid w:val="00D26C34"/>
    <w:rsid w:val="00D26EF2"/>
    <w:rsid w:val="00D271BC"/>
    <w:rsid w:val="00D27BC9"/>
    <w:rsid w:val="00D27EC1"/>
    <w:rsid w:val="00D27F59"/>
    <w:rsid w:val="00D27F8B"/>
    <w:rsid w:val="00D3016A"/>
    <w:rsid w:val="00D3029D"/>
    <w:rsid w:val="00D3046B"/>
    <w:rsid w:val="00D3049D"/>
    <w:rsid w:val="00D30C73"/>
    <w:rsid w:val="00D3142E"/>
    <w:rsid w:val="00D315C2"/>
    <w:rsid w:val="00D3161D"/>
    <w:rsid w:val="00D31884"/>
    <w:rsid w:val="00D31F2E"/>
    <w:rsid w:val="00D32005"/>
    <w:rsid w:val="00D32036"/>
    <w:rsid w:val="00D32085"/>
    <w:rsid w:val="00D32174"/>
    <w:rsid w:val="00D3225C"/>
    <w:rsid w:val="00D323EB"/>
    <w:rsid w:val="00D32485"/>
    <w:rsid w:val="00D325A1"/>
    <w:rsid w:val="00D3268D"/>
    <w:rsid w:val="00D32D0F"/>
    <w:rsid w:val="00D32D2F"/>
    <w:rsid w:val="00D32DB3"/>
    <w:rsid w:val="00D32E24"/>
    <w:rsid w:val="00D32FAA"/>
    <w:rsid w:val="00D33405"/>
    <w:rsid w:val="00D33423"/>
    <w:rsid w:val="00D33628"/>
    <w:rsid w:val="00D339E0"/>
    <w:rsid w:val="00D339ED"/>
    <w:rsid w:val="00D33B52"/>
    <w:rsid w:val="00D33BF7"/>
    <w:rsid w:val="00D33CA0"/>
    <w:rsid w:val="00D33EB2"/>
    <w:rsid w:val="00D33FD0"/>
    <w:rsid w:val="00D340B4"/>
    <w:rsid w:val="00D342BA"/>
    <w:rsid w:val="00D343EA"/>
    <w:rsid w:val="00D3450B"/>
    <w:rsid w:val="00D34608"/>
    <w:rsid w:val="00D348C4"/>
    <w:rsid w:val="00D34BF4"/>
    <w:rsid w:val="00D34D09"/>
    <w:rsid w:val="00D34ED7"/>
    <w:rsid w:val="00D34FAF"/>
    <w:rsid w:val="00D353F7"/>
    <w:rsid w:val="00D358C3"/>
    <w:rsid w:val="00D35B9C"/>
    <w:rsid w:val="00D35C32"/>
    <w:rsid w:val="00D35C5E"/>
    <w:rsid w:val="00D36D00"/>
    <w:rsid w:val="00D3713B"/>
    <w:rsid w:val="00D37169"/>
    <w:rsid w:val="00D373CF"/>
    <w:rsid w:val="00D3760D"/>
    <w:rsid w:val="00D37A38"/>
    <w:rsid w:val="00D37A56"/>
    <w:rsid w:val="00D37A61"/>
    <w:rsid w:val="00D37AF1"/>
    <w:rsid w:val="00D37DEF"/>
    <w:rsid w:val="00D37EB1"/>
    <w:rsid w:val="00D4000A"/>
    <w:rsid w:val="00D4023B"/>
    <w:rsid w:val="00D40353"/>
    <w:rsid w:val="00D40676"/>
    <w:rsid w:val="00D4078B"/>
    <w:rsid w:val="00D408D8"/>
    <w:rsid w:val="00D4090C"/>
    <w:rsid w:val="00D4090D"/>
    <w:rsid w:val="00D41093"/>
    <w:rsid w:val="00D41397"/>
    <w:rsid w:val="00D41401"/>
    <w:rsid w:val="00D419D2"/>
    <w:rsid w:val="00D41A93"/>
    <w:rsid w:val="00D41D15"/>
    <w:rsid w:val="00D4200E"/>
    <w:rsid w:val="00D422B6"/>
    <w:rsid w:val="00D422DD"/>
    <w:rsid w:val="00D4232A"/>
    <w:rsid w:val="00D426C2"/>
    <w:rsid w:val="00D42950"/>
    <w:rsid w:val="00D42B6F"/>
    <w:rsid w:val="00D42BE4"/>
    <w:rsid w:val="00D42BFB"/>
    <w:rsid w:val="00D42E75"/>
    <w:rsid w:val="00D42F28"/>
    <w:rsid w:val="00D42F64"/>
    <w:rsid w:val="00D4349E"/>
    <w:rsid w:val="00D43766"/>
    <w:rsid w:val="00D437D0"/>
    <w:rsid w:val="00D437DE"/>
    <w:rsid w:val="00D43A10"/>
    <w:rsid w:val="00D43CB1"/>
    <w:rsid w:val="00D43CEC"/>
    <w:rsid w:val="00D43D02"/>
    <w:rsid w:val="00D43E6B"/>
    <w:rsid w:val="00D43EB6"/>
    <w:rsid w:val="00D43FDD"/>
    <w:rsid w:val="00D4400C"/>
    <w:rsid w:val="00D441EC"/>
    <w:rsid w:val="00D44736"/>
    <w:rsid w:val="00D44750"/>
    <w:rsid w:val="00D44779"/>
    <w:rsid w:val="00D447AC"/>
    <w:rsid w:val="00D44EAE"/>
    <w:rsid w:val="00D45175"/>
    <w:rsid w:val="00D45332"/>
    <w:rsid w:val="00D45372"/>
    <w:rsid w:val="00D453BF"/>
    <w:rsid w:val="00D45911"/>
    <w:rsid w:val="00D45CBB"/>
    <w:rsid w:val="00D4604A"/>
    <w:rsid w:val="00D460D3"/>
    <w:rsid w:val="00D4637F"/>
    <w:rsid w:val="00D465E0"/>
    <w:rsid w:val="00D46877"/>
    <w:rsid w:val="00D4695E"/>
    <w:rsid w:val="00D46BF3"/>
    <w:rsid w:val="00D46C0A"/>
    <w:rsid w:val="00D46DFF"/>
    <w:rsid w:val="00D46EBA"/>
    <w:rsid w:val="00D46F74"/>
    <w:rsid w:val="00D47028"/>
    <w:rsid w:val="00D47167"/>
    <w:rsid w:val="00D47265"/>
    <w:rsid w:val="00D47BA7"/>
    <w:rsid w:val="00D47F1F"/>
    <w:rsid w:val="00D47F68"/>
    <w:rsid w:val="00D502F1"/>
    <w:rsid w:val="00D503F7"/>
    <w:rsid w:val="00D50421"/>
    <w:rsid w:val="00D5045B"/>
    <w:rsid w:val="00D5071C"/>
    <w:rsid w:val="00D50938"/>
    <w:rsid w:val="00D50B09"/>
    <w:rsid w:val="00D50CBF"/>
    <w:rsid w:val="00D50D09"/>
    <w:rsid w:val="00D50F9D"/>
    <w:rsid w:val="00D51260"/>
    <w:rsid w:val="00D5151A"/>
    <w:rsid w:val="00D5151E"/>
    <w:rsid w:val="00D51538"/>
    <w:rsid w:val="00D51715"/>
    <w:rsid w:val="00D5186A"/>
    <w:rsid w:val="00D51BD9"/>
    <w:rsid w:val="00D51C1E"/>
    <w:rsid w:val="00D51D57"/>
    <w:rsid w:val="00D52134"/>
    <w:rsid w:val="00D5271F"/>
    <w:rsid w:val="00D52856"/>
    <w:rsid w:val="00D528DA"/>
    <w:rsid w:val="00D528F7"/>
    <w:rsid w:val="00D52BEA"/>
    <w:rsid w:val="00D52D5E"/>
    <w:rsid w:val="00D531CE"/>
    <w:rsid w:val="00D535BA"/>
    <w:rsid w:val="00D53650"/>
    <w:rsid w:val="00D5373F"/>
    <w:rsid w:val="00D537A6"/>
    <w:rsid w:val="00D537E8"/>
    <w:rsid w:val="00D538ED"/>
    <w:rsid w:val="00D53B6D"/>
    <w:rsid w:val="00D53D64"/>
    <w:rsid w:val="00D5415D"/>
    <w:rsid w:val="00D54320"/>
    <w:rsid w:val="00D543E9"/>
    <w:rsid w:val="00D543F3"/>
    <w:rsid w:val="00D5445E"/>
    <w:rsid w:val="00D5479E"/>
    <w:rsid w:val="00D548F9"/>
    <w:rsid w:val="00D5511B"/>
    <w:rsid w:val="00D5517C"/>
    <w:rsid w:val="00D5518D"/>
    <w:rsid w:val="00D55262"/>
    <w:rsid w:val="00D55349"/>
    <w:rsid w:val="00D553FE"/>
    <w:rsid w:val="00D5545D"/>
    <w:rsid w:val="00D555BC"/>
    <w:rsid w:val="00D55E77"/>
    <w:rsid w:val="00D562AD"/>
    <w:rsid w:val="00D563BA"/>
    <w:rsid w:val="00D564D4"/>
    <w:rsid w:val="00D5663D"/>
    <w:rsid w:val="00D5685A"/>
    <w:rsid w:val="00D56929"/>
    <w:rsid w:val="00D56B41"/>
    <w:rsid w:val="00D56B79"/>
    <w:rsid w:val="00D56BFB"/>
    <w:rsid w:val="00D56C18"/>
    <w:rsid w:val="00D56CDF"/>
    <w:rsid w:val="00D56DBF"/>
    <w:rsid w:val="00D57307"/>
    <w:rsid w:val="00D57495"/>
    <w:rsid w:val="00D57933"/>
    <w:rsid w:val="00D579E2"/>
    <w:rsid w:val="00D57B5A"/>
    <w:rsid w:val="00D57C48"/>
    <w:rsid w:val="00D57D70"/>
    <w:rsid w:val="00D60405"/>
    <w:rsid w:val="00D604AC"/>
    <w:rsid w:val="00D60998"/>
    <w:rsid w:val="00D60C4F"/>
    <w:rsid w:val="00D60E5A"/>
    <w:rsid w:val="00D6108D"/>
    <w:rsid w:val="00D61118"/>
    <w:rsid w:val="00D61497"/>
    <w:rsid w:val="00D61648"/>
    <w:rsid w:val="00D617A3"/>
    <w:rsid w:val="00D618BB"/>
    <w:rsid w:val="00D618FF"/>
    <w:rsid w:val="00D61955"/>
    <w:rsid w:val="00D61AB5"/>
    <w:rsid w:val="00D61B04"/>
    <w:rsid w:val="00D61CC9"/>
    <w:rsid w:val="00D61D21"/>
    <w:rsid w:val="00D61F1D"/>
    <w:rsid w:val="00D62064"/>
    <w:rsid w:val="00D62256"/>
    <w:rsid w:val="00D6276A"/>
    <w:rsid w:val="00D62871"/>
    <w:rsid w:val="00D62AB7"/>
    <w:rsid w:val="00D62E25"/>
    <w:rsid w:val="00D63160"/>
    <w:rsid w:val="00D63505"/>
    <w:rsid w:val="00D63715"/>
    <w:rsid w:val="00D63BC1"/>
    <w:rsid w:val="00D63BC8"/>
    <w:rsid w:val="00D63E71"/>
    <w:rsid w:val="00D64114"/>
    <w:rsid w:val="00D6432D"/>
    <w:rsid w:val="00D64440"/>
    <w:rsid w:val="00D6457A"/>
    <w:rsid w:val="00D6460E"/>
    <w:rsid w:val="00D646B6"/>
    <w:rsid w:val="00D648D0"/>
    <w:rsid w:val="00D64D42"/>
    <w:rsid w:val="00D64FDA"/>
    <w:rsid w:val="00D65334"/>
    <w:rsid w:val="00D65652"/>
    <w:rsid w:val="00D656B3"/>
    <w:rsid w:val="00D657BA"/>
    <w:rsid w:val="00D65A44"/>
    <w:rsid w:val="00D65CC8"/>
    <w:rsid w:val="00D65E3F"/>
    <w:rsid w:val="00D65E6B"/>
    <w:rsid w:val="00D65E7E"/>
    <w:rsid w:val="00D666A3"/>
    <w:rsid w:val="00D66D13"/>
    <w:rsid w:val="00D672E8"/>
    <w:rsid w:val="00D674EA"/>
    <w:rsid w:val="00D675F7"/>
    <w:rsid w:val="00D67DC7"/>
    <w:rsid w:val="00D67E5A"/>
    <w:rsid w:val="00D701AF"/>
    <w:rsid w:val="00D707DC"/>
    <w:rsid w:val="00D70AE6"/>
    <w:rsid w:val="00D70F9E"/>
    <w:rsid w:val="00D713A0"/>
    <w:rsid w:val="00D7146A"/>
    <w:rsid w:val="00D71482"/>
    <w:rsid w:val="00D714C2"/>
    <w:rsid w:val="00D71719"/>
    <w:rsid w:val="00D717FE"/>
    <w:rsid w:val="00D718E1"/>
    <w:rsid w:val="00D71A83"/>
    <w:rsid w:val="00D7224B"/>
    <w:rsid w:val="00D7268C"/>
    <w:rsid w:val="00D726F8"/>
    <w:rsid w:val="00D72827"/>
    <w:rsid w:val="00D72EFB"/>
    <w:rsid w:val="00D73187"/>
    <w:rsid w:val="00D7330E"/>
    <w:rsid w:val="00D7347C"/>
    <w:rsid w:val="00D73543"/>
    <w:rsid w:val="00D738BB"/>
    <w:rsid w:val="00D738E7"/>
    <w:rsid w:val="00D73A11"/>
    <w:rsid w:val="00D73A4E"/>
    <w:rsid w:val="00D73AA6"/>
    <w:rsid w:val="00D73B12"/>
    <w:rsid w:val="00D73D15"/>
    <w:rsid w:val="00D73FD8"/>
    <w:rsid w:val="00D740B4"/>
    <w:rsid w:val="00D74180"/>
    <w:rsid w:val="00D742AD"/>
    <w:rsid w:val="00D7431A"/>
    <w:rsid w:val="00D744B6"/>
    <w:rsid w:val="00D746BB"/>
    <w:rsid w:val="00D747A1"/>
    <w:rsid w:val="00D747FD"/>
    <w:rsid w:val="00D748B9"/>
    <w:rsid w:val="00D7493B"/>
    <w:rsid w:val="00D749A2"/>
    <w:rsid w:val="00D74BD3"/>
    <w:rsid w:val="00D74BEB"/>
    <w:rsid w:val="00D74C73"/>
    <w:rsid w:val="00D750A0"/>
    <w:rsid w:val="00D75447"/>
    <w:rsid w:val="00D755B4"/>
    <w:rsid w:val="00D758B0"/>
    <w:rsid w:val="00D75ADC"/>
    <w:rsid w:val="00D75E90"/>
    <w:rsid w:val="00D75EB1"/>
    <w:rsid w:val="00D76530"/>
    <w:rsid w:val="00D76621"/>
    <w:rsid w:val="00D76781"/>
    <w:rsid w:val="00D76857"/>
    <w:rsid w:val="00D7694A"/>
    <w:rsid w:val="00D76B43"/>
    <w:rsid w:val="00D76EE6"/>
    <w:rsid w:val="00D77140"/>
    <w:rsid w:val="00D7734E"/>
    <w:rsid w:val="00D7735B"/>
    <w:rsid w:val="00D773AE"/>
    <w:rsid w:val="00D77504"/>
    <w:rsid w:val="00D77727"/>
    <w:rsid w:val="00D7792D"/>
    <w:rsid w:val="00D77943"/>
    <w:rsid w:val="00D77C22"/>
    <w:rsid w:val="00D80012"/>
    <w:rsid w:val="00D8010F"/>
    <w:rsid w:val="00D802FC"/>
    <w:rsid w:val="00D80366"/>
    <w:rsid w:val="00D80575"/>
    <w:rsid w:val="00D8064C"/>
    <w:rsid w:val="00D80914"/>
    <w:rsid w:val="00D80B1D"/>
    <w:rsid w:val="00D80CEB"/>
    <w:rsid w:val="00D80E41"/>
    <w:rsid w:val="00D81082"/>
    <w:rsid w:val="00D810A2"/>
    <w:rsid w:val="00D8121C"/>
    <w:rsid w:val="00D81428"/>
    <w:rsid w:val="00D81686"/>
    <w:rsid w:val="00D81764"/>
    <w:rsid w:val="00D817DF"/>
    <w:rsid w:val="00D817F7"/>
    <w:rsid w:val="00D81A04"/>
    <w:rsid w:val="00D81A42"/>
    <w:rsid w:val="00D81D1B"/>
    <w:rsid w:val="00D81E0F"/>
    <w:rsid w:val="00D81FBC"/>
    <w:rsid w:val="00D8206C"/>
    <w:rsid w:val="00D8214D"/>
    <w:rsid w:val="00D829F3"/>
    <w:rsid w:val="00D82FBD"/>
    <w:rsid w:val="00D8300E"/>
    <w:rsid w:val="00D83552"/>
    <w:rsid w:val="00D83576"/>
    <w:rsid w:val="00D83636"/>
    <w:rsid w:val="00D83726"/>
    <w:rsid w:val="00D839F7"/>
    <w:rsid w:val="00D83C3B"/>
    <w:rsid w:val="00D84731"/>
    <w:rsid w:val="00D84981"/>
    <w:rsid w:val="00D84BE0"/>
    <w:rsid w:val="00D84D30"/>
    <w:rsid w:val="00D84EF5"/>
    <w:rsid w:val="00D85161"/>
    <w:rsid w:val="00D8531E"/>
    <w:rsid w:val="00D854CB"/>
    <w:rsid w:val="00D856C5"/>
    <w:rsid w:val="00D858DC"/>
    <w:rsid w:val="00D85BAE"/>
    <w:rsid w:val="00D85C94"/>
    <w:rsid w:val="00D86270"/>
    <w:rsid w:val="00D865CF"/>
    <w:rsid w:val="00D8682D"/>
    <w:rsid w:val="00D8698F"/>
    <w:rsid w:val="00D86A54"/>
    <w:rsid w:val="00D86DA0"/>
    <w:rsid w:val="00D86FB8"/>
    <w:rsid w:val="00D87522"/>
    <w:rsid w:val="00D8759F"/>
    <w:rsid w:val="00D87A4A"/>
    <w:rsid w:val="00D87E2B"/>
    <w:rsid w:val="00D87F7E"/>
    <w:rsid w:val="00D902C0"/>
    <w:rsid w:val="00D90467"/>
    <w:rsid w:val="00D90682"/>
    <w:rsid w:val="00D90709"/>
    <w:rsid w:val="00D908D4"/>
    <w:rsid w:val="00D9090D"/>
    <w:rsid w:val="00D90966"/>
    <w:rsid w:val="00D90A11"/>
    <w:rsid w:val="00D90AC3"/>
    <w:rsid w:val="00D90B57"/>
    <w:rsid w:val="00D90C7B"/>
    <w:rsid w:val="00D90D44"/>
    <w:rsid w:val="00D90EE6"/>
    <w:rsid w:val="00D91115"/>
    <w:rsid w:val="00D913AA"/>
    <w:rsid w:val="00D91871"/>
    <w:rsid w:val="00D91885"/>
    <w:rsid w:val="00D91C0F"/>
    <w:rsid w:val="00D91CEA"/>
    <w:rsid w:val="00D91E01"/>
    <w:rsid w:val="00D91E6C"/>
    <w:rsid w:val="00D91FC5"/>
    <w:rsid w:val="00D92063"/>
    <w:rsid w:val="00D920FC"/>
    <w:rsid w:val="00D92371"/>
    <w:rsid w:val="00D92E3D"/>
    <w:rsid w:val="00D92E43"/>
    <w:rsid w:val="00D930EA"/>
    <w:rsid w:val="00D931D7"/>
    <w:rsid w:val="00D93230"/>
    <w:rsid w:val="00D9329D"/>
    <w:rsid w:val="00D933A9"/>
    <w:rsid w:val="00D933D4"/>
    <w:rsid w:val="00D933D8"/>
    <w:rsid w:val="00D9379A"/>
    <w:rsid w:val="00D93CE5"/>
    <w:rsid w:val="00D93DB2"/>
    <w:rsid w:val="00D94036"/>
    <w:rsid w:val="00D941F6"/>
    <w:rsid w:val="00D94225"/>
    <w:rsid w:val="00D94AC5"/>
    <w:rsid w:val="00D94E03"/>
    <w:rsid w:val="00D94F82"/>
    <w:rsid w:val="00D9523A"/>
    <w:rsid w:val="00D95558"/>
    <w:rsid w:val="00D9557B"/>
    <w:rsid w:val="00D95B31"/>
    <w:rsid w:val="00D95BF7"/>
    <w:rsid w:val="00D95C61"/>
    <w:rsid w:val="00D95E18"/>
    <w:rsid w:val="00D95F29"/>
    <w:rsid w:val="00D95F95"/>
    <w:rsid w:val="00D95FC3"/>
    <w:rsid w:val="00D9616A"/>
    <w:rsid w:val="00D96422"/>
    <w:rsid w:val="00D9643A"/>
    <w:rsid w:val="00D964FD"/>
    <w:rsid w:val="00D9665E"/>
    <w:rsid w:val="00D96D9C"/>
    <w:rsid w:val="00D96DFE"/>
    <w:rsid w:val="00D96ECC"/>
    <w:rsid w:val="00D970B1"/>
    <w:rsid w:val="00D970C3"/>
    <w:rsid w:val="00D97136"/>
    <w:rsid w:val="00D97138"/>
    <w:rsid w:val="00D97391"/>
    <w:rsid w:val="00D9745F"/>
    <w:rsid w:val="00D976BD"/>
    <w:rsid w:val="00D9777C"/>
    <w:rsid w:val="00D978B6"/>
    <w:rsid w:val="00D979A8"/>
    <w:rsid w:val="00D97EED"/>
    <w:rsid w:val="00DA025F"/>
    <w:rsid w:val="00DA0342"/>
    <w:rsid w:val="00DA04BC"/>
    <w:rsid w:val="00DA0718"/>
    <w:rsid w:val="00DA093E"/>
    <w:rsid w:val="00DA0AC4"/>
    <w:rsid w:val="00DA0F7D"/>
    <w:rsid w:val="00DA1034"/>
    <w:rsid w:val="00DA104E"/>
    <w:rsid w:val="00DA1096"/>
    <w:rsid w:val="00DA11A0"/>
    <w:rsid w:val="00DA13D0"/>
    <w:rsid w:val="00DA149D"/>
    <w:rsid w:val="00DA1529"/>
    <w:rsid w:val="00DA1730"/>
    <w:rsid w:val="00DA178B"/>
    <w:rsid w:val="00DA18CE"/>
    <w:rsid w:val="00DA1D3F"/>
    <w:rsid w:val="00DA1E88"/>
    <w:rsid w:val="00DA1ED5"/>
    <w:rsid w:val="00DA1F2C"/>
    <w:rsid w:val="00DA1FAF"/>
    <w:rsid w:val="00DA2151"/>
    <w:rsid w:val="00DA2189"/>
    <w:rsid w:val="00DA22AC"/>
    <w:rsid w:val="00DA2612"/>
    <w:rsid w:val="00DA2723"/>
    <w:rsid w:val="00DA27CD"/>
    <w:rsid w:val="00DA2820"/>
    <w:rsid w:val="00DA2908"/>
    <w:rsid w:val="00DA3288"/>
    <w:rsid w:val="00DA35A4"/>
    <w:rsid w:val="00DA36A9"/>
    <w:rsid w:val="00DA36C5"/>
    <w:rsid w:val="00DA39B1"/>
    <w:rsid w:val="00DA40DE"/>
    <w:rsid w:val="00DA4355"/>
    <w:rsid w:val="00DA4488"/>
    <w:rsid w:val="00DA462D"/>
    <w:rsid w:val="00DA46B6"/>
    <w:rsid w:val="00DA4744"/>
    <w:rsid w:val="00DA4911"/>
    <w:rsid w:val="00DA494A"/>
    <w:rsid w:val="00DA4C24"/>
    <w:rsid w:val="00DA4C60"/>
    <w:rsid w:val="00DA4D32"/>
    <w:rsid w:val="00DA4E24"/>
    <w:rsid w:val="00DA4F2D"/>
    <w:rsid w:val="00DA4F89"/>
    <w:rsid w:val="00DA4FA2"/>
    <w:rsid w:val="00DA5000"/>
    <w:rsid w:val="00DA51D3"/>
    <w:rsid w:val="00DA51E4"/>
    <w:rsid w:val="00DA537B"/>
    <w:rsid w:val="00DA5A52"/>
    <w:rsid w:val="00DA5D4A"/>
    <w:rsid w:val="00DA5D4B"/>
    <w:rsid w:val="00DA6283"/>
    <w:rsid w:val="00DA62D8"/>
    <w:rsid w:val="00DA62E2"/>
    <w:rsid w:val="00DA68B8"/>
    <w:rsid w:val="00DA6A9C"/>
    <w:rsid w:val="00DA6B25"/>
    <w:rsid w:val="00DA6E75"/>
    <w:rsid w:val="00DA6E94"/>
    <w:rsid w:val="00DA7198"/>
    <w:rsid w:val="00DA73D0"/>
    <w:rsid w:val="00DA7836"/>
    <w:rsid w:val="00DA7A12"/>
    <w:rsid w:val="00DA7A57"/>
    <w:rsid w:val="00DB00BC"/>
    <w:rsid w:val="00DB0134"/>
    <w:rsid w:val="00DB079F"/>
    <w:rsid w:val="00DB084C"/>
    <w:rsid w:val="00DB0DAD"/>
    <w:rsid w:val="00DB0FC0"/>
    <w:rsid w:val="00DB10A3"/>
    <w:rsid w:val="00DB11D3"/>
    <w:rsid w:val="00DB1431"/>
    <w:rsid w:val="00DB164C"/>
    <w:rsid w:val="00DB18EB"/>
    <w:rsid w:val="00DB1A50"/>
    <w:rsid w:val="00DB1EAB"/>
    <w:rsid w:val="00DB2085"/>
    <w:rsid w:val="00DB2169"/>
    <w:rsid w:val="00DB2493"/>
    <w:rsid w:val="00DB27C6"/>
    <w:rsid w:val="00DB28DB"/>
    <w:rsid w:val="00DB2975"/>
    <w:rsid w:val="00DB2B31"/>
    <w:rsid w:val="00DB2B66"/>
    <w:rsid w:val="00DB2D69"/>
    <w:rsid w:val="00DB315F"/>
    <w:rsid w:val="00DB3422"/>
    <w:rsid w:val="00DB3645"/>
    <w:rsid w:val="00DB3B40"/>
    <w:rsid w:val="00DB3DAF"/>
    <w:rsid w:val="00DB3F1D"/>
    <w:rsid w:val="00DB409B"/>
    <w:rsid w:val="00DB41C3"/>
    <w:rsid w:val="00DB43D5"/>
    <w:rsid w:val="00DB48BE"/>
    <w:rsid w:val="00DB496C"/>
    <w:rsid w:val="00DB4A25"/>
    <w:rsid w:val="00DB4B34"/>
    <w:rsid w:val="00DB4C5B"/>
    <w:rsid w:val="00DB50BC"/>
    <w:rsid w:val="00DB51A7"/>
    <w:rsid w:val="00DB5231"/>
    <w:rsid w:val="00DB5CF5"/>
    <w:rsid w:val="00DB6278"/>
    <w:rsid w:val="00DB6500"/>
    <w:rsid w:val="00DB67FB"/>
    <w:rsid w:val="00DB68E4"/>
    <w:rsid w:val="00DB6932"/>
    <w:rsid w:val="00DB6D40"/>
    <w:rsid w:val="00DB6E7E"/>
    <w:rsid w:val="00DB6FD9"/>
    <w:rsid w:val="00DB75DD"/>
    <w:rsid w:val="00DB7650"/>
    <w:rsid w:val="00DB7791"/>
    <w:rsid w:val="00DB77E2"/>
    <w:rsid w:val="00DB781E"/>
    <w:rsid w:val="00DB79F2"/>
    <w:rsid w:val="00DB7A7D"/>
    <w:rsid w:val="00DB7B42"/>
    <w:rsid w:val="00DB7BF5"/>
    <w:rsid w:val="00DB7DDF"/>
    <w:rsid w:val="00DB7DF4"/>
    <w:rsid w:val="00DC019C"/>
    <w:rsid w:val="00DC03AA"/>
    <w:rsid w:val="00DC0408"/>
    <w:rsid w:val="00DC0C2A"/>
    <w:rsid w:val="00DC0E14"/>
    <w:rsid w:val="00DC0ED4"/>
    <w:rsid w:val="00DC0FF2"/>
    <w:rsid w:val="00DC1718"/>
    <w:rsid w:val="00DC176B"/>
    <w:rsid w:val="00DC1873"/>
    <w:rsid w:val="00DC1A67"/>
    <w:rsid w:val="00DC1A89"/>
    <w:rsid w:val="00DC1BC6"/>
    <w:rsid w:val="00DC1BD2"/>
    <w:rsid w:val="00DC1D0F"/>
    <w:rsid w:val="00DC2329"/>
    <w:rsid w:val="00DC236A"/>
    <w:rsid w:val="00DC2585"/>
    <w:rsid w:val="00DC25A3"/>
    <w:rsid w:val="00DC2901"/>
    <w:rsid w:val="00DC2F2E"/>
    <w:rsid w:val="00DC30AF"/>
    <w:rsid w:val="00DC3307"/>
    <w:rsid w:val="00DC3605"/>
    <w:rsid w:val="00DC36BE"/>
    <w:rsid w:val="00DC3840"/>
    <w:rsid w:val="00DC3AB3"/>
    <w:rsid w:val="00DC3ADD"/>
    <w:rsid w:val="00DC3B7C"/>
    <w:rsid w:val="00DC3BF4"/>
    <w:rsid w:val="00DC3C41"/>
    <w:rsid w:val="00DC3E3D"/>
    <w:rsid w:val="00DC414B"/>
    <w:rsid w:val="00DC4297"/>
    <w:rsid w:val="00DC42AF"/>
    <w:rsid w:val="00DC435A"/>
    <w:rsid w:val="00DC4E61"/>
    <w:rsid w:val="00DC51D4"/>
    <w:rsid w:val="00DC5346"/>
    <w:rsid w:val="00DC5416"/>
    <w:rsid w:val="00DC559B"/>
    <w:rsid w:val="00DC5759"/>
    <w:rsid w:val="00DC5973"/>
    <w:rsid w:val="00DC59B9"/>
    <w:rsid w:val="00DC5A0F"/>
    <w:rsid w:val="00DC5B5C"/>
    <w:rsid w:val="00DC5DC8"/>
    <w:rsid w:val="00DC5E36"/>
    <w:rsid w:val="00DC6096"/>
    <w:rsid w:val="00DC61A6"/>
    <w:rsid w:val="00DC61D5"/>
    <w:rsid w:val="00DC6234"/>
    <w:rsid w:val="00DC623A"/>
    <w:rsid w:val="00DC636D"/>
    <w:rsid w:val="00DC6592"/>
    <w:rsid w:val="00DC6749"/>
    <w:rsid w:val="00DC68C0"/>
    <w:rsid w:val="00DC6A2E"/>
    <w:rsid w:val="00DC6AA6"/>
    <w:rsid w:val="00DC713F"/>
    <w:rsid w:val="00DC7182"/>
    <w:rsid w:val="00DC71B9"/>
    <w:rsid w:val="00DC7281"/>
    <w:rsid w:val="00DC734C"/>
    <w:rsid w:val="00DC73D5"/>
    <w:rsid w:val="00DC74FD"/>
    <w:rsid w:val="00DC7720"/>
    <w:rsid w:val="00DC772F"/>
    <w:rsid w:val="00DC7987"/>
    <w:rsid w:val="00DC79D8"/>
    <w:rsid w:val="00DC7B15"/>
    <w:rsid w:val="00DC7BC1"/>
    <w:rsid w:val="00DC7F03"/>
    <w:rsid w:val="00DD0013"/>
    <w:rsid w:val="00DD021B"/>
    <w:rsid w:val="00DD0791"/>
    <w:rsid w:val="00DD09B9"/>
    <w:rsid w:val="00DD0B75"/>
    <w:rsid w:val="00DD0BBE"/>
    <w:rsid w:val="00DD0DD3"/>
    <w:rsid w:val="00DD0F0F"/>
    <w:rsid w:val="00DD10D9"/>
    <w:rsid w:val="00DD1BC5"/>
    <w:rsid w:val="00DD2111"/>
    <w:rsid w:val="00DD2591"/>
    <w:rsid w:val="00DD2C1A"/>
    <w:rsid w:val="00DD2D1A"/>
    <w:rsid w:val="00DD2D20"/>
    <w:rsid w:val="00DD2DB3"/>
    <w:rsid w:val="00DD2E26"/>
    <w:rsid w:val="00DD2F35"/>
    <w:rsid w:val="00DD381C"/>
    <w:rsid w:val="00DD3877"/>
    <w:rsid w:val="00DD3BD3"/>
    <w:rsid w:val="00DD3D73"/>
    <w:rsid w:val="00DD3DEA"/>
    <w:rsid w:val="00DD406A"/>
    <w:rsid w:val="00DD40C8"/>
    <w:rsid w:val="00DD425B"/>
    <w:rsid w:val="00DD45C3"/>
    <w:rsid w:val="00DD463B"/>
    <w:rsid w:val="00DD4856"/>
    <w:rsid w:val="00DD4CDD"/>
    <w:rsid w:val="00DD4CFA"/>
    <w:rsid w:val="00DD4D2B"/>
    <w:rsid w:val="00DD4D78"/>
    <w:rsid w:val="00DD4E8B"/>
    <w:rsid w:val="00DD50AB"/>
    <w:rsid w:val="00DD5259"/>
    <w:rsid w:val="00DD56D7"/>
    <w:rsid w:val="00DD5816"/>
    <w:rsid w:val="00DD5873"/>
    <w:rsid w:val="00DD59E0"/>
    <w:rsid w:val="00DD5C02"/>
    <w:rsid w:val="00DD5C18"/>
    <w:rsid w:val="00DD5C2A"/>
    <w:rsid w:val="00DD5E70"/>
    <w:rsid w:val="00DD5E89"/>
    <w:rsid w:val="00DD5FC6"/>
    <w:rsid w:val="00DD627A"/>
    <w:rsid w:val="00DD673F"/>
    <w:rsid w:val="00DD6867"/>
    <w:rsid w:val="00DD6897"/>
    <w:rsid w:val="00DD6B3D"/>
    <w:rsid w:val="00DD6EA9"/>
    <w:rsid w:val="00DD7066"/>
    <w:rsid w:val="00DD748F"/>
    <w:rsid w:val="00DD7599"/>
    <w:rsid w:val="00DD78EF"/>
    <w:rsid w:val="00DD7AA2"/>
    <w:rsid w:val="00DD7AB2"/>
    <w:rsid w:val="00DD7E0D"/>
    <w:rsid w:val="00DD7E5F"/>
    <w:rsid w:val="00DD7E8D"/>
    <w:rsid w:val="00DE01C2"/>
    <w:rsid w:val="00DE04F5"/>
    <w:rsid w:val="00DE06AD"/>
    <w:rsid w:val="00DE0917"/>
    <w:rsid w:val="00DE0B31"/>
    <w:rsid w:val="00DE0B80"/>
    <w:rsid w:val="00DE1083"/>
    <w:rsid w:val="00DE163E"/>
    <w:rsid w:val="00DE1749"/>
    <w:rsid w:val="00DE1E75"/>
    <w:rsid w:val="00DE1E7A"/>
    <w:rsid w:val="00DE1EBF"/>
    <w:rsid w:val="00DE1FDD"/>
    <w:rsid w:val="00DE20C3"/>
    <w:rsid w:val="00DE25C2"/>
    <w:rsid w:val="00DE2607"/>
    <w:rsid w:val="00DE26C2"/>
    <w:rsid w:val="00DE2BA5"/>
    <w:rsid w:val="00DE2C12"/>
    <w:rsid w:val="00DE2E37"/>
    <w:rsid w:val="00DE2EEC"/>
    <w:rsid w:val="00DE322D"/>
    <w:rsid w:val="00DE328A"/>
    <w:rsid w:val="00DE32B1"/>
    <w:rsid w:val="00DE3845"/>
    <w:rsid w:val="00DE397A"/>
    <w:rsid w:val="00DE39D8"/>
    <w:rsid w:val="00DE3A46"/>
    <w:rsid w:val="00DE3B3C"/>
    <w:rsid w:val="00DE3E02"/>
    <w:rsid w:val="00DE4302"/>
    <w:rsid w:val="00DE43B6"/>
    <w:rsid w:val="00DE43F1"/>
    <w:rsid w:val="00DE463E"/>
    <w:rsid w:val="00DE47A8"/>
    <w:rsid w:val="00DE4A4B"/>
    <w:rsid w:val="00DE4B33"/>
    <w:rsid w:val="00DE4D40"/>
    <w:rsid w:val="00DE4DBB"/>
    <w:rsid w:val="00DE4DDF"/>
    <w:rsid w:val="00DE5114"/>
    <w:rsid w:val="00DE513F"/>
    <w:rsid w:val="00DE51BB"/>
    <w:rsid w:val="00DE530D"/>
    <w:rsid w:val="00DE5548"/>
    <w:rsid w:val="00DE56E5"/>
    <w:rsid w:val="00DE5A90"/>
    <w:rsid w:val="00DE5D24"/>
    <w:rsid w:val="00DE5E2E"/>
    <w:rsid w:val="00DE6011"/>
    <w:rsid w:val="00DE6026"/>
    <w:rsid w:val="00DE6390"/>
    <w:rsid w:val="00DE63C8"/>
    <w:rsid w:val="00DE6485"/>
    <w:rsid w:val="00DE64E9"/>
    <w:rsid w:val="00DE6565"/>
    <w:rsid w:val="00DE66E5"/>
    <w:rsid w:val="00DE67F8"/>
    <w:rsid w:val="00DE684C"/>
    <w:rsid w:val="00DE6B8F"/>
    <w:rsid w:val="00DE6BB2"/>
    <w:rsid w:val="00DE6E1C"/>
    <w:rsid w:val="00DE6EF9"/>
    <w:rsid w:val="00DE7060"/>
    <w:rsid w:val="00DE716B"/>
    <w:rsid w:val="00DE71C7"/>
    <w:rsid w:val="00DE71F1"/>
    <w:rsid w:val="00DE750D"/>
    <w:rsid w:val="00DE7786"/>
    <w:rsid w:val="00DE78D9"/>
    <w:rsid w:val="00DE7A2C"/>
    <w:rsid w:val="00DE7A55"/>
    <w:rsid w:val="00DE7A9E"/>
    <w:rsid w:val="00DE7DFB"/>
    <w:rsid w:val="00DF01F3"/>
    <w:rsid w:val="00DF0250"/>
    <w:rsid w:val="00DF03B0"/>
    <w:rsid w:val="00DF0823"/>
    <w:rsid w:val="00DF0A93"/>
    <w:rsid w:val="00DF11F8"/>
    <w:rsid w:val="00DF12A8"/>
    <w:rsid w:val="00DF13A5"/>
    <w:rsid w:val="00DF1477"/>
    <w:rsid w:val="00DF149B"/>
    <w:rsid w:val="00DF178B"/>
    <w:rsid w:val="00DF1B7D"/>
    <w:rsid w:val="00DF1FCB"/>
    <w:rsid w:val="00DF2195"/>
    <w:rsid w:val="00DF22A8"/>
    <w:rsid w:val="00DF2510"/>
    <w:rsid w:val="00DF2570"/>
    <w:rsid w:val="00DF2650"/>
    <w:rsid w:val="00DF2B77"/>
    <w:rsid w:val="00DF2DBC"/>
    <w:rsid w:val="00DF2E90"/>
    <w:rsid w:val="00DF30F7"/>
    <w:rsid w:val="00DF358E"/>
    <w:rsid w:val="00DF35FB"/>
    <w:rsid w:val="00DF366C"/>
    <w:rsid w:val="00DF36CD"/>
    <w:rsid w:val="00DF3B29"/>
    <w:rsid w:val="00DF3C15"/>
    <w:rsid w:val="00DF418D"/>
    <w:rsid w:val="00DF460B"/>
    <w:rsid w:val="00DF492B"/>
    <w:rsid w:val="00DF49D0"/>
    <w:rsid w:val="00DF4B25"/>
    <w:rsid w:val="00DF4F0C"/>
    <w:rsid w:val="00DF5219"/>
    <w:rsid w:val="00DF5296"/>
    <w:rsid w:val="00DF52BB"/>
    <w:rsid w:val="00DF53A5"/>
    <w:rsid w:val="00DF5460"/>
    <w:rsid w:val="00DF553E"/>
    <w:rsid w:val="00DF56F4"/>
    <w:rsid w:val="00DF57AE"/>
    <w:rsid w:val="00DF57D5"/>
    <w:rsid w:val="00DF5847"/>
    <w:rsid w:val="00DF5864"/>
    <w:rsid w:val="00DF59CB"/>
    <w:rsid w:val="00DF59ED"/>
    <w:rsid w:val="00DF5B0B"/>
    <w:rsid w:val="00DF5D8E"/>
    <w:rsid w:val="00DF5E3C"/>
    <w:rsid w:val="00DF5FBC"/>
    <w:rsid w:val="00DF601E"/>
    <w:rsid w:val="00DF6185"/>
    <w:rsid w:val="00DF6203"/>
    <w:rsid w:val="00DF6650"/>
    <w:rsid w:val="00DF668D"/>
    <w:rsid w:val="00DF6CD1"/>
    <w:rsid w:val="00DF6D40"/>
    <w:rsid w:val="00DF6D9F"/>
    <w:rsid w:val="00DF6E39"/>
    <w:rsid w:val="00DF6EBC"/>
    <w:rsid w:val="00DF703E"/>
    <w:rsid w:val="00DF71F6"/>
    <w:rsid w:val="00DF728D"/>
    <w:rsid w:val="00DF7384"/>
    <w:rsid w:val="00DF75E3"/>
    <w:rsid w:val="00DF79E8"/>
    <w:rsid w:val="00DF79F1"/>
    <w:rsid w:val="00DF7A90"/>
    <w:rsid w:val="00DF7AD5"/>
    <w:rsid w:val="00DF7BC1"/>
    <w:rsid w:val="00DF7C81"/>
    <w:rsid w:val="00DF7CB3"/>
    <w:rsid w:val="00DF7E00"/>
    <w:rsid w:val="00DF7FC1"/>
    <w:rsid w:val="00E001E7"/>
    <w:rsid w:val="00E0045A"/>
    <w:rsid w:val="00E00492"/>
    <w:rsid w:val="00E007F9"/>
    <w:rsid w:val="00E0095E"/>
    <w:rsid w:val="00E00A05"/>
    <w:rsid w:val="00E00C03"/>
    <w:rsid w:val="00E00D50"/>
    <w:rsid w:val="00E00EFA"/>
    <w:rsid w:val="00E00F09"/>
    <w:rsid w:val="00E01191"/>
    <w:rsid w:val="00E011BF"/>
    <w:rsid w:val="00E01517"/>
    <w:rsid w:val="00E0153F"/>
    <w:rsid w:val="00E01612"/>
    <w:rsid w:val="00E01D27"/>
    <w:rsid w:val="00E01EBA"/>
    <w:rsid w:val="00E023AF"/>
    <w:rsid w:val="00E026BB"/>
    <w:rsid w:val="00E028EE"/>
    <w:rsid w:val="00E02907"/>
    <w:rsid w:val="00E0297D"/>
    <w:rsid w:val="00E02B20"/>
    <w:rsid w:val="00E02BFA"/>
    <w:rsid w:val="00E0304D"/>
    <w:rsid w:val="00E0329B"/>
    <w:rsid w:val="00E033EF"/>
    <w:rsid w:val="00E03489"/>
    <w:rsid w:val="00E036D8"/>
    <w:rsid w:val="00E03F0A"/>
    <w:rsid w:val="00E03F16"/>
    <w:rsid w:val="00E04152"/>
    <w:rsid w:val="00E0416B"/>
    <w:rsid w:val="00E0417F"/>
    <w:rsid w:val="00E04487"/>
    <w:rsid w:val="00E04692"/>
    <w:rsid w:val="00E04858"/>
    <w:rsid w:val="00E048DF"/>
    <w:rsid w:val="00E04A14"/>
    <w:rsid w:val="00E04E23"/>
    <w:rsid w:val="00E05103"/>
    <w:rsid w:val="00E05508"/>
    <w:rsid w:val="00E0554E"/>
    <w:rsid w:val="00E055FE"/>
    <w:rsid w:val="00E0572F"/>
    <w:rsid w:val="00E058DE"/>
    <w:rsid w:val="00E0613D"/>
    <w:rsid w:val="00E06209"/>
    <w:rsid w:val="00E06482"/>
    <w:rsid w:val="00E06C87"/>
    <w:rsid w:val="00E06CC2"/>
    <w:rsid w:val="00E06CE4"/>
    <w:rsid w:val="00E0729F"/>
    <w:rsid w:val="00E072A3"/>
    <w:rsid w:val="00E072CF"/>
    <w:rsid w:val="00E073EE"/>
    <w:rsid w:val="00E0767B"/>
    <w:rsid w:val="00E07831"/>
    <w:rsid w:val="00E07C36"/>
    <w:rsid w:val="00E07CA0"/>
    <w:rsid w:val="00E07EAD"/>
    <w:rsid w:val="00E10849"/>
    <w:rsid w:val="00E10AB8"/>
    <w:rsid w:val="00E10CBD"/>
    <w:rsid w:val="00E10E5F"/>
    <w:rsid w:val="00E10F41"/>
    <w:rsid w:val="00E11132"/>
    <w:rsid w:val="00E1137D"/>
    <w:rsid w:val="00E113C4"/>
    <w:rsid w:val="00E11BB0"/>
    <w:rsid w:val="00E11C9C"/>
    <w:rsid w:val="00E11D6C"/>
    <w:rsid w:val="00E11F59"/>
    <w:rsid w:val="00E11F84"/>
    <w:rsid w:val="00E11FF7"/>
    <w:rsid w:val="00E12029"/>
    <w:rsid w:val="00E1226C"/>
    <w:rsid w:val="00E12446"/>
    <w:rsid w:val="00E12507"/>
    <w:rsid w:val="00E12659"/>
    <w:rsid w:val="00E127A2"/>
    <w:rsid w:val="00E127DD"/>
    <w:rsid w:val="00E128B1"/>
    <w:rsid w:val="00E12AF5"/>
    <w:rsid w:val="00E12B55"/>
    <w:rsid w:val="00E13069"/>
    <w:rsid w:val="00E131B7"/>
    <w:rsid w:val="00E13678"/>
    <w:rsid w:val="00E13840"/>
    <w:rsid w:val="00E138FE"/>
    <w:rsid w:val="00E13A3A"/>
    <w:rsid w:val="00E13A98"/>
    <w:rsid w:val="00E13F36"/>
    <w:rsid w:val="00E140CC"/>
    <w:rsid w:val="00E140E7"/>
    <w:rsid w:val="00E1427A"/>
    <w:rsid w:val="00E14595"/>
    <w:rsid w:val="00E14762"/>
    <w:rsid w:val="00E148B1"/>
    <w:rsid w:val="00E14CAE"/>
    <w:rsid w:val="00E14D70"/>
    <w:rsid w:val="00E14EEE"/>
    <w:rsid w:val="00E14FE6"/>
    <w:rsid w:val="00E151CB"/>
    <w:rsid w:val="00E1535B"/>
    <w:rsid w:val="00E155DD"/>
    <w:rsid w:val="00E15686"/>
    <w:rsid w:val="00E156A6"/>
    <w:rsid w:val="00E157A9"/>
    <w:rsid w:val="00E15D4B"/>
    <w:rsid w:val="00E15D73"/>
    <w:rsid w:val="00E15E11"/>
    <w:rsid w:val="00E15EF2"/>
    <w:rsid w:val="00E15FF0"/>
    <w:rsid w:val="00E161F9"/>
    <w:rsid w:val="00E16607"/>
    <w:rsid w:val="00E166AE"/>
    <w:rsid w:val="00E1684D"/>
    <w:rsid w:val="00E16B6B"/>
    <w:rsid w:val="00E16E44"/>
    <w:rsid w:val="00E16E4F"/>
    <w:rsid w:val="00E17042"/>
    <w:rsid w:val="00E170E0"/>
    <w:rsid w:val="00E17101"/>
    <w:rsid w:val="00E17261"/>
    <w:rsid w:val="00E1758D"/>
    <w:rsid w:val="00E176ED"/>
    <w:rsid w:val="00E17A99"/>
    <w:rsid w:val="00E17E2D"/>
    <w:rsid w:val="00E17E97"/>
    <w:rsid w:val="00E2022B"/>
    <w:rsid w:val="00E2031B"/>
    <w:rsid w:val="00E203FE"/>
    <w:rsid w:val="00E20902"/>
    <w:rsid w:val="00E20AE9"/>
    <w:rsid w:val="00E20AFB"/>
    <w:rsid w:val="00E20C71"/>
    <w:rsid w:val="00E20E2D"/>
    <w:rsid w:val="00E21012"/>
    <w:rsid w:val="00E21040"/>
    <w:rsid w:val="00E211DF"/>
    <w:rsid w:val="00E21269"/>
    <w:rsid w:val="00E21740"/>
    <w:rsid w:val="00E21A48"/>
    <w:rsid w:val="00E21A69"/>
    <w:rsid w:val="00E21D31"/>
    <w:rsid w:val="00E21EC8"/>
    <w:rsid w:val="00E21FC7"/>
    <w:rsid w:val="00E22373"/>
    <w:rsid w:val="00E2249D"/>
    <w:rsid w:val="00E224F3"/>
    <w:rsid w:val="00E226F7"/>
    <w:rsid w:val="00E22795"/>
    <w:rsid w:val="00E228B4"/>
    <w:rsid w:val="00E229C5"/>
    <w:rsid w:val="00E22E1E"/>
    <w:rsid w:val="00E22E81"/>
    <w:rsid w:val="00E22E84"/>
    <w:rsid w:val="00E2316F"/>
    <w:rsid w:val="00E23469"/>
    <w:rsid w:val="00E234C4"/>
    <w:rsid w:val="00E23629"/>
    <w:rsid w:val="00E2363D"/>
    <w:rsid w:val="00E23708"/>
    <w:rsid w:val="00E23C69"/>
    <w:rsid w:val="00E23CBB"/>
    <w:rsid w:val="00E23D0B"/>
    <w:rsid w:val="00E23DE4"/>
    <w:rsid w:val="00E240F8"/>
    <w:rsid w:val="00E241C6"/>
    <w:rsid w:val="00E24217"/>
    <w:rsid w:val="00E242BF"/>
    <w:rsid w:val="00E243CC"/>
    <w:rsid w:val="00E2450A"/>
    <w:rsid w:val="00E2468F"/>
    <w:rsid w:val="00E2478C"/>
    <w:rsid w:val="00E247EB"/>
    <w:rsid w:val="00E247F0"/>
    <w:rsid w:val="00E2489C"/>
    <w:rsid w:val="00E24916"/>
    <w:rsid w:val="00E249A6"/>
    <w:rsid w:val="00E24B07"/>
    <w:rsid w:val="00E24C17"/>
    <w:rsid w:val="00E24DFC"/>
    <w:rsid w:val="00E25034"/>
    <w:rsid w:val="00E25207"/>
    <w:rsid w:val="00E25250"/>
    <w:rsid w:val="00E252D9"/>
    <w:rsid w:val="00E25385"/>
    <w:rsid w:val="00E253FE"/>
    <w:rsid w:val="00E25405"/>
    <w:rsid w:val="00E257AB"/>
    <w:rsid w:val="00E25C6F"/>
    <w:rsid w:val="00E25F8C"/>
    <w:rsid w:val="00E25FCF"/>
    <w:rsid w:val="00E25FEA"/>
    <w:rsid w:val="00E26096"/>
    <w:rsid w:val="00E26352"/>
    <w:rsid w:val="00E264A5"/>
    <w:rsid w:val="00E26563"/>
    <w:rsid w:val="00E265E9"/>
    <w:rsid w:val="00E2684D"/>
    <w:rsid w:val="00E268B8"/>
    <w:rsid w:val="00E269F2"/>
    <w:rsid w:val="00E26A34"/>
    <w:rsid w:val="00E26A5A"/>
    <w:rsid w:val="00E26BAA"/>
    <w:rsid w:val="00E26CEC"/>
    <w:rsid w:val="00E26DD3"/>
    <w:rsid w:val="00E26F76"/>
    <w:rsid w:val="00E27174"/>
    <w:rsid w:val="00E276A1"/>
    <w:rsid w:val="00E278A5"/>
    <w:rsid w:val="00E27B2D"/>
    <w:rsid w:val="00E27CA6"/>
    <w:rsid w:val="00E27E2D"/>
    <w:rsid w:val="00E3007E"/>
    <w:rsid w:val="00E3053F"/>
    <w:rsid w:val="00E30809"/>
    <w:rsid w:val="00E3095C"/>
    <w:rsid w:val="00E30CC8"/>
    <w:rsid w:val="00E30DBB"/>
    <w:rsid w:val="00E31008"/>
    <w:rsid w:val="00E311B0"/>
    <w:rsid w:val="00E3123D"/>
    <w:rsid w:val="00E3135A"/>
    <w:rsid w:val="00E31577"/>
    <w:rsid w:val="00E31695"/>
    <w:rsid w:val="00E31698"/>
    <w:rsid w:val="00E31782"/>
    <w:rsid w:val="00E31915"/>
    <w:rsid w:val="00E31A80"/>
    <w:rsid w:val="00E31D5B"/>
    <w:rsid w:val="00E31E14"/>
    <w:rsid w:val="00E31F65"/>
    <w:rsid w:val="00E320EB"/>
    <w:rsid w:val="00E32255"/>
    <w:rsid w:val="00E3247D"/>
    <w:rsid w:val="00E327F0"/>
    <w:rsid w:val="00E32993"/>
    <w:rsid w:val="00E329DF"/>
    <w:rsid w:val="00E32CEB"/>
    <w:rsid w:val="00E32D34"/>
    <w:rsid w:val="00E331D7"/>
    <w:rsid w:val="00E332DA"/>
    <w:rsid w:val="00E335DE"/>
    <w:rsid w:val="00E337F1"/>
    <w:rsid w:val="00E338F7"/>
    <w:rsid w:val="00E33FF3"/>
    <w:rsid w:val="00E34010"/>
    <w:rsid w:val="00E340E0"/>
    <w:rsid w:val="00E341CC"/>
    <w:rsid w:val="00E34404"/>
    <w:rsid w:val="00E34A58"/>
    <w:rsid w:val="00E34D16"/>
    <w:rsid w:val="00E34D60"/>
    <w:rsid w:val="00E34F7C"/>
    <w:rsid w:val="00E3509A"/>
    <w:rsid w:val="00E35119"/>
    <w:rsid w:val="00E3557B"/>
    <w:rsid w:val="00E35614"/>
    <w:rsid w:val="00E35656"/>
    <w:rsid w:val="00E3570D"/>
    <w:rsid w:val="00E35967"/>
    <w:rsid w:val="00E35C95"/>
    <w:rsid w:val="00E36109"/>
    <w:rsid w:val="00E361FF"/>
    <w:rsid w:val="00E36373"/>
    <w:rsid w:val="00E36379"/>
    <w:rsid w:val="00E36957"/>
    <w:rsid w:val="00E36AA2"/>
    <w:rsid w:val="00E36AC3"/>
    <w:rsid w:val="00E36CEE"/>
    <w:rsid w:val="00E36F4A"/>
    <w:rsid w:val="00E37157"/>
    <w:rsid w:val="00E37329"/>
    <w:rsid w:val="00E3737C"/>
    <w:rsid w:val="00E37485"/>
    <w:rsid w:val="00E37514"/>
    <w:rsid w:val="00E37B5A"/>
    <w:rsid w:val="00E37C90"/>
    <w:rsid w:val="00E37D16"/>
    <w:rsid w:val="00E40451"/>
    <w:rsid w:val="00E4073F"/>
    <w:rsid w:val="00E408BB"/>
    <w:rsid w:val="00E40A7E"/>
    <w:rsid w:val="00E40BB2"/>
    <w:rsid w:val="00E40E0B"/>
    <w:rsid w:val="00E40EE0"/>
    <w:rsid w:val="00E40F75"/>
    <w:rsid w:val="00E41284"/>
    <w:rsid w:val="00E4166B"/>
    <w:rsid w:val="00E41826"/>
    <w:rsid w:val="00E418BC"/>
    <w:rsid w:val="00E41CE5"/>
    <w:rsid w:val="00E41F30"/>
    <w:rsid w:val="00E4211A"/>
    <w:rsid w:val="00E4222B"/>
    <w:rsid w:val="00E4233B"/>
    <w:rsid w:val="00E423D1"/>
    <w:rsid w:val="00E42620"/>
    <w:rsid w:val="00E42653"/>
    <w:rsid w:val="00E42AD5"/>
    <w:rsid w:val="00E42C90"/>
    <w:rsid w:val="00E42D8F"/>
    <w:rsid w:val="00E42F2F"/>
    <w:rsid w:val="00E43136"/>
    <w:rsid w:val="00E43339"/>
    <w:rsid w:val="00E433D5"/>
    <w:rsid w:val="00E435DD"/>
    <w:rsid w:val="00E43845"/>
    <w:rsid w:val="00E438F6"/>
    <w:rsid w:val="00E43979"/>
    <w:rsid w:val="00E439E0"/>
    <w:rsid w:val="00E43A13"/>
    <w:rsid w:val="00E43A25"/>
    <w:rsid w:val="00E43A55"/>
    <w:rsid w:val="00E43A96"/>
    <w:rsid w:val="00E43D34"/>
    <w:rsid w:val="00E43E9E"/>
    <w:rsid w:val="00E4435B"/>
    <w:rsid w:val="00E4449C"/>
    <w:rsid w:val="00E444FD"/>
    <w:rsid w:val="00E44616"/>
    <w:rsid w:val="00E44781"/>
    <w:rsid w:val="00E447DC"/>
    <w:rsid w:val="00E44895"/>
    <w:rsid w:val="00E449F2"/>
    <w:rsid w:val="00E45040"/>
    <w:rsid w:val="00E4519F"/>
    <w:rsid w:val="00E451EB"/>
    <w:rsid w:val="00E45332"/>
    <w:rsid w:val="00E454A5"/>
    <w:rsid w:val="00E4551A"/>
    <w:rsid w:val="00E45752"/>
    <w:rsid w:val="00E45858"/>
    <w:rsid w:val="00E45B87"/>
    <w:rsid w:val="00E45C2C"/>
    <w:rsid w:val="00E461D3"/>
    <w:rsid w:val="00E463FF"/>
    <w:rsid w:val="00E46840"/>
    <w:rsid w:val="00E46925"/>
    <w:rsid w:val="00E46ECE"/>
    <w:rsid w:val="00E46FA3"/>
    <w:rsid w:val="00E470DC"/>
    <w:rsid w:val="00E47114"/>
    <w:rsid w:val="00E472E3"/>
    <w:rsid w:val="00E47351"/>
    <w:rsid w:val="00E47369"/>
    <w:rsid w:val="00E473ED"/>
    <w:rsid w:val="00E4754F"/>
    <w:rsid w:val="00E47A44"/>
    <w:rsid w:val="00E47BE3"/>
    <w:rsid w:val="00E47C22"/>
    <w:rsid w:val="00E47D4D"/>
    <w:rsid w:val="00E47E1E"/>
    <w:rsid w:val="00E50127"/>
    <w:rsid w:val="00E5040C"/>
    <w:rsid w:val="00E509BB"/>
    <w:rsid w:val="00E50A7E"/>
    <w:rsid w:val="00E50CC2"/>
    <w:rsid w:val="00E50E00"/>
    <w:rsid w:val="00E510BA"/>
    <w:rsid w:val="00E510DE"/>
    <w:rsid w:val="00E5112C"/>
    <w:rsid w:val="00E5137A"/>
    <w:rsid w:val="00E5141F"/>
    <w:rsid w:val="00E5152A"/>
    <w:rsid w:val="00E51568"/>
    <w:rsid w:val="00E5158D"/>
    <w:rsid w:val="00E51825"/>
    <w:rsid w:val="00E519C9"/>
    <w:rsid w:val="00E51B04"/>
    <w:rsid w:val="00E51BFD"/>
    <w:rsid w:val="00E51DC1"/>
    <w:rsid w:val="00E525D2"/>
    <w:rsid w:val="00E5292C"/>
    <w:rsid w:val="00E52949"/>
    <w:rsid w:val="00E529B6"/>
    <w:rsid w:val="00E52CBA"/>
    <w:rsid w:val="00E52DEE"/>
    <w:rsid w:val="00E52F9F"/>
    <w:rsid w:val="00E533DF"/>
    <w:rsid w:val="00E534F5"/>
    <w:rsid w:val="00E538C5"/>
    <w:rsid w:val="00E53BA6"/>
    <w:rsid w:val="00E53FA5"/>
    <w:rsid w:val="00E54205"/>
    <w:rsid w:val="00E542E1"/>
    <w:rsid w:val="00E5473A"/>
    <w:rsid w:val="00E5489B"/>
    <w:rsid w:val="00E549D3"/>
    <w:rsid w:val="00E54A3B"/>
    <w:rsid w:val="00E54A50"/>
    <w:rsid w:val="00E54B19"/>
    <w:rsid w:val="00E54BB1"/>
    <w:rsid w:val="00E54F44"/>
    <w:rsid w:val="00E5502F"/>
    <w:rsid w:val="00E55271"/>
    <w:rsid w:val="00E553CB"/>
    <w:rsid w:val="00E5566B"/>
    <w:rsid w:val="00E556B0"/>
    <w:rsid w:val="00E55943"/>
    <w:rsid w:val="00E55B15"/>
    <w:rsid w:val="00E55C67"/>
    <w:rsid w:val="00E55E13"/>
    <w:rsid w:val="00E56065"/>
    <w:rsid w:val="00E5620C"/>
    <w:rsid w:val="00E56369"/>
    <w:rsid w:val="00E56662"/>
    <w:rsid w:val="00E56BA4"/>
    <w:rsid w:val="00E56C54"/>
    <w:rsid w:val="00E56D26"/>
    <w:rsid w:val="00E56D2D"/>
    <w:rsid w:val="00E56E11"/>
    <w:rsid w:val="00E5711E"/>
    <w:rsid w:val="00E57207"/>
    <w:rsid w:val="00E57632"/>
    <w:rsid w:val="00E5766C"/>
    <w:rsid w:val="00E57696"/>
    <w:rsid w:val="00E577C0"/>
    <w:rsid w:val="00E578EB"/>
    <w:rsid w:val="00E57F1E"/>
    <w:rsid w:val="00E57F8E"/>
    <w:rsid w:val="00E60214"/>
    <w:rsid w:val="00E60251"/>
    <w:rsid w:val="00E602FF"/>
    <w:rsid w:val="00E60697"/>
    <w:rsid w:val="00E609BA"/>
    <w:rsid w:val="00E60C22"/>
    <w:rsid w:val="00E60E09"/>
    <w:rsid w:val="00E60F09"/>
    <w:rsid w:val="00E60F9C"/>
    <w:rsid w:val="00E613C8"/>
    <w:rsid w:val="00E613D2"/>
    <w:rsid w:val="00E613D7"/>
    <w:rsid w:val="00E619A4"/>
    <w:rsid w:val="00E619E2"/>
    <w:rsid w:val="00E61CA6"/>
    <w:rsid w:val="00E61D68"/>
    <w:rsid w:val="00E61F05"/>
    <w:rsid w:val="00E61F50"/>
    <w:rsid w:val="00E61F83"/>
    <w:rsid w:val="00E61FF0"/>
    <w:rsid w:val="00E621A2"/>
    <w:rsid w:val="00E62202"/>
    <w:rsid w:val="00E622AB"/>
    <w:rsid w:val="00E62624"/>
    <w:rsid w:val="00E62A03"/>
    <w:rsid w:val="00E62A91"/>
    <w:rsid w:val="00E62FD8"/>
    <w:rsid w:val="00E63020"/>
    <w:rsid w:val="00E63099"/>
    <w:rsid w:val="00E632B1"/>
    <w:rsid w:val="00E63BB0"/>
    <w:rsid w:val="00E63F76"/>
    <w:rsid w:val="00E6405C"/>
    <w:rsid w:val="00E64178"/>
    <w:rsid w:val="00E643FB"/>
    <w:rsid w:val="00E6446F"/>
    <w:rsid w:val="00E6448A"/>
    <w:rsid w:val="00E644A1"/>
    <w:rsid w:val="00E64701"/>
    <w:rsid w:val="00E649B6"/>
    <w:rsid w:val="00E64E4A"/>
    <w:rsid w:val="00E64F70"/>
    <w:rsid w:val="00E6516C"/>
    <w:rsid w:val="00E653CD"/>
    <w:rsid w:val="00E654ED"/>
    <w:rsid w:val="00E65600"/>
    <w:rsid w:val="00E657E2"/>
    <w:rsid w:val="00E65AAD"/>
    <w:rsid w:val="00E65B74"/>
    <w:rsid w:val="00E65C94"/>
    <w:rsid w:val="00E65F00"/>
    <w:rsid w:val="00E6644C"/>
    <w:rsid w:val="00E665CF"/>
    <w:rsid w:val="00E66761"/>
    <w:rsid w:val="00E66765"/>
    <w:rsid w:val="00E66E80"/>
    <w:rsid w:val="00E672BD"/>
    <w:rsid w:val="00E673E4"/>
    <w:rsid w:val="00E678C4"/>
    <w:rsid w:val="00E67974"/>
    <w:rsid w:val="00E67B38"/>
    <w:rsid w:val="00E67D92"/>
    <w:rsid w:val="00E67EB7"/>
    <w:rsid w:val="00E67EC2"/>
    <w:rsid w:val="00E702FB"/>
    <w:rsid w:val="00E70447"/>
    <w:rsid w:val="00E70987"/>
    <w:rsid w:val="00E70CD5"/>
    <w:rsid w:val="00E70DCA"/>
    <w:rsid w:val="00E70DF9"/>
    <w:rsid w:val="00E70E1E"/>
    <w:rsid w:val="00E70F0C"/>
    <w:rsid w:val="00E71127"/>
    <w:rsid w:val="00E71493"/>
    <w:rsid w:val="00E71590"/>
    <w:rsid w:val="00E7179E"/>
    <w:rsid w:val="00E71A40"/>
    <w:rsid w:val="00E71E6D"/>
    <w:rsid w:val="00E71EC7"/>
    <w:rsid w:val="00E7211A"/>
    <w:rsid w:val="00E723C4"/>
    <w:rsid w:val="00E724C1"/>
    <w:rsid w:val="00E72719"/>
    <w:rsid w:val="00E72C8C"/>
    <w:rsid w:val="00E73177"/>
    <w:rsid w:val="00E73194"/>
    <w:rsid w:val="00E733EE"/>
    <w:rsid w:val="00E734BE"/>
    <w:rsid w:val="00E735B5"/>
    <w:rsid w:val="00E735E8"/>
    <w:rsid w:val="00E73681"/>
    <w:rsid w:val="00E739E1"/>
    <w:rsid w:val="00E73AB3"/>
    <w:rsid w:val="00E73C0D"/>
    <w:rsid w:val="00E73EE7"/>
    <w:rsid w:val="00E73F44"/>
    <w:rsid w:val="00E73F55"/>
    <w:rsid w:val="00E7442F"/>
    <w:rsid w:val="00E74434"/>
    <w:rsid w:val="00E74729"/>
    <w:rsid w:val="00E749CF"/>
    <w:rsid w:val="00E74C53"/>
    <w:rsid w:val="00E74D3E"/>
    <w:rsid w:val="00E74E0D"/>
    <w:rsid w:val="00E7543F"/>
    <w:rsid w:val="00E75896"/>
    <w:rsid w:val="00E758A2"/>
    <w:rsid w:val="00E75B08"/>
    <w:rsid w:val="00E75B47"/>
    <w:rsid w:val="00E75F1F"/>
    <w:rsid w:val="00E76034"/>
    <w:rsid w:val="00E7619A"/>
    <w:rsid w:val="00E761D8"/>
    <w:rsid w:val="00E764B3"/>
    <w:rsid w:val="00E764C2"/>
    <w:rsid w:val="00E7676D"/>
    <w:rsid w:val="00E7681C"/>
    <w:rsid w:val="00E76B5F"/>
    <w:rsid w:val="00E76C3A"/>
    <w:rsid w:val="00E76D3F"/>
    <w:rsid w:val="00E76D61"/>
    <w:rsid w:val="00E76DBF"/>
    <w:rsid w:val="00E770B1"/>
    <w:rsid w:val="00E771C5"/>
    <w:rsid w:val="00E77231"/>
    <w:rsid w:val="00E77C1B"/>
    <w:rsid w:val="00E77E50"/>
    <w:rsid w:val="00E77E67"/>
    <w:rsid w:val="00E77E8C"/>
    <w:rsid w:val="00E77E9D"/>
    <w:rsid w:val="00E80D88"/>
    <w:rsid w:val="00E80E23"/>
    <w:rsid w:val="00E80FA0"/>
    <w:rsid w:val="00E80FF4"/>
    <w:rsid w:val="00E8130A"/>
    <w:rsid w:val="00E819C9"/>
    <w:rsid w:val="00E81B8D"/>
    <w:rsid w:val="00E81C89"/>
    <w:rsid w:val="00E81D6B"/>
    <w:rsid w:val="00E81DC9"/>
    <w:rsid w:val="00E8218C"/>
    <w:rsid w:val="00E8249B"/>
    <w:rsid w:val="00E82552"/>
    <w:rsid w:val="00E82776"/>
    <w:rsid w:val="00E827E9"/>
    <w:rsid w:val="00E8281A"/>
    <w:rsid w:val="00E82884"/>
    <w:rsid w:val="00E829C8"/>
    <w:rsid w:val="00E82A54"/>
    <w:rsid w:val="00E83280"/>
    <w:rsid w:val="00E83296"/>
    <w:rsid w:val="00E83309"/>
    <w:rsid w:val="00E8340A"/>
    <w:rsid w:val="00E83417"/>
    <w:rsid w:val="00E83490"/>
    <w:rsid w:val="00E834C3"/>
    <w:rsid w:val="00E8360C"/>
    <w:rsid w:val="00E83624"/>
    <w:rsid w:val="00E8366F"/>
    <w:rsid w:val="00E837A4"/>
    <w:rsid w:val="00E83A20"/>
    <w:rsid w:val="00E83B1A"/>
    <w:rsid w:val="00E8415F"/>
    <w:rsid w:val="00E841D6"/>
    <w:rsid w:val="00E8435C"/>
    <w:rsid w:val="00E844B9"/>
    <w:rsid w:val="00E84593"/>
    <w:rsid w:val="00E84725"/>
    <w:rsid w:val="00E848F3"/>
    <w:rsid w:val="00E84A41"/>
    <w:rsid w:val="00E84A45"/>
    <w:rsid w:val="00E84C1F"/>
    <w:rsid w:val="00E84D9E"/>
    <w:rsid w:val="00E84E02"/>
    <w:rsid w:val="00E84FB2"/>
    <w:rsid w:val="00E8526D"/>
    <w:rsid w:val="00E85972"/>
    <w:rsid w:val="00E85974"/>
    <w:rsid w:val="00E85AE0"/>
    <w:rsid w:val="00E85DA7"/>
    <w:rsid w:val="00E860F1"/>
    <w:rsid w:val="00E8629A"/>
    <w:rsid w:val="00E86397"/>
    <w:rsid w:val="00E86420"/>
    <w:rsid w:val="00E864B5"/>
    <w:rsid w:val="00E86546"/>
    <w:rsid w:val="00E86650"/>
    <w:rsid w:val="00E866AB"/>
    <w:rsid w:val="00E86744"/>
    <w:rsid w:val="00E8678F"/>
    <w:rsid w:val="00E868F8"/>
    <w:rsid w:val="00E86A28"/>
    <w:rsid w:val="00E86B4C"/>
    <w:rsid w:val="00E86CDE"/>
    <w:rsid w:val="00E86EA3"/>
    <w:rsid w:val="00E86F88"/>
    <w:rsid w:val="00E8702B"/>
    <w:rsid w:val="00E87070"/>
    <w:rsid w:val="00E871CD"/>
    <w:rsid w:val="00E874E7"/>
    <w:rsid w:val="00E87508"/>
    <w:rsid w:val="00E87524"/>
    <w:rsid w:val="00E87596"/>
    <w:rsid w:val="00E8775C"/>
    <w:rsid w:val="00E878B8"/>
    <w:rsid w:val="00E8796E"/>
    <w:rsid w:val="00E87E95"/>
    <w:rsid w:val="00E87F2B"/>
    <w:rsid w:val="00E87FBE"/>
    <w:rsid w:val="00E908B9"/>
    <w:rsid w:val="00E90C03"/>
    <w:rsid w:val="00E90EAC"/>
    <w:rsid w:val="00E91026"/>
    <w:rsid w:val="00E910DF"/>
    <w:rsid w:val="00E915D1"/>
    <w:rsid w:val="00E91979"/>
    <w:rsid w:val="00E91A63"/>
    <w:rsid w:val="00E91A9C"/>
    <w:rsid w:val="00E91B27"/>
    <w:rsid w:val="00E91B5A"/>
    <w:rsid w:val="00E920E2"/>
    <w:rsid w:val="00E92216"/>
    <w:rsid w:val="00E92361"/>
    <w:rsid w:val="00E92578"/>
    <w:rsid w:val="00E92C95"/>
    <w:rsid w:val="00E92DB1"/>
    <w:rsid w:val="00E92DE6"/>
    <w:rsid w:val="00E92FC8"/>
    <w:rsid w:val="00E9306E"/>
    <w:rsid w:val="00E930E8"/>
    <w:rsid w:val="00E93171"/>
    <w:rsid w:val="00E931B9"/>
    <w:rsid w:val="00E93263"/>
    <w:rsid w:val="00E9336C"/>
    <w:rsid w:val="00E9347B"/>
    <w:rsid w:val="00E93537"/>
    <w:rsid w:val="00E937ED"/>
    <w:rsid w:val="00E9381B"/>
    <w:rsid w:val="00E939D7"/>
    <w:rsid w:val="00E93BBB"/>
    <w:rsid w:val="00E93D07"/>
    <w:rsid w:val="00E93D13"/>
    <w:rsid w:val="00E940BA"/>
    <w:rsid w:val="00E94603"/>
    <w:rsid w:val="00E94660"/>
    <w:rsid w:val="00E948CD"/>
    <w:rsid w:val="00E949CE"/>
    <w:rsid w:val="00E94FD5"/>
    <w:rsid w:val="00E952DE"/>
    <w:rsid w:val="00E953BC"/>
    <w:rsid w:val="00E95545"/>
    <w:rsid w:val="00E955A2"/>
    <w:rsid w:val="00E955DC"/>
    <w:rsid w:val="00E95647"/>
    <w:rsid w:val="00E9578C"/>
    <w:rsid w:val="00E95A82"/>
    <w:rsid w:val="00E95EA4"/>
    <w:rsid w:val="00E96176"/>
    <w:rsid w:val="00E962A4"/>
    <w:rsid w:val="00E962BC"/>
    <w:rsid w:val="00E963E1"/>
    <w:rsid w:val="00E96759"/>
    <w:rsid w:val="00E967EB"/>
    <w:rsid w:val="00E9689E"/>
    <w:rsid w:val="00E96923"/>
    <w:rsid w:val="00E969DE"/>
    <w:rsid w:val="00E96A08"/>
    <w:rsid w:val="00E96BDD"/>
    <w:rsid w:val="00E9719F"/>
    <w:rsid w:val="00E971A1"/>
    <w:rsid w:val="00E971C9"/>
    <w:rsid w:val="00E97224"/>
    <w:rsid w:val="00E97414"/>
    <w:rsid w:val="00E974F0"/>
    <w:rsid w:val="00E974F2"/>
    <w:rsid w:val="00E97524"/>
    <w:rsid w:val="00E97546"/>
    <w:rsid w:val="00E97626"/>
    <w:rsid w:val="00E976F0"/>
    <w:rsid w:val="00E977D1"/>
    <w:rsid w:val="00E97D46"/>
    <w:rsid w:val="00EA0227"/>
    <w:rsid w:val="00EA037A"/>
    <w:rsid w:val="00EA03F4"/>
    <w:rsid w:val="00EA03F6"/>
    <w:rsid w:val="00EA043A"/>
    <w:rsid w:val="00EA0563"/>
    <w:rsid w:val="00EA0565"/>
    <w:rsid w:val="00EA07F6"/>
    <w:rsid w:val="00EA08A5"/>
    <w:rsid w:val="00EA090B"/>
    <w:rsid w:val="00EA0BEB"/>
    <w:rsid w:val="00EA0CBA"/>
    <w:rsid w:val="00EA0F94"/>
    <w:rsid w:val="00EA1184"/>
    <w:rsid w:val="00EA1397"/>
    <w:rsid w:val="00EA144A"/>
    <w:rsid w:val="00EA14FB"/>
    <w:rsid w:val="00EA1BCF"/>
    <w:rsid w:val="00EA1C8A"/>
    <w:rsid w:val="00EA1EE4"/>
    <w:rsid w:val="00EA25A4"/>
    <w:rsid w:val="00EA2736"/>
    <w:rsid w:val="00EA27BB"/>
    <w:rsid w:val="00EA298A"/>
    <w:rsid w:val="00EA2E29"/>
    <w:rsid w:val="00EA2E7D"/>
    <w:rsid w:val="00EA2FF7"/>
    <w:rsid w:val="00EA340D"/>
    <w:rsid w:val="00EA349D"/>
    <w:rsid w:val="00EA36C9"/>
    <w:rsid w:val="00EA39E2"/>
    <w:rsid w:val="00EA3A89"/>
    <w:rsid w:val="00EA3A96"/>
    <w:rsid w:val="00EA3E06"/>
    <w:rsid w:val="00EA3E35"/>
    <w:rsid w:val="00EA434C"/>
    <w:rsid w:val="00EA44DF"/>
    <w:rsid w:val="00EA4822"/>
    <w:rsid w:val="00EA4924"/>
    <w:rsid w:val="00EA4B69"/>
    <w:rsid w:val="00EA4BAD"/>
    <w:rsid w:val="00EA5156"/>
    <w:rsid w:val="00EA53BF"/>
    <w:rsid w:val="00EA56E6"/>
    <w:rsid w:val="00EA5880"/>
    <w:rsid w:val="00EA5894"/>
    <w:rsid w:val="00EA5B81"/>
    <w:rsid w:val="00EA5DB3"/>
    <w:rsid w:val="00EA6328"/>
    <w:rsid w:val="00EA6491"/>
    <w:rsid w:val="00EA67D9"/>
    <w:rsid w:val="00EA69EB"/>
    <w:rsid w:val="00EA6A78"/>
    <w:rsid w:val="00EA6F65"/>
    <w:rsid w:val="00EA70EF"/>
    <w:rsid w:val="00EA7125"/>
    <w:rsid w:val="00EA74DA"/>
    <w:rsid w:val="00EA74DB"/>
    <w:rsid w:val="00EA7AF4"/>
    <w:rsid w:val="00EA7B83"/>
    <w:rsid w:val="00EA7BDA"/>
    <w:rsid w:val="00EA7D99"/>
    <w:rsid w:val="00EB01FD"/>
    <w:rsid w:val="00EB0393"/>
    <w:rsid w:val="00EB0661"/>
    <w:rsid w:val="00EB0750"/>
    <w:rsid w:val="00EB08DA"/>
    <w:rsid w:val="00EB09D4"/>
    <w:rsid w:val="00EB0AD2"/>
    <w:rsid w:val="00EB0E4A"/>
    <w:rsid w:val="00EB10B6"/>
    <w:rsid w:val="00EB124C"/>
    <w:rsid w:val="00EB16FB"/>
    <w:rsid w:val="00EB1889"/>
    <w:rsid w:val="00EB1A07"/>
    <w:rsid w:val="00EB1B86"/>
    <w:rsid w:val="00EB1E81"/>
    <w:rsid w:val="00EB1F25"/>
    <w:rsid w:val="00EB2174"/>
    <w:rsid w:val="00EB223A"/>
    <w:rsid w:val="00EB2636"/>
    <w:rsid w:val="00EB27E4"/>
    <w:rsid w:val="00EB2938"/>
    <w:rsid w:val="00EB29D5"/>
    <w:rsid w:val="00EB2ABC"/>
    <w:rsid w:val="00EB2D3B"/>
    <w:rsid w:val="00EB2D73"/>
    <w:rsid w:val="00EB2DFA"/>
    <w:rsid w:val="00EB2F79"/>
    <w:rsid w:val="00EB2F94"/>
    <w:rsid w:val="00EB2FFA"/>
    <w:rsid w:val="00EB3318"/>
    <w:rsid w:val="00EB33AE"/>
    <w:rsid w:val="00EB34CF"/>
    <w:rsid w:val="00EB3678"/>
    <w:rsid w:val="00EB3C0D"/>
    <w:rsid w:val="00EB3D15"/>
    <w:rsid w:val="00EB3DE2"/>
    <w:rsid w:val="00EB3ECC"/>
    <w:rsid w:val="00EB4328"/>
    <w:rsid w:val="00EB444B"/>
    <w:rsid w:val="00EB452D"/>
    <w:rsid w:val="00EB452E"/>
    <w:rsid w:val="00EB4A1F"/>
    <w:rsid w:val="00EB4AEF"/>
    <w:rsid w:val="00EB4BEC"/>
    <w:rsid w:val="00EB4DBC"/>
    <w:rsid w:val="00EB5170"/>
    <w:rsid w:val="00EB5214"/>
    <w:rsid w:val="00EB5567"/>
    <w:rsid w:val="00EB5653"/>
    <w:rsid w:val="00EB5737"/>
    <w:rsid w:val="00EB58C6"/>
    <w:rsid w:val="00EB5A1A"/>
    <w:rsid w:val="00EB5AD6"/>
    <w:rsid w:val="00EB634B"/>
    <w:rsid w:val="00EB6419"/>
    <w:rsid w:val="00EB6425"/>
    <w:rsid w:val="00EB6707"/>
    <w:rsid w:val="00EB67D8"/>
    <w:rsid w:val="00EB6803"/>
    <w:rsid w:val="00EB685F"/>
    <w:rsid w:val="00EB7125"/>
    <w:rsid w:val="00EB71C8"/>
    <w:rsid w:val="00EB75DD"/>
    <w:rsid w:val="00EB763F"/>
    <w:rsid w:val="00EB76C7"/>
    <w:rsid w:val="00EB7713"/>
    <w:rsid w:val="00EB7780"/>
    <w:rsid w:val="00EB784A"/>
    <w:rsid w:val="00EB78EA"/>
    <w:rsid w:val="00EB7A5A"/>
    <w:rsid w:val="00EB7E38"/>
    <w:rsid w:val="00EB7FD8"/>
    <w:rsid w:val="00EC04A2"/>
    <w:rsid w:val="00EC04C3"/>
    <w:rsid w:val="00EC0551"/>
    <w:rsid w:val="00EC079D"/>
    <w:rsid w:val="00EC081A"/>
    <w:rsid w:val="00EC091E"/>
    <w:rsid w:val="00EC0A9F"/>
    <w:rsid w:val="00EC0CA0"/>
    <w:rsid w:val="00EC0D3B"/>
    <w:rsid w:val="00EC0EE8"/>
    <w:rsid w:val="00EC1136"/>
    <w:rsid w:val="00EC1937"/>
    <w:rsid w:val="00EC1EBC"/>
    <w:rsid w:val="00EC2083"/>
    <w:rsid w:val="00EC20E2"/>
    <w:rsid w:val="00EC22E5"/>
    <w:rsid w:val="00EC233B"/>
    <w:rsid w:val="00EC25B9"/>
    <w:rsid w:val="00EC27E6"/>
    <w:rsid w:val="00EC2828"/>
    <w:rsid w:val="00EC320D"/>
    <w:rsid w:val="00EC32E8"/>
    <w:rsid w:val="00EC358B"/>
    <w:rsid w:val="00EC38D4"/>
    <w:rsid w:val="00EC3BE1"/>
    <w:rsid w:val="00EC3F19"/>
    <w:rsid w:val="00EC3F9C"/>
    <w:rsid w:val="00EC3FDF"/>
    <w:rsid w:val="00EC3FE4"/>
    <w:rsid w:val="00EC4474"/>
    <w:rsid w:val="00EC44D6"/>
    <w:rsid w:val="00EC4615"/>
    <w:rsid w:val="00EC4744"/>
    <w:rsid w:val="00EC4869"/>
    <w:rsid w:val="00EC4AED"/>
    <w:rsid w:val="00EC4E22"/>
    <w:rsid w:val="00EC52F7"/>
    <w:rsid w:val="00EC5777"/>
    <w:rsid w:val="00EC5BEE"/>
    <w:rsid w:val="00EC5FF6"/>
    <w:rsid w:val="00EC6226"/>
    <w:rsid w:val="00EC634A"/>
    <w:rsid w:val="00EC6822"/>
    <w:rsid w:val="00EC6A8B"/>
    <w:rsid w:val="00EC6B46"/>
    <w:rsid w:val="00EC6C98"/>
    <w:rsid w:val="00EC727E"/>
    <w:rsid w:val="00EC756E"/>
    <w:rsid w:val="00EC76E3"/>
    <w:rsid w:val="00EC78CB"/>
    <w:rsid w:val="00EC7A98"/>
    <w:rsid w:val="00EC7E90"/>
    <w:rsid w:val="00EC7EB8"/>
    <w:rsid w:val="00ED032B"/>
    <w:rsid w:val="00ED06A7"/>
    <w:rsid w:val="00ED06B6"/>
    <w:rsid w:val="00ED07B2"/>
    <w:rsid w:val="00ED07D9"/>
    <w:rsid w:val="00ED0895"/>
    <w:rsid w:val="00ED09C4"/>
    <w:rsid w:val="00ED0E75"/>
    <w:rsid w:val="00ED15F2"/>
    <w:rsid w:val="00ED167D"/>
    <w:rsid w:val="00ED1688"/>
    <w:rsid w:val="00ED16E1"/>
    <w:rsid w:val="00ED1B0F"/>
    <w:rsid w:val="00ED1D72"/>
    <w:rsid w:val="00ED1F07"/>
    <w:rsid w:val="00ED21C6"/>
    <w:rsid w:val="00ED255B"/>
    <w:rsid w:val="00ED2822"/>
    <w:rsid w:val="00ED2970"/>
    <w:rsid w:val="00ED2E5F"/>
    <w:rsid w:val="00ED30A0"/>
    <w:rsid w:val="00ED31B7"/>
    <w:rsid w:val="00ED3386"/>
    <w:rsid w:val="00ED34C4"/>
    <w:rsid w:val="00ED38BC"/>
    <w:rsid w:val="00ED3AA9"/>
    <w:rsid w:val="00ED3C17"/>
    <w:rsid w:val="00ED3C34"/>
    <w:rsid w:val="00ED3D2D"/>
    <w:rsid w:val="00ED3DBF"/>
    <w:rsid w:val="00ED445A"/>
    <w:rsid w:val="00ED462E"/>
    <w:rsid w:val="00ED46F1"/>
    <w:rsid w:val="00ED4819"/>
    <w:rsid w:val="00ED4879"/>
    <w:rsid w:val="00ED48AF"/>
    <w:rsid w:val="00ED4B1F"/>
    <w:rsid w:val="00ED4B8F"/>
    <w:rsid w:val="00ED4D15"/>
    <w:rsid w:val="00ED4D95"/>
    <w:rsid w:val="00ED4ECB"/>
    <w:rsid w:val="00ED5009"/>
    <w:rsid w:val="00ED50E2"/>
    <w:rsid w:val="00ED50E9"/>
    <w:rsid w:val="00ED51F1"/>
    <w:rsid w:val="00ED5814"/>
    <w:rsid w:val="00ED58ED"/>
    <w:rsid w:val="00ED5A3E"/>
    <w:rsid w:val="00ED5ADF"/>
    <w:rsid w:val="00ED5B84"/>
    <w:rsid w:val="00ED5F2D"/>
    <w:rsid w:val="00ED5FF0"/>
    <w:rsid w:val="00ED6110"/>
    <w:rsid w:val="00ED61C6"/>
    <w:rsid w:val="00ED62A8"/>
    <w:rsid w:val="00ED635A"/>
    <w:rsid w:val="00ED648B"/>
    <w:rsid w:val="00ED658E"/>
    <w:rsid w:val="00ED6748"/>
    <w:rsid w:val="00ED68DA"/>
    <w:rsid w:val="00ED6926"/>
    <w:rsid w:val="00ED6977"/>
    <w:rsid w:val="00ED6A7D"/>
    <w:rsid w:val="00ED6FFA"/>
    <w:rsid w:val="00ED71D3"/>
    <w:rsid w:val="00ED7203"/>
    <w:rsid w:val="00ED7341"/>
    <w:rsid w:val="00ED784B"/>
    <w:rsid w:val="00ED7906"/>
    <w:rsid w:val="00ED7929"/>
    <w:rsid w:val="00ED79BF"/>
    <w:rsid w:val="00ED7A7E"/>
    <w:rsid w:val="00ED7BE0"/>
    <w:rsid w:val="00ED7D21"/>
    <w:rsid w:val="00ED7F64"/>
    <w:rsid w:val="00EE0070"/>
    <w:rsid w:val="00EE0221"/>
    <w:rsid w:val="00EE085E"/>
    <w:rsid w:val="00EE0A97"/>
    <w:rsid w:val="00EE0B3C"/>
    <w:rsid w:val="00EE0C71"/>
    <w:rsid w:val="00EE0CA9"/>
    <w:rsid w:val="00EE0F74"/>
    <w:rsid w:val="00EE1AE6"/>
    <w:rsid w:val="00EE1B80"/>
    <w:rsid w:val="00EE1C6E"/>
    <w:rsid w:val="00EE1E11"/>
    <w:rsid w:val="00EE1FE2"/>
    <w:rsid w:val="00EE1FEE"/>
    <w:rsid w:val="00EE2A09"/>
    <w:rsid w:val="00EE2A42"/>
    <w:rsid w:val="00EE2B68"/>
    <w:rsid w:val="00EE2FE2"/>
    <w:rsid w:val="00EE303B"/>
    <w:rsid w:val="00EE3056"/>
    <w:rsid w:val="00EE3237"/>
    <w:rsid w:val="00EE327E"/>
    <w:rsid w:val="00EE32FC"/>
    <w:rsid w:val="00EE338C"/>
    <w:rsid w:val="00EE358F"/>
    <w:rsid w:val="00EE35FD"/>
    <w:rsid w:val="00EE3646"/>
    <w:rsid w:val="00EE3736"/>
    <w:rsid w:val="00EE3E37"/>
    <w:rsid w:val="00EE4067"/>
    <w:rsid w:val="00EE40BB"/>
    <w:rsid w:val="00EE40D2"/>
    <w:rsid w:val="00EE426F"/>
    <w:rsid w:val="00EE440A"/>
    <w:rsid w:val="00EE442A"/>
    <w:rsid w:val="00EE459B"/>
    <w:rsid w:val="00EE459E"/>
    <w:rsid w:val="00EE4B95"/>
    <w:rsid w:val="00EE4E26"/>
    <w:rsid w:val="00EE4ED9"/>
    <w:rsid w:val="00EE52A3"/>
    <w:rsid w:val="00EE52D3"/>
    <w:rsid w:val="00EE5638"/>
    <w:rsid w:val="00EE5686"/>
    <w:rsid w:val="00EE58FB"/>
    <w:rsid w:val="00EE59AC"/>
    <w:rsid w:val="00EE5FC4"/>
    <w:rsid w:val="00EE641C"/>
    <w:rsid w:val="00EE66D4"/>
    <w:rsid w:val="00EE676C"/>
    <w:rsid w:val="00EE696D"/>
    <w:rsid w:val="00EE6F91"/>
    <w:rsid w:val="00EE71C6"/>
    <w:rsid w:val="00EE74DA"/>
    <w:rsid w:val="00EE773B"/>
    <w:rsid w:val="00EE79B2"/>
    <w:rsid w:val="00EE7BB1"/>
    <w:rsid w:val="00EF0060"/>
    <w:rsid w:val="00EF0134"/>
    <w:rsid w:val="00EF023A"/>
    <w:rsid w:val="00EF0258"/>
    <w:rsid w:val="00EF04C0"/>
    <w:rsid w:val="00EF04CF"/>
    <w:rsid w:val="00EF0D98"/>
    <w:rsid w:val="00EF0E61"/>
    <w:rsid w:val="00EF0EFE"/>
    <w:rsid w:val="00EF1009"/>
    <w:rsid w:val="00EF12B6"/>
    <w:rsid w:val="00EF1791"/>
    <w:rsid w:val="00EF195D"/>
    <w:rsid w:val="00EF19E3"/>
    <w:rsid w:val="00EF2049"/>
    <w:rsid w:val="00EF206E"/>
    <w:rsid w:val="00EF2126"/>
    <w:rsid w:val="00EF22BA"/>
    <w:rsid w:val="00EF22C3"/>
    <w:rsid w:val="00EF25CA"/>
    <w:rsid w:val="00EF2655"/>
    <w:rsid w:val="00EF2D8D"/>
    <w:rsid w:val="00EF385F"/>
    <w:rsid w:val="00EF3919"/>
    <w:rsid w:val="00EF398B"/>
    <w:rsid w:val="00EF3A97"/>
    <w:rsid w:val="00EF401B"/>
    <w:rsid w:val="00EF4102"/>
    <w:rsid w:val="00EF419C"/>
    <w:rsid w:val="00EF4397"/>
    <w:rsid w:val="00EF4454"/>
    <w:rsid w:val="00EF448F"/>
    <w:rsid w:val="00EF47A4"/>
    <w:rsid w:val="00EF4975"/>
    <w:rsid w:val="00EF49F7"/>
    <w:rsid w:val="00EF580B"/>
    <w:rsid w:val="00EF5976"/>
    <w:rsid w:val="00EF59A6"/>
    <w:rsid w:val="00EF5C15"/>
    <w:rsid w:val="00EF5C53"/>
    <w:rsid w:val="00EF5D6C"/>
    <w:rsid w:val="00EF618A"/>
    <w:rsid w:val="00EF62C4"/>
    <w:rsid w:val="00EF68F1"/>
    <w:rsid w:val="00EF69D7"/>
    <w:rsid w:val="00EF6A4F"/>
    <w:rsid w:val="00EF75F9"/>
    <w:rsid w:val="00EF777A"/>
    <w:rsid w:val="00EF7908"/>
    <w:rsid w:val="00EF7ACD"/>
    <w:rsid w:val="00EF7D53"/>
    <w:rsid w:val="00F00098"/>
    <w:rsid w:val="00F000F0"/>
    <w:rsid w:val="00F0059A"/>
    <w:rsid w:val="00F006DB"/>
    <w:rsid w:val="00F008AC"/>
    <w:rsid w:val="00F008B4"/>
    <w:rsid w:val="00F009E1"/>
    <w:rsid w:val="00F00AB4"/>
    <w:rsid w:val="00F00CF9"/>
    <w:rsid w:val="00F00D68"/>
    <w:rsid w:val="00F00F3F"/>
    <w:rsid w:val="00F01345"/>
    <w:rsid w:val="00F01397"/>
    <w:rsid w:val="00F01500"/>
    <w:rsid w:val="00F015F2"/>
    <w:rsid w:val="00F016D7"/>
    <w:rsid w:val="00F017FF"/>
    <w:rsid w:val="00F0184F"/>
    <w:rsid w:val="00F01D6D"/>
    <w:rsid w:val="00F01DBE"/>
    <w:rsid w:val="00F01E6F"/>
    <w:rsid w:val="00F01F12"/>
    <w:rsid w:val="00F01F9C"/>
    <w:rsid w:val="00F021F8"/>
    <w:rsid w:val="00F02587"/>
    <w:rsid w:val="00F025B1"/>
    <w:rsid w:val="00F028B8"/>
    <w:rsid w:val="00F02A9C"/>
    <w:rsid w:val="00F02DAA"/>
    <w:rsid w:val="00F030A3"/>
    <w:rsid w:val="00F030B4"/>
    <w:rsid w:val="00F0319E"/>
    <w:rsid w:val="00F03249"/>
    <w:rsid w:val="00F03400"/>
    <w:rsid w:val="00F03635"/>
    <w:rsid w:val="00F03751"/>
    <w:rsid w:val="00F03B53"/>
    <w:rsid w:val="00F03D78"/>
    <w:rsid w:val="00F03E8F"/>
    <w:rsid w:val="00F045C6"/>
    <w:rsid w:val="00F04614"/>
    <w:rsid w:val="00F04867"/>
    <w:rsid w:val="00F04AC8"/>
    <w:rsid w:val="00F04CB5"/>
    <w:rsid w:val="00F04D57"/>
    <w:rsid w:val="00F04DA1"/>
    <w:rsid w:val="00F05106"/>
    <w:rsid w:val="00F0540A"/>
    <w:rsid w:val="00F0561C"/>
    <w:rsid w:val="00F05755"/>
    <w:rsid w:val="00F05D1C"/>
    <w:rsid w:val="00F05D97"/>
    <w:rsid w:val="00F05EB0"/>
    <w:rsid w:val="00F0602D"/>
    <w:rsid w:val="00F0614B"/>
    <w:rsid w:val="00F06177"/>
    <w:rsid w:val="00F06229"/>
    <w:rsid w:val="00F06564"/>
    <w:rsid w:val="00F065FE"/>
    <w:rsid w:val="00F06600"/>
    <w:rsid w:val="00F0683C"/>
    <w:rsid w:val="00F069F4"/>
    <w:rsid w:val="00F06A61"/>
    <w:rsid w:val="00F06A9E"/>
    <w:rsid w:val="00F06D71"/>
    <w:rsid w:val="00F06E4A"/>
    <w:rsid w:val="00F06EFE"/>
    <w:rsid w:val="00F0701D"/>
    <w:rsid w:val="00F07045"/>
    <w:rsid w:val="00F0712F"/>
    <w:rsid w:val="00F0742B"/>
    <w:rsid w:val="00F07823"/>
    <w:rsid w:val="00F079A4"/>
    <w:rsid w:val="00F07EAF"/>
    <w:rsid w:val="00F10155"/>
    <w:rsid w:val="00F10814"/>
    <w:rsid w:val="00F10872"/>
    <w:rsid w:val="00F10A7F"/>
    <w:rsid w:val="00F10D0C"/>
    <w:rsid w:val="00F10D4E"/>
    <w:rsid w:val="00F10F78"/>
    <w:rsid w:val="00F110E2"/>
    <w:rsid w:val="00F11165"/>
    <w:rsid w:val="00F11346"/>
    <w:rsid w:val="00F1158A"/>
    <w:rsid w:val="00F11866"/>
    <w:rsid w:val="00F11C8A"/>
    <w:rsid w:val="00F11CE5"/>
    <w:rsid w:val="00F11D49"/>
    <w:rsid w:val="00F11E4F"/>
    <w:rsid w:val="00F121AE"/>
    <w:rsid w:val="00F121BA"/>
    <w:rsid w:val="00F1238D"/>
    <w:rsid w:val="00F12665"/>
    <w:rsid w:val="00F127B1"/>
    <w:rsid w:val="00F12972"/>
    <w:rsid w:val="00F129C0"/>
    <w:rsid w:val="00F12D65"/>
    <w:rsid w:val="00F12FF8"/>
    <w:rsid w:val="00F1322B"/>
    <w:rsid w:val="00F132A9"/>
    <w:rsid w:val="00F13398"/>
    <w:rsid w:val="00F134CD"/>
    <w:rsid w:val="00F136EB"/>
    <w:rsid w:val="00F13972"/>
    <w:rsid w:val="00F13C23"/>
    <w:rsid w:val="00F14025"/>
    <w:rsid w:val="00F14143"/>
    <w:rsid w:val="00F14229"/>
    <w:rsid w:val="00F14380"/>
    <w:rsid w:val="00F143DE"/>
    <w:rsid w:val="00F1441B"/>
    <w:rsid w:val="00F1445F"/>
    <w:rsid w:val="00F144C2"/>
    <w:rsid w:val="00F14512"/>
    <w:rsid w:val="00F14792"/>
    <w:rsid w:val="00F14945"/>
    <w:rsid w:val="00F14975"/>
    <w:rsid w:val="00F14B0E"/>
    <w:rsid w:val="00F14CA0"/>
    <w:rsid w:val="00F14CBD"/>
    <w:rsid w:val="00F14F29"/>
    <w:rsid w:val="00F14FC3"/>
    <w:rsid w:val="00F15078"/>
    <w:rsid w:val="00F15773"/>
    <w:rsid w:val="00F15A6C"/>
    <w:rsid w:val="00F15AA3"/>
    <w:rsid w:val="00F15B74"/>
    <w:rsid w:val="00F15F29"/>
    <w:rsid w:val="00F15FC7"/>
    <w:rsid w:val="00F16078"/>
    <w:rsid w:val="00F162AA"/>
    <w:rsid w:val="00F162AF"/>
    <w:rsid w:val="00F166DD"/>
    <w:rsid w:val="00F1680F"/>
    <w:rsid w:val="00F16D0D"/>
    <w:rsid w:val="00F17071"/>
    <w:rsid w:val="00F1711B"/>
    <w:rsid w:val="00F174B7"/>
    <w:rsid w:val="00F17671"/>
    <w:rsid w:val="00F177D6"/>
    <w:rsid w:val="00F17C6D"/>
    <w:rsid w:val="00F17D0D"/>
    <w:rsid w:val="00F17E17"/>
    <w:rsid w:val="00F200EA"/>
    <w:rsid w:val="00F20283"/>
    <w:rsid w:val="00F203E8"/>
    <w:rsid w:val="00F204AE"/>
    <w:rsid w:val="00F207B7"/>
    <w:rsid w:val="00F207C5"/>
    <w:rsid w:val="00F20967"/>
    <w:rsid w:val="00F20C72"/>
    <w:rsid w:val="00F20E21"/>
    <w:rsid w:val="00F20F69"/>
    <w:rsid w:val="00F21151"/>
    <w:rsid w:val="00F211E4"/>
    <w:rsid w:val="00F213EC"/>
    <w:rsid w:val="00F2157D"/>
    <w:rsid w:val="00F217B4"/>
    <w:rsid w:val="00F21ABC"/>
    <w:rsid w:val="00F21AD7"/>
    <w:rsid w:val="00F22055"/>
    <w:rsid w:val="00F22373"/>
    <w:rsid w:val="00F223AC"/>
    <w:rsid w:val="00F22493"/>
    <w:rsid w:val="00F224E6"/>
    <w:rsid w:val="00F22532"/>
    <w:rsid w:val="00F22918"/>
    <w:rsid w:val="00F22AF2"/>
    <w:rsid w:val="00F22D2E"/>
    <w:rsid w:val="00F22DE6"/>
    <w:rsid w:val="00F23098"/>
    <w:rsid w:val="00F233C7"/>
    <w:rsid w:val="00F23662"/>
    <w:rsid w:val="00F23821"/>
    <w:rsid w:val="00F238A1"/>
    <w:rsid w:val="00F23A32"/>
    <w:rsid w:val="00F23CC0"/>
    <w:rsid w:val="00F23E6A"/>
    <w:rsid w:val="00F23F29"/>
    <w:rsid w:val="00F23FC0"/>
    <w:rsid w:val="00F24047"/>
    <w:rsid w:val="00F2422A"/>
    <w:rsid w:val="00F243FD"/>
    <w:rsid w:val="00F244BC"/>
    <w:rsid w:val="00F244F7"/>
    <w:rsid w:val="00F24536"/>
    <w:rsid w:val="00F245B9"/>
    <w:rsid w:val="00F24AC2"/>
    <w:rsid w:val="00F24ACB"/>
    <w:rsid w:val="00F24B0D"/>
    <w:rsid w:val="00F24D3F"/>
    <w:rsid w:val="00F2508E"/>
    <w:rsid w:val="00F250B2"/>
    <w:rsid w:val="00F2528B"/>
    <w:rsid w:val="00F25775"/>
    <w:rsid w:val="00F25AE4"/>
    <w:rsid w:val="00F25C1C"/>
    <w:rsid w:val="00F25C35"/>
    <w:rsid w:val="00F25E90"/>
    <w:rsid w:val="00F26107"/>
    <w:rsid w:val="00F2679B"/>
    <w:rsid w:val="00F268B8"/>
    <w:rsid w:val="00F26A05"/>
    <w:rsid w:val="00F26B38"/>
    <w:rsid w:val="00F270B4"/>
    <w:rsid w:val="00F27748"/>
    <w:rsid w:val="00F27942"/>
    <w:rsid w:val="00F279BE"/>
    <w:rsid w:val="00F27A48"/>
    <w:rsid w:val="00F27CF0"/>
    <w:rsid w:val="00F27D0E"/>
    <w:rsid w:val="00F27D72"/>
    <w:rsid w:val="00F27F22"/>
    <w:rsid w:val="00F3008C"/>
    <w:rsid w:val="00F303F5"/>
    <w:rsid w:val="00F30739"/>
    <w:rsid w:val="00F30790"/>
    <w:rsid w:val="00F30C55"/>
    <w:rsid w:val="00F30D0B"/>
    <w:rsid w:val="00F30DC2"/>
    <w:rsid w:val="00F30F5A"/>
    <w:rsid w:val="00F30F66"/>
    <w:rsid w:val="00F31302"/>
    <w:rsid w:val="00F314A7"/>
    <w:rsid w:val="00F3196B"/>
    <w:rsid w:val="00F31BD4"/>
    <w:rsid w:val="00F31C32"/>
    <w:rsid w:val="00F31DEF"/>
    <w:rsid w:val="00F31E14"/>
    <w:rsid w:val="00F31F33"/>
    <w:rsid w:val="00F32037"/>
    <w:rsid w:val="00F3214C"/>
    <w:rsid w:val="00F322C3"/>
    <w:rsid w:val="00F3239E"/>
    <w:rsid w:val="00F32E9B"/>
    <w:rsid w:val="00F32F1E"/>
    <w:rsid w:val="00F3309E"/>
    <w:rsid w:val="00F3313B"/>
    <w:rsid w:val="00F33486"/>
    <w:rsid w:val="00F336AE"/>
    <w:rsid w:val="00F33904"/>
    <w:rsid w:val="00F33AD5"/>
    <w:rsid w:val="00F33B00"/>
    <w:rsid w:val="00F33DA8"/>
    <w:rsid w:val="00F33E0F"/>
    <w:rsid w:val="00F3403F"/>
    <w:rsid w:val="00F340CF"/>
    <w:rsid w:val="00F34273"/>
    <w:rsid w:val="00F3466A"/>
    <w:rsid w:val="00F34811"/>
    <w:rsid w:val="00F34856"/>
    <w:rsid w:val="00F3492C"/>
    <w:rsid w:val="00F34A8B"/>
    <w:rsid w:val="00F34F92"/>
    <w:rsid w:val="00F351DA"/>
    <w:rsid w:val="00F35216"/>
    <w:rsid w:val="00F3526A"/>
    <w:rsid w:val="00F3545F"/>
    <w:rsid w:val="00F35734"/>
    <w:rsid w:val="00F35752"/>
    <w:rsid w:val="00F358EB"/>
    <w:rsid w:val="00F35973"/>
    <w:rsid w:val="00F359CC"/>
    <w:rsid w:val="00F35A93"/>
    <w:rsid w:val="00F35EC6"/>
    <w:rsid w:val="00F36125"/>
    <w:rsid w:val="00F3633D"/>
    <w:rsid w:val="00F36394"/>
    <w:rsid w:val="00F363FE"/>
    <w:rsid w:val="00F3685A"/>
    <w:rsid w:val="00F36CC4"/>
    <w:rsid w:val="00F36DC2"/>
    <w:rsid w:val="00F36FDA"/>
    <w:rsid w:val="00F3708E"/>
    <w:rsid w:val="00F37186"/>
    <w:rsid w:val="00F37540"/>
    <w:rsid w:val="00F37697"/>
    <w:rsid w:val="00F3775A"/>
    <w:rsid w:val="00F3795A"/>
    <w:rsid w:val="00F37A25"/>
    <w:rsid w:val="00F37BF4"/>
    <w:rsid w:val="00F37D9F"/>
    <w:rsid w:val="00F37EAE"/>
    <w:rsid w:val="00F37F86"/>
    <w:rsid w:val="00F40298"/>
    <w:rsid w:val="00F40621"/>
    <w:rsid w:val="00F40642"/>
    <w:rsid w:val="00F406BF"/>
    <w:rsid w:val="00F40767"/>
    <w:rsid w:val="00F40811"/>
    <w:rsid w:val="00F408AD"/>
    <w:rsid w:val="00F40B47"/>
    <w:rsid w:val="00F40BC3"/>
    <w:rsid w:val="00F411EF"/>
    <w:rsid w:val="00F4146A"/>
    <w:rsid w:val="00F414C9"/>
    <w:rsid w:val="00F41603"/>
    <w:rsid w:val="00F417EE"/>
    <w:rsid w:val="00F41BDC"/>
    <w:rsid w:val="00F41F42"/>
    <w:rsid w:val="00F41FA0"/>
    <w:rsid w:val="00F41FCB"/>
    <w:rsid w:val="00F420FF"/>
    <w:rsid w:val="00F42144"/>
    <w:rsid w:val="00F421D4"/>
    <w:rsid w:val="00F422CF"/>
    <w:rsid w:val="00F42309"/>
    <w:rsid w:val="00F423A3"/>
    <w:rsid w:val="00F426BC"/>
    <w:rsid w:val="00F4297B"/>
    <w:rsid w:val="00F429C5"/>
    <w:rsid w:val="00F42D8F"/>
    <w:rsid w:val="00F42E48"/>
    <w:rsid w:val="00F43092"/>
    <w:rsid w:val="00F43387"/>
    <w:rsid w:val="00F43662"/>
    <w:rsid w:val="00F43AAA"/>
    <w:rsid w:val="00F43C3F"/>
    <w:rsid w:val="00F43CAE"/>
    <w:rsid w:val="00F43DF7"/>
    <w:rsid w:val="00F44135"/>
    <w:rsid w:val="00F4429C"/>
    <w:rsid w:val="00F443AE"/>
    <w:rsid w:val="00F4463D"/>
    <w:rsid w:val="00F4472E"/>
    <w:rsid w:val="00F447F6"/>
    <w:rsid w:val="00F4483E"/>
    <w:rsid w:val="00F449F3"/>
    <w:rsid w:val="00F44A35"/>
    <w:rsid w:val="00F44B29"/>
    <w:rsid w:val="00F44ED1"/>
    <w:rsid w:val="00F4512F"/>
    <w:rsid w:val="00F453C2"/>
    <w:rsid w:val="00F456BA"/>
    <w:rsid w:val="00F456EA"/>
    <w:rsid w:val="00F4571C"/>
    <w:rsid w:val="00F457BC"/>
    <w:rsid w:val="00F4593E"/>
    <w:rsid w:val="00F459FF"/>
    <w:rsid w:val="00F45C8D"/>
    <w:rsid w:val="00F4613D"/>
    <w:rsid w:val="00F4616B"/>
    <w:rsid w:val="00F46279"/>
    <w:rsid w:val="00F462A3"/>
    <w:rsid w:val="00F4650D"/>
    <w:rsid w:val="00F4657A"/>
    <w:rsid w:val="00F467B6"/>
    <w:rsid w:val="00F46E5A"/>
    <w:rsid w:val="00F470F8"/>
    <w:rsid w:val="00F47758"/>
    <w:rsid w:val="00F47A8B"/>
    <w:rsid w:val="00F47C81"/>
    <w:rsid w:val="00F47DCB"/>
    <w:rsid w:val="00F47E27"/>
    <w:rsid w:val="00F500C1"/>
    <w:rsid w:val="00F50151"/>
    <w:rsid w:val="00F50316"/>
    <w:rsid w:val="00F50625"/>
    <w:rsid w:val="00F506F6"/>
    <w:rsid w:val="00F507F6"/>
    <w:rsid w:val="00F50B82"/>
    <w:rsid w:val="00F5100C"/>
    <w:rsid w:val="00F510EC"/>
    <w:rsid w:val="00F5114C"/>
    <w:rsid w:val="00F51229"/>
    <w:rsid w:val="00F5165F"/>
    <w:rsid w:val="00F51748"/>
    <w:rsid w:val="00F51989"/>
    <w:rsid w:val="00F51A20"/>
    <w:rsid w:val="00F51DF0"/>
    <w:rsid w:val="00F52078"/>
    <w:rsid w:val="00F52087"/>
    <w:rsid w:val="00F5209F"/>
    <w:rsid w:val="00F52143"/>
    <w:rsid w:val="00F522B1"/>
    <w:rsid w:val="00F522D9"/>
    <w:rsid w:val="00F5233C"/>
    <w:rsid w:val="00F525CC"/>
    <w:rsid w:val="00F528AB"/>
    <w:rsid w:val="00F52DC5"/>
    <w:rsid w:val="00F52E96"/>
    <w:rsid w:val="00F52F8E"/>
    <w:rsid w:val="00F530DB"/>
    <w:rsid w:val="00F533B6"/>
    <w:rsid w:val="00F53BC3"/>
    <w:rsid w:val="00F53DBF"/>
    <w:rsid w:val="00F53F3C"/>
    <w:rsid w:val="00F5421F"/>
    <w:rsid w:val="00F54393"/>
    <w:rsid w:val="00F54484"/>
    <w:rsid w:val="00F547EA"/>
    <w:rsid w:val="00F54B34"/>
    <w:rsid w:val="00F54FB6"/>
    <w:rsid w:val="00F554B2"/>
    <w:rsid w:val="00F55595"/>
    <w:rsid w:val="00F55867"/>
    <w:rsid w:val="00F55A50"/>
    <w:rsid w:val="00F55E9F"/>
    <w:rsid w:val="00F56084"/>
    <w:rsid w:val="00F56085"/>
    <w:rsid w:val="00F56186"/>
    <w:rsid w:val="00F563D4"/>
    <w:rsid w:val="00F5654A"/>
    <w:rsid w:val="00F5668A"/>
    <w:rsid w:val="00F56914"/>
    <w:rsid w:val="00F5695D"/>
    <w:rsid w:val="00F56F8E"/>
    <w:rsid w:val="00F56F9B"/>
    <w:rsid w:val="00F5708F"/>
    <w:rsid w:val="00F57142"/>
    <w:rsid w:val="00F574BA"/>
    <w:rsid w:val="00F57566"/>
    <w:rsid w:val="00F575D4"/>
    <w:rsid w:val="00F577AD"/>
    <w:rsid w:val="00F577DE"/>
    <w:rsid w:val="00F57B21"/>
    <w:rsid w:val="00F57BFF"/>
    <w:rsid w:val="00F57C07"/>
    <w:rsid w:val="00F57D75"/>
    <w:rsid w:val="00F57EF8"/>
    <w:rsid w:val="00F602D5"/>
    <w:rsid w:val="00F602EE"/>
    <w:rsid w:val="00F6045B"/>
    <w:rsid w:val="00F604C1"/>
    <w:rsid w:val="00F604DB"/>
    <w:rsid w:val="00F607F0"/>
    <w:rsid w:val="00F60988"/>
    <w:rsid w:val="00F609E7"/>
    <w:rsid w:val="00F60D9E"/>
    <w:rsid w:val="00F60E45"/>
    <w:rsid w:val="00F60F6B"/>
    <w:rsid w:val="00F60FAB"/>
    <w:rsid w:val="00F6133F"/>
    <w:rsid w:val="00F61482"/>
    <w:rsid w:val="00F61585"/>
    <w:rsid w:val="00F6172D"/>
    <w:rsid w:val="00F61DD8"/>
    <w:rsid w:val="00F61E23"/>
    <w:rsid w:val="00F621F3"/>
    <w:rsid w:val="00F624A9"/>
    <w:rsid w:val="00F626BA"/>
    <w:rsid w:val="00F62A87"/>
    <w:rsid w:val="00F6347A"/>
    <w:rsid w:val="00F634DA"/>
    <w:rsid w:val="00F63814"/>
    <w:rsid w:val="00F63E8A"/>
    <w:rsid w:val="00F63F24"/>
    <w:rsid w:val="00F63F9B"/>
    <w:rsid w:val="00F64171"/>
    <w:rsid w:val="00F64187"/>
    <w:rsid w:val="00F6425B"/>
    <w:rsid w:val="00F64445"/>
    <w:rsid w:val="00F6458A"/>
    <w:rsid w:val="00F646D2"/>
    <w:rsid w:val="00F6473F"/>
    <w:rsid w:val="00F64955"/>
    <w:rsid w:val="00F649CA"/>
    <w:rsid w:val="00F64B01"/>
    <w:rsid w:val="00F64D52"/>
    <w:rsid w:val="00F65381"/>
    <w:rsid w:val="00F653C6"/>
    <w:rsid w:val="00F654A0"/>
    <w:rsid w:val="00F658AF"/>
    <w:rsid w:val="00F65969"/>
    <w:rsid w:val="00F65B32"/>
    <w:rsid w:val="00F65E24"/>
    <w:rsid w:val="00F65FE0"/>
    <w:rsid w:val="00F6601C"/>
    <w:rsid w:val="00F660EB"/>
    <w:rsid w:val="00F665DB"/>
    <w:rsid w:val="00F6660F"/>
    <w:rsid w:val="00F668C7"/>
    <w:rsid w:val="00F66C1D"/>
    <w:rsid w:val="00F66E6C"/>
    <w:rsid w:val="00F66EB4"/>
    <w:rsid w:val="00F66FE5"/>
    <w:rsid w:val="00F67109"/>
    <w:rsid w:val="00F67522"/>
    <w:rsid w:val="00F67658"/>
    <w:rsid w:val="00F6780F"/>
    <w:rsid w:val="00F679BE"/>
    <w:rsid w:val="00F67E6A"/>
    <w:rsid w:val="00F7007A"/>
    <w:rsid w:val="00F700A3"/>
    <w:rsid w:val="00F70207"/>
    <w:rsid w:val="00F702EB"/>
    <w:rsid w:val="00F7034B"/>
    <w:rsid w:val="00F70562"/>
    <w:rsid w:val="00F70573"/>
    <w:rsid w:val="00F706C2"/>
    <w:rsid w:val="00F7084A"/>
    <w:rsid w:val="00F70853"/>
    <w:rsid w:val="00F7091C"/>
    <w:rsid w:val="00F709EE"/>
    <w:rsid w:val="00F70B2F"/>
    <w:rsid w:val="00F70DCF"/>
    <w:rsid w:val="00F70F9A"/>
    <w:rsid w:val="00F71085"/>
    <w:rsid w:val="00F715C5"/>
    <w:rsid w:val="00F71875"/>
    <w:rsid w:val="00F718D7"/>
    <w:rsid w:val="00F719D2"/>
    <w:rsid w:val="00F71A14"/>
    <w:rsid w:val="00F71A24"/>
    <w:rsid w:val="00F71EAD"/>
    <w:rsid w:val="00F71FC3"/>
    <w:rsid w:val="00F72000"/>
    <w:rsid w:val="00F721CF"/>
    <w:rsid w:val="00F72224"/>
    <w:rsid w:val="00F72290"/>
    <w:rsid w:val="00F726BF"/>
    <w:rsid w:val="00F7285E"/>
    <w:rsid w:val="00F72954"/>
    <w:rsid w:val="00F72BB6"/>
    <w:rsid w:val="00F72BE4"/>
    <w:rsid w:val="00F72C1C"/>
    <w:rsid w:val="00F72D47"/>
    <w:rsid w:val="00F72DCA"/>
    <w:rsid w:val="00F732F5"/>
    <w:rsid w:val="00F733FE"/>
    <w:rsid w:val="00F7348C"/>
    <w:rsid w:val="00F7348E"/>
    <w:rsid w:val="00F734B4"/>
    <w:rsid w:val="00F73A51"/>
    <w:rsid w:val="00F73BDB"/>
    <w:rsid w:val="00F73C9E"/>
    <w:rsid w:val="00F73CE7"/>
    <w:rsid w:val="00F74072"/>
    <w:rsid w:val="00F74094"/>
    <w:rsid w:val="00F740B3"/>
    <w:rsid w:val="00F74350"/>
    <w:rsid w:val="00F7438B"/>
    <w:rsid w:val="00F7487E"/>
    <w:rsid w:val="00F7499E"/>
    <w:rsid w:val="00F74F5C"/>
    <w:rsid w:val="00F74FB5"/>
    <w:rsid w:val="00F75184"/>
    <w:rsid w:val="00F75655"/>
    <w:rsid w:val="00F75977"/>
    <w:rsid w:val="00F759C0"/>
    <w:rsid w:val="00F75A6F"/>
    <w:rsid w:val="00F75F2E"/>
    <w:rsid w:val="00F75F5C"/>
    <w:rsid w:val="00F76059"/>
    <w:rsid w:val="00F7637B"/>
    <w:rsid w:val="00F76A59"/>
    <w:rsid w:val="00F76C6A"/>
    <w:rsid w:val="00F773CD"/>
    <w:rsid w:val="00F7746C"/>
    <w:rsid w:val="00F77516"/>
    <w:rsid w:val="00F7759E"/>
    <w:rsid w:val="00F775F6"/>
    <w:rsid w:val="00F776AB"/>
    <w:rsid w:val="00F77D5C"/>
    <w:rsid w:val="00F77F44"/>
    <w:rsid w:val="00F801C5"/>
    <w:rsid w:val="00F80211"/>
    <w:rsid w:val="00F80213"/>
    <w:rsid w:val="00F8066A"/>
    <w:rsid w:val="00F80752"/>
    <w:rsid w:val="00F809AC"/>
    <w:rsid w:val="00F80AA2"/>
    <w:rsid w:val="00F819CC"/>
    <w:rsid w:val="00F81B10"/>
    <w:rsid w:val="00F81B4A"/>
    <w:rsid w:val="00F81C5D"/>
    <w:rsid w:val="00F81F97"/>
    <w:rsid w:val="00F8202F"/>
    <w:rsid w:val="00F82071"/>
    <w:rsid w:val="00F820F1"/>
    <w:rsid w:val="00F8212D"/>
    <w:rsid w:val="00F82136"/>
    <w:rsid w:val="00F82460"/>
    <w:rsid w:val="00F82484"/>
    <w:rsid w:val="00F8260A"/>
    <w:rsid w:val="00F82810"/>
    <w:rsid w:val="00F82A3F"/>
    <w:rsid w:val="00F82C9F"/>
    <w:rsid w:val="00F82E69"/>
    <w:rsid w:val="00F83149"/>
    <w:rsid w:val="00F831DD"/>
    <w:rsid w:val="00F83230"/>
    <w:rsid w:val="00F83443"/>
    <w:rsid w:val="00F83464"/>
    <w:rsid w:val="00F83616"/>
    <w:rsid w:val="00F83675"/>
    <w:rsid w:val="00F83AE6"/>
    <w:rsid w:val="00F83CAF"/>
    <w:rsid w:val="00F83D95"/>
    <w:rsid w:val="00F84729"/>
    <w:rsid w:val="00F84AC7"/>
    <w:rsid w:val="00F84B3C"/>
    <w:rsid w:val="00F84E44"/>
    <w:rsid w:val="00F8503F"/>
    <w:rsid w:val="00F850D3"/>
    <w:rsid w:val="00F85464"/>
    <w:rsid w:val="00F85646"/>
    <w:rsid w:val="00F856E5"/>
    <w:rsid w:val="00F85BC3"/>
    <w:rsid w:val="00F85CD1"/>
    <w:rsid w:val="00F85EA9"/>
    <w:rsid w:val="00F86633"/>
    <w:rsid w:val="00F86695"/>
    <w:rsid w:val="00F86731"/>
    <w:rsid w:val="00F86961"/>
    <w:rsid w:val="00F86A21"/>
    <w:rsid w:val="00F875F9"/>
    <w:rsid w:val="00F87C0B"/>
    <w:rsid w:val="00F87FA4"/>
    <w:rsid w:val="00F901B2"/>
    <w:rsid w:val="00F902C5"/>
    <w:rsid w:val="00F902EC"/>
    <w:rsid w:val="00F904A9"/>
    <w:rsid w:val="00F904D4"/>
    <w:rsid w:val="00F9054B"/>
    <w:rsid w:val="00F90748"/>
    <w:rsid w:val="00F9078F"/>
    <w:rsid w:val="00F90790"/>
    <w:rsid w:val="00F90AEE"/>
    <w:rsid w:val="00F90DC1"/>
    <w:rsid w:val="00F9115A"/>
    <w:rsid w:val="00F911C7"/>
    <w:rsid w:val="00F9145C"/>
    <w:rsid w:val="00F91533"/>
    <w:rsid w:val="00F9167B"/>
    <w:rsid w:val="00F9192D"/>
    <w:rsid w:val="00F91B60"/>
    <w:rsid w:val="00F91DDD"/>
    <w:rsid w:val="00F920BD"/>
    <w:rsid w:val="00F920E6"/>
    <w:rsid w:val="00F9214F"/>
    <w:rsid w:val="00F9222D"/>
    <w:rsid w:val="00F92841"/>
    <w:rsid w:val="00F9290F"/>
    <w:rsid w:val="00F92967"/>
    <w:rsid w:val="00F92B27"/>
    <w:rsid w:val="00F92F69"/>
    <w:rsid w:val="00F93130"/>
    <w:rsid w:val="00F936E0"/>
    <w:rsid w:val="00F939FC"/>
    <w:rsid w:val="00F93C7E"/>
    <w:rsid w:val="00F940A0"/>
    <w:rsid w:val="00F9465A"/>
    <w:rsid w:val="00F94C73"/>
    <w:rsid w:val="00F94FB8"/>
    <w:rsid w:val="00F9533F"/>
    <w:rsid w:val="00F95421"/>
    <w:rsid w:val="00F95488"/>
    <w:rsid w:val="00F954B1"/>
    <w:rsid w:val="00F95535"/>
    <w:rsid w:val="00F9573F"/>
    <w:rsid w:val="00F957B3"/>
    <w:rsid w:val="00F958F0"/>
    <w:rsid w:val="00F95B94"/>
    <w:rsid w:val="00F95D3D"/>
    <w:rsid w:val="00F95E04"/>
    <w:rsid w:val="00F95E7D"/>
    <w:rsid w:val="00F95EA5"/>
    <w:rsid w:val="00F95EE1"/>
    <w:rsid w:val="00F962B2"/>
    <w:rsid w:val="00F96666"/>
    <w:rsid w:val="00F96980"/>
    <w:rsid w:val="00F96998"/>
    <w:rsid w:val="00F96A6E"/>
    <w:rsid w:val="00F96DDE"/>
    <w:rsid w:val="00F96EE0"/>
    <w:rsid w:val="00F96F09"/>
    <w:rsid w:val="00F96FD3"/>
    <w:rsid w:val="00F97152"/>
    <w:rsid w:val="00F972FC"/>
    <w:rsid w:val="00F9742F"/>
    <w:rsid w:val="00F978E9"/>
    <w:rsid w:val="00F97AC9"/>
    <w:rsid w:val="00F97BFB"/>
    <w:rsid w:val="00F97D34"/>
    <w:rsid w:val="00FA0516"/>
    <w:rsid w:val="00FA075B"/>
    <w:rsid w:val="00FA0857"/>
    <w:rsid w:val="00FA0DCA"/>
    <w:rsid w:val="00FA123E"/>
    <w:rsid w:val="00FA12CF"/>
    <w:rsid w:val="00FA135F"/>
    <w:rsid w:val="00FA1383"/>
    <w:rsid w:val="00FA13F6"/>
    <w:rsid w:val="00FA1856"/>
    <w:rsid w:val="00FA1A75"/>
    <w:rsid w:val="00FA1B6A"/>
    <w:rsid w:val="00FA1B76"/>
    <w:rsid w:val="00FA1C07"/>
    <w:rsid w:val="00FA1D65"/>
    <w:rsid w:val="00FA20BC"/>
    <w:rsid w:val="00FA213C"/>
    <w:rsid w:val="00FA2199"/>
    <w:rsid w:val="00FA2232"/>
    <w:rsid w:val="00FA2674"/>
    <w:rsid w:val="00FA269A"/>
    <w:rsid w:val="00FA29C8"/>
    <w:rsid w:val="00FA2A73"/>
    <w:rsid w:val="00FA2ABD"/>
    <w:rsid w:val="00FA2DBA"/>
    <w:rsid w:val="00FA2DC6"/>
    <w:rsid w:val="00FA2E89"/>
    <w:rsid w:val="00FA30D6"/>
    <w:rsid w:val="00FA324D"/>
    <w:rsid w:val="00FA3300"/>
    <w:rsid w:val="00FA348B"/>
    <w:rsid w:val="00FA3670"/>
    <w:rsid w:val="00FA37C0"/>
    <w:rsid w:val="00FA395A"/>
    <w:rsid w:val="00FA3CEE"/>
    <w:rsid w:val="00FA3DD7"/>
    <w:rsid w:val="00FA3FDF"/>
    <w:rsid w:val="00FA445B"/>
    <w:rsid w:val="00FA45CC"/>
    <w:rsid w:val="00FA49CF"/>
    <w:rsid w:val="00FA4F2F"/>
    <w:rsid w:val="00FA541F"/>
    <w:rsid w:val="00FA5B49"/>
    <w:rsid w:val="00FA5F60"/>
    <w:rsid w:val="00FA5FC8"/>
    <w:rsid w:val="00FA64AE"/>
    <w:rsid w:val="00FA65C6"/>
    <w:rsid w:val="00FA65E6"/>
    <w:rsid w:val="00FA67D9"/>
    <w:rsid w:val="00FA699D"/>
    <w:rsid w:val="00FA69E9"/>
    <w:rsid w:val="00FA6C27"/>
    <w:rsid w:val="00FA6E0A"/>
    <w:rsid w:val="00FA6EA2"/>
    <w:rsid w:val="00FA6FFC"/>
    <w:rsid w:val="00FA701C"/>
    <w:rsid w:val="00FA73B2"/>
    <w:rsid w:val="00FA73FE"/>
    <w:rsid w:val="00FA751A"/>
    <w:rsid w:val="00FB04FF"/>
    <w:rsid w:val="00FB0676"/>
    <w:rsid w:val="00FB07C9"/>
    <w:rsid w:val="00FB087F"/>
    <w:rsid w:val="00FB0A3E"/>
    <w:rsid w:val="00FB0A6C"/>
    <w:rsid w:val="00FB0B5D"/>
    <w:rsid w:val="00FB0BA9"/>
    <w:rsid w:val="00FB0C8D"/>
    <w:rsid w:val="00FB0F5C"/>
    <w:rsid w:val="00FB1401"/>
    <w:rsid w:val="00FB141A"/>
    <w:rsid w:val="00FB19D0"/>
    <w:rsid w:val="00FB1B4F"/>
    <w:rsid w:val="00FB1F55"/>
    <w:rsid w:val="00FB2020"/>
    <w:rsid w:val="00FB240C"/>
    <w:rsid w:val="00FB24B0"/>
    <w:rsid w:val="00FB24CD"/>
    <w:rsid w:val="00FB25C4"/>
    <w:rsid w:val="00FB266A"/>
    <w:rsid w:val="00FB28B3"/>
    <w:rsid w:val="00FB2995"/>
    <w:rsid w:val="00FB29DC"/>
    <w:rsid w:val="00FB2C16"/>
    <w:rsid w:val="00FB3039"/>
    <w:rsid w:val="00FB32C4"/>
    <w:rsid w:val="00FB33E0"/>
    <w:rsid w:val="00FB3441"/>
    <w:rsid w:val="00FB3468"/>
    <w:rsid w:val="00FB380E"/>
    <w:rsid w:val="00FB38EE"/>
    <w:rsid w:val="00FB3A01"/>
    <w:rsid w:val="00FB3A2B"/>
    <w:rsid w:val="00FB3AD8"/>
    <w:rsid w:val="00FB3D95"/>
    <w:rsid w:val="00FB3DFA"/>
    <w:rsid w:val="00FB3E82"/>
    <w:rsid w:val="00FB422D"/>
    <w:rsid w:val="00FB428D"/>
    <w:rsid w:val="00FB42B2"/>
    <w:rsid w:val="00FB44AC"/>
    <w:rsid w:val="00FB45B0"/>
    <w:rsid w:val="00FB45D6"/>
    <w:rsid w:val="00FB476C"/>
    <w:rsid w:val="00FB47EE"/>
    <w:rsid w:val="00FB4887"/>
    <w:rsid w:val="00FB48B8"/>
    <w:rsid w:val="00FB4E21"/>
    <w:rsid w:val="00FB4ECE"/>
    <w:rsid w:val="00FB4F05"/>
    <w:rsid w:val="00FB5060"/>
    <w:rsid w:val="00FB5081"/>
    <w:rsid w:val="00FB520C"/>
    <w:rsid w:val="00FB5262"/>
    <w:rsid w:val="00FB55B8"/>
    <w:rsid w:val="00FB5665"/>
    <w:rsid w:val="00FB568F"/>
    <w:rsid w:val="00FB5C82"/>
    <w:rsid w:val="00FB60B3"/>
    <w:rsid w:val="00FB620F"/>
    <w:rsid w:val="00FB63AF"/>
    <w:rsid w:val="00FB647D"/>
    <w:rsid w:val="00FB668A"/>
    <w:rsid w:val="00FB677B"/>
    <w:rsid w:val="00FB67E3"/>
    <w:rsid w:val="00FB6813"/>
    <w:rsid w:val="00FB6819"/>
    <w:rsid w:val="00FB7092"/>
    <w:rsid w:val="00FB7121"/>
    <w:rsid w:val="00FB716C"/>
    <w:rsid w:val="00FB7256"/>
    <w:rsid w:val="00FB7323"/>
    <w:rsid w:val="00FB7356"/>
    <w:rsid w:val="00FB73C0"/>
    <w:rsid w:val="00FB7483"/>
    <w:rsid w:val="00FB7585"/>
    <w:rsid w:val="00FB7646"/>
    <w:rsid w:val="00FB7FD6"/>
    <w:rsid w:val="00FC0410"/>
    <w:rsid w:val="00FC0483"/>
    <w:rsid w:val="00FC0B68"/>
    <w:rsid w:val="00FC0BE5"/>
    <w:rsid w:val="00FC0E47"/>
    <w:rsid w:val="00FC0F3E"/>
    <w:rsid w:val="00FC1287"/>
    <w:rsid w:val="00FC152E"/>
    <w:rsid w:val="00FC1707"/>
    <w:rsid w:val="00FC17C0"/>
    <w:rsid w:val="00FC19F5"/>
    <w:rsid w:val="00FC19FD"/>
    <w:rsid w:val="00FC1A47"/>
    <w:rsid w:val="00FC2398"/>
    <w:rsid w:val="00FC23E7"/>
    <w:rsid w:val="00FC2460"/>
    <w:rsid w:val="00FC24E0"/>
    <w:rsid w:val="00FC2942"/>
    <w:rsid w:val="00FC2C2F"/>
    <w:rsid w:val="00FC2C7D"/>
    <w:rsid w:val="00FC2DA5"/>
    <w:rsid w:val="00FC2E1E"/>
    <w:rsid w:val="00FC2F20"/>
    <w:rsid w:val="00FC2FA1"/>
    <w:rsid w:val="00FC36FB"/>
    <w:rsid w:val="00FC38B7"/>
    <w:rsid w:val="00FC397F"/>
    <w:rsid w:val="00FC3BE3"/>
    <w:rsid w:val="00FC3DE5"/>
    <w:rsid w:val="00FC3E39"/>
    <w:rsid w:val="00FC3E5E"/>
    <w:rsid w:val="00FC41A2"/>
    <w:rsid w:val="00FC421D"/>
    <w:rsid w:val="00FC438D"/>
    <w:rsid w:val="00FC43CF"/>
    <w:rsid w:val="00FC4476"/>
    <w:rsid w:val="00FC452A"/>
    <w:rsid w:val="00FC46F7"/>
    <w:rsid w:val="00FC495C"/>
    <w:rsid w:val="00FC49FE"/>
    <w:rsid w:val="00FC4A03"/>
    <w:rsid w:val="00FC4E56"/>
    <w:rsid w:val="00FC4FA7"/>
    <w:rsid w:val="00FC4FAF"/>
    <w:rsid w:val="00FC5174"/>
    <w:rsid w:val="00FC54BF"/>
    <w:rsid w:val="00FC558D"/>
    <w:rsid w:val="00FC55A9"/>
    <w:rsid w:val="00FC562B"/>
    <w:rsid w:val="00FC58C8"/>
    <w:rsid w:val="00FC58DF"/>
    <w:rsid w:val="00FC5ABC"/>
    <w:rsid w:val="00FC5E54"/>
    <w:rsid w:val="00FC5EE7"/>
    <w:rsid w:val="00FC5EF6"/>
    <w:rsid w:val="00FC634C"/>
    <w:rsid w:val="00FC65A4"/>
    <w:rsid w:val="00FC68A8"/>
    <w:rsid w:val="00FC6BC6"/>
    <w:rsid w:val="00FC6D19"/>
    <w:rsid w:val="00FC6D47"/>
    <w:rsid w:val="00FC6D73"/>
    <w:rsid w:val="00FC72FB"/>
    <w:rsid w:val="00FC7301"/>
    <w:rsid w:val="00FC7584"/>
    <w:rsid w:val="00FC7646"/>
    <w:rsid w:val="00FC7981"/>
    <w:rsid w:val="00FC79F9"/>
    <w:rsid w:val="00FC7C97"/>
    <w:rsid w:val="00FC7FDD"/>
    <w:rsid w:val="00FCD50D"/>
    <w:rsid w:val="00FD00AD"/>
    <w:rsid w:val="00FD0318"/>
    <w:rsid w:val="00FD04E8"/>
    <w:rsid w:val="00FD0507"/>
    <w:rsid w:val="00FD0915"/>
    <w:rsid w:val="00FD0B19"/>
    <w:rsid w:val="00FD0BB3"/>
    <w:rsid w:val="00FD0C2A"/>
    <w:rsid w:val="00FD0E18"/>
    <w:rsid w:val="00FD1A49"/>
    <w:rsid w:val="00FD1A92"/>
    <w:rsid w:val="00FD1C43"/>
    <w:rsid w:val="00FD1F54"/>
    <w:rsid w:val="00FD24B9"/>
    <w:rsid w:val="00FD2950"/>
    <w:rsid w:val="00FD2B50"/>
    <w:rsid w:val="00FD2C9E"/>
    <w:rsid w:val="00FD2F90"/>
    <w:rsid w:val="00FD30EA"/>
    <w:rsid w:val="00FD3343"/>
    <w:rsid w:val="00FD3410"/>
    <w:rsid w:val="00FD34F7"/>
    <w:rsid w:val="00FD36B8"/>
    <w:rsid w:val="00FD371B"/>
    <w:rsid w:val="00FD3772"/>
    <w:rsid w:val="00FD3A3F"/>
    <w:rsid w:val="00FD3C1D"/>
    <w:rsid w:val="00FD3D49"/>
    <w:rsid w:val="00FD3FA8"/>
    <w:rsid w:val="00FD43B4"/>
    <w:rsid w:val="00FD4484"/>
    <w:rsid w:val="00FD4521"/>
    <w:rsid w:val="00FD4A2F"/>
    <w:rsid w:val="00FD4A6A"/>
    <w:rsid w:val="00FD4B9E"/>
    <w:rsid w:val="00FD4FA6"/>
    <w:rsid w:val="00FD5006"/>
    <w:rsid w:val="00FD5066"/>
    <w:rsid w:val="00FD50C9"/>
    <w:rsid w:val="00FD578A"/>
    <w:rsid w:val="00FD5881"/>
    <w:rsid w:val="00FD5BFC"/>
    <w:rsid w:val="00FD5C88"/>
    <w:rsid w:val="00FD64EE"/>
    <w:rsid w:val="00FD67E7"/>
    <w:rsid w:val="00FD6872"/>
    <w:rsid w:val="00FD6CD6"/>
    <w:rsid w:val="00FD6E31"/>
    <w:rsid w:val="00FD6EE4"/>
    <w:rsid w:val="00FD77EF"/>
    <w:rsid w:val="00FD7DED"/>
    <w:rsid w:val="00FE0504"/>
    <w:rsid w:val="00FE059E"/>
    <w:rsid w:val="00FE05CA"/>
    <w:rsid w:val="00FE08A5"/>
    <w:rsid w:val="00FE08DB"/>
    <w:rsid w:val="00FE094A"/>
    <w:rsid w:val="00FE0A93"/>
    <w:rsid w:val="00FE0CF2"/>
    <w:rsid w:val="00FE17E4"/>
    <w:rsid w:val="00FE1AAB"/>
    <w:rsid w:val="00FE1BE7"/>
    <w:rsid w:val="00FE1E7E"/>
    <w:rsid w:val="00FE1FEE"/>
    <w:rsid w:val="00FE2038"/>
    <w:rsid w:val="00FE206A"/>
    <w:rsid w:val="00FE20DC"/>
    <w:rsid w:val="00FE2131"/>
    <w:rsid w:val="00FE251C"/>
    <w:rsid w:val="00FE26F2"/>
    <w:rsid w:val="00FE2838"/>
    <w:rsid w:val="00FE2BD9"/>
    <w:rsid w:val="00FE2D46"/>
    <w:rsid w:val="00FE2D4C"/>
    <w:rsid w:val="00FE2D6B"/>
    <w:rsid w:val="00FE3012"/>
    <w:rsid w:val="00FE3090"/>
    <w:rsid w:val="00FE38EA"/>
    <w:rsid w:val="00FE3EAD"/>
    <w:rsid w:val="00FE4259"/>
    <w:rsid w:val="00FE4403"/>
    <w:rsid w:val="00FE448A"/>
    <w:rsid w:val="00FE464D"/>
    <w:rsid w:val="00FE46B3"/>
    <w:rsid w:val="00FE48C5"/>
    <w:rsid w:val="00FE4B95"/>
    <w:rsid w:val="00FE4CBF"/>
    <w:rsid w:val="00FE4FE9"/>
    <w:rsid w:val="00FE5064"/>
    <w:rsid w:val="00FE508B"/>
    <w:rsid w:val="00FE55D3"/>
    <w:rsid w:val="00FE5DD0"/>
    <w:rsid w:val="00FE5F15"/>
    <w:rsid w:val="00FE6472"/>
    <w:rsid w:val="00FE6529"/>
    <w:rsid w:val="00FE680F"/>
    <w:rsid w:val="00FE692E"/>
    <w:rsid w:val="00FE6B64"/>
    <w:rsid w:val="00FE6BBB"/>
    <w:rsid w:val="00FE6D19"/>
    <w:rsid w:val="00FE6E5C"/>
    <w:rsid w:val="00FE72C2"/>
    <w:rsid w:val="00FE734B"/>
    <w:rsid w:val="00FE73B1"/>
    <w:rsid w:val="00FE73F3"/>
    <w:rsid w:val="00FE740A"/>
    <w:rsid w:val="00FE750C"/>
    <w:rsid w:val="00FE770C"/>
    <w:rsid w:val="00FE789F"/>
    <w:rsid w:val="00FE7B4A"/>
    <w:rsid w:val="00FE7CCA"/>
    <w:rsid w:val="00FE7D8E"/>
    <w:rsid w:val="00FE7D99"/>
    <w:rsid w:val="00FE7EAA"/>
    <w:rsid w:val="00FF01E1"/>
    <w:rsid w:val="00FF0266"/>
    <w:rsid w:val="00FF0388"/>
    <w:rsid w:val="00FF0742"/>
    <w:rsid w:val="00FF0754"/>
    <w:rsid w:val="00FF0795"/>
    <w:rsid w:val="00FF0948"/>
    <w:rsid w:val="00FF0ADA"/>
    <w:rsid w:val="00FF0DF2"/>
    <w:rsid w:val="00FF0DFF"/>
    <w:rsid w:val="00FF0E35"/>
    <w:rsid w:val="00FF0E45"/>
    <w:rsid w:val="00FF0F10"/>
    <w:rsid w:val="00FF0FC1"/>
    <w:rsid w:val="00FF10C1"/>
    <w:rsid w:val="00FF11E8"/>
    <w:rsid w:val="00FF12E9"/>
    <w:rsid w:val="00FF135C"/>
    <w:rsid w:val="00FF13A6"/>
    <w:rsid w:val="00FF166D"/>
    <w:rsid w:val="00FF188D"/>
    <w:rsid w:val="00FF1AE8"/>
    <w:rsid w:val="00FF24C6"/>
    <w:rsid w:val="00FF259F"/>
    <w:rsid w:val="00FF2982"/>
    <w:rsid w:val="00FF2A22"/>
    <w:rsid w:val="00FF2AB7"/>
    <w:rsid w:val="00FF2CDE"/>
    <w:rsid w:val="00FF2D84"/>
    <w:rsid w:val="00FF2ED9"/>
    <w:rsid w:val="00FF3011"/>
    <w:rsid w:val="00FF3BD3"/>
    <w:rsid w:val="00FF3CEB"/>
    <w:rsid w:val="00FF3FFE"/>
    <w:rsid w:val="00FF43AE"/>
    <w:rsid w:val="00FF474F"/>
    <w:rsid w:val="00FF515E"/>
    <w:rsid w:val="00FF52BC"/>
    <w:rsid w:val="00FF568B"/>
    <w:rsid w:val="00FF58F4"/>
    <w:rsid w:val="00FF5BB7"/>
    <w:rsid w:val="00FF5E9E"/>
    <w:rsid w:val="00FF61ED"/>
    <w:rsid w:val="00FF645F"/>
    <w:rsid w:val="00FF660D"/>
    <w:rsid w:val="00FF6A96"/>
    <w:rsid w:val="00FF6B19"/>
    <w:rsid w:val="00FF6CA5"/>
    <w:rsid w:val="00FF6D11"/>
    <w:rsid w:val="00FF6D97"/>
    <w:rsid w:val="00FF6FB9"/>
    <w:rsid w:val="00FF7450"/>
    <w:rsid w:val="00FF75AC"/>
    <w:rsid w:val="00FF780E"/>
    <w:rsid w:val="00FF7936"/>
    <w:rsid w:val="00FF7BC2"/>
    <w:rsid w:val="00FF7C59"/>
    <w:rsid w:val="00FF7C5F"/>
    <w:rsid w:val="00FF7C74"/>
    <w:rsid w:val="00FF7CC3"/>
    <w:rsid w:val="00FF7D64"/>
    <w:rsid w:val="00FF7D9C"/>
    <w:rsid w:val="00FF7E8D"/>
    <w:rsid w:val="019F3AE8"/>
    <w:rsid w:val="02FA0C06"/>
    <w:rsid w:val="0363554D"/>
    <w:rsid w:val="03E1E6C4"/>
    <w:rsid w:val="0516A449"/>
    <w:rsid w:val="061023CF"/>
    <w:rsid w:val="062DE7ED"/>
    <w:rsid w:val="07647274"/>
    <w:rsid w:val="082F988D"/>
    <w:rsid w:val="09135AC4"/>
    <w:rsid w:val="0A09A62A"/>
    <w:rsid w:val="0ABCBC30"/>
    <w:rsid w:val="0B043180"/>
    <w:rsid w:val="0C46259C"/>
    <w:rsid w:val="0DA5B776"/>
    <w:rsid w:val="0DDE5BC3"/>
    <w:rsid w:val="0EB9A65A"/>
    <w:rsid w:val="0EDE9B77"/>
    <w:rsid w:val="1052BA60"/>
    <w:rsid w:val="1055A346"/>
    <w:rsid w:val="110ABA1A"/>
    <w:rsid w:val="11618132"/>
    <w:rsid w:val="1213A523"/>
    <w:rsid w:val="13E99CC5"/>
    <w:rsid w:val="1486A009"/>
    <w:rsid w:val="14FDCAED"/>
    <w:rsid w:val="15C2F249"/>
    <w:rsid w:val="15F85F75"/>
    <w:rsid w:val="16909BF9"/>
    <w:rsid w:val="1724AC62"/>
    <w:rsid w:val="174D9CD9"/>
    <w:rsid w:val="17F35DE7"/>
    <w:rsid w:val="18AEBB87"/>
    <w:rsid w:val="18C6C3EF"/>
    <w:rsid w:val="1935ADD8"/>
    <w:rsid w:val="195C6179"/>
    <w:rsid w:val="1A0E12C7"/>
    <w:rsid w:val="1A6B526B"/>
    <w:rsid w:val="1AA6C2DA"/>
    <w:rsid w:val="1B8ABAAD"/>
    <w:rsid w:val="1C34179F"/>
    <w:rsid w:val="1CE6240A"/>
    <w:rsid w:val="1D5F67CB"/>
    <w:rsid w:val="1EC16043"/>
    <w:rsid w:val="1F446095"/>
    <w:rsid w:val="1FB2E1FA"/>
    <w:rsid w:val="2006C217"/>
    <w:rsid w:val="21BF5FE4"/>
    <w:rsid w:val="229C0CBF"/>
    <w:rsid w:val="22E6D40E"/>
    <w:rsid w:val="23E72EA1"/>
    <w:rsid w:val="23F35F27"/>
    <w:rsid w:val="244D3E95"/>
    <w:rsid w:val="2450DC78"/>
    <w:rsid w:val="253F9CB1"/>
    <w:rsid w:val="2582847D"/>
    <w:rsid w:val="258EB981"/>
    <w:rsid w:val="25F25D42"/>
    <w:rsid w:val="2654098D"/>
    <w:rsid w:val="26F35401"/>
    <w:rsid w:val="27A16C4B"/>
    <w:rsid w:val="28876104"/>
    <w:rsid w:val="289C62E6"/>
    <w:rsid w:val="29179335"/>
    <w:rsid w:val="291F54F1"/>
    <w:rsid w:val="2A7D36CA"/>
    <w:rsid w:val="2AC3BCF7"/>
    <w:rsid w:val="2AC949BA"/>
    <w:rsid w:val="2B479CE7"/>
    <w:rsid w:val="2BE3885E"/>
    <w:rsid w:val="2C12D4ED"/>
    <w:rsid w:val="2C239490"/>
    <w:rsid w:val="2CB4A95E"/>
    <w:rsid w:val="2CD5F117"/>
    <w:rsid w:val="2D2332CF"/>
    <w:rsid w:val="2D38E331"/>
    <w:rsid w:val="2E5BF94F"/>
    <w:rsid w:val="2F18BA4D"/>
    <w:rsid w:val="2F6438D5"/>
    <w:rsid w:val="2F96EEA3"/>
    <w:rsid w:val="3014C685"/>
    <w:rsid w:val="3097EDEB"/>
    <w:rsid w:val="30A47634"/>
    <w:rsid w:val="30A8130F"/>
    <w:rsid w:val="310DE2A0"/>
    <w:rsid w:val="31332DD6"/>
    <w:rsid w:val="31518214"/>
    <w:rsid w:val="3194DF2C"/>
    <w:rsid w:val="35FA5804"/>
    <w:rsid w:val="367D721C"/>
    <w:rsid w:val="36EFA62E"/>
    <w:rsid w:val="36F6AEF5"/>
    <w:rsid w:val="36FABA88"/>
    <w:rsid w:val="381E0093"/>
    <w:rsid w:val="38523287"/>
    <w:rsid w:val="38CEE135"/>
    <w:rsid w:val="39FB7FAC"/>
    <w:rsid w:val="3AA7A0DF"/>
    <w:rsid w:val="3AAB4446"/>
    <w:rsid w:val="3AAC42D3"/>
    <w:rsid w:val="3BC98ED0"/>
    <w:rsid w:val="3EEAB4B6"/>
    <w:rsid w:val="3FF8AD2D"/>
    <w:rsid w:val="415A6011"/>
    <w:rsid w:val="41E4EAAD"/>
    <w:rsid w:val="45325FCA"/>
    <w:rsid w:val="454C30E3"/>
    <w:rsid w:val="46E489C8"/>
    <w:rsid w:val="4721080C"/>
    <w:rsid w:val="472D9B52"/>
    <w:rsid w:val="47A69333"/>
    <w:rsid w:val="4913C417"/>
    <w:rsid w:val="4952CF91"/>
    <w:rsid w:val="4A0BB346"/>
    <w:rsid w:val="4A252619"/>
    <w:rsid w:val="4A597DAF"/>
    <w:rsid w:val="4A8892A6"/>
    <w:rsid w:val="4AB41E33"/>
    <w:rsid w:val="4AD7DD19"/>
    <w:rsid w:val="4C2C948A"/>
    <w:rsid w:val="4C3AA067"/>
    <w:rsid w:val="4C57875A"/>
    <w:rsid w:val="4CC6BAF1"/>
    <w:rsid w:val="4CE21C91"/>
    <w:rsid w:val="4DA6DB89"/>
    <w:rsid w:val="4E0993F3"/>
    <w:rsid w:val="4E52AB3B"/>
    <w:rsid w:val="4F36CE47"/>
    <w:rsid w:val="4F728ABD"/>
    <w:rsid w:val="4FD2B990"/>
    <w:rsid w:val="5094AEA6"/>
    <w:rsid w:val="514B8A73"/>
    <w:rsid w:val="51E480F4"/>
    <w:rsid w:val="51F203AB"/>
    <w:rsid w:val="524C052A"/>
    <w:rsid w:val="5273F935"/>
    <w:rsid w:val="527D3C24"/>
    <w:rsid w:val="52A0CBA9"/>
    <w:rsid w:val="52F0B427"/>
    <w:rsid w:val="532978B8"/>
    <w:rsid w:val="53A3E5F5"/>
    <w:rsid w:val="544AB8C9"/>
    <w:rsid w:val="547CF331"/>
    <w:rsid w:val="55857B4F"/>
    <w:rsid w:val="5586EAFA"/>
    <w:rsid w:val="55A7CC7C"/>
    <w:rsid w:val="564535C6"/>
    <w:rsid w:val="5655139B"/>
    <w:rsid w:val="56E62873"/>
    <w:rsid w:val="571AE3D8"/>
    <w:rsid w:val="57474FAB"/>
    <w:rsid w:val="576C48FA"/>
    <w:rsid w:val="59180C8D"/>
    <w:rsid w:val="591FFA6D"/>
    <w:rsid w:val="59BF1B39"/>
    <w:rsid w:val="59CA11F9"/>
    <w:rsid w:val="59E37EEA"/>
    <w:rsid w:val="5A6CD680"/>
    <w:rsid w:val="5A6F80CD"/>
    <w:rsid w:val="5AE0B5BC"/>
    <w:rsid w:val="5B7273DB"/>
    <w:rsid w:val="5BE79990"/>
    <w:rsid w:val="5CBA8D6C"/>
    <w:rsid w:val="5D0335CC"/>
    <w:rsid w:val="5D5616AB"/>
    <w:rsid w:val="5D80143D"/>
    <w:rsid w:val="5E946D7D"/>
    <w:rsid w:val="5EA2C6BA"/>
    <w:rsid w:val="5EF9A5DE"/>
    <w:rsid w:val="5EFED532"/>
    <w:rsid w:val="60D7A70D"/>
    <w:rsid w:val="629D01CE"/>
    <w:rsid w:val="62F74D9A"/>
    <w:rsid w:val="62FC0A8C"/>
    <w:rsid w:val="6460695C"/>
    <w:rsid w:val="64903977"/>
    <w:rsid w:val="64CB19B3"/>
    <w:rsid w:val="659F6D3A"/>
    <w:rsid w:val="6673942A"/>
    <w:rsid w:val="66B3CD7E"/>
    <w:rsid w:val="674D8515"/>
    <w:rsid w:val="683C9131"/>
    <w:rsid w:val="6A58A6CF"/>
    <w:rsid w:val="6AB8A0E7"/>
    <w:rsid w:val="6AC270C6"/>
    <w:rsid w:val="6B290BA1"/>
    <w:rsid w:val="6B363D7E"/>
    <w:rsid w:val="6BD0D9CC"/>
    <w:rsid w:val="6D4B93E6"/>
    <w:rsid w:val="6DC435F4"/>
    <w:rsid w:val="6E8D2533"/>
    <w:rsid w:val="6F2FBAB2"/>
    <w:rsid w:val="6FDA7E2A"/>
    <w:rsid w:val="701FE4F7"/>
    <w:rsid w:val="7022E4E7"/>
    <w:rsid w:val="7168AD05"/>
    <w:rsid w:val="72209DD2"/>
    <w:rsid w:val="733BBFBD"/>
    <w:rsid w:val="735B7730"/>
    <w:rsid w:val="7424B62C"/>
    <w:rsid w:val="749BCD8A"/>
    <w:rsid w:val="76172729"/>
    <w:rsid w:val="7769ABE1"/>
    <w:rsid w:val="777B1169"/>
    <w:rsid w:val="77801B27"/>
    <w:rsid w:val="7976A0BB"/>
    <w:rsid w:val="79E02688"/>
    <w:rsid w:val="7A1D8E0A"/>
    <w:rsid w:val="7A36D73C"/>
    <w:rsid w:val="7A42F586"/>
    <w:rsid w:val="7A7B8710"/>
    <w:rsid w:val="7AE7D6E3"/>
    <w:rsid w:val="7C087F2B"/>
    <w:rsid w:val="7D3A8ACD"/>
    <w:rsid w:val="7E00FD51"/>
    <w:rsid w:val="7E8BB400"/>
    <w:rsid w:val="7E8ECAF4"/>
    <w:rsid w:val="7F542F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6517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6ED8"/>
  </w:style>
  <w:style w:type="paragraph" w:styleId="Pealkiri1">
    <w:name w:val="heading 1"/>
    <w:basedOn w:val="Normaallaad"/>
    <w:next w:val="Normaallaad"/>
    <w:link w:val="Pealkiri1Mrk"/>
    <w:autoRedefine/>
    <w:uiPriority w:val="9"/>
    <w:qFormat/>
    <w:rsid w:val="00964E4A"/>
    <w:pPr>
      <w:keepNext/>
      <w:keepLines/>
      <w:outlineLvl w:val="0"/>
    </w:pPr>
    <w:rPr>
      <w:rFonts w:eastAsia="Times New Roman"/>
      <w:b/>
      <w:bCs/>
      <w:kern w:val="0"/>
      <w:sz w:val="28"/>
      <w:szCs w:val="28"/>
      <w14:ligatures w14:val="none"/>
    </w:rPr>
  </w:style>
  <w:style w:type="paragraph" w:styleId="Pealkiri2">
    <w:name w:val="heading 2"/>
    <w:basedOn w:val="Normaallaad"/>
    <w:next w:val="Normaallaad"/>
    <w:link w:val="Pealkiri2Mrk"/>
    <w:uiPriority w:val="9"/>
    <w:unhideWhenUsed/>
    <w:qFormat/>
    <w:rsid w:val="00505089"/>
    <w:pPr>
      <w:keepNext/>
      <w:keepLines/>
      <w:spacing w:line="259" w:lineRule="auto"/>
      <w:jc w:val="both"/>
      <w:outlineLvl w:val="1"/>
    </w:pPr>
    <w:rPr>
      <w:rFonts w:eastAsiaTheme="majorEastAsia" w:cstheme="majorBidi"/>
      <w:b/>
      <w:kern w:val="0"/>
      <w:szCs w:val="26"/>
      <w14:ligatures w14:val="none"/>
    </w:rPr>
  </w:style>
  <w:style w:type="paragraph" w:styleId="Pealkiri3">
    <w:name w:val="heading 3"/>
    <w:basedOn w:val="Normaallaad"/>
    <w:next w:val="Normaallaad"/>
    <w:link w:val="Pealkiri3Mrk"/>
    <w:uiPriority w:val="9"/>
    <w:unhideWhenUsed/>
    <w:qFormat/>
    <w:rsid w:val="00E0767B"/>
    <w:pPr>
      <w:keepNext/>
      <w:keepLines/>
      <w:spacing w:before="40" w:line="259" w:lineRule="auto"/>
      <w:jc w:val="both"/>
      <w:outlineLvl w:val="2"/>
    </w:pPr>
    <w:rPr>
      <w:rFonts w:eastAsiaTheme="majorEastAsia" w:cstheme="majorBidi"/>
      <w:b/>
      <w:kern w:val="0"/>
      <w14:ligatures w14:val="none"/>
    </w:rPr>
  </w:style>
  <w:style w:type="paragraph" w:styleId="Pealkiri4">
    <w:name w:val="heading 4"/>
    <w:basedOn w:val="Normaallaad"/>
    <w:next w:val="Normaallaad"/>
    <w:link w:val="Pealkiri4Mrk"/>
    <w:uiPriority w:val="9"/>
    <w:unhideWhenUsed/>
    <w:qFormat/>
    <w:rsid w:val="00505089"/>
    <w:pPr>
      <w:keepNext/>
      <w:keepLines/>
      <w:spacing w:before="40" w:line="259" w:lineRule="auto"/>
      <w:jc w:val="both"/>
      <w:outlineLvl w:val="3"/>
    </w:pPr>
    <w:rPr>
      <w:rFonts w:eastAsiaTheme="majorEastAsia" w:cstheme="majorBidi"/>
      <w:iCs/>
      <w:kern w:val="0"/>
      <w:szCs w:val="22"/>
      <w:u w:val="single"/>
      <w:lang w:eastAsia="et-EE"/>
      <w14:ligatures w14:val="none"/>
    </w:rPr>
  </w:style>
  <w:style w:type="paragraph" w:styleId="Pealkiri5">
    <w:name w:val="heading 5"/>
    <w:basedOn w:val="Normaallaad"/>
    <w:next w:val="Normaallaad"/>
    <w:link w:val="Pealkiri5Mrk"/>
    <w:uiPriority w:val="9"/>
    <w:semiHidden/>
    <w:unhideWhenUsed/>
    <w:qFormat/>
    <w:rsid w:val="0069545E"/>
    <w:pPr>
      <w:keepNext/>
      <w:keepLines/>
      <w:spacing w:before="80" w:after="40" w:line="278" w:lineRule="auto"/>
      <w:outlineLvl w:val="4"/>
    </w:pPr>
    <w:rPr>
      <w:rFonts w:asciiTheme="minorHAnsi" w:eastAsiaTheme="majorEastAsia" w:hAnsiTheme="minorHAnsi" w:cstheme="majorBidi"/>
      <w:color w:val="2F5496" w:themeColor="accent1" w:themeShade="BF"/>
    </w:rPr>
  </w:style>
  <w:style w:type="paragraph" w:styleId="Pealkiri6">
    <w:name w:val="heading 6"/>
    <w:basedOn w:val="Normaallaad"/>
    <w:next w:val="Normaallaad"/>
    <w:link w:val="Pealkiri6Mrk"/>
    <w:uiPriority w:val="9"/>
    <w:semiHidden/>
    <w:unhideWhenUsed/>
    <w:qFormat/>
    <w:rsid w:val="0069545E"/>
    <w:pPr>
      <w:keepNext/>
      <w:keepLines/>
      <w:spacing w:before="40" w:line="278" w:lineRule="auto"/>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9545E"/>
    <w:pPr>
      <w:keepNext/>
      <w:keepLines/>
      <w:spacing w:before="40" w:line="278" w:lineRule="auto"/>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69545E"/>
    <w:pPr>
      <w:keepNext/>
      <w:keepLines/>
      <w:spacing w:line="278" w:lineRule="auto"/>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9545E"/>
    <w:pPr>
      <w:keepNext/>
      <w:keepLines/>
      <w:spacing w:line="278" w:lineRule="auto"/>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5089"/>
    <w:rPr>
      <w:rFonts w:eastAsia="Times New Roman"/>
      <w:b/>
      <w:bCs/>
      <w:kern w:val="0"/>
      <w:sz w:val="28"/>
      <w:szCs w:val="28"/>
      <w14:ligatures w14:val="none"/>
    </w:rPr>
  </w:style>
  <w:style w:type="character" w:customStyle="1" w:styleId="Pealkiri2Mrk">
    <w:name w:val="Pealkiri 2 Märk"/>
    <w:basedOn w:val="Liguvaikefont"/>
    <w:link w:val="Pealkiri2"/>
    <w:uiPriority w:val="9"/>
    <w:rsid w:val="00505089"/>
    <w:rPr>
      <w:rFonts w:eastAsiaTheme="majorEastAsia" w:cstheme="majorBidi"/>
      <w:b/>
      <w:kern w:val="0"/>
      <w:szCs w:val="26"/>
      <w14:ligatures w14:val="none"/>
    </w:rPr>
  </w:style>
  <w:style w:type="character" w:customStyle="1" w:styleId="Pealkiri3Mrk">
    <w:name w:val="Pealkiri 3 Märk"/>
    <w:basedOn w:val="Liguvaikefont"/>
    <w:link w:val="Pealkiri3"/>
    <w:uiPriority w:val="9"/>
    <w:rsid w:val="00505089"/>
    <w:rPr>
      <w:rFonts w:eastAsiaTheme="majorEastAsia" w:cstheme="majorBidi"/>
      <w:b/>
      <w:kern w:val="0"/>
      <w14:ligatures w14:val="none"/>
    </w:rPr>
  </w:style>
  <w:style w:type="character" w:customStyle="1" w:styleId="Pealkiri4Mrk">
    <w:name w:val="Pealkiri 4 Märk"/>
    <w:basedOn w:val="Liguvaikefont"/>
    <w:link w:val="Pealkiri4"/>
    <w:uiPriority w:val="9"/>
    <w:rsid w:val="00505089"/>
    <w:rPr>
      <w:rFonts w:eastAsiaTheme="majorEastAsia" w:cstheme="majorBidi"/>
      <w:iCs/>
      <w:kern w:val="0"/>
      <w:szCs w:val="22"/>
      <w:u w:val="single"/>
      <w:lang w:eastAsia="et-EE"/>
      <w14:ligatures w14:val="none"/>
    </w:rPr>
  </w:style>
  <w:style w:type="paragraph" w:customStyle="1" w:styleId="Default">
    <w:name w:val="Default"/>
    <w:rsid w:val="00505089"/>
    <w:pPr>
      <w:autoSpaceDE w:val="0"/>
      <w:autoSpaceDN w:val="0"/>
      <w:adjustRightInd w:val="0"/>
    </w:pPr>
    <w:rPr>
      <w:color w:val="000000"/>
      <w:kern w:val="0"/>
      <w14:ligatures w14:val="non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505089"/>
    <w:pPr>
      <w:jc w:val="both"/>
    </w:pPr>
    <w:rPr>
      <w:rFonts w:eastAsia="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505089"/>
    <w:rPr>
      <w:rFonts w:eastAsia="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c"/>
    <w:basedOn w:val="Liguvaikefont"/>
    <w:link w:val="FootnoteReferneceChar"/>
    <w:uiPriority w:val="99"/>
    <w:unhideWhenUsed/>
    <w:qFormat/>
    <w:rsid w:val="00505089"/>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505089"/>
    <w:pPr>
      <w:spacing w:before="240" w:line="240" w:lineRule="exact"/>
      <w:jc w:val="both"/>
    </w:pPr>
    <w:rPr>
      <w:vertAlign w:val="superscript"/>
    </w:rPr>
  </w:style>
  <w:style w:type="character" w:styleId="Kommentaariviide">
    <w:name w:val="annotation reference"/>
    <w:basedOn w:val="Liguvaikefont"/>
    <w:uiPriority w:val="99"/>
    <w:semiHidden/>
    <w:unhideWhenUsed/>
    <w:rsid w:val="00505089"/>
    <w:rPr>
      <w:sz w:val="16"/>
      <w:szCs w:val="16"/>
    </w:rPr>
  </w:style>
  <w:style w:type="paragraph" w:styleId="Kommentaaritekst">
    <w:name w:val="annotation text"/>
    <w:basedOn w:val="Normaallaad"/>
    <w:link w:val="KommentaaritekstMrk"/>
    <w:uiPriority w:val="99"/>
    <w:unhideWhenUsed/>
    <w:rsid w:val="00505089"/>
    <w:pPr>
      <w:spacing w:after="200"/>
      <w:jc w:val="both"/>
    </w:pPr>
    <w:rPr>
      <w:rFonts w:eastAsia="Times New Roman"/>
      <w:kern w:val="0"/>
      <w:sz w:val="20"/>
      <w:szCs w:val="20"/>
      <w14:ligatures w14:val="none"/>
    </w:rPr>
  </w:style>
  <w:style w:type="character" w:customStyle="1" w:styleId="KommentaaritekstMrk">
    <w:name w:val="Kommentaari tekst Märk"/>
    <w:basedOn w:val="Liguvaikefont"/>
    <w:link w:val="Kommentaaritekst"/>
    <w:uiPriority w:val="99"/>
    <w:rsid w:val="00505089"/>
    <w:rPr>
      <w:rFonts w:eastAsia="Times New Roman"/>
      <w:kern w:val="0"/>
      <w:sz w:val="20"/>
      <w:szCs w:val="20"/>
      <w14:ligatures w14:val="none"/>
    </w:rPr>
  </w:style>
  <w:style w:type="character" w:styleId="Hperlink">
    <w:name w:val="Hyperlink"/>
    <w:basedOn w:val="Liguvaikefont"/>
    <w:uiPriority w:val="99"/>
    <w:rsid w:val="00505089"/>
    <w:rPr>
      <w:color w:val="0563C1" w:themeColor="hyperlink"/>
      <w:u w:val="single"/>
    </w:rPr>
  </w:style>
  <w:style w:type="paragraph" w:styleId="Jutumullitekst">
    <w:name w:val="Balloon Text"/>
    <w:basedOn w:val="Normaallaad"/>
    <w:link w:val="JutumullitekstMrk"/>
    <w:uiPriority w:val="99"/>
    <w:semiHidden/>
    <w:unhideWhenUsed/>
    <w:rsid w:val="00505089"/>
    <w:pPr>
      <w:jc w:val="both"/>
    </w:pPr>
    <w:rPr>
      <w:rFonts w:ascii="Segoe UI" w:hAnsi="Segoe UI" w:cs="Segoe UI"/>
      <w:kern w:val="0"/>
      <w:sz w:val="18"/>
      <w:szCs w:val="18"/>
      <w14:ligatures w14:val="none"/>
    </w:rPr>
  </w:style>
  <w:style w:type="character" w:customStyle="1" w:styleId="JutumullitekstMrk">
    <w:name w:val="Jutumullitekst Märk"/>
    <w:basedOn w:val="Liguvaikefont"/>
    <w:link w:val="Jutumullitekst"/>
    <w:uiPriority w:val="99"/>
    <w:semiHidden/>
    <w:rsid w:val="00505089"/>
    <w:rPr>
      <w:rFonts w:ascii="Segoe UI" w:hAnsi="Segoe UI" w:cs="Segoe UI"/>
      <w:kern w:val="0"/>
      <w:sz w:val="18"/>
      <w:szCs w:val="18"/>
      <w14:ligatures w14:val="none"/>
    </w:rPr>
  </w:style>
  <w:style w:type="paragraph" w:styleId="Pis">
    <w:name w:val="header"/>
    <w:basedOn w:val="Normaallaad"/>
    <w:link w:val="PisMrk"/>
    <w:uiPriority w:val="99"/>
    <w:unhideWhenUsed/>
    <w:rsid w:val="00505089"/>
    <w:pPr>
      <w:tabs>
        <w:tab w:val="center" w:pos="4536"/>
        <w:tab w:val="right" w:pos="9072"/>
      </w:tabs>
      <w:jc w:val="both"/>
    </w:pPr>
    <w:rPr>
      <w:rFonts w:cstheme="minorBidi"/>
      <w:kern w:val="0"/>
      <w:szCs w:val="22"/>
      <w14:ligatures w14:val="none"/>
    </w:rPr>
  </w:style>
  <w:style w:type="character" w:customStyle="1" w:styleId="PisMrk">
    <w:name w:val="Päis Märk"/>
    <w:basedOn w:val="Liguvaikefont"/>
    <w:link w:val="Pis"/>
    <w:uiPriority w:val="99"/>
    <w:rsid w:val="00505089"/>
    <w:rPr>
      <w:rFonts w:cstheme="minorBidi"/>
      <w:kern w:val="0"/>
      <w:szCs w:val="22"/>
      <w14:ligatures w14:val="none"/>
    </w:rPr>
  </w:style>
  <w:style w:type="paragraph" w:styleId="Jalus">
    <w:name w:val="footer"/>
    <w:basedOn w:val="Normaallaad"/>
    <w:link w:val="JalusMrk"/>
    <w:uiPriority w:val="99"/>
    <w:unhideWhenUsed/>
    <w:rsid w:val="00505089"/>
    <w:pPr>
      <w:tabs>
        <w:tab w:val="center" w:pos="4536"/>
        <w:tab w:val="right" w:pos="9072"/>
      </w:tabs>
      <w:jc w:val="both"/>
    </w:pPr>
    <w:rPr>
      <w:rFonts w:cstheme="minorBidi"/>
      <w:kern w:val="0"/>
      <w:szCs w:val="22"/>
      <w14:ligatures w14:val="none"/>
    </w:rPr>
  </w:style>
  <w:style w:type="character" w:customStyle="1" w:styleId="JalusMrk">
    <w:name w:val="Jalus Märk"/>
    <w:basedOn w:val="Liguvaikefont"/>
    <w:link w:val="Jalus"/>
    <w:uiPriority w:val="99"/>
    <w:rsid w:val="00505089"/>
    <w:rPr>
      <w:rFonts w:cstheme="minorBidi"/>
      <w:kern w:val="0"/>
      <w:szCs w:val="22"/>
      <w14:ligatures w14:val="none"/>
    </w:rPr>
  </w:style>
  <w:style w:type="paragraph" w:styleId="Loendilik">
    <w:name w:val="List Paragraph"/>
    <w:aliases w:val="Mummuga loetelu,Dot pt,F5 List Paragraph,List Paragraph1,No Spacing1,List Paragraph Char Char Char,Indicator Text,Colorful List - Accent 11,Numbered Para 1,Bullet 1,Bullet Points,MAIN CONTENT,List Paragraph12,List Paragraph2"/>
    <w:basedOn w:val="Normaallaad"/>
    <w:link w:val="LoendilikMrk"/>
    <w:uiPriority w:val="34"/>
    <w:qFormat/>
    <w:rsid w:val="00505089"/>
    <w:pPr>
      <w:spacing w:line="259" w:lineRule="auto"/>
      <w:ind w:left="720"/>
      <w:contextualSpacing/>
      <w:jc w:val="both"/>
    </w:pPr>
    <w:rPr>
      <w:rFonts w:cstheme="minorBidi"/>
      <w:kern w:val="0"/>
      <w:szCs w:val="22"/>
      <w14:ligatures w14:val="none"/>
    </w:rPr>
  </w:style>
  <w:style w:type="paragraph" w:styleId="Kommentaariteema">
    <w:name w:val="annotation subject"/>
    <w:basedOn w:val="Kommentaaritekst"/>
    <w:next w:val="Kommentaaritekst"/>
    <w:link w:val="KommentaariteemaMrk"/>
    <w:uiPriority w:val="99"/>
    <w:semiHidden/>
    <w:unhideWhenUsed/>
    <w:rsid w:val="00505089"/>
    <w:pPr>
      <w:spacing w:after="160"/>
    </w:pPr>
    <w:rPr>
      <w:rFonts w:eastAsiaTheme="minorHAnsi" w:cstheme="minorBidi"/>
      <w:b/>
      <w:bCs/>
    </w:rPr>
  </w:style>
  <w:style w:type="character" w:customStyle="1" w:styleId="KommentaariteemaMrk">
    <w:name w:val="Kommentaari teema Märk"/>
    <w:basedOn w:val="KommentaaritekstMrk"/>
    <w:link w:val="Kommentaariteema"/>
    <w:uiPriority w:val="99"/>
    <w:semiHidden/>
    <w:rsid w:val="00505089"/>
    <w:rPr>
      <w:rFonts w:eastAsia="Times New Roman" w:cstheme="minorBidi"/>
      <w:b/>
      <w:bCs/>
      <w:kern w:val="0"/>
      <w:sz w:val="20"/>
      <w:szCs w:val="20"/>
      <w14:ligatures w14:val="none"/>
    </w:rPr>
  </w:style>
  <w:style w:type="character" w:styleId="Tugev">
    <w:name w:val="Strong"/>
    <w:basedOn w:val="Liguvaikefont"/>
    <w:uiPriority w:val="22"/>
    <w:qFormat/>
    <w:rsid w:val="00505089"/>
    <w:rPr>
      <w:b/>
      <w:bCs/>
    </w:rPr>
  </w:style>
  <w:style w:type="table" w:styleId="Kontuurtabel">
    <w:name w:val="Table Grid"/>
    <w:basedOn w:val="Normaaltabel"/>
    <w:uiPriority w:val="39"/>
    <w:rsid w:val="00505089"/>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505089"/>
    <w:pPr>
      <w:spacing w:before="100" w:beforeAutospacing="1" w:after="100" w:afterAutospacing="1"/>
      <w:jc w:val="both"/>
    </w:pPr>
    <w:rPr>
      <w:rFonts w:eastAsia="Times New Roman"/>
      <w:kern w:val="0"/>
      <w:lang w:eastAsia="et-EE"/>
      <w14:ligatures w14:val="none"/>
    </w:rPr>
  </w:style>
  <w:style w:type="character" w:styleId="Klastatudhperlink">
    <w:name w:val="FollowedHyperlink"/>
    <w:basedOn w:val="Liguvaikefont"/>
    <w:uiPriority w:val="99"/>
    <w:semiHidden/>
    <w:unhideWhenUsed/>
    <w:rsid w:val="00505089"/>
    <w:rPr>
      <w:color w:val="954F72" w:themeColor="followedHyperlink"/>
      <w:u w:val="single"/>
    </w:rPr>
  </w:style>
  <w:style w:type="paragraph" w:styleId="Redaktsioon">
    <w:name w:val="Revision"/>
    <w:hidden/>
    <w:uiPriority w:val="99"/>
    <w:semiHidden/>
    <w:rsid w:val="00505089"/>
    <w:rPr>
      <w:rFonts w:asciiTheme="minorHAnsi" w:hAnsiTheme="minorHAnsi" w:cstheme="minorBidi"/>
      <w:kern w:val="0"/>
      <w:sz w:val="22"/>
      <w:szCs w:val="22"/>
      <w14:ligatures w14:val="none"/>
    </w:rPr>
  </w:style>
  <w:style w:type="paragraph" w:styleId="Lihttekst">
    <w:name w:val="Plain Text"/>
    <w:basedOn w:val="Normaallaad"/>
    <w:link w:val="LihttekstMrk"/>
    <w:uiPriority w:val="99"/>
    <w:unhideWhenUsed/>
    <w:rsid w:val="00505089"/>
    <w:pPr>
      <w:jc w:val="both"/>
    </w:pPr>
    <w:rPr>
      <w:rFonts w:ascii="Calibri" w:hAnsi="Calibri" w:cstheme="minorBidi"/>
      <w:kern w:val="0"/>
      <w:szCs w:val="21"/>
      <w14:ligatures w14:val="none"/>
    </w:rPr>
  </w:style>
  <w:style w:type="character" w:customStyle="1" w:styleId="LihttekstMrk">
    <w:name w:val="Lihttekst Märk"/>
    <w:basedOn w:val="Liguvaikefont"/>
    <w:link w:val="Lihttekst"/>
    <w:uiPriority w:val="99"/>
    <w:rsid w:val="00505089"/>
    <w:rPr>
      <w:rFonts w:ascii="Calibri" w:hAnsi="Calibri" w:cstheme="minorBidi"/>
      <w:kern w:val="0"/>
      <w:szCs w:val="21"/>
      <w14:ligatures w14:val="none"/>
    </w:rPr>
  </w:style>
  <w:style w:type="paragraph" w:styleId="Pealdis">
    <w:name w:val="caption"/>
    <w:basedOn w:val="Normaallaad"/>
    <w:next w:val="Normaallaad"/>
    <w:uiPriority w:val="35"/>
    <w:unhideWhenUsed/>
    <w:qFormat/>
    <w:rsid w:val="00505089"/>
    <w:pPr>
      <w:spacing w:after="200"/>
      <w:jc w:val="both"/>
    </w:pPr>
    <w:rPr>
      <w:rFonts w:cstheme="minorBidi"/>
      <w:i/>
      <w:iCs/>
      <w:color w:val="44546A" w:themeColor="text2"/>
      <w:kern w:val="0"/>
      <w:sz w:val="18"/>
      <w:szCs w:val="18"/>
      <w14:ligatures w14:val="none"/>
    </w:rPr>
  </w:style>
  <w:style w:type="paragraph" w:customStyle="1" w:styleId="title-doc-first1">
    <w:name w:val="title-doc-first1"/>
    <w:basedOn w:val="Normaallaad"/>
    <w:rsid w:val="00505089"/>
    <w:pPr>
      <w:spacing w:before="120" w:line="312" w:lineRule="atLeast"/>
      <w:jc w:val="center"/>
    </w:pPr>
    <w:rPr>
      <w:rFonts w:eastAsia="Times New Roman"/>
      <w:b/>
      <w:bCs/>
      <w:kern w:val="0"/>
      <w:lang w:eastAsia="et-EE"/>
      <w14:ligatures w14:val="none"/>
    </w:rPr>
  </w:style>
  <w:style w:type="paragraph" w:customStyle="1" w:styleId="title-doc-last1">
    <w:name w:val="title-doc-last1"/>
    <w:basedOn w:val="Normaallaad"/>
    <w:rsid w:val="00505089"/>
    <w:pPr>
      <w:spacing w:before="120" w:line="312" w:lineRule="atLeast"/>
      <w:jc w:val="center"/>
    </w:pPr>
    <w:rPr>
      <w:rFonts w:eastAsia="Times New Roman"/>
      <w:kern w:val="0"/>
      <w:lang w:eastAsia="et-EE"/>
      <w14:ligatures w14:val="none"/>
    </w:rPr>
  </w:style>
  <w:style w:type="paragraph" w:styleId="Vahedeta">
    <w:name w:val="No Spacing"/>
    <w:link w:val="VahedetaMrk"/>
    <w:uiPriority w:val="1"/>
    <w:qFormat/>
    <w:rsid w:val="00505089"/>
    <w:rPr>
      <w:rFonts w:asciiTheme="minorHAnsi" w:hAnsiTheme="minorHAnsi" w:cstheme="minorBidi"/>
      <w:kern w:val="0"/>
      <w:sz w:val="22"/>
      <w:szCs w:val="22"/>
      <w14:ligatures w14:val="none"/>
    </w:rPr>
  </w:style>
  <w:style w:type="character" w:customStyle="1" w:styleId="st">
    <w:name w:val="st"/>
    <w:basedOn w:val="Liguvaikefont"/>
    <w:rsid w:val="00505089"/>
  </w:style>
  <w:style w:type="character" w:styleId="Rhutus">
    <w:name w:val="Emphasis"/>
    <w:uiPriority w:val="99"/>
    <w:qFormat/>
    <w:rsid w:val="00505089"/>
    <w:rPr>
      <w:rFonts w:cs="Times New Roman"/>
      <w:i/>
      <w:iCs/>
    </w:rPr>
  </w:style>
  <w:style w:type="paragraph" w:customStyle="1" w:styleId="western">
    <w:name w:val="western"/>
    <w:basedOn w:val="Normaallaad"/>
    <w:uiPriority w:val="99"/>
    <w:rsid w:val="00505089"/>
    <w:pPr>
      <w:spacing w:before="100" w:beforeAutospacing="1"/>
      <w:jc w:val="both"/>
    </w:pPr>
    <w:rPr>
      <w:rFonts w:eastAsia="Times New Roman"/>
      <w:color w:val="000000"/>
      <w:kern w:val="0"/>
      <w:lang w:val="en-US"/>
      <w14:ligatures w14:val="none"/>
    </w:rPr>
  </w:style>
  <w:style w:type="table" w:customStyle="1" w:styleId="TableGrid1">
    <w:name w:val="Table Grid1"/>
    <w:basedOn w:val="Normaaltabel"/>
    <w:next w:val="Kontuurtabel"/>
    <w:uiPriority w:val="59"/>
    <w:rsid w:val="00505089"/>
    <w:pPr>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505089"/>
    <w:rPr>
      <w:color w:val="605E5C"/>
      <w:shd w:val="clear" w:color="auto" w:fill="E1DFDD"/>
    </w:rPr>
  </w:style>
  <w:style w:type="paragraph" w:customStyle="1" w:styleId="FootnoteReference1">
    <w:name w:val="Footnote Reference1"/>
    <w:basedOn w:val="Normaallaad"/>
    <w:next w:val="Normaallaad"/>
    <w:uiPriority w:val="99"/>
    <w:rsid w:val="00505089"/>
    <w:pPr>
      <w:jc w:val="both"/>
    </w:pPr>
    <w:rPr>
      <w:rFonts w:cstheme="minorBidi"/>
      <w:kern w:val="0"/>
      <w:szCs w:val="22"/>
      <w:vertAlign w:val="superscript"/>
      <w14:ligatures w14:val="none"/>
    </w:rPr>
  </w:style>
  <w:style w:type="character" w:customStyle="1" w:styleId="LoendilikMrk">
    <w:name w:val="Loendi lõik Märk"/>
    <w:aliases w:val="Mummuga loetelu Märk,Dot pt Märk,F5 List Paragraph Märk,List Paragraph1 Märk,No Spacing1 Märk,List Paragraph Char Char Char Märk,Indicator Text Märk,Colorful List - Accent 11 Märk,Numbered Para 1 Märk,Bullet 1 Märk,Bullet Points Märk"/>
    <w:link w:val="Loendilik"/>
    <w:uiPriority w:val="34"/>
    <w:qFormat/>
    <w:locked/>
    <w:rsid w:val="00505089"/>
    <w:rPr>
      <w:rFonts w:cstheme="minorBidi"/>
      <w:kern w:val="0"/>
      <w:szCs w:val="22"/>
      <w14:ligatures w14:val="none"/>
    </w:rPr>
  </w:style>
  <w:style w:type="paragraph" w:styleId="Sisukorrapealkiri">
    <w:name w:val="TOC Heading"/>
    <w:basedOn w:val="Pealkiri1"/>
    <w:next w:val="Normaallaad"/>
    <w:uiPriority w:val="39"/>
    <w:unhideWhenUsed/>
    <w:qFormat/>
    <w:rsid w:val="00505089"/>
    <w:pPr>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K1">
    <w:name w:val="toc 1"/>
    <w:basedOn w:val="Normaallaad"/>
    <w:next w:val="Normaallaad"/>
    <w:autoRedefine/>
    <w:uiPriority w:val="39"/>
    <w:unhideWhenUsed/>
    <w:rsid w:val="008272E4"/>
    <w:pPr>
      <w:keepNext/>
      <w:tabs>
        <w:tab w:val="right" w:leader="dot" w:pos="9061"/>
      </w:tabs>
      <w:jc w:val="both"/>
    </w:pPr>
    <w:rPr>
      <w:rFonts w:eastAsia="Times New Roman" w:cstheme="minorBidi"/>
      <w:bCs/>
      <w:noProof/>
      <w:kern w:val="0"/>
      <w:szCs w:val="22"/>
      <w:lang w:eastAsia="et-EE"/>
      <w14:ligatures w14:val="none"/>
    </w:rPr>
  </w:style>
  <w:style w:type="paragraph" w:styleId="SK2">
    <w:name w:val="toc 2"/>
    <w:basedOn w:val="Normaallaad"/>
    <w:next w:val="Normaallaad"/>
    <w:autoRedefine/>
    <w:uiPriority w:val="39"/>
    <w:unhideWhenUsed/>
    <w:rsid w:val="00E4435B"/>
    <w:pPr>
      <w:tabs>
        <w:tab w:val="left" w:pos="0"/>
        <w:tab w:val="right" w:leader="dot" w:pos="9061"/>
      </w:tabs>
      <w:jc w:val="both"/>
    </w:pPr>
    <w:rPr>
      <w:rFonts w:eastAsia="Times New Roman" w:cstheme="majorBidi"/>
      <w:noProof/>
      <w:kern w:val="0"/>
      <w:szCs w:val="22"/>
      <w14:ligatures w14:val="none"/>
    </w:rPr>
  </w:style>
  <w:style w:type="paragraph" w:styleId="SK3">
    <w:name w:val="toc 3"/>
    <w:basedOn w:val="Normaallaad"/>
    <w:next w:val="Normaallaad"/>
    <w:autoRedefine/>
    <w:uiPriority w:val="39"/>
    <w:unhideWhenUsed/>
    <w:rsid w:val="00E4435B"/>
    <w:pPr>
      <w:tabs>
        <w:tab w:val="left" w:pos="0"/>
        <w:tab w:val="right" w:leader="dot" w:pos="9061"/>
      </w:tabs>
      <w:jc w:val="both"/>
    </w:pPr>
    <w:rPr>
      <w:rFonts w:cstheme="minorBidi"/>
      <w:kern w:val="0"/>
      <w:szCs w:val="22"/>
      <w14:ligatures w14:val="none"/>
    </w:rPr>
  </w:style>
  <w:style w:type="character" w:customStyle="1" w:styleId="apple-converted-space">
    <w:name w:val="apple-converted-space"/>
    <w:basedOn w:val="Liguvaikefont"/>
    <w:rsid w:val="00505089"/>
  </w:style>
  <w:style w:type="character" w:customStyle="1" w:styleId="VahedetaMrk">
    <w:name w:val="Vahedeta Märk"/>
    <w:basedOn w:val="Liguvaikefont"/>
    <w:link w:val="Vahedeta"/>
    <w:uiPriority w:val="1"/>
    <w:locked/>
    <w:rsid w:val="00505089"/>
    <w:rPr>
      <w:rFonts w:asciiTheme="minorHAnsi" w:hAnsiTheme="minorHAnsi" w:cstheme="minorBidi"/>
      <w:kern w:val="0"/>
      <w:sz w:val="22"/>
      <w:szCs w:val="22"/>
      <w14:ligatures w14:val="none"/>
    </w:rPr>
  </w:style>
  <w:style w:type="character" w:customStyle="1" w:styleId="cf01">
    <w:name w:val="cf01"/>
    <w:basedOn w:val="Liguvaikefont"/>
    <w:rsid w:val="00505089"/>
    <w:rPr>
      <w:rFonts w:ascii="Segoe UI" w:hAnsi="Segoe UI" w:cs="Segoe UI" w:hint="default"/>
      <w:sz w:val="18"/>
      <w:szCs w:val="18"/>
    </w:rPr>
  </w:style>
  <w:style w:type="paragraph" w:customStyle="1" w:styleId="Standard">
    <w:name w:val="Standard"/>
    <w:rsid w:val="00505089"/>
    <w:pPr>
      <w:widowControl w:val="0"/>
      <w:suppressAutoHyphens/>
      <w:autoSpaceDN w:val="0"/>
    </w:pPr>
    <w:rPr>
      <w:rFonts w:eastAsia="Arial Unicode MS" w:cs="Tahoma"/>
      <w:kern w:val="3"/>
      <w:lang w:eastAsia="et-EE"/>
      <w14:ligatures w14:val="none"/>
    </w:rPr>
  </w:style>
  <w:style w:type="paragraph" w:customStyle="1" w:styleId="pf0">
    <w:name w:val="pf0"/>
    <w:basedOn w:val="Normaallaad"/>
    <w:rsid w:val="00505089"/>
    <w:pPr>
      <w:spacing w:before="100" w:beforeAutospacing="1" w:after="100" w:afterAutospacing="1"/>
    </w:pPr>
    <w:rPr>
      <w:rFonts w:eastAsia="Times New Roman"/>
      <w:kern w:val="0"/>
      <w:lang w:eastAsia="et-EE"/>
      <w14:ligatures w14:val="none"/>
    </w:rPr>
  </w:style>
  <w:style w:type="numbering" w:customStyle="1" w:styleId="Loendita1">
    <w:name w:val="Loendita1"/>
    <w:next w:val="Loendita"/>
    <w:uiPriority w:val="99"/>
    <w:semiHidden/>
    <w:unhideWhenUsed/>
    <w:rsid w:val="009C7B40"/>
  </w:style>
  <w:style w:type="numbering" w:customStyle="1" w:styleId="Loendita2">
    <w:name w:val="Loendita2"/>
    <w:next w:val="Loendita"/>
    <w:uiPriority w:val="99"/>
    <w:semiHidden/>
    <w:unhideWhenUsed/>
    <w:rsid w:val="00B50DD1"/>
  </w:style>
  <w:style w:type="numbering" w:customStyle="1" w:styleId="Loendita3">
    <w:name w:val="Loendita3"/>
    <w:next w:val="Loendita"/>
    <w:uiPriority w:val="99"/>
    <w:semiHidden/>
    <w:unhideWhenUsed/>
    <w:rsid w:val="00840D8F"/>
  </w:style>
  <w:style w:type="character" w:customStyle="1" w:styleId="normaltextrun">
    <w:name w:val="normaltextrun"/>
    <w:basedOn w:val="Liguvaikefont"/>
    <w:rsid w:val="00317810"/>
  </w:style>
  <w:style w:type="character" w:customStyle="1" w:styleId="cf11">
    <w:name w:val="cf11"/>
    <w:basedOn w:val="Liguvaikefont"/>
    <w:rsid w:val="006C797E"/>
    <w:rPr>
      <w:rFonts w:ascii="Segoe UI" w:hAnsi="Segoe UI" w:cs="Segoe UI" w:hint="default"/>
      <w:color w:val="FF0000"/>
      <w:sz w:val="18"/>
      <w:szCs w:val="18"/>
      <w:shd w:val="clear" w:color="auto" w:fill="00FFFF"/>
      <w:vertAlign w:val="superscript"/>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Märk Char1,o Char1"/>
    <w:basedOn w:val="Liguvaikefont"/>
    <w:uiPriority w:val="99"/>
    <w:locked/>
    <w:rsid w:val="00472C23"/>
  </w:style>
  <w:style w:type="paragraph" w:customStyle="1" w:styleId="Sisukokkuvttetekst">
    <w:name w:val="Sisukokkuvõtte tekst"/>
    <w:basedOn w:val="Normaallaad"/>
    <w:rsid w:val="000B080D"/>
    <w:pPr>
      <w:ind w:right="284"/>
      <w:contextualSpacing/>
    </w:pPr>
    <w:rPr>
      <w:rFonts w:ascii="Roboto Condensed Light" w:hAnsi="Roboto Condensed Light" w:cs="Times New Roman (Body CS)"/>
      <w:kern w:val="0"/>
      <w:sz w:val="22"/>
      <w:szCs w:val="22"/>
      <w14:ligatures w14:val="none"/>
    </w:rPr>
  </w:style>
  <w:style w:type="character" w:styleId="Kohatitetekst">
    <w:name w:val="Placeholder Text"/>
    <w:basedOn w:val="Liguvaikefont"/>
    <w:uiPriority w:val="99"/>
    <w:semiHidden/>
    <w:rsid w:val="000D32BF"/>
    <w:rPr>
      <w:color w:val="666666"/>
    </w:rPr>
  </w:style>
  <w:style w:type="paragraph" w:customStyle="1" w:styleId="P68B1DB1-Normal26">
    <w:name w:val="P68B1DB1-Normal26"/>
    <w:basedOn w:val="Normaallaad"/>
    <w:rsid w:val="00DB315F"/>
    <w:pPr>
      <w:spacing w:after="200" w:line="276" w:lineRule="auto"/>
    </w:pPr>
    <w:rPr>
      <w:kern w:val="0"/>
      <w:szCs w:val="20"/>
      <w:lang w:val="et" w:eastAsia="et-EE"/>
      <w14:ligatures w14:val="none"/>
    </w:rPr>
  </w:style>
  <w:style w:type="paragraph" w:customStyle="1" w:styleId="P68B1DB1-ListParagraph7">
    <w:name w:val="P68B1DB1-ListParagraph7"/>
    <w:basedOn w:val="Loendilik"/>
    <w:rsid w:val="001F47CE"/>
    <w:pPr>
      <w:spacing w:after="200" w:line="276" w:lineRule="auto"/>
      <w:jc w:val="left"/>
    </w:pPr>
    <w:rPr>
      <w:rFonts w:eastAsia="Times New Roman" w:cs="Times New Roman"/>
      <w:szCs w:val="20"/>
      <w:lang w:val="et" w:eastAsia="et-EE"/>
    </w:rPr>
  </w:style>
  <w:style w:type="paragraph" w:styleId="Kehatekst">
    <w:name w:val="Body Text"/>
    <w:basedOn w:val="Normaallaad"/>
    <w:link w:val="KehatekstMrk"/>
    <w:uiPriority w:val="99"/>
    <w:rsid w:val="00201EAC"/>
    <w:pPr>
      <w:spacing w:after="220" w:line="220" w:lineRule="atLeast"/>
      <w:jc w:val="both"/>
    </w:pPr>
    <w:rPr>
      <w:rFonts w:eastAsia="Times New Roman"/>
      <w:spacing w:val="-5"/>
      <w:kern w:val="0"/>
      <w:szCs w:val="20"/>
      <w14:ligatures w14:val="none"/>
    </w:rPr>
  </w:style>
  <w:style w:type="character" w:customStyle="1" w:styleId="KehatekstMrk">
    <w:name w:val="Kehatekst Märk"/>
    <w:basedOn w:val="Liguvaikefont"/>
    <w:link w:val="Kehatekst"/>
    <w:uiPriority w:val="99"/>
    <w:rsid w:val="00201EAC"/>
    <w:rPr>
      <w:rFonts w:eastAsia="Times New Roman"/>
      <w:spacing w:val="-5"/>
      <w:kern w:val="0"/>
      <w:szCs w:val="20"/>
      <w14:ligatures w14:val="none"/>
    </w:rPr>
  </w:style>
  <w:style w:type="paragraph" w:customStyle="1" w:styleId="null">
    <w:name w:val="null"/>
    <w:basedOn w:val="Normaallaad"/>
    <w:rsid w:val="00201EAC"/>
    <w:pPr>
      <w:spacing w:before="100" w:beforeAutospacing="1" w:after="100" w:afterAutospacing="1"/>
    </w:pPr>
    <w:rPr>
      <w:kern w:val="0"/>
      <w:lang w:eastAsia="et-EE"/>
      <w14:ligatures w14:val="none"/>
    </w:rPr>
  </w:style>
  <w:style w:type="character" w:customStyle="1" w:styleId="Pealkiri5Mrk">
    <w:name w:val="Pealkiri 5 Märk"/>
    <w:basedOn w:val="Liguvaikefont"/>
    <w:link w:val="Pealkiri5"/>
    <w:uiPriority w:val="9"/>
    <w:semiHidden/>
    <w:rsid w:val="0069545E"/>
    <w:rPr>
      <w:rFonts w:asciiTheme="minorHAnsi" w:eastAsiaTheme="majorEastAsia" w:hAnsiTheme="minorHAnsi" w:cstheme="majorBidi"/>
      <w:color w:val="2F5496" w:themeColor="accent1" w:themeShade="BF"/>
    </w:rPr>
  </w:style>
  <w:style w:type="character" w:customStyle="1" w:styleId="Pealkiri6Mrk">
    <w:name w:val="Pealkiri 6 Märk"/>
    <w:basedOn w:val="Liguvaikefont"/>
    <w:link w:val="Pealkiri6"/>
    <w:uiPriority w:val="9"/>
    <w:semiHidden/>
    <w:rsid w:val="0069545E"/>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69545E"/>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69545E"/>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69545E"/>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69545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9545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9545E"/>
    <w:pPr>
      <w:numPr>
        <w:ilvl w:val="1"/>
      </w:numPr>
      <w:spacing w:after="160" w:line="278" w:lineRule="auto"/>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9545E"/>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9545E"/>
    <w:pPr>
      <w:spacing w:before="160" w:after="160" w:line="278" w:lineRule="auto"/>
      <w:jc w:val="center"/>
    </w:pPr>
    <w:rPr>
      <w:rFonts w:asciiTheme="minorHAnsi" w:hAnsiTheme="minorHAnsi" w:cstheme="minorBidi"/>
      <w:i/>
      <w:iCs/>
      <w:color w:val="404040" w:themeColor="text1" w:themeTint="BF"/>
    </w:rPr>
  </w:style>
  <w:style w:type="character" w:customStyle="1" w:styleId="TsitaatMrk">
    <w:name w:val="Tsitaat Märk"/>
    <w:basedOn w:val="Liguvaikefont"/>
    <w:link w:val="Tsitaat"/>
    <w:uiPriority w:val="29"/>
    <w:rsid w:val="0069545E"/>
    <w:rPr>
      <w:rFonts w:asciiTheme="minorHAnsi" w:hAnsiTheme="minorHAnsi" w:cstheme="minorBidi"/>
      <w:i/>
      <w:iCs/>
      <w:color w:val="404040" w:themeColor="text1" w:themeTint="BF"/>
    </w:rPr>
  </w:style>
  <w:style w:type="character" w:styleId="Selgeltmrgatavrhutus">
    <w:name w:val="Intense Emphasis"/>
    <w:basedOn w:val="Liguvaikefont"/>
    <w:uiPriority w:val="21"/>
    <w:qFormat/>
    <w:rsid w:val="0069545E"/>
    <w:rPr>
      <w:i/>
      <w:iCs/>
      <w:color w:val="2F5496" w:themeColor="accent1" w:themeShade="BF"/>
    </w:rPr>
  </w:style>
  <w:style w:type="paragraph" w:styleId="Selgeltmrgatavtsitaat">
    <w:name w:val="Intense Quote"/>
    <w:basedOn w:val="Normaallaad"/>
    <w:next w:val="Normaallaad"/>
    <w:link w:val="SelgeltmrgatavtsitaatMrk"/>
    <w:uiPriority w:val="30"/>
    <w:qFormat/>
    <w:rsid w:val="0069545E"/>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rPr>
  </w:style>
  <w:style w:type="character" w:customStyle="1" w:styleId="SelgeltmrgatavtsitaatMrk">
    <w:name w:val="Selgelt märgatav tsitaat Märk"/>
    <w:basedOn w:val="Liguvaikefont"/>
    <w:link w:val="Selgeltmrgatavtsitaat"/>
    <w:uiPriority w:val="30"/>
    <w:rsid w:val="0069545E"/>
    <w:rPr>
      <w:rFonts w:asciiTheme="minorHAnsi" w:hAnsiTheme="minorHAnsi" w:cstheme="minorBidi"/>
      <w:i/>
      <w:iCs/>
      <w:color w:val="2F5496" w:themeColor="accent1" w:themeShade="BF"/>
    </w:rPr>
  </w:style>
  <w:style w:type="character" w:styleId="Selgeltmrgatavviide">
    <w:name w:val="Intense Reference"/>
    <w:basedOn w:val="Liguvaikefont"/>
    <w:uiPriority w:val="32"/>
    <w:qFormat/>
    <w:rsid w:val="0069545E"/>
    <w:rPr>
      <w:b/>
      <w:bCs/>
      <w:smallCaps/>
      <w:color w:val="2F5496" w:themeColor="accent1" w:themeShade="BF"/>
      <w:spacing w:val="5"/>
    </w:rPr>
  </w:style>
  <w:style w:type="table" w:styleId="Keskmineloend2rhk1">
    <w:name w:val="Medium List 2 Accent 1"/>
    <w:basedOn w:val="Normaaltabel"/>
    <w:uiPriority w:val="66"/>
    <w:rsid w:val="009A0F4E"/>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yperlink1">
    <w:name w:val="Hyperlink1"/>
    <w:basedOn w:val="Liguvaikefont"/>
    <w:uiPriority w:val="99"/>
    <w:semiHidden/>
    <w:unhideWhenUsed/>
    <w:rsid w:val="002E66CD"/>
    <w:rPr>
      <w:color w:val="0563C1"/>
      <w:u w:val="single"/>
    </w:rPr>
  </w:style>
  <w:style w:type="paragraph" w:customStyle="1" w:styleId="paragraph">
    <w:name w:val="paragraph"/>
    <w:basedOn w:val="Normaallaad"/>
    <w:rsid w:val="0037240A"/>
    <w:pPr>
      <w:spacing w:before="100" w:beforeAutospacing="1" w:after="100" w:afterAutospacing="1"/>
    </w:pPr>
    <w:rPr>
      <w:rFonts w:eastAsia="Times New Roman"/>
      <w:kern w:val="0"/>
      <w:lang w:eastAsia="et-EE"/>
      <w14:ligatures w14:val="none"/>
    </w:rPr>
  </w:style>
  <w:style w:type="character" w:customStyle="1" w:styleId="eop">
    <w:name w:val="eop"/>
    <w:basedOn w:val="Liguvaikefont"/>
    <w:rsid w:val="0037240A"/>
  </w:style>
  <w:style w:type="table" w:styleId="Vrvilineruuttabel6rhk4">
    <w:name w:val="Grid Table 6 Colorful Accent 4"/>
    <w:basedOn w:val="Normaaltabel"/>
    <w:uiPriority w:val="51"/>
    <w:rsid w:val="006B16A7"/>
    <w:rPr>
      <w:rFonts w:asciiTheme="minorHAnsi" w:hAnsiTheme="minorHAnsi" w:cstheme="minorBid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Vrvilineruuttabel6rhk5">
    <w:name w:val="Grid Table 6 Colorful Accent 5"/>
    <w:basedOn w:val="Normaaltabel"/>
    <w:uiPriority w:val="51"/>
    <w:rsid w:val="006B16A7"/>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Ruuttabel3rhk5">
    <w:name w:val="Grid Table 3 Accent 5"/>
    <w:basedOn w:val="Normaaltabel"/>
    <w:uiPriority w:val="48"/>
    <w:rsid w:val="00B16D9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uuttabel4rhk5">
    <w:name w:val="Grid Table 4 Accent 5"/>
    <w:basedOn w:val="Normaaltabel"/>
    <w:uiPriority w:val="49"/>
    <w:rsid w:val="00B16D9E"/>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umeruuttabel5rhk5">
    <w:name w:val="Grid Table 5 Dark Accent 5"/>
    <w:basedOn w:val="Normaaltabel"/>
    <w:uiPriority w:val="50"/>
    <w:rsid w:val="00B16D9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2804">
      <w:bodyDiv w:val="1"/>
      <w:marLeft w:val="0"/>
      <w:marRight w:val="0"/>
      <w:marTop w:val="0"/>
      <w:marBottom w:val="0"/>
      <w:divBdr>
        <w:top w:val="none" w:sz="0" w:space="0" w:color="auto"/>
        <w:left w:val="none" w:sz="0" w:space="0" w:color="auto"/>
        <w:bottom w:val="none" w:sz="0" w:space="0" w:color="auto"/>
        <w:right w:val="none" w:sz="0" w:space="0" w:color="auto"/>
      </w:divBdr>
    </w:div>
    <w:div w:id="21131129">
      <w:bodyDiv w:val="1"/>
      <w:marLeft w:val="0"/>
      <w:marRight w:val="0"/>
      <w:marTop w:val="0"/>
      <w:marBottom w:val="0"/>
      <w:divBdr>
        <w:top w:val="none" w:sz="0" w:space="0" w:color="auto"/>
        <w:left w:val="none" w:sz="0" w:space="0" w:color="auto"/>
        <w:bottom w:val="none" w:sz="0" w:space="0" w:color="auto"/>
        <w:right w:val="none" w:sz="0" w:space="0" w:color="auto"/>
      </w:divBdr>
    </w:div>
    <w:div w:id="25907486">
      <w:bodyDiv w:val="1"/>
      <w:marLeft w:val="0"/>
      <w:marRight w:val="0"/>
      <w:marTop w:val="0"/>
      <w:marBottom w:val="0"/>
      <w:divBdr>
        <w:top w:val="none" w:sz="0" w:space="0" w:color="auto"/>
        <w:left w:val="none" w:sz="0" w:space="0" w:color="auto"/>
        <w:bottom w:val="none" w:sz="0" w:space="0" w:color="auto"/>
        <w:right w:val="none" w:sz="0" w:space="0" w:color="auto"/>
      </w:divBdr>
    </w:div>
    <w:div w:id="50539487">
      <w:bodyDiv w:val="1"/>
      <w:marLeft w:val="0"/>
      <w:marRight w:val="0"/>
      <w:marTop w:val="0"/>
      <w:marBottom w:val="0"/>
      <w:divBdr>
        <w:top w:val="none" w:sz="0" w:space="0" w:color="auto"/>
        <w:left w:val="none" w:sz="0" w:space="0" w:color="auto"/>
        <w:bottom w:val="none" w:sz="0" w:space="0" w:color="auto"/>
        <w:right w:val="none" w:sz="0" w:space="0" w:color="auto"/>
      </w:divBdr>
    </w:div>
    <w:div w:id="98186711">
      <w:bodyDiv w:val="1"/>
      <w:marLeft w:val="0"/>
      <w:marRight w:val="0"/>
      <w:marTop w:val="0"/>
      <w:marBottom w:val="0"/>
      <w:divBdr>
        <w:top w:val="none" w:sz="0" w:space="0" w:color="auto"/>
        <w:left w:val="none" w:sz="0" w:space="0" w:color="auto"/>
        <w:bottom w:val="none" w:sz="0" w:space="0" w:color="auto"/>
        <w:right w:val="none" w:sz="0" w:space="0" w:color="auto"/>
      </w:divBdr>
    </w:div>
    <w:div w:id="106432929">
      <w:bodyDiv w:val="1"/>
      <w:marLeft w:val="0"/>
      <w:marRight w:val="0"/>
      <w:marTop w:val="0"/>
      <w:marBottom w:val="0"/>
      <w:divBdr>
        <w:top w:val="none" w:sz="0" w:space="0" w:color="auto"/>
        <w:left w:val="none" w:sz="0" w:space="0" w:color="auto"/>
        <w:bottom w:val="none" w:sz="0" w:space="0" w:color="auto"/>
        <w:right w:val="none" w:sz="0" w:space="0" w:color="auto"/>
      </w:divBdr>
    </w:div>
    <w:div w:id="110977693">
      <w:bodyDiv w:val="1"/>
      <w:marLeft w:val="0"/>
      <w:marRight w:val="0"/>
      <w:marTop w:val="0"/>
      <w:marBottom w:val="0"/>
      <w:divBdr>
        <w:top w:val="none" w:sz="0" w:space="0" w:color="auto"/>
        <w:left w:val="none" w:sz="0" w:space="0" w:color="auto"/>
        <w:bottom w:val="none" w:sz="0" w:space="0" w:color="auto"/>
        <w:right w:val="none" w:sz="0" w:space="0" w:color="auto"/>
      </w:divBdr>
    </w:div>
    <w:div w:id="115494290">
      <w:bodyDiv w:val="1"/>
      <w:marLeft w:val="0"/>
      <w:marRight w:val="0"/>
      <w:marTop w:val="0"/>
      <w:marBottom w:val="0"/>
      <w:divBdr>
        <w:top w:val="none" w:sz="0" w:space="0" w:color="auto"/>
        <w:left w:val="none" w:sz="0" w:space="0" w:color="auto"/>
        <w:bottom w:val="none" w:sz="0" w:space="0" w:color="auto"/>
        <w:right w:val="none" w:sz="0" w:space="0" w:color="auto"/>
      </w:divBdr>
    </w:div>
    <w:div w:id="118883666">
      <w:bodyDiv w:val="1"/>
      <w:marLeft w:val="0"/>
      <w:marRight w:val="0"/>
      <w:marTop w:val="0"/>
      <w:marBottom w:val="0"/>
      <w:divBdr>
        <w:top w:val="none" w:sz="0" w:space="0" w:color="auto"/>
        <w:left w:val="none" w:sz="0" w:space="0" w:color="auto"/>
        <w:bottom w:val="none" w:sz="0" w:space="0" w:color="auto"/>
        <w:right w:val="none" w:sz="0" w:space="0" w:color="auto"/>
      </w:divBdr>
    </w:div>
    <w:div w:id="119419874">
      <w:bodyDiv w:val="1"/>
      <w:marLeft w:val="0"/>
      <w:marRight w:val="0"/>
      <w:marTop w:val="0"/>
      <w:marBottom w:val="0"/>
      <w:divBdr>
        <w:top w:val="none" w:sz="0" w:space="0" w:color="auto"/>
        <w:left w:val="none" w:sz="0" w:space="0" w:color="auto"/>
        <w:bottom w:val="none" w:sz="0" w:space="0" w:color="auto"/>
        <w:right w:val="none" w:sz="0" w:space="0" w:color="auto"/>
      </w:divBdr>
    </w:div>
    <w:div w:id="140197334">
      <w:bodyDiv w:val="1"/>
      <w:marLeft w:val="0"/>
      <w:marRight w:val="0"/>
      <w:marTop w:val="0"/>
      <w:marBottom w:val="0"/>
      <w:divBdr>
        <w:top w:val="none" w:sz="0" w:space="0" w:color="auto"/>
        <w:left w:val="none" w:sz="0" w:space="0" w:color="auto"/>
        <w:bottom w:val="none" w:sz="0" w:space="0" w:color="auto"/>
        <w:right w:val="none" w:sz="0" w:space="0" w:color="auto"/>
      </w:divBdr>
    </w:div>
    <w:div w:id="142628084">
      <w:bodyDiv w:val="1"/>
      <w:marLeft w:val="0"/>
      <w:marRight w:val="0"/>
      <w:marTop w:val="0"/>
      <w:marBottom w:val="0"/>
      <w:divBdr>
        <w:top w:val="none" w:sz="0" w:space="0" w:color="auto"/>
        <w:left w:val="none" w:sz="0" w:space="0" w:color="auto"/>
        <w:bottom w:val="none" w:sz="0" w:space="0" w:color="auto"/>
        <w:right w:val="none" w:sz="0" w:space="0" w:color="auto"/>
      </w:divBdr>
    </w:div>
    <w:div w:id="149247745">
      <w:bodyDiv w:val="1"/>
      <w:marLeft w:val="0"/>
      <w:marRight w:val="0"/>
      <w:marTop w:val="0"/>
      <w:marBottom w:val="0"/>
      <w:divBdr>
        <w:top w:val="none" w:sz="0" w:space="0" w:color="auto"/>
        <w:left w:val="none" w:sz="0" w:space="0" w:color="auto"/>
        <w:bottom w:val="none" w:sz="0" w:space="0" w:color="auto"/>
        <w:right w:val="none" w:sz="0" w:space="0" w:color="auto"/>
      </w:divBdr>
    </w:div>
    <w:div w:id="151796194">
      <w:bodyDiv w:val="1"/>
      <w:marLeft w:val="0"/>
      <w:marRight w:val="0"/>
      <w:marTop w:val="0"/>
      <w:marBottom w:val="0"/>
      <w:divBdr>
        <w:top w:val="none" w:sz="0" w:space="0" w:color="auto"/>
        <w:left w:val="none" w:sz="0" w:space="0" w:color="auto"/>
        <w:bottom w:val="none" w:sz="0" w:space="0" w:color="auto"/>
        <w:right w:val="none" w:sz="0" w:space="0" w:color="auto"/>
      </w:divBdr>
      <w:divsChild>
        <w:div w:id="935333629">
          <w:marLeft w:val="547"/>
          <w:marRight w:val="0"/>
          <w:marTop w:val="115"/>
          <w:marBottom w:val="0"/>
          <w:divBdr>
            <w:top w:val="none" w:sz="0" w:space="0" w:color="auto"/>
            <w:left w:val="none" w:sz="0" w:space="0" w:color="auto"/>
            <w:bottom w:val="none" w:sz="0" w:space="0" w:color="auto"/>
            <w:right w:val="none" w:sz="0" w:space="0" w:color="auto"/>
          </w:divBdr>
        </w:div>
      </w:divsChild>
    </w:div>
    <w:div w:id="167790973">
      <w:bodyDiv w:val="1"/>
      <w:marLeft w:val="0"/>
      <w:marRight w:val="0"/>
      <w:marTop w:val="0"/>
      <w:marBottom w:val="0"/>
      <w:divBdr>
        <w:top w:val="none" w:sz="0" w:space="0" w:color="auto"/>
        <w:left w:val="none" w:sz="0" w:space="0" w:color="auto"/>
        <w:bottom w:val="none" w:sz="0" w:space="0" w:color="auto"/>
        <w:right w:val="none" w:sz="0" w:space="0" w:color="auto"/>
      </w:divBdr>
    </w:div>
    <w:div w:id="168563649">
      <w:bodyDiv w:val="1"/>
      <w:marLeft w:val="0"/>
      <w:marRight w:val="0"/>
      <w:marTop w:val="0"/>
      <w:marBottom w:val="0"/>
      <w:divBdr>
        <w:top w:val="none" w:sz="0" w:space="0" w:color="auto"/>
        <w:left w:val="none" w:sz="0" w:space="0" w:color="auto"/>
        <w:bottom w:val="none" w:sz="0" w:space="0" w:color="auto"/>
        <w:right w:val="none" w:sz="0" w:space="0" w:color="auto"/>
      </w:divBdr>
    </w:div>
    <w:div w:id="170220314">
      <w:bodyDiv w:val="1"/>
      <w:marLeft w:val="0"/>
      <w:marRight w:val="0"/>
      <w:marTop w:val="0"/>
      <w:marBottom w:val="0"/>
      <w:divBdr>
        <w:top w:val="none" w:sz="0" w:space="0" w:color="auto"/>
        <w:left w:val="none" w:sz="0" w:space="0" w:color="auto"/>
        <w:bottom w:val="none" w:sz="0" w:space="0" w:color="auto"/>
        <w:right w:val="none" w:sz="0" w:space="0" w:color="auto"/>
      </w:divBdr>
    </w:div>
    <w:div w:id="181432824">
      <w:bodyDiv w:val="1"/>
      <w:marLeft w:val="0"/>
      <w:marRight w:val="0"/>
      <w:marTop w:val="0"/>
      <w:marBottom w:val="0"/>
      <w:divBdr>
        <w:top w:val="none" w:sz="0" w:space="0" w:color="auto"/>
        <w:left w:val="none" w:sz="0" w:space="0" w:color="auto"/>
        <w:bottom w:val="none" w:sz="0" w:space="0" w:color="auto"/>
        <w:right w:val="none" w:sz="0" w:space="0" w:color="auto"/>
      </w:divBdr>
      <w:divsChild>
        <w:div w:id="519515935">
          <w:marLeft w:val="547"/>
          <w:marRight w:val="0"/>
          <w:marTop w:val="115"/>
          <w:marBottom w:val="0"/>
          <w:divBdr>
            <w:top w:val="none" w:sz="0" w:space="0" w:color="auto"/>
            <w:left w:val="none" w:sz="0" w:space="0" w:color="auto"/>
            <w:bottom w:val="none" w:sz="0" w:space="0" w:color="auto"/>
            <w:right w:val="none" w:sz="0" w:space="0" w:color="auto"/>
          </w:divBdr>
        </w:div>
        <w:div w:id="797532460">
          <w:marLeft w:val="547"/>
          <w:marRight w:val="0"/>
          <w:marTop w:val="115"/>
          <w:marBottom w:val="0"/>
          <w:divBdr>
            <w:top w:val="none" w:sz="0" w:space="0" w:color="auto"/>
            <w:left w:val="none" w:sz="0" w:space="0" w:color="auto"/>
            <w:bottom w:val="none" w:sz="0" w:space="0" w:color="auto"/>
            <w:right w:val="none" w:sz="0" w:space="0" w:color="auto"/>
          </w:divBdr>
        </w:div>
        <w:div w:id="1021977001">
          <w:marLeft w:val="547"/>
          <w:marRight w:val="0"/>
          <w:marTop w:val="115"/>
          <w:marBottom w:val="0"/>
          <w:divBdr>
            <w:top w:val="none" w:sz="0" w:space="0" w:color="auto"/>
            <w:left w:val="none" w:sz="0" w:space="0" w:color="auto"/>
            <w:bottom w:val="none" w:sz="0" w:space="0" w:color="auto"/>
            <w:right w:val="none" w:sz="0" w:space="0" w:color="auto"/>
          </w:divBdr>
        </w:div>
        <w:div w:id="1315791586">
          <w:marLeft w:val="547"/>
          <w:marRight w:val="0"/>
          <w:marTop w:val="115"/>
          <w:marBottom w:val="0"/>
          <w:divBdr>
            <w:top w:val="none" w:sz="0" w:space="0" w:color="auto"/>
            <w:left w:val="none" w:sz="0" w:space="0" w:color="auto"/>
            <w:bottom w:val="none" w:sz="0" w:space="0" w:color="auto"/>
            <w:right w:val="none" w:sz="0" w:space="0" w:color="auto"/>
          </w:divBdr>
        </w:div>
        <w:div w:id="1334845149">
          <w:marLeft w:val="547"/>
          <w:marRight w:val="0"/>
          <w:marTop w:val="115"/>
          <w:marBottom w:val="0"/>
          <w:divBdr>
            <w:top w:val="none" w:sz="0" w:space="0" w:color="auto"/>
            <w:left w:val="none" w:sz="0" w:space="0" w:color="auto"/>
            <w:bottom w:val="none" w:sz="0" w:space="0" w:color="auto"/>
            <w:right w:val="none" w:sz="0" w:space="0" w:color="auto"/>
          </w:divBdr>
        </w:div>
        <w:div w:id="2112122931">
          <w:marLeft w:val="547"/>
          <w:marRight w:val="0"/>
          <w:marTop w:val="115"/>
          <w:marBottom w:val="0"/>
          <w:divBdr>
            <w:top w:val="none" w:sz="0" w:space="0" w:color="auto"/>
            <w:left w:val="none" w:sz="0" w:space="0" w:color="auto"/>
            <w:bottom w:val="none" w:sz="0" w:space="0" w:color="auto"/>
            <w:right w:val="none" w:sz="0" w:space="0" w:color="auto"/>
          </w:divBdr>
        </w:div>
      </w:divsChild>
    </w:div>
    <w:div w:id="198978041">
      <w:bodyDiv w:val="1"/>
      <w:marLeft w:val="0"/>
      <w:marRight w:val="0"/>
      <w:marTop w:val="0"/>
      <w:marBottom w:val="0"/>
      <w:divBdr>
        <w:top w:val="none" w:sz="0" w:space="0" w:color="auto"/>
        <w:left w:val="none" w:sz="0" w:space="0" w:color="auto"/>
        <w:bottom w:val="none" w:sz="0" w:space="0" w:color="auto"/>
        <w:right w:val="none" w:sz="0" w:space="0" w:color="auto"/>
      </w:divBdr>
    </w:div>
    <w:div w:id="207230907">
      <w:bodyDiv w:val="1"/>
      <w:marLeft w:val="0"/>
      <w:marRight w:val="0"/>
      <w:marTop w:val="0"/>
      <w:marBottom w:val="0"/>
      <w:divBdr>
        <w:top w:val="none" w:sz="0" w:space="0" w:color="auto"/>
        <w:left w:val="none" w:sz="0" w:space="0" w:color="auto"/>
        <w:bottom w:val="none" w:sz="0" w:space="0" w:color="auto"/>
        <w:right w:val="none" w:sz="0" w:space="0" w:color="auto"/>
      </w:divBdr>
    </w:div>
    <w:div w:id="210000007">
      <w:bodyDiv w:val="1"/>
      <w:marLeft w:val="0"/>
      <w:marRight w:val="0"/>
      <w:marTop w:val="0"/>
      <w:marBottom w:val="0"/>
      <w:divBdr>
        <w:top w:val="none" w:sz="0" w:space="0" w:color="auto"/>
        <w:left w:val="none" w:sz="0" w:space="0" w:color="auto"/>
        <w:bottom w:val="none" w:sz="0" w:space="0" w:color="auto"/>
        <w:right w:val="none" w:sz="0" w:space="0" w:color="auto"/>
      </w:divBdr>
    </w:div>
    <w:div w:id="210774843">
      <w:bodyDiv w:val="1"/>
      <w:marLeft w:val="0"/>
      <w:marRight w:val="0"/>
      <w:marTop w:val="0"/>
      <w:marBottom w:val="0"/>
      <w:divBdr>
        <w:top w:val="none" w:sz="0" w:space="0" w:color="auto"/>
        <w:left w:val="none" w:sz="0" w:space="0" w:color="auto"/>
        <w:bottom w:val="none" w:sz="0" w:space="0" w:color="auto"/>
        <w:right w:val="none" w:sz="0" w:space="0" w:color="auto"/>
      </w:divBdr>
    </w:div>
    <w:div w:id="211040208">
      <w:bodyDiv w:val="1"/>
      <w:marLeft w:val="0"/>
      <w:marRight w:val="0"/>
      <w:marTop w:val="0"/>
      <w:marBottom w:val="0"/>
      <w:divBdr>
        <w:top w:val="none" w:sz="0" w:space="0" w:color="auto"/>
        <w:left w:val="none" w:sz="0" w:space="0" w:color="auto"/>
        <w:bottom w:val="none" w:sz="0" w:space="0" w:color="auto"/>
        <w:right w:val="none" w:sz="0" w:space="0" w:color="auto"/>
      </w:divBdr>
    </w:div>
    <w:div w:id="224342817">
      <w:bodyDiv w:val="1"/>
      <w:marLeft w:val="0"/>
      <w:marRight w:val="0"/>
      <w:marTop w:val="0"/>
      <w:marBottom w:val="0"/>
      <w:divBdr>
        <w:top w:val="none" w:sz="0" w:space="0" w:color="auto"/>
        <w:left w:val="none" w:sz="0" w:space="0" w:color="auto"/>
        <w:bottom w:val="none" w:sz="0" w:space="0" w:color="auto"/>
        <w:right w:val="none" w:sz="0" w:space="0" w:color="auto"/>
      </w:divBdr>
    </w:div>
    <w:div w:id="225384740">
      <w:bodyDiv w:val="1"/>
      <w:marLeft w:val="0"/>
      <w:marRight w:val="0"/>
      <w:marTop w:val="0"/>
      <w:marBottom w:val="0"/>
      <w:divBdr>
        <w:top w:val="none" w:sz="0" w:space="0" w:color="auto"/>
        <w:left w:val="none" w:sz="0" w:space="0" w:color="auto"/>
        <w:bottom w:val="none" w:sz="0" w:space="0" w:color="auto"/>
        <w:right w:val="none" w:sz="0" w:space="0" w:color="auto"/>
      </w:divBdr>
    </w:div>
    <w:div w:id="228922601">
      <w:bodyDiv w:val="1"/>
      <w:marLeft w:val="0"/>
      <w:marRight w:val="0"/>
      <w:marTop w:val="0"/>
      <w:marBottom w:val="0"/>
      <w:divBdr>
        <w:top w:val="none" w:sz="0" w:space="0" w:color="auto"/>
        <w:left w:val="none" w:sz="0" w:space="0" w:color="auto"/>
        <w:bottom w:val="none" w:sz="0" w:space="0" w:color="auto"/>
        <w:right w:val="none" w:sz="0" w:space="0" w:color="auto"/>
      </w:divBdr>
    </w:div>
    <w:div w:id="234556416">
      <w:bodyDiv w:val="1"/>
      <w:marLeft w:val="0"/>
      <w:marRight w:val="0"/>
      <w:marTop w:val="0"/>
      <w:marBottom w:val="0"/>
      <w:divBdr>
        <w:top w:val="none" w:sz="0" w:space="0" w:color="auto"/>
        <w:left w:val="none" w:sz="0" w:space="0" w:color="auto"/>
        <w:bottom w:val="none" w:sz="0" w:space="0" w:color="auto"/>
        <w:right w:val="none" w:sz="0" w:space="0" w:color="auto"/>
      </w:divBdr>
    </w:div>
    <w:div w:id="244921892">
      <w:bodyDiv w:val="1"/>
      <w:marLeft w:val="0"/>
      <w:marRight w:val="0"/>
      <w:marTop w:val="0"/>
      <w:marBottom w:val="0"/>
      <w:divBdr>
        <w:top w:val="none" w:sz="0" w:space="0" w:color="auto"/>
        <w:left w:val="none" w:sz="0" w:space="0" w:color="auto"/>
        <w:bottom w:val="none" w:sz="0" w:space="0" w:color="auto"/>
        <w:right w:val="none" w:sz="0" w:space="0" w:color="auto"/>
      </w:divBdr>
    </w:div>
    <w:div w:id="261189962">
      <w:bodyDiv w:val="1"/>
      <w:marLeft w:val="0"/>
      <w:marRight w:val="0"/>
      <w:marTop w:val="0"/>
      <w:marBottom w:val="0"/>
      <w:divBdr>
        <w:top w:val="none" w:sz="0" w:space="0" w:color="auto"/>
        <w:left w:val="none" w:sz="0" w:space="0" w:color="auto"/>
        <w:bottom w:val="none" w:sz="0" w:space="0" w:color="auto"/>
        <w:right w:val="none" w:sz="0" w:space="0" w:color="auto"/>
      </w:divBdr>
    </w:div>
    <w:div w:id="267932676">
      <w:bodyDiv w:val="1"/>
      <w:marLeft w:val="0"/>
      <w:marRight w:val="0"/>
      <w:marTop w:val="0"/>
      <w:marBottom w:val="0"/>
      <w:divBdr>
        <w:top w:val="none" w:sz="0" w:space="0" w:color="auto"/>
        <w:left w:val="none" w:sz="0" w:space="0" w:color="auto"/>
        <w:bottom w:val="none" w:sz="0" w:space="0" w:color="auto"/>
        <w:right w:val="none" w:sz="0" w:space="0" w:color="auto"/>
      </w:divBdr>
    </w:div>
    <w:div w:id="276178761">
      <w:bodyDiv w:val="1"/>
      <w:marLeft w:val="0"/>
      <w:marRight w:val="0"/>
      <w:marTop w:val="0"/>
      <w:marBottom w:val="0"/>
      <w:divBdr>
        <w:top w:val="none" w:sz="0" w:space="0" w:color="auto"/>
        <w:left w:val="none" w:sz="0" w:space="0" w:color="auto"/>
        <w:bottom w:val="none" w:sz="0" w:space="0" w:color="auto"/>
        <w:right w:val="none" w:sz="0" w:space="0" w:color="auto"/>
      </w:divBdr>
    </w:div>
    <w:div w:id="276983397">
      <w:bodyDiv w:val="1"/>
      <w:marLeft w:val="0"/>
      <w:marRight w:val="0"/>
      <w:marTop w:val="0"/>
      <w:marBottom w:val="0"/>
      <w:divBdr>
        <w:top w:val="none" w:sz="0" w:space="0" w:color="auto"/>
        <w:left w:val="none" w:sz="0" w:space="0" w:color="auto"/>
        <w:bottom w:val="none" w:sz="0" w:space="0" w:color="auto"/>
        <w:right w:val="none" w:sz="0" w:space="0" w:color="auto"/>
      </w:divBdr>
    </w:div>
    <w:div w:id="298920720">
      <w:bodyDiv w:val="1"/>
      <w:marLeft w:val="0"/>
      <w:marRight w:val="0"/>
      <w:marTop w:val="0"/>
      <w:marBottom w:val="0"/>
      <w:divBdr>
        <w:top w:val="none" w:sz="0" w:space="0" w:color="auto"/>
        <w:left w:val="none" w:sz="0" w:space="0" w:color="auto"/>
        <w:bottom w:val="none" w:sz="0" w:space="0" w:color="auto"/>
        <w:right w:val="none" w:sz="0" w:space="0" w:color="auto"/>
      </w:divBdr>
    </w:div>
    <w:div w:id="301274486">
      <w:bodyDiv w:val="1"/>
      <w:marLeft w:val="0"/>
      <w:marRight w:val="0"/>
      <w:marTop w:val="0"/>
      <w:marBottom w:val="0"/>
      <w:divBdr>
        <w:top w:val="none" w:sz="0" w:space="0" w:color="auto"/>
        <w:left w:val="none" w:sz="0" w:space="0" w:color="auto"/>
        <w:bottom w:val="none" w:sz="0" w:space="0" w:color="auto"/>
        <w:right w:val="none" w:sz="0" w:space="0" w:color="auto"/>
      </w:divBdr>
    </w:div>
    <w:div w:id="305866009">
      <w:bodyDiv w:val="1"/>
      <w:marLeft w:val="0"/>
      <w:marRight w:val="0"/>
      <w:marTop w:val="0"/>
      <w:marBottom w:val="0"/>
      <w:divBdr>
        <w:top w:val="none" w:sz="0" w:space="0" w:color="auto"/>
        <w:left w:val="none" w:sz="0" w:space="0" w:color="auto"/>
        <w:bottom w:val="none" w:sz="0" w:space="0" w:color="auto"/>
        <w:right w:val="none" w:sz="0" w:space="0" w:color="auto"/>
      </w:divBdr>
    </w:div>
    <w:div w:id="313796928">
      <w:bodyDiv w:val="1"/>
      <w:marLeft w:val="0"/>
      <w:marRight w:val="0"/>
      <w:marTop w:val="0"/>
      <w:marBottom w:val="0"/>
      <w:divBdr>
        <w:top w:val="none" w:sz="0" w:space="0" w:color="auto"/>
        <w:left w:val="none" w:sz="0" w:space="0" w:color="auto"/>
        <w:bottom w:val="none" w:sz="0" w:space="0" w:color="auto"/>
        <w:right w:val="none" w:sz="0" w:space="0" w:color="auto"/>
      </w:divBdr>
    </w:div>
    <w:div w:id="315912668">
      <w:bodyDiv w:val="1"/>
      <w:marLeft w:val="0"/>
      <w:marRight w:val="0"/>
      <w:marTop w:val="0"/>
      <w:marBottom w:val="0"/>
      <w:divBdr>
        <w:top w:val="none" w:sz="0" w:space="0" w:color="auto"/>
        <w:left w:val="none" w:sz="0" w:space="0" w:color="auto"/>
        <w:bottom w:val="none" w:sz="0" w:space="0" w:color="auto"/>
        <w:right w:val="none" w:sz="0" w:space="0" w:color="auto"/>
      </w:divBdr>
    </w:div>
    <w:div w:id="317729723">
      <w:bodyDiv w:val="1"/>
      <w:marLeft w:val="0"/>
      <w:marRight w:val="0"/>
      <w:marTop w:val="0"/>
      <w:marBottom w:val="0"/>
      <w:divBdr>
        <w:top w:val="none" w:sz="0" w:space="0" w:color="auto"/>
        <w:left w:val="none" w:sz="0" w:space="0" w:color="auto"/>
        <w:bottom w:val="none" w:sz="0" w:space="0" w:color="auto"/>
        <w:right w:val="none" w:sz="0" w:space="0" w:color="auto"/>
      </w:divBdr>
    </w:div>
    <w:div w:id="323122112">
      <w:bodyDiv w:val="1"/>
      <w:marLeft w:val="0"/>
      <w:marRight w:val="0"/>
      <w:marTop w:val="0"/>
      <w:marBottom w:val="0"/>
      <w:divBdr>
        <w:top w:val="none" w:sz="0" w:space="0" w:color="auto"/>
        <w:left w:val="none" w:sz="0" w:space="0" w:color="auto"/>
        <w:bottom w:val="none" w:sz="0" w:space="0" w:color="auto"/>
        <w:right w:val="none" w:sz="0" w:space="0" w:color="auto"/>
      </w:divBdr>
    </w:div>
    <w:div w:id="324167360">
      <w:bodyDiv w:val="1"/>
      <w:marLeft w:val="0"/>
      <w:marRight w:val="0"/>
      <w:marTop w:val="0"/>
      <w:marBottom w:val="0"/>
      <w:divBdr>
        <w:top w:val="none" w:sz="0" w:space="0" w:color="auto"/>
        <w:left w:val="none" w:sz="0" w:space="0" w:color="auto"/>
        <w:bottom w:val="none" w:sz="0" w:space="0" w:color="auto"/>
        <w:right w:val="none" w:sz="0" w:space="0" w:color="auto"/>
      </w:divBdr>
    </w:div>
    <w:div w:id="325521109">
      <w:bodyDiv w:val="1"/>
      <w:marLeft w:val="0"/>
      <w:marRight w:val="0"/>
      <w:marTop w:val="0"/>
      <w:marBottom w:val="0"/>
      <w:divBdr>
        <w:top w:val="none" w:sz="0" w:space="0" w:color="auto"/>
        <w:left w:val="none" w:sz="0" w:space="0" w:color="auto"/>
        <w:bottom w:val="none" w:sz="0" w:space="0" w:color="auto"/>
        <w:right w:val="none" w:sz="0" w:space="0" w:color="auto"/>
      </w:divBdr>
    </w:div>
    <w:div w:id="330063120">
      <w:bodyDiv w:val="1"/>
      <w:marLeft w:val="0"/>
      <w:marRight w:val="0"/>
      <w:marTop w:val="0"/>
      <w:marBottom w:val="0"/>
      <w:divBdr>
        <w:top w:val="none" w:sz="0" w:space="0" w:color="auto"/>
        <w:left w:val="none" w:sz="0" w:space="0" w:color="auto"/>
        <w:bottom w:val="none" w:sz="0" w:space="0" w:color="auto"/>
        <w:right w:val="none" w:sz="0" w:space="0" w:color="auto"/>
      </w:divBdr>
    </w:div>
    <w:div w:id="338512262">
      <w:bodyDiv w:val="1"/>
      <w:marLeft w:val="0"/>
      <w:marRight w:val="0"/>
      <w:marTop w:val="0"/>
      <w:marBottom w:val="0"/>
      <w:divBdr>
        <w:top w:val="none" w:sz="0" w:space="0" w:color="auto"/>
        <w:left w:val="none" w:sz="0" w:space="0" w:color="auto"/>
        <w:bottom w:val="none" w:sz="0" w:space="0" w:color="auto"/>
        <w:right w:val="none" w:sz="0" w:space="0" w:color="auto"/>
      </w:divBdr>
    </w:div>
    <w:div w:id="348215871">
      <w:bodyDiv w:val="1"/>
      <w:marLeft w:val="0"/>
      <w:marRight w:val="0"/>
      <w:marTop w:val="0"/>
      <w:marBottom w:val="0"/>
      <w:divBdr>
        <w:top w:val="none" w:sz="0" w:space="0" w:color="auto"/>
        <w:left w:val="none" w:sz="0" w:space="0" w:color="auto"/>
        <w:bottom w:val="none" w:sz="0" w:space="0" w:color="auto"/>
        <w:right w:val="none" w:sz="0" w:space="0" w:color="auto"/>
      </w:divBdr>
    </w:div>
    <w:div w:id="361050592">
      <w:bodyDiv w:val="1"/>
      <w:marLeft w:val="0"/>
      <w:marRight w:val="0"/>
      <w:marTop w:val="0"/>
      <w:marBottom w:val="0"/>
      <w:divBdr>
        <w:top w:val="none" w:sz="0" w:space="0" w:color="auto"/>
        <w:left w:val="none" w:sz="0" w:space="0" w:color="auto"/>
        <w:bottom w:val="none" w:sz="0" w:space="0" w:color="auto"/>
        <w:right w:val="none" w:sz="0" w:space="0" w:color="auto"/>
      </w:divBdr>
    </w:div>
    <w:div w:id="363944113">
      <w:bodyDiv w:val="1"/>
      <w:marLeft w:val="0"/>
      <w:marRight w:val="0"/>
      <w:marTop w:val="0"/>
      <w:marBottom w:val="0"/>
      <w:divBdr>
        <w:top w:val="none" w:sz="0" w:space="0" w:color="auto"/>
        <w:left w:val="none" w:sz="0" w:space="0" w:color="auto"/>
        <w:bottom w:val="none" w:sz="0" w:space="0" w:color="auto"/>
        <w:right w:val="none" w:sz="0" w:space="0" w:color="auto"/>
      </w:divBdr>
    </w:div>
    <w:div w:id="378671014">
      <w:bodyDiv w:val="1"/>
      <w:marLeft w:val="0"/>
      <w:marRight w:val="0"/>
      <w:marTop w:val="0"/>
      <w:marBottom w:val="0"/>
      <w:divBdr>
        <w:top w:val="none" w:sz="0" w:space="0" w:color="auto"/>
        <w:left w:val="none" w:sz="0" w:space="0" w:color="auto"/>
        <w:bottom w:val="none" w:sz="0" w:space="0" w:color="auto"/>
        <w:right w:val="none" w:sz="0" w:space="0" w:color="auto"/>
      </w:divBdr>
    </w:div>
    <w:div w:id="379524929">
      <w:bodyDiv w:val="1"/>
      <w:marLeft w:val="0"/>
      <w:marRight w:val="0"/>
      <w:marTop w:val="0"/>
      <w:marBottom w:val="0"/>
      <w:divBdr>
        <w:top w:val="none" w:sz="0" w:space="0" w:color="auto"/>
        <w:left w:val="none" w:sz="0" w:space="0" w:color="auto"/>
        <w:bottom w:val="none" w:sz="0" w:space="0" w:color="auto"/>
        <w:right w:val="none" w:sz="0" w:space="0" w:color="auto"/>
      </w:divBdr>
    </w:div>
    <w:div w:id="398983614">
      <w:bodyDiv w:val="1"/>
      <w:marLeft w:val="0"/>
      <w:marRight w:val="0"/>
      <w:marTop w:val="0"/>
      <w:marBottom w:val="0"/>
      <w:divBdr>
        <w:top w:val="none" w:sz="0" w:space="0" w:color="auto"/>
        <w:left w:val="none" w:sz="0" w:space="0" w:color="auto"/>
        <w:bottom w:val="none" w:sz="0" w:space="0" w:color="auto"/>
        <w:right w:val="none" w:sz="0" w:space="0" w:color="auto"/>
      </w:divBdr>
    </w:div>
    <w:div w:id="405883542">
      <w:bodyDiv w:val="1"/>
      <w:marLeft w:val="0"/>
      <w:marRight w:val="0"/>
      <w:marTop w:val="0"/>
      <w:marBottom w:val="0"/>
      <w:divBdr>
        <w:top w:val="none" w:sz="0" w:space="0" w:color="auto"/>
        <w:left w:val="none" w:sz="0" w:space="0" w:color="auto"/>
        <w:bottom w:val="none" w:sz="0" w:space="0" w:color="auto"/>
        <w:right w:val="none" w:sz="0" w:space="0" w:color="auto"/>
      </w:divBdr>
    </w:div>
    <w:div w:id="408623086">
      <w:bodyDiv w:val="1"/>
      <w:marLeft w:val="0"/>
      <w:marRight w:val="0"/>
      <w:marTop w:val="0"/>
      <w:marBottom w:val="0"/>
      <w:divBdr>
        <w:top w:val="none" w:sz="0" w:space="0" w:color="auto"/>
        <w:left w:val="none" w:sz="0" w:space="0" w:color="auto"/>
        <w:bottom w:val="none" w:sz="0" w:space="0" w:color="auto"/>
        <w:right w:val="none" w:sz="0" w:space="0" w:color="auto"/>
      </w:divBdr>
      <w:divsChild>
        <w:div w:id="643852943">
          <w:marLeft w:val="0"/>
          <w:marRight w:val="0"/>
          <w:marTop w:val="0"/>
          <w:marBottom w:val="0"/>
          <w:divBdr>
            <w:top w:val="none" w:sz="0" w:space="0" w:color="auto"/>
            <w:left w:val="none" w:sz="0" w:space="0" w:color="auto"/>
            <w:bottom w:val="none" w:sz="0" w:space="0" w:color="auto"/>
            <w:right w:val="none" w:sz="0" w:space="0" w:color="auto"/>
          </w:divBdr>
          <w:divsChild>
            <w:div w:id="2088190831">
              <w:marLeft w:val="0"/>
              <w:marRight w:val="0"/>
              <w:marTop w:val="0"/>
              <w:marBottom w:val="75"/>
              <w:divBdr>
                <w:top w:val="none" w:sz="0" w:space="0" w:color="auto"/>
                <w:left w:val="none" w:sz="0" w:space="0" w:color="auto"/>
                <w:bottom w:val="none" w:sz="0" w:space="0" w:color="auto"/>
                <w:right w:val="none" w:sz="0" w:space="0" w:color="auto"/>
              </w:divBdr>
            </w:div>
          </w:divsChild>
        </w:div>
        <w:div w:id="1243952502">
          <w:marLeft w:val="0"/>
          <w:marRight w:val="0"/>
          <w:marTop w:val="0"/>
          <w:marBottom w:val="0"/>
          <w:divBdr>
            <w:top w:val="none" w:sz="0" w:space="0" w:color="auto"/>
            <w:left w:val="none" w:sz="0" w:space="0" w:color="auto"/>
            <w:bottom w:val="none" w:sz="0" w:space="0" w:color="auto"/>
            <w:right w:val="none" w:sz="0" w:space="0" w:color="auto"/>
          </w:divBdr>
        </w:div>
      </w:divsChild>
    </w:div>
    <w:div w:id="416093114">
      <w:bodyDiv w:val="1"/>
      <w:marLeft w:val="0"/>
      <w:marRight w:val="0"/>
      <w:marTop w:val="0"/>
      <w:marBottom w:val="0"/>
      <w:divBdr>
        <w:top w:val="none" w:sz="0" w:space="0" w:color="auto"/>
        <w:left w:val="none" w:sz="0" w:space="0" w:color="auto"/>
        <w:bottom w:val="none" w:sz="0" w:space="0" w:color="auto"/>
        <w:right w:val="none" w:sz="0" w:space="0" w:color="auto"/>
      </w:divBdr>
      <w:divsChild>
        <w:div w:id="740568431">
          <w:marLeft w:val="547"/>
          <w:marRight w:val="0"/>
          <w:marTop w:val="115"/>
          <w:marBottom w:val="0"/>
          <w:divBdr>
            <w:top w:val="none" w:sz="0" w:space="0" w:color="auto"/>
            <w:left w:val="none" w:sz="0" w:space="0" w:color="auto"/>
            <w:bottom w:val="none" w:sz="0" w:space="0" w:color="auto"/>
            <w:right w:val="none" w:sz="0" w:space="0" w:color="auto"/>
          </w:divBdr>
        </w:div>
        <w:div w:id="1076827502">
          <w:marLeft w:val="547"/>
          <w:marRight w:val="0"/>
          <w:marTop w:val="115"/>
          <w:marBottom w:val="0"/>
          <w:divBdr>
            <w:top w:val="none" w:sz="0" w:space="0" w:color="auto"/>
            <w:left w:val="none" w:sz="0" w:space="0" w:color="auto"/>
            <w:bottom w:val="none" w:sz="0" w:space="0" w:color="auto"/>
            <w:right w:val="none" w:sz="0" w:space="0" w:color="auto"/>
          </w:divBdr>
        </w:div>
        <w:div w:id="1107240758">
          <w:marLeft w:val="547"/>
          <w:marRight w:val="0"/>
          <w:marTop w:val="115"/>
          <w:marBottom w:val="0"/>
          <w:divBdr>
            <w:top w:val="none" w:sz="0" w:space="0" w:color="auto"/>
            <w:left w:val="none" w:sz="0" w:space="0" w:color="auto"/>
            <w:bottom w:val="none" w:sz="0" w:space="0" w:color="auto"/>
            <w:right w:val="none" w:sz="0" w:space="0" w:color="auto"/>
          </w:divBdr>
        </w:div>
        <w:div w:id="1142818082">
          <w:marLeft w:val="547"/>
          <w:marRight w:val="0"/>
          <w:marTop w:val="115"/>
          <w:marBottom w:val="0"/>
          <w:divBdr>
            <w:top w:val="none" w:sz="0" w:space="0" w:color="auto"/>
            <w:left w:val="none" w:sz="0" w:space="0" w:color="auto"/>
            <w:bottom w:val="none" w:sz="0" w:space="0" w:color="auto"/>
            <w:right w:val="none" w:sz="0" w:space="0" w:color="auto"/>
          </w:divBdr>
        </w:div>
        <w:div w:id="1156916347">
          <w:marLeft w:val="547"/>
          <w:marRight w:val="0"/>
          <w:marTop w:val="115"/>
          <w:marBottom w:val="0"/>
          <w:divBdr>
            <w:top w:val="none" w:sz="0" w:space="0" w:color="auto"/>
            <w:left w:val="none" w:sz="0" w:space="0" w:color="auto"/>
            <w:bottom w:val="none" w:sz="0" w:space="0" w:color="auto"/>
            <w:right w:val="none" w:sz="0" w:space="0" w:color="auto"/>
          </w:divBdr>
        </w:div>
        <w:div w:id="1428236829">
          <w:marLeft w:val="547"/>
          <w:marRight w:val="0"/>
          <w:marTop w:val="115"/>
          <w:marBottom w:val="0"/>
          <w:divBdr>
            <w:top w:val="none" w:sz="0" w:space="0" w:color="auto"/>
            <w:left w:val="none" w:sz="0" w:space="0" w:color="auto"/>
            <w:bottom w:val="none" w:sz="0" w:space="0" w:color="auto"/>
            <w:right w:val="none" w:sz="0" w:space="0" w:color="auto"/>
          </w:divBdr>
        </w:div>
      </w:divsChild>
    </w:div>
    <w:div w:id="417605055">
      <w:bodyDiv w:val="1"/>
      <w:marLeft w:val="0"/>
      <w:marRight w:val="0"/>
      <w:marTop w:val="0"/>
      <w:marBottom w:val="0"/>
      <w:divBdr>
        <w:top w:val="none" w:sz="0" w:space="0" w:color="auto"/>
        <w:left w:val="none" w:sz="0" w:space="0" w:color="auto"/>
        <w:bottom w:val="none" w:sz="0" w:space="0" w:color="auto"/>
        <w:right w:val="none" w:sz="0" w:space="0" w:color="auto"/>
      </w:divBdr>
    </w:div>
    <w:div w:id="445734936">
      <w:bodyDiv w:val="1"/>
      <w:marLeft w:val="0"/>
      <w:marRight w:val="0"/>
      <w:marTop w:val="0"/>
      <w:marBottom w:val="0"/>
      <w:divBdr>
        <w:top w:val="none" w:sz="0" w:space="0" w:color="auto"/>
        <w:left w:val="none" w:sz="0" w:space="0" w:color="auto"/>
        <w:bottom w:val="none" w:sz="0" w:space="0" w:color="auto"/>
        <w:right w:val="none" w:sz="0" w:space="0" w:color="auto"/>
      </w:divBdr>
    </w:div>
    <w:div w:id="456802886">
      <w:bodyDiv w:val="1"/>
      <w:marLeft w:val="0"/>
      <w:marRight w:val="0"/>
      <w:marTop w:val="0"/>
      <w:marBottom w:val="0"/>
      <w:divBdr>
        <w:top w:val="none" w:sz="0" w:space="0" w:color="auto"/>
        <w:left w:val="none" w:sz="0" w:space="0" w:color="auto"/>
        <w:bottom w:val="none" w:sz="0" w:space="0" w:color="auto"/>
        <w:right w:val="none" w:sz="0" w:space="0" w:color="auto"/>
      </w:divBdr>
    </w:div>
    <w:div w:id="460267251">
      <w:bodyDiv w:val="1"/>
      <w:marLeft w:val="0"/>
      <w:marRight w:val="0"/>
      <w:marTop w:val="0"/>
      <w:marBottom w:val="0"/>
      <w:divBdr>
        <w:top w:val="none" w:sz="0" w:space="0" w:color="auto"/>
        <w:left w:val="none" w:sz="0" w:space="0" w:color="auto"/>
        <w:bottom w:val="none" w:sz="0" w:space="0" w:color="auto"/>
        <w:right w:val="none" w:sz="0" w:space="0" w:color="auto"/>
      </w:divBdr>
    </w:div>
    <w:div w:id="464542693">
      <w:bodyDiv w:val="1"/>
      <w:marLeft w:val="0"/>
      <w:marRight w:val="0"/>
      <w:marTop w:val="0"/>
      <w:marBottom w:val="0"/>
      <w:divBdr>
        <w:top w:val="none" w:sz="0" w:space="0" w:color="auto"/>
        <w:left w:val="none" w:sz="0" w:space="0" w:color="auto"/>
        <w:bottom w:val="none" w:sz="0" w:space="0" w:color="auto"/>
        <w:right w:val="none" w:sz="0" w:space="0" w:color="auto"/>
      </w:divBdr>
    </w:div>
    <w:div w:id="466557699">
      <w:bodyDiv w:val="1"/>
      <w:marLeft w:val="0"/>
      <w:marRight w:val="0"/>
      <w:marTop w:val="0"/>
      <w:marBottom w:val="0"/>
      <w:divBdr>
        <w:top w:val="none" w:sz="0" w:space="0" w:color="auto"/>
        <w:left w:val="none" w:sz="0" w:space="0" w:color="auto"/>
        <w:bottom w:val="none" w:sz="0" w:space="0" w:color="auto"/>
        <w:right w:val="none" w:sz="0" w:space="0" w:color="auto"/>
      </w:divBdr>
    </w:div>
    <w:div w:id="473764815">
      <w:bodyDiv w:val="1"/>
      <w:marLeft w:val="0"/>
      <w:marRight w:val="0"/>
      <w:marTop w:val="0"/>
      <w:marBottom w:val="0"/>
      <w:divBdr>
        <w:top w:val="none" w:sz="0" w:space="0" w:color="auto"/>
        <w:left w:val="none" w:sz="0" w:space="0" w:color="auto"/>
        <w:bottom w:val="none" w:sz="0" w:space="0" w:color="auto"/>
        <w:right w:val="none" w:sz="0" w:space="0" w:color="auto"/>
      </w:divBdr>
      <w:divsChild>
        <w:div w:id="833759464">
          <w:marLeft w:val="547"/>
          <w:marRight w:val="0"/>
          <w:marTop w:val="115"/>
          <w:marBottom w:val="0"/>
          <w:divBdr>
            <w:top w:val="none" w:sz="0" w:space="0" w:color="auto"/>
            <w:left w:val="none" w:sz="0" w:space="0" w:color="auto"/>
            <w:bottom w:val="none" w:sz="0" w:space="0" w:color="auto"/>
            <w:right w:val="none" w:sz="0" w:space="0" w:color="auto"/>
          </w:divBdr>
        </w:div>
        <w:div w:id="2030914466">
          <w:marLeft w:val="547"/>
          <w:marRight w:val="0"/>
          <w:marTop w:val="115"/>
          <w:marBottom w:val="0"/>
          <w:divBdr>
            <w:top w:val="none" w:sz="0" w:space="0" w:color="auto"/>
            <w:left w:val="none" w:sz="0" w:space="0" w:color="auto"/>
            <w:bottom w:val="none" w:sz="0" w:space="0" w:color="auto"/>
            <w:right w:val="none" w:sz="0" w:space="0" w:color="auto"/>
          </w:divBdr>
        </w:div>
      </w:divsChild>
    </w:div>
    <w:div w:id="478964925">
      <w:bodyDiv w:val="1"/>
      <w:marLeft w:val="0"/>
      <w:marRight w:val="0"/>
      <w:marTop w:val="0"/>
      <w:marBottom w:val="0"/>
      <w:divBdr>
        <w:top w:val="none" w:sz="0" w:space="0" w:color="auto"/>
        <w:left w:val="none" w:sz="0" w:space="0" w:color="auto"/>
        <w:bottom w:val="none" w:sz="0" w:space="0" w:color="auto"/>
        <w:right w:val="none" w:sz="0" w:space="0" w:color="auto"/>
      </w:divBdr>
    </w:div>
    <w:div w:id="481850896">
      <w:bodyDiv w:val="1"/>
      <w:marLeft w:val="0"/>
      <w:marRight w:val="0"/>
      <w:marTop w:val="0"/>
      <w:marBottom w:val="0"/>
      <w:divBdr>
        <w:top w:val="none" w:sz="0" w:space="0" w:color="auto"/>
        <w:left w:val="none" w:sz="0" w:space="0" w:color="auto"/>
        <w:bottom w:val="none" w:sz="0" w:space="0" w:color="auto"/>
        <w:right w:val="none" w:sz="0" w:space="0" w:color="auto"/>
      </w:divBdr>
    </w:div>
    <w:div w:id="486088917">
      <w:bodyDiv w:val="1"/>
      <w:marLeft w:val="0"/>
      <w:marRight w:val="0"/>
      <w:marTop w:val="0"/>
      <w:marBottom w:val="0"/>
      <w:divBdr>
        <w:top w:val="none" w:sz="0" w:space="0" w:color="auto"/>
        <w:left w:val="none" w:sz="0" w:space="0" w:color="auto"/>
        <w:bottom w:val="none" w:sz="0" w:space="0" w:color="auto"/>
        <w:right w:val="none" w:sz="0" w:space="0" w:color="auto"/>
      </w:divBdr>
    </w:div>
    <w:div w:id="489298698">
      <w:bodyDiv w:val="1"/>
      <w:marLeft w:val="0"/>
      <w:marRight w:val="0"/>
      <w:marTop w:val="0"/>
      <w:marBottom w:val="0"/>
      <w:divBdr>
        <w:top w:val="none" w:sz="0" w:space="0" w:color="auto"/>
        <w:left w:val="none" w:sz="0" w:space="0" w:color="auto"/>
        <w:bottom w:val="none" w:sz="0" w:space="0" w:color="auto"/>
        <w:right w:val="none" w:sz="0" w:space="0" w:color="auto"/>
      </w:divBdr>
    </w:div>
    <w:div w:id="493421768">
      <w:bodyDiv w:val="1"/>
      <w:marLeft w:val="0"/>
      <w:marRight w:val="0"/>
      <w:marTop w:val="0"/>
      <w:marBottom w:val="0"/>
      <w:divBdr>
        <w:top w:val="none" w:sz="0" w:space="0" w:color="auto"/>
        <w:left w:val="none" w:sz="0" w:space="0" w:color="auto"/>
        <w:bottom w:val="none" w:sz="0" w:space="0" w:color="auto"/>
        <w:right w:val="none" w:sz="0" w:space="0" w:color="auto"/>
      </w:divBdr>
      <w:divsChild>
        <w:div w:id="904490281">
          <w:marLeft w:val="547"/>
          <w:marRight w:val="0"/>
          <w:marTop w:val="115"/>
          <w:marBottom w:val="0"/>
          <w:divBdr>
            <w:top w:val="none" w:sz="0" w:space="0" w:color="auto"/>
            <w:left w:val="none" w:sz="0" w:space="0" w:color="auto"/>
            <w:bottom w:val="none" w:sz="0" w:space="0" w:color="auto"/>
            <w:right w:val="none" w:sz="0" w:space="0" w:color="auto"/>
          </w:divBdr>
        </w:div>
        <w:div w:id="1069231683">
          <w:marLeft w:val="547"/>
          <w:marRight w:val="0"/>
          <w:marTop w:val="115"/>
          <w:marBottom w:val="0"/>
          <w:divBdr>
            <w:top w:val="none" w:sz="0" w:space="0" w:color="auto"/>
            <w:left w:val="none" w:sz="0" w:space="0" w:color="auto"/>
            <w:bottom w:val="none" w:sz="0" w:space="0" w:color="auto"/>
            <w:right w:val="none" w:sz="0" w:space="0" w:color="auto"/>
          </w:divBdr>
        </w:div>
        <w:div w:id="1845126065">
          <w:marLeft w:val="547"/>
          <w:marRight w:val="0"/>
          <w:marTop w:val="115"/>
          <w:marBottom w:val="0"/>
          <w:divBdr>
            <w:top w:val="none" w:sz="0" w:space="0" w:color="auto"/>
            <w:left w:val="none" w:sz="0" w:space="0" w:color="auto"/>
            <w:bottom w:val="none" w:sz="0" w:space="0" w:color="auto"/>
            <w:right w:val="none" w:sz="0" w:space="0" w:color="auto"/>
          </w:divBdr>
        </w:div>
        <w:div w:id="1857311202">
          <w:marLeft w:val="547"/>
          <w:marRight w:val="0"/>
          <w:marTop w:val="115"/>
          <w:marBottom w:val="0"/>
          <w:divBdr>
            <w:top w:val="none" w:sz="0" w:space="0" w:color="auto"/>
            <w:left w:val="none" w:sz="0" w:space="0" w:color="auto"/>
            <w:bottom w:val="none" w:sz="0" w:space="0" w:color="auto"/>
            <w:right w:val="none" w:sz="0" w:space="0" w:color="auto"/>
          </w:divBdr>
        </w:div>
        <w:div w:id="1978683502">
          <w:marLeft w:val="547"/>
          <w:marRight w:val="0"/>
          <w:marTop w:val="115"/>
          <w:marBottom w:val="0"/>
          <w:divBdr>
            <w:top w:val="none" w:sz="0" w:space="0" w:color="auto"/>
            <w:left w:val="none" w:sz="0" w:space="0" w:color="auto"/>
            <w:bottom w:val="none" w:sz="0" w:space="0" w:color="auto"/>
            <w:right w:val="none" w:sz="0" w:space="0" w:color="auto"/>
          </w:divBdr>
        </w:div>
        <w:div w:id="2014337996">
          <w:marLeft w:val="547"/>
          <w:marRight w:val="0"/>
          <w:marTop w:val="115"/>
          <w:marBottom w:val="0"/>
          <w:divBdr>
            <w:top w:val="none" w:sz="0" w:space="0" w:color="auto"/>
            <w:left w:val="none" w:sz="0" w:space="0" w:color="auto"/>
            <w:bottom w:val="none" w:sz="0" w:space="0" w:color="auto"/>
            <w:right w:val="none" w:sz="0" w:space="0" w:color="auto"/>
          </w:divBdr>
        </w:div>
        <w:div w:id="2103333291">
          <w:marLeft w:val="547"/>
          <w:marRight w:val="0"/>
          <w:marTop w:val="115"/>
          <w:marBottom w:val="0"/>
          <w:divBdr>
            <w:top w:val="none" w:sz="0" w:space="0" w:color="auto"/>
            <w:left w:val="none" w:sz="0" w:space="0" w:color="auto"/>
            <w:bottom w:val="none" w:sz="0" w:space="0" w:color="auto"/>
            <w:right w:val="none" w:sz="0" w:space="0" w:color="auto"/>
          </w:divBdr>
        </w:div>
      </w:divsChild>
    </w:div>
    <w:div w:id="499665686">
      <w:bodyDiv w:val="1"/>
      <w:marLeft w:val="0"/>
      <w:marRight w:val="0"/>
      <w:marTop w:val="0"/>
      <w:marBottom w:val="0"/>
      <w:divBdr>
        <w:top w:val="none" w:sz="0" w:space="0" w:color="auto"/>
        <w:left w:val="none" w:sz="0" w:space="0" w:color="auto"/>
        <w:bottom w:val="none" w:sz="0" w:space="0" w:color="auto"/>
        <w:right w:val="none" w:sz="0" w:space="0" w:color="auto"/>
      </w:divBdr>
    </w:div>
    <w:div w:id="506477753">
      <w:bodyDiv w:val="1"/>
      <w:marLeft w:val="0"/>
      <w:marRight w:val="0"/>
      <w:marTop w:val="0"/>
      <w:marBottom w:val="0"/>
      <w:divBdr>
        <w:top w:val="none" w:sz="0" w:space="0" w:color="auto"/>
        <w:left w:val="none" w:sz="0" w:space="0" w:color="auto"/>
        <w:bottom w:val="none" w:sz="0" w:space="0" w:color="auto"/>
        <w:right w:val="none" w:sz="0" w:space="0" w:color="auto"/>
      </w:divBdr>
    </w:div>
    <w:div w:id="522673877">
      <w:bodyDiv w:val="1"/>
      <w:marLeft w:val="0"/>
      <w:marRight w:val="0"/>
      <w:marTop w:val="0"/>
      <w:marBottom w:val="0"/>
      <w:divBdr>
        <w:top w:val="none" w:sz="0" w:space="0" w:color="auto"/>
        <w:left w:val="none" w:sz="0" w:space="0" w:color="auto"/>
        <w:bottom w:val="none" w:sz="0" w:space="0" w:color="auto"/>
        <w:right w:val="none" w:sz="0" w:space="0" w:color="auto"/>
      </w:divBdr>
    </w:div>
    <w:div w:id="523444376">
      <w:bodyDiv w:val="1"/>
      <w:marLeft w:val="0"/>
      <w:marRight w:val="0"/>
      <w:marTop w:val="0"/>
      <w:marBottom w:val="0"/>
      <w:divBdr>
        <w:top w:val="none" w:sz="0" w:space="0" w:color="auto"/>
        <w:left w:val="none" w:sz="0" w:space="0" w:color="auto"/>
        <w:bottom w:val="none" w:sz="0" w:space="0" w:color="auto"/>
        <w:right w:val="none" w:sz="0" w:space="0" w:color="auto"/>
      </w:divBdr>
    </w:div>
    <w:div w:id="526673929">
      <w:bodyDiv w:val="1"/>
      <w:marLeft w:val="0"/>
      <w:marRight w:val="0"/>
      <w:marTop w:val="0"/>
      <w:marBottom w:val="0"/>
      <w:divBdr>
        <w:top w:val="none" w:sz="0" w:space="0" w:color="auto"/>
        <w:left w:val="none" w:sz="0" w:space="0" w:color="auto"/>
        <w:bottom w:val="none" w:sz="0" w:space="0" w:color="auto"/>
        <w:right w:val="none" w:sz="0" w:space="0" w:color="auto"/>
      </w:divBdr>
    </w:div>
    <w:div w:id="534660062">
      <w:bodyDiv w:val="1"/>
      <w:marLeft w:val="0"/>
      <w:marRight w:val="0"/>
      <w:marTop w:val="0"/>
      <w:marBottom w:val="0"/>
      <w:divBdr>
        <w:top w:val="none" w:sz="0" w:space="0" w:color="auto"/>
        <w:left w:val="none" w:sz="0" w:space="0" w:color="auto"/>
        <w:bottom w:val="none" w:sz="0" w:space="0" w:color="auto"/>
        <w:right w:val="none" w:sz="0" w:space="0" w:color="auto"/>
      </w:divBdr>
    </w:div>
    <w:div w:id="553199064">
      <w:bodyDiv w:val="1"/>
      <w:marLeft w:val="0"/>
      <w:marRight w:val="0"/>
      <w:marTop w:val="0"/>
      <w:marBottom w:val="0"/>
      <w:divBdr>
        <w:top w:val="none" w:sz="0" w:space="0" w:color="auto"/>
        <w:left w:val="none" w:sz="0" w:space="0" w:color="auto"/>
        <w:bottom w:val="none" w:sz="0" w:space="0" w:color="auto"/>
        <w:right w:val="none" w:sz="0" w:space="0" w:color="auto"/>
      </w:divBdr>
    </w:div>
    <w:div w:id="572472587">
      <w:bodyDiv w:val="1"/>
      <w:marLeft w:val="0"/>
      <w:marRight w:val="0"/>
      <w:marTop w:val="0"/>
      <w:marBottom w:val="0"/>
      <w:divBdr>
        <w:top w:val="none" w:sz="0" w:space="0" w:color="auto"/>
        <w:left w:val="none" w:sz="0" w:space="0" w:color="auto"/>
        <w:bottom w:val="none" w:sz="0" w:space="0" w:color="auto"/>
        <w:right w:val="none" w:sz="0" w:space="0" w:color="auto"/>
      </w:divBdr>
    </w:div>
    <w:div w:id="577715623">
      <w:bodyDiv w:val="1"/>
      <w:marLeft w:val="0"/>
      <w:marRight w:val="0"/>
      <w:marTop w:val="0"/>
      <w:marBottom w:val="0"/>
      <w:divBdr>
        <w:top w:val="none" w:sz="0" w:space="0" w:color="auto"/>
        <w:left w:val="none" w:sz="0" w:space="0" w:color="auto"/>
        <w:bottom w:val="none" w:sz="0" w:space="0" w:color="auto"/>
        <w:right w:val="none" w:sz="0" w:space="0" w:color="auto"/>
      </w:divBdr>
      <w:divsChild>
        <w:div w:id="531118386">
          <w:marLeft w:val="547"/>
          <w:marRight w:val="0"/>
          <w:marTop w:val="115"/>
          <w:marBottom w:val="0"/>
          <w:divBdr>
            <w:top w:val="none" w:sz="0" w:space="0" w:color="auto"/>
            <w:left w:val="none" w:sz="0" w:space="0" w:color="auto"/>
            <w:bottom w:val="none" w:sz="0" w:space="0" w:color="auto"/>
            <w:right w:val="none" w:sz="0" w:space="0" w:color="auto"/>
          </w:divBdr>
        </w:div>
        <w:div w:id="681393855">
          <w:marLeft w:val="547"/>
          <w:marRight w:val="0"/>
          <w:marTop w:val="115"/>
          <w:marBottom w:val="0"/>
          <w:divBdr>
            <w:top w:val="none" w:sz="0" w:space="0" w:color="auto"/>
            <w:left w:val="none" w:sz="0" w:space="0" w:color="auto"/>
            <w:bottom w:val="none" w:sz="0" w:space="0" w:color="auto"/>
            <w:right w:val="none" w:sz="0" w:space="0" w:color="auto"/>
          </w:divBdr>
        </w:div>
        <w:div w:id="970793207">
          <w:marLeft w:val="547"/>
          <w:marRight w:val="0"/>
          <w:marTop w:val="115"/>
          <w:marBottom w:val="0"/>
          <w:divBdr>
            <w:top w:val="none" w:sz="0" w:space="0" w:color="auto"/>
            <w:left w:val="none" w:sz="0" w:space="0" w:color="auto"/>
            <w:bottom w:val="none" w:sz="0" w:space="0" w:color="auto"/>
            <w:right w:val="none" w:sz="0" w:space="0" w:color="auto"/>
          </w:divBdr>
        </w:div>
        <w:div w:id="1343823965">
          <w:marLeft w:val="547"/>
          <w:marRight w:val="0"/>
          <w:marTop w:val="115"/>
          <w:marBottom w:val="0"/>
          <w:divBdr>
            <w:top w:val="none" w:sz="0" w:space="0" w:color="auto"/>
            <w:left w:val="none" w:sz="0" w:space="0" w:color="auto"/>
            <w:bottom w:val="none" w:sz="0" w:space="0" w:color="auto"/>
            <w:right w:val="none" w:sz="0" w:space="0" w:color="auto"/>
          </w:divBdr>
        </w:div>
        <w:div w:id="1422798138">
          <w:marLeft w:val="547"/>
          <w:marRight w:val="0"/>
          <w:marTop w:val="115"/>
          <w:marBottom w:val="0"/>
          <w:divBdr>
            <w:top w:val="none" w:sz="0" w:space="0" w:color="auto"/>
            <w:left w:val="none" w:sz="0" w:space="0" w:color="auto"/>
            <w:bottom w:val="none" w:sz="0" w:space="0" w:color="auto"/>
            <w:right w:val="none" w:sz="0" w:space="0" w:color="auto"/>
          </w:divBdr>
        </w:div>
        <w:div w:id="1952085920">
          <w:marLeft w:val="547"/>
          <w:marRight w:val="0"/>
          <w:marTop w:val="115"/>
          <w:marBottom w:val="0"/>
          <w:divBdr>
            <w:top w:val="none" w:sz="0" w:space="0" w:color="auto"/>
            <w:left w:val="none" w:sz="0" w:space="0" w:color="auto"/>
            <w:bottom w:val="none" w:sz="0" w:space="0" w:color="auto"/>
            <w:right w:val="none" w:sz="0" w:space="0" w:color="auto"/>
          </w:divBdr>
        </w:div>
      </w:divsChild>
    </w:div>
    <w:div w:id="593052125">
      <w:bodyDiv w:val="1"/>
      <w:marLeft w:val="0"/>
      <w:marRight w:val="0"/>
      <w:marTop w:val="0"/>
      <w:marBottom w:val="0"/>
      <w:divBdr>
        <w:top w:val="none" w:sz="0" w:space="0" w:color="auto"/>
        <w:left w:val="none" w:sz="0" w:space="0" w:color="auto"/>
        <w:bottom w:val="none" w:sz="0" w:space="0" w:color="auto"/>
        <w:right w:val="none" w:sz="0" w:space="0" w:color="auto"/>
      </w:divBdr>
    </w:div>
    <w:div w:id="595358287">
      <w:bodyDiv w:val="1"/>
      <w:marLeft w:val="0"/>
      <w:marRight w:val="0"/>
      <w:marTop w:val="0"/>
      <w:marBottom w:val="0"/>
      <w:divBdr>
        <w:top w:val="none" w:sz="0" w:space="0" w:color="auto"/>
        <w:left w:val="none" w:sz="0" w:space="0" w:color="auto"/>
        <w:bottom w:val="none" w:sz="0" w:space="0" w:color="auto"/>
        <w:right w:val="none" w:sz="0" w:space="0" w:color="auto"/>
      </w:divBdr>
    </w:div>
    <w:div w:id="614554448">
      <w:bodyDiv w:val="1"/>
      <w:marLeft w:val="0"/>
      <w:marRight w:val="0"/>
      <w:marTop w:val="0"/>
      <w:marBottom w:val="0"/>
      <w:divBdr>
        <w:top w:val="none" w:sz="0" w:space="0" w:color="auto"/>
        <w:left w:val="none" w:sz="0" w:space="0" w:color="auto"/>
        <w:bottom w:val="none" w:sz="0" w:space="0" w:color="auto"/>
        <w:right w:val="none" w:sz="0" w:space="0" w:color="auto"/>
      </w:divBdr>
    </w:div>
    <w:div w:id="626739278">
      <w:bodyDiv w:val="1"/>
      <w:marLeft w:val="0"/>
      <w:marRight w:val="0"/>
      <w:marTop w:val="0"/>
      <w:marBottom w:val="0"/>
      <w:divBdr>
        <w:top w:val="none" w:sz="0" w:space="0" w:color="auto"/>
        <w:left w:val="none" w:sz="0" w:space="0" w:color="auto"/>
        <w:bottom w:val="none" w:sz="0" w:space="0" w:color="auto"/>
        <w:right w:val="none" w:sz="0" w:space="0" w:color="auto"/>
      </w:divBdr>
    </w:div>
    <w:div w:id="627248250">
      <w:bodyDiv w:val="1"/>
      <w:marLeft w:val="0"/>
      <w:marRight w:val="0"/>
      <w:marTop w:val="0"/>
      <w:marBottom w:val="0"/>
      <w:divBdr>
        <w:top w:val="none" w:sz="0" w:space="0" w:color="auto"/>
        <w:left w:val="none" w:sz="0" w:space="0" w:color="auto"/>
        <w:bottom w:val="none" w:sz="0" w:space="0" w:color="auto"/>
        <w:right w:val="none" w:sz="0" w:space="0" w:color="auto"/>
      </w:divBdr>
    </w:div>
    <w:div w:id="631636803">
      <w:bodyDiv w:val="1"/>
      <w:marLeft w:val="0"/>
      <w:marRight w:val="0"/>
      <w:marTop w:val="0"/>
      <w:marBottom w:val="0"/>
      <w:divBdr>
        <w:top w:val="none" w:sz="0" w:space="0" w:color="auto"/>
        <w:left w:val="none" w:sz="0" w:space="0" w:color="auto"/>
        <w:bottom w:val="none" w:sz="0" w:space="0" w:color="auto"/>
        <w:right w:val="none" w:sz="0" w:space="0" w:color="auto"/>
      </w:divBdr>
    </w:div>
    <w:div w:id="634216063">
      <w:bodyDiv w:val="1"/>
      <w:marLeft w:val="0"/>
      <w:marRight w:val="0"/>
      <w:marTop w:val="0"/>
      <w:marBottom w:val="0"/>
      <w:divBdr>
        <w:top w:val="none" w:sz="0" w:space="0" w:color="auto"/>
        <w:left w:val="none" w:sz="0" w:space="0" w:color="auto"/>
        <w:bottom w:val="none" w:sz="0" w:space="0" w:color="auto"/>
        <w:right w:val="none" w:sz="0" w:space="0" w:color="auto"/>
      </w:divBdr>
    </w:div>
    <w:div w:id="638261900">
      <w:bodyDiv w:val="1"/>
      <w:marLeft w:val="0"/>
      <w:marRight w:val="0"/>
      <w:marTop w:val="0"/>
      <w:marBottom w:val="0"/>
      <w:divBdr>
        <w:top w:val="none" w:sz="0" w:space="0" w:color="auto"/>
        <w:left w:val="none" w:sz="0" w:space="0" w:color="auto"/>
        <w:bottom w:val="none" w:sz="0" w:space="0" w:color="auto"/>
        <w:right w:val="none" w:sz="0" w:space="0" w:color="auto"/>
      </w:divBdr>
    </w:div>
    <w:div w:id="645278538">
      <w:bodyDiv w:val="1"/>
      <w:marLeft w:val="0"/>
      <w:marRight w:val="0"/>
      <w:marTop w:val="0"/>
      <w:marBottom w:val="0"/>
      <w:divBdr>
        <w:top w:val="none" w:sz="0" w:space="0" w:color="auto"/>
        <w:left w:val="none" w:sz="0" w:space="0" w:color="auto"/>
        <w:bottom w:val="none" w:sz="0" w:space="0" w:color="auto"/>
        <w:right w:val="none" w:sz="0" w:space="0" w:color="auto"/>
      </w:divBdr>
    </w:div>
    <w:div w:id="650599223">
      <w:bodyDiv w:val="1"/>
      <w:marLeft w:val="0"/>
      <w:marRight w:val="0"/>
      <w:marTop w:val="0"/>
      <w:marBottom w:val="0"/>
      <w:divBdr>
        <w:top w:val="none" w:sz="0" w:space="0" w:color="auto"/>
        <w:left w:val="none" w:sz="0" w:space="0" w:color="auto"/>
        <w:bottom w:val="none" w:sz="0" w:space="0" w:color="auto"/>
        <w:right w:val="none" w:sz="0" w:space="0" w:color="auto"/>
      </w:divBdr>
      <w:divsChild>
        <w:div w:id="45682547">
          <w:marLeft w:val="547"/>
          <w:marRight w:val="0"/>
          <w:marTop w:val="96"/>
          <w:marBottom w:val="0"/>
          <w:divBdr>
            <w:top w:val="none" w:sz="0" w:space="0" w:color="auto"/>
            <w:left w:val="none" w:sz="0" w:space="0" w:color="auto"/>
            <w:bottom w:val="none" w:sz="0" w:space="0" w:color="auto"/>
            <w:right w:val="none" w:sz="0" w:space="0" w:color="auto"/>
          </w:divBdr>
        </w:div>
        <w:div w:id="169879854">
          <w:marLeft w:val="547"/>
          <w:marRight w:val="0"/>
          <w:marTop w:val="96"/>
          <w:marBottom w:val="0"/>
          <w:divBdr>
            <w:top w:val="none" w:sz="0" w:space="0" w:color="auto"/>
            <w:left w:val="none" w:sz="0" w:space="0" w:color="auto"/>
            <w:bottom w:val="none" w:sz="0" w:space="0" w:color="auto"/>
            <w:right w:val="none" w:sz="0" w:space="0" w:color="auto"/>
          </w:divBdr>
        </w:div>
        <w:div w:id="321349004">
          <w:marLeft w:val="547"/>
          <w:marRight w:val="0"/>
          <w:marTop w:val="96"/>
          <w:marBottom w:val="0"/>
          <w:divBdr>
            <w:top w:val="none" w:sz="0" w:space="0" w:color="auto"/>
            <w:left w:val="none" w:sz="0" w:space="0" w:color="auto"/>
            <w:bottom w:val="none" w:sz="0" w:space="0" w:color="auto"/>
            <w:right w:val="none" w:sz="0" w:space="0" w:color="auto"/>
          </w:divBdr>
        </w:div>
        <w:div w:id="391119726">
          <w:marLeft w:val="547"/>
          <w:marRight w:val="0"/>
          <w:marTop w:val="96"/>
          <w:marBottom w:val="0"/>
          <w:divBdr>
            <w:top w:val="none" w:sz="0" w:space="0" w:color="auto"/>
            <w:left w:val="none" w:sz="0" w:space="0" w:color="auto"/>
            <w:bottom w:val="none" w:sz="0" w:space="0" w:color="auto"/>
            <w:right w:val="none" w:sz="0" w:space="0" w:color="auto"/>
          </w:divBdr>
        </w:div>
        <w:div w:id="650476582">
          <w:marLeft w:val="547"/>
          <w:marRight w:val="0"/>
          <w:marTop w:val="96"/>
          <w:marBottom w:val="0"/>
          <w:divBdr>
            <w:top w:val="none" w:sz="0" w:space="0" w:color="auto"/>
            <w:left w:val="none" w:sz="0" w:space="0" w:color="auto"/>
            <w:bottom w:val="none" w:sz="0" w:space="0" w:color="auto"/>
            <w:right w:val="none" w:sz="0" w:space="0" w:color="auto"/>
          </w:divBdr>
        </w:div>
        <w:div w:id="848720970">
          <w:marLeft w:val="547"/>
          <w:marRight w:val="0"/>
          <w:marTop w:val="96"/>
          <w:marBottom w:val="0"/>
          <w:divBdr>
            <w:top w:val="none" w:sz="0" w:space="0" w:color="auto"/>
            <w:left w:val="none" w:sz="0" w:space="0" w:color="auto"/>
            <w:bottom w:val="none" w:sz="0" w:space="0" w:color="auto"/>
            <w:right w:val="none" w:sz="0" w:space="0" w:color="auto"/>
          </w:divBdr>
        </w:div>
        <w:div w:id="956721658">
          <w:marLeft w:val="547"/>
          <w:marRight w:val="0"/>
          <w:marTop w:val="96"/>
          <w:marBottom w:val="0"/>
          <w:divBdr>
            <w:top w:val="none" w:sz="0" w:space="0" w:color="auto"/>
            <w:left w:val="none" w:sz="0" w:space="0" w:color="auto"/>
            <w:bottom w:val="none" w:sz="0" w:space="0" w:color="auto"/>
            <w:right w:val="none" w:sz="0" w:space="0" w:color="auto"/>
          </w:divBdr>
        </w:div>
        <w:div w:id="979842521">
          <w:marLeft w:val="547"/>
          <w:marRight w:val="0"/>
          <w:marTop w:val="96"/>
          <w:marBottom w:val="0"/>
          <w:divBdr>
            <w:top w:val="none" w:sz="0" w:space="0" w:color="auto"/>
            <w:left w:val="none" w:sz="0" w:space="0" w:color="auto"/>
            <w:bottom w:val="none" w:sz="0" w:space="0" w:color="auto"/>
            <w:right w:val="none" w:sz="0" w:space="0" w:color="auto"/>
          </w:divBdr>
        </w:div>
        <w:div w:id="1038821322">
          <w:marLeft w:val="547"/>
          <w:marRight w:val="0"/>
          <w:marTop w:val="96"/>
          <w:marBottom w:val="0"/>
          <w:divBdr>
            <w:top w:val="none" w:sz="0" w:space="0" w:color="auto"/>
            <w:left w:val="none" w:sz="0" w:space="0" w:color="auto"/>
            <w:bottom w:val="none" w:sz="0" w:space="0" w:color="auto"/>
            <w:right w:val="none" w:sz="0" w:space="0" w:color="auto"/>
          </w:divBdr>
        </w:div>
        <w:div w:id="1357148747">
          <w:marLeft w:val="547"/>
          <w:marRight w:val="0"/>
          <w:marTop w:val="96"/>
          <w:marBottom w:val="0"/>
          <w:divBdr>
            <w:top w:val="none" w:sz="0" w:space="0" w:color="auto"/>
            <w:left w:val="none" w:sz="0" w:space="0" w:color="auto"/>
            <w:bottom w:val="none" w:sz="0" w:space="0" w:color="auto"/>
            <w:right w:val="none" w:sz="0" w:space="0" w:color="auto"/>
          </w:divBdr>
        </w:div>
        <w:div w:id="1830948815">
          <w:marLeft w:val="547"/>
          <w:marRight w:val="0"/>
          <w:marTop w:val="96"/>
          <w:marBottom w:val="0"/>
          <w:divBdr>
            <w:top w:val="none" w:sz="0" w:space="0" w:color="auto"/>
            <w:left w:val="none" w:sz="0" w:space="0" w:color="auto"/>
            <w:bottom w:val="none" w:sz="0" w:space="0" w:color="auto"/>
            <w:right w:val="none" w:sz="0" w:space="0" w:color="auto"/>
          </w:divBdr>
        </w:div>
        <w:div w:id="1928028661">
          <w:marLeft w:val="547"/>
          <w:marRight w:val="0"/>
          <w:marTop w:val="96"/>
          <w:marBottom w:val="0"/>
          <w:divBdr>
            <w:top w:val="none" w:sz="0" w:space="0" w:color="auto"/>
            <w:left w:val="none" w:sz="0" w:space="0" w:color="auto"/>
            <w:bottom w:val="none" w:sz="0" w:space="0" w:color="auto"/>
            <w:right w:val="none" w:sz="0" w:space="0" w:color="auto"/>
          </w:divBdr>
        </w:div>
      </w:divsChild>
    </w:div>
    <w:div w:id="653335012">
      <w:bodyDiv w:val="1"/>
      <w:marLeft w:val="0"/>
      <w:marRight w:val="0"/>
      <w:marTop w:val="0"/>
      <w:marBottom w:val="0"/>
      <w:divBdr>
        <w:top w:val="none" w:sz="0" w:space="0" w:color="auto"/>
        <w:left w:val="none" w:sz="0" w:space="0" w:color="auto"/>
        <w:bottom w:val="none" w:sz="0" w:space="0" w:color="auto"/>
        <w:right w:val="none" w:sz="0" w:space="0" w:color="auto"/>
      </w:divBdr>
    </w:div>
    <w:div w:id="659580709">
      <w:bodyDiv w:val="1"/>
      <w:marLeft w:val="0"/>
      <w:marRight w:val="0"/>
      <w:marTop w:val="0"/>
      <w:marBottom w:val="0"/>
      <w:divBdr>
        <w:top w:val="none" w:sz="0" w:space="0" w:color="auto"/>
        <w:left w:val="none" w:sz="0" w:space="0" w:color="auto"/>
        <w:bottom w:val="none" w:sz="0" w:space="0" w:color="auto"/>
        <w:right w:val="none" w:sz="0" w:space="0" w:color="auto"/>
      </w:divBdr>
    </w:div>
    <w:div w:id="660234815">
      <w:bodyDiv w:val="1"/>
      <w:marLeft w:val="0"/>
      <w:marRight w:val="0"/>
      <w:marTop w:val="0"/>
      <w:marBottom w:val="0"/>
      <w:divBdr>
        <w:top w:val="none" w:sz="0" w:space="0" w:color="auto"/>
        <w:left w:val="none" w:sz="0" w:space="0" w:color="auto"/>
        <w:bottom w:val="none" w:sz="0" w:space="0" w:color="auto"/>
        <w:right w:val="none" w:sz="0" w:space="0" w:color="auto"/>
      </w:divBdr>
      <w:divsChild>
        <w:div w:id="48380966">
          <w:marLeft w:val="0"/>
          <w:marRight w:val="0"/>
          <w:marTop w:val="0"/>
          <w:marBottom w:val="0"/>
          <w:divBdr>
            <w:top w:val="none" w:sz="0" w:space="0" w:color="auto"/>
            <w:left w:val="none" w:sz="0" w:space="0" w:color="auto"/>
            <w:bottom w:val="none" w:sz="0" w:space="0" w:color="auto"/>
            <w:right w:val="none" w:sz="0" w:space="0" w:color="auto"/>
          </w:divBdr>
          <w:divsChild>
            <w:div w:id="125890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06677">
      <w:bodyDiv w:val="1"/>
      <w:marLeft w:val="0"/>
      <w:marRight w:val="0"/>
      <w:marTop w:val="0"/>
      <w:marBottom w:val="0"/>
      <w:divBdr>
        <w:top w:val="none" w:sz="0" w:space="0" w:color="auto"/>
        <w:left w:val="none" w:sz="0" w:space="0" w:color="auto"/>
        <w:bottom w:val="none" w:sz="0" w:space="0" w:color="auto"/>
        <w:right w:val="none" w:sz="0" w:space="0" w:color="auto"/>
      </w:divBdr>
    </w:div>
    <w:div w:id="662976422">
      <w:bodyDiv w:val="1"/>
      <w:marLeft w:val="0"/>
      <w:marRight w:val="0"/>
      <w:marTop w:val="0"/>
      <w:marBottom w:val="0"/>
      <w:divBdr>
        <w:top w:val="none" w:sz="0" w:space="0" w:color="auto"/>
        <w:left w:val="none" w:sz="0" w:space="0" w:color="auto"/>
        <w:bottom w:val="none" w:sz="0" w:space="0" w:color="auto"/>
        <w:right w:val="none" w:sz="0" w:space="0" w:color="auto"/>
      </w:divBdr>
    </w:div>
    <w:div w:id="672683240">
      <w:bodyDiv w:val="1"/>
      <w:marLeft w:val="0"/>
      <w:marRight w:val="0"/>
      <w:marTop w:val="0"/>
      <w:marBottom w:val="0"/>
      <w:divBdr>
        <w:top w:val="none" w:sz="0" w:space="0" w:color="auto"/>
        <w:left w:val="none" w:sz="0" w:space="0" w:color="auto"/>
        <w:bottom w:val="none" w:sz="0" w:space="0" w:color="auto"/>
        <w:right w:val="none" w:sz="0" w:space="0" w:color="auto"/>
      </w:divBdr>
    </w:div>
    <w:div w:id="674307936">
      <w:bodyDiv w:val="1"/>
      <w:marLeft w:val="0"/>
      <w:marRight w:val="0"/>
      <w:marTop w:val="0"/>
      <w:marBottom w:val="0"/>
      <w:divBdr>
        <w:top w:val="none" w:sz="0" w:space="0" w:color="auto"/>
        <w:left w:val="none" w:sz="0" w:space="0" w:color="auto"/>
        <w:bottom w:val="none" w:sz="0" w:space="0" w:color="auto"/>
        <w:right w:val="none" w:sz="0" w:space="0" w:color="auto"/>
      </w:divBdr>
      <w:divsChild>
        <w:div w:id="1678533061">
          <w:marLeft w:val="547"/>
          <w:marRight w:val="0"/>
          <w:marTop w:val="115"/>
          <w:marBottom w:val="0"/>
          <w:divBdr>
            <w:top w:val="none" w:sz="0" w:space="0" w:color="auto"/>
            <w:left w:val="none" w:sz="0" w:space="0" w:color="auto"/>
            <w:bottom w:val="none" w:sz="0" w:space="0" w:color="auto"/>
            <w:right w:val="none" w:sz="0" w:space="0" w:color="auto"/>
          </w:divBdr>
        </w:div>
        <w:div w:id="1715543723">
          <w:marLeft w:val="547"/>
          <w:marRight w:val="0"/>
          <w:marTop w:val="115"/>
          <w:marBottom w:val="0"/>
          <w:divBdr>
            <w:top w:val="none" w:sz="0" w:space="0" w:color="auto"/>
            <w:left w:val="none" w:sz="0" w:space="0" w:color="auto"/>
            <w:bottom w:val="none" w:sz="0" w:space="0" w:color="auto"/>
            <w:right w:val="none" w:sz="0" w:space="0" w:color="auto"/>
          </w:divBdr>
        </w:div>
      </w:divsChild>
    </w:div>
    <w:div w:id="686979507">
      <w:bodyDiv w:val="1"/>
      <w:marLeft w:val="0"/>
      <w:marRight w:val="0"/>
      <w:marTop w:val="0"/>
      <w:marBottom w:val="0"/>
      <w:divBdr>
        <w:top w:val="none" w:sz="0" w:space="0" w:color="auto"/>
        <w:left w:val="none" w:sz="0" w:space="0" w:color="auto"/>
        <w:bottom w:val="none" w:sz="0" w:space="0" w:color="auto"/>
        <w:right w:val="none" w:sz="0" w:space="0" w:color="auto"/>
      </w:divBdr>
    </w:div>
    <w:div w:id="690645077">
      <w:bodyDiv w:val="1"/>
      <w:marLeft w:val="0"/>
      <w:marRight w:val="0"/>
      <w:marTop w:val="0"/>
      <w:marBottom w:val="0"/>
      <w:divBdr>
        <w:top w:val="none" w:sz="0" w:space="0" w:color="auto"/>
        <w:left w:val="none" w:sz="0" w:space="0" w:color="auto"/>
        <w:bottom w:val="none" w:sz="0" w:space="0" w:color="auto"/>
        <w:right w:val="none" w:sz="0" w:space="0" w:color="auto"/>
      </w:divBdr>
    </w:div>
    <w:div w:id="705527209">
      <w:bodyDiv w:val="1"/>
      <w:marLeft w:val="0"/>
      <w:marRight w:val="0"/>
      <w:marTop w:val="0"/>
      <w:marBottom w:val="0"/>
      <w:divBdr>
        <w:top w:val="none" w:sz="0" w:space="0" w:color="auto"/>
        <w:left w:val="none" w:sz="0" w:space="0" w:color="auto"/>
        <w:bottom w:val="none" w:sz="0" w:space="0" w:color="auto"/>
        <w:right w:val="none" w:sz="0" w:space="0" w:color="auto"/>
      </w:divBdr>
    </w:div>
    <w:div w:id="712659994">
      <w:bodyDiv w:val="1"/>
      <w:marLeft w:val="0"/>
      <w:marRight w:val="0"/>
      <w:marTop w:val="0"/>
      <w:marBottom w:val="0"/>
      <w:divBdr>
        <w:top w:val="none" w:sz="0" w:space="0" w:color="auto"/>
        <w:left w:val="none" w:sz="0" w:space="0" w:color="auto"/>
        <w:bottom w:val="none" w:sz="0" w:space="0" w:color="auto"/>
        <w:right w:val="none" w:sz="0" w:space="0" w:color="auto"/>
      </w:divBdr>
      <w:divsChild>
        <w:div w:id="335152243">
          <w:marLeft w:val="547"/>
          <w:marRight w:val="0"/>
          <w:marTop w:val="115"/>
          <w:marBottom w:val="0"/>
          <w:divBdr>
            <w:top w:val="none" w:sz="0" w:space="0" w:color="auto"/>
            <w:left w:val="none" w:sz="0" w:space="0" w:color="auto"/>
            <w:bottom w:val="none" w:sz="0" w:space="0" w:color="auto"/>
            <w:right w:val="none" w:sz="0" w:space="0" w:color="auto"/>
          </w:divBdr>
        </w:div>
      </w:divsChild>
    </w:div>
    <w:div w:id="718213538">
      <w:bodyDiv w:val="1"/>
      <w:marLeft w:val="0"/>
      <w:marRight w:val="0"/>
      <w:marTop w:val="0"/>
      <w:marBottom w:val="0"/>
      <w:divBdr>
        <w:top w:val="none" w:sz="0" w:space="0" w:color="auto"/>
        <w:left w:val="none" w:sz="0" w:space="0" w:color="auto"/>
        <w:bottom w:val="none" w:sz="0" w:space="0" w:color="auto"/>
        <w:right w:val="none" w:sz="0" w:space="0" w:color="auto"/>
      </w:divBdr>
    </w:div>
    <w:div w:id="720516185">
      <w:bodyDiv w:val="1"/>
      <w:marLeft w:val="0"/>
      <w:marRight w:val="0"/>
      <w:marTop w:val="0"/>
      <w:marBottom w:val="0"/>
      <w:divBdr>
        <w:top w:val="none" w:sz="0" w:space="0" w:color="auto"/>
        <w:left w:val="none" w:sz="0" w:space="0" w:color="auto"/>
        <w:bottom w:val="none" w:sz="0" w:space="0" w:color="auto"/>
        <w:right w:val="none" w:sz="0" w:space="0" w:color="auto"/>
      </w:divBdr>
    </w:div>
    <w:div w:id="720714757">
      <w:bodyDiv w:val="1"/>
      <w:marLeft w:val="0"/>
      <w:marRight w:val="0"/>
      <w:marTop w:val="0"/>
      <w:marBottom w:val="0"/>
      <w:divBdr>
        <w:top w:val="none" w:sz="0" w:space="0" w:color="auto"/>
        <w:left w:val="none" w:sz="0" w:space="0" w:color="auto"/>
        <w:bottom w:val="none" w:sz="0" w:space="0" w:color="auto"/>
        <w:right w:val="none" w:sz="0" w:space="0" w:color="auto"/>
      </w:divBdr>
    </w:div>
    <w:div w:id="729809193">
      <w:bodyDiv w:val="1"/>
      <w:marLeft w:val="0"/>
      <w:marRight w:val="0"/>
      <w:marTop w:val="0"/>
      <w:marBottom w:val="0"/>
      <w:divBdr>
        <w:top w:val="none" w:sz="0" w:space="0" w:color="auto"/>
        <w:left w:val="none" w:sz="0" w:space="0" w:color="auto"/>
        <w:bottom w:val="none" w:sz="0" w:space="0" w:color="auto"/>
        <w:right w:val="none" w:sz="0" w:space="0" w:color="auto"/>
      </w:divBdr>
    </w:div>
    <w:div w:id="733696171">
      <w:bodyDiv w:val="1"/>
      <w:marLeft w:val="0"/>
      <w:marRight w:val="0"/>
      <w:marTop w:val="0"/>
      <w:marBottom w:val="0"/>
      <w:divBdr>
        <w:top w:val="none" w:sz="0" w:space="0" w:color="auto"/>
        <w:left w:val="none" w:sz="0" w:space="0" w:color="auto"/>
        <w:bottom w:val="none" w:sz="0" w:space="0" w:color="auto"/>
        <w:right w:val="none" w:sz="0" w:space="0" w:color="auto"/>
      </w:divBdr>
      <w:divsChild>
        <w:div w:id="719474928">
          <w:marLeft w:val="547"/>
          <w:marRight w:val="0"/>
          <w:marTop w:val="115"/>
          <w:marBottom w:val="0"/>
          <w:divBdr>
            <w:top w:val="none" w:sz="0" w:space="0" w:color="auto"/>
            <w:left w:val="none" w:sz="0" w:space="0" w:color="auto"/>
            <w:bottom w:val="none" w:sz="0" w:space="0" w:color="auto"/>
            <w:right w:val="none" w:sz="0" w:space="0" w:color="auto"/>
          </w:divBdr>
        </w:div>
      </w:divsChild>
    </w:div>
    <w:div w:id="741027066">
      <w:bodyDiv w:val="1"/>
      <w:marLeft w:val="0"/>
      <w:marRight w:val="0"/>
      <w:marTop w:val="0"/>
      <w:marBottom w:val="0"/>
      <w:divBdr>
        <w:top w:val="none" w:sz="0" w:space="0" w:color="auto"/>
        <w:left w:val="none" w:sz="0" w:space="0" w:color="auto"/>
        <w:bottom w:val="none" w:sz="0" w:space="0" w:color="auto"/>
        <w:right w:val="none" w:sz="0" w:space="0" w:color="auto"/>
      </w:divBdr>
    </w:div>
    <w:div w:id="742290972">
      <w:bodyDiv w:val="1"/>
      <w:marLeft w:val="0"/>
      <w:marRight w:val="0"/>
      <w:marTop w:val="0"/>
      <w:marBottom w:val="0"/>
      <w:divBdr>
        <w:top w:val="none" w:sz="0" w:space="0" w:color="auto"/>
        <w:left w:val="none" w:sz="0" w:space="0" w:color="auto"/>
        <w:bottom w:val="none" w:sz="0" w:space="0" w:color="auto"/>
        <w:right w:val="none" w:sz="0" w:space="0" w:color="auto"/>
      </w:divBdr>
      <w:divsChild>
        <w:div w:id="43140218">
          <w:marLeft w:val="547"/>
          <w:marRight w:val="0"/>
          <w:marTop w:val="96"/>
          <w:marBottom w:val="0"/>
          <w:divBdr>
            <w:top w:val="none" w:sz="0" w:space="0" w:color="auto"/>
            <w:left w:val="none" w:sz="0" w:space="0" w:color="auto"/>
            <w:bottom w:val="none" w:sz="0" w:space="0" w:color="auto"/>
            <w:right w:val="none" w:sz="0" w:space="0" w:color="auto"/>
          </w:divBdr>
        </w:div>
        <w:div w:id="67966668">
          <w:marLeft w:val="547"/>
          <w:marRight w:val="0"/>
          <w:marTop w:val="96"/>
          <w:marBottom w:val="0"/>
          <w:divBdr>
            <w:top w:val="none" w:sz="0" w:space="0" w:color="auto"/>
            <w:left w:val="none" w:sz="0" w:space="0" w:color="auto"/>
            <w:bottom w:val="none" w:sz="0" w:space="0" w:color="auto"/>
            <w:right w:val="none" w:sz="0" w:space="0" w:color="auto"/>
          </w:divBdr>
        </w:div>
        <w:div w:id="250894813">
          <w:marLeft w:val="547"/>
          <w:marRight w:val="0"/>
          <w:marTop w:val="96"/>
          <w:marBottom w:val="0"/>
          <w:divBdr>
            <w:top w:val="none" w:sz="0" w:space="0" w:color="auto"/>
            <w:left w:val="none" w:sz="0" w:space="0" w:color="auto"/>
            <w:bottom w:val="none" w:sz="0" w:space="0" w:color="auto"/>
            <w:right w:val="none" w:sz="0" w:space="0" w:color="auto"/>
          </w:divBdr>
        </w:div>
        <w:div w:id="438112015">
          <w:marLeft w:val="547"/>
          <w:marRight w:val="0"/>
          <w:marTop w:val="96"/>
          <w:marBottom w:val="0"/>
          <w:divBdr>
            <w:top w:val="none" w:sz="0" w:space="0" w:color="auto"/>
            <w:left w:val="none" w:sz="0" w:space="0" w:color="auto"/>
            <w:bottom w:val="none" w:sz="0" w:space="0" w:color="auto"/>
            <w:right w:val="none" w:sz="0" w:space="0" w:color="auto"/>
          </w:divBdr>
        </w:div>
        <w:div w:id="894657258">
          <w:marLeft w:val="547"/>
          <w:marRight w:val="0"/>
          <w:marTop w:val="96"/>
          <w:marBottom w:val="0"/>
          <w:divBdr>
            <w:top w:val="none" w:sz="0" w:space="0" w:color="auto"/>
            <w:left w:val="none" w:sz="0" w:space="0" w:color="auto"/>
            <w:bottom w:val="none" w:sz="0" w:space="0" w:color="auto"/>
            <w:right w:val="none" w:sz="0" w:space="0" w:color="auto"/>
          </w:divBdr>
        </w:div>
        <w:div w:id="912859101">
          <w:marLeft w:val="547"/>
          <w:marRight w:val="0"/>
          <w:marTop w:val="96"/>
          <w:marBottom w:val="0"/>
          <w:divBdr>
            <w:top w:val="none" w:sz="0" w:space="0" w:color="auto"/>
            <w:left w:val="none" w:sz="0" w:space="0" w:color="auto"/>
            <w:bottom w:val="none" w:sz="0" w:space="0" w:color="auto"/>
            <w:right w:val="none" w:sz="0" w:space="0" w:color="auto"/>
          </w:divBdr>
        </w:div>
        <w:div w:id="997075889">
          <w:marLeft w:val="547"/>
          <w:marRight w:val="0"/>
          <w:marTop w:val="96"/>
          <w:marBottom w:val="0"/>
          <w:divBdr>
            <w:top w:val="none" w:sz="0" w:space="0" w:color="auto"/>
            <w:left w:val="none" w:sz="0" w:space="0" w:color="auto"/>
            <w:bottom w:val="none" w:sz="0" w:space="0" w:color="auto"/>
            <w:right w:val="none" w:sz="0" w:space="0" w:color="auto"/>
          </w:divBdr>
        </w:div>
        <w:div w:id="1205174142">
          <w:marLeft w:val="547"/>
          <w:marRight w:val="0"/>
          <w:marTop w:val="96"/>
          <w:marBottom w:val="0"/>
          <w:divBdr>
            <w:top w:val="none" w:sz="0" w:space="0" w:color="auto"/>
            <w:left w:val="none" w:sz="0" w:space="0" w:color="auto"/>
            <w:bottom w:val="none" w:sz="0" w:space="0" w:color="auto"/>
            <w:right w:val="none" w:sz="0" w:space="0" w:color="auto"/>
          </w:divBdr>
        </w:div>
        <w:div w:id="1518429005">
          <w:marLeft w:val="547"/>
          <w:marRight w:val="0"/>
          <w:marTop w:val="96"/>
          <w:marBottom w:val="0"/>
          <w:divBdr>
            <w:top w:val="none" w:sz="0" w:space="0" w:color="auto"/>
            <w:left w:val="none" w:sz="0" w:space="0" w:color="auto"/>
            <w:bottom w:val="none" w:sz="0" w:space="0" w:color="auto"/>
            <w:right w:val="none" w:sz="0" w:space="0" w:color="auto"/>
          </w:divBdr>
        </w:div>
        <w:div w:id="1576622508">
          <w:marLeft w:val="547"/>
          <w:marRight w:val="0"/>
          <w:marTop w:val="96"/>
          <w:marBottom w:val="0"/>
          <w:divBdr>
            <w:top w:val="none" w:sz="0" w:space="0" w:color="auto"/>
            <w:left w:val="none" w:sz="0" w:space="0" w:color="auto"/>
            <w:bottom w:val="none" w:sz="0" w:space="0" w:color="auto"/>
            <w:right w:val="none" w:sz="0" w:space="0" w:color="auto"/>
          </w:divBdr>
        </w:div>
        <w:div w:id="1636907639">
          <w:marLeft w:val="547"/>
          <w:marRight w:val="0"/>
          <w:marTop w:val="96"/>
          <w:marBottom w:val="0"/>
          <w:divBdr>
            <w:top w:val="none" w:sz="0" w:space="0" w:color="auto"/>
            <w:left w:val="none" w:sz="0" w:space="0" w:color="auto"/>
            <w:bottom w:val="none" w:sz="0" w:space="0" w:color="auto"/>
            <w:right w:val="none" w:sz="0" w:space="0" w:color="auto"/>
          </w:divBdr>
        </w:div>
        <w:div w:id="1721243486">
          <w:marLeft w:val="547"/>
          <w:marRight w:val="0"/>
          <w:marTop w:val="96"/>
          <w:marBottom w:val="0"/>
          <w:divBdr>
            <w:top w:val="none" w:sz="0" w:space="0" w:color="auto"/>
            <w:left w:val="none" w:sz="0" w:space="0" w:color="auto"/>
            <w:bottom w:val="none" w:sz="0" w:space="0" w:color="auto"/>
            <w:right w:val="none" w:sz="0" w:space="0" w:color="auto"/>
          </w:divBdr>
        </w:div>
        <w:div w:id="1966156864">
          <w:marLeft w:val="547"/>
          <w:marRight w:val="0"/>
          <w:marTop w:val="96"/>
          <w:marBottom w:val="0"/>
          <w:divBdr>
            <w:top w:val="none" w:sz="0" w:space="0" w:color="auto"/>
            <w:left w:val="none" w:sz="0" w:space="0" w:color="auto"/>
            <w:bottom w:val="none" w:sz="0" w:space="0" w:color="auto"/>
            <w:right w:val="none" w:sz="0" w:space="0" w:color="auto"/>
          </w:divBdr>
        </w:div>
        <w:div w:id="1976989093">
          <w:marLeft w:val="547"/>
          <w:marRight w:val="0"/>
          <w:marTop w:val="96"/>
          <w:marBottom w:val="0"/>
          <w:divBdr>
            <w:top w:val="none" w:sz="0" w:space="0" w:color="auto"/>
            <w:left w:val="none" w:sz="0" w:space="0" w:color="auto"/>
            <w:bottom w:val="none" w:sz="0" w:space="0" w:color="auto"/>
            <w:right w:val="none" w:sz="0" w:space="0" w:color="auto"/>
          </w:divBdr>
        </w:div>
      </w:divsChild>
    </w:div>
    <w:div w:id="751052159">
      <w:bodyDiv w:val="1"/>
      <w:marLeft w:val="0"/>
      <w:marRight w:val="0"/>
      <w:marTop w:val="0"/>
      <w:marBottom w:val="0"/>
      <w:divBdr>
        <w:top w:val="none" w:sz="0" w:space="0" w:color="auto"/>
        <w:left w:val="none" w:sz="0" w:space="0" w:color="auto"/>
        <w:bottom w:val="none" w:sz="0" w:space="0" w:color="auto"/>
        <w:right w:val="none" w:sz="0" w:space="0" w:color="auto"/>
      </w:divBdr>
      <w:divsChild>
        <w:div w:id="311107551">
          <w:marLeft w:val="547"/>
          <w:marRight w:val="0"/>
          <w:marTop w:val="115"/>
          <w:marBottom w:val="0"/>
          <w:divBdr>
            <w:top w:val="none" w:sz="0" w:space="0" w:color="auto"/>
            <w:left w:val="none" w:sz="0" w:space="0" w:color="auto"/>
            <w:bottom w:val="none" w:sz="0" w:space="0" w:color="auto"/>
            <w:right w:val="none" w:sz="0" w:space="0" w:color="auto"/>
          </w:divBdr>
        </w:div>
        <w:div w:id="389811433">
          <w:marLeft w:val="547"/>
          <w:marRight w:val="0"/>
          <w:marTop w:val="115"/>
          <w:marBottom w:val="0"/>
          <w:divBdr>
            <w:top w:val="none" w:sz="0" w:space="0" w:color="auto"/>
            <w:left w:val="none" w:sz="0" w:space="0" w:color="auto"/>
            <w:bottom w:val="none" w:sz="0" w:space="0" w:color="auto"/>
            <w:right w:val="none" w:sz="0" w:space="0" w:color="auto"/>
          </w:divBdr>
        </w:div>
        <w:div w:id="404649559">
          <w:marLeft w:val="547"/>
          <w:marRight w:val="0"/>
          <w:marTop w:val="115"/>
          <w:marBottom w:val="0"/>
          <w:divBdr>
            <w:top w:val="none" w:sz="0" w:space="0" w:color="auto"/>
            <w:left w:val="none" w:sz="0" w:space="0" w:color="auto"/>
            <w:bottom w:val="none" w:sz="0" w:space="0" w:color="auto"/>
            <w:right w:val="none" w:sz="0" w:space="0" w:color="auto"/>
          </w:divBdr>
        </w:div>
        <w:div w:id="470441490">
          <w:marLeft w:val="547"/>
          <w:marRight w:val="0"/>
          <w:marTop w:val="115"/>
          <w:marBottom w:val="0"/>
          <w:divBdr>
            <w:top w:val="none" w:sz="0" w:space="0" w:color="auto"/>
            <w:left w:val="none" w:sz="0" w:space="0" w:color="auto"/>
            <w:bottom w:val="none" w:sz="0" w:space="0" w:color="auto"/>
            <w:right w:val="none" w:sz="0" w:space="0" w:color="auto"/>
          </w:divBdr>
        </w:div>
        <w:div w:id="552927843">
          <w:marLeft w:val="547"/>
          <w:marRight w:val="0"/>
          <w:marTop w:val="115"/>
          <w:marBottom w:val="0"/>
          <w:divBdr>
            <w:top w:val="none" w:sz="0" w:space="0" w:color="auto"/>
            <w:left w:val="none" w:sz="0" w:space="0" w:color="auto"/>
            <w:bottom w:val="none" w:sz="0" w:space="0" w:color="auto"/>
            <w:right w:val="none" w:sz="0" w:space="0" w:color="auto"/>
          </w:divBdr>
        </w:div>
        <w:div w:id="1071150052">
          <w:marLeft w:val="547"/>
          <w:marRight w:val="0"/>
          <w:marTop w:val="115"/>
          <w:marBottom w:val="0"/>
          <w:divBdr>
            <w:top w:val="none" w:sz="0" w:space="0" w:color="auto"/>
            <w:left w:val="none" w:sz="0" w:space="0" w:color="auto"/>
            <w:bottom w:val="none" w:sz="0" w:space="0" w:color="auto"/>
            <w:right w:val="none" w:sz="0" w:space="0" w:color="auto"/>
          </w:divBdr>
        </w:div>
        <w:div w:id="1423992864">
          <w:marLeft w:val="547"/>
          <w:marRight w:val="0"/>
          <w:marTop w:val="115"/>
          <w:marBottom w:val="0"/>
          <w:divBdr>
            <w:top w:val="none" w:sz="0" w:space="0" w:color="auto"/>
            <w:left w:val="none" w:sz="0" w:space="0" w:color="auto"/>
            <w:bottom w:val="none" w:sz="0" w:space="0" w:color="auto"/>
            <w:right w:val="none" w:sz="0" w:space="0" w:color="auto"/>
          </w:divBdr>
        </w:div>
        <w:div w:id="2131896727">
          <w:marLeft w:val="547"/>
          <w:marRight w:val="0"/>
          <w:marTop w:val="115"/>
          <w:marBottom w:val="0"/>
          <w:divBdr>
            <w:top w:val="none" w:sz="0" w:space="0" w:color="auto"/>
            <w:left w:val="none" w:sz="0" w:space="0" w:color="auto"/>
            <w:bottom w:val="none" w:sz="0" w:space="0" w:color="auto"/>
            <w:right w:val="none" w:sz="0" w:space="0" w:color="auto"/>
          </w:divBdr>
        </w:div>
      </w:divsChild>
    </w:div>
    <w:div w:id="756441964">
      <w:bodyDiv w:val="1"/>
      <w:marLeft w:val="0"/>
      <w:marRight w:val="0"/>
      <w:marTop w:val="0"/>
      <w:marBottom w:val="0"/>
      <w:divBdr>
        <w:top w:val="none" w:sz="0" w:space="0" w:color="auto"/>
        <w:left w:val="none" w:sz="0" w:space="0" w:color="auto"/>
        <w:bottom w:val="none" w:sz="0" w:space="0" w:color="auto"/>
        <w:right w:val="none" w:sz="0" w:space="0" w:color="auto"/>
      </w:divBdr>
      <w:divsChild>
        <w:div w:id="720204661">
          <w:marLeft w:val="547"/>
          <w:marRight w:val="0"/>
          <w:marTop w:val="115"/>
          <w:marBottom w:val="0"/>
          <w:divBdr>
            <w:top w:val="none" w:sz="0" w:space="0" w:color="auto"/>
            <w:left w:val="none" w:sz="0" w:space="0" w:color="auto"/>
            <w:bottom w:val="none" w:sz="0" w:space="0" w:color="auto"/>
            <w:right w:val="none" w:sz="0" w:space="0" w:color="auto"/>
          </w:divBdr>
        </w:div>
        <w:div w:id="1767916767">
          <w:marLeft w:val="547"/>
          <w:marRight w:val="0"/>
          <w:marTop w:val="115"/>
          <w:marBottom w:val="0"/>
          <w:divBdr>
            <w:top w:val="none" w:sz="0" w:space="0" w:color="auto"/>
            <w:left w:val="none" w:sz="0" w:space="0" w:color="auto"/>
            <w:bottom w:val="none" w:sz="0" w:space="0" w:color="auto"/>
            <w:right w:val="none" w:sz="0" w:space="0" w:color="auto"/>
          </w:divBdr>
        </w:div>
      </w:divsChild>
    </w:div>
    <w:div w:id="760764036">
      <w:bodyDiv w:val="1"/>
      <w:marLeft w:val="0"/>
      <w:marRight w:val="0"/>
      <w:marTop w:val="0"/>
      <w:marBottom w:val="0"/>
      <w:divBdr>
        <w:top w:val="none" w:sz="0" w:space="0" w:color="auto"/>
        <w:left w:val="none" w:sz="0" w:space="0" w:color="auto"/>
        <w:bottom w:val="none" w:sz="0" w:space="0" w:color="auto"/>
        <w:right w:val="none" w:sz="0" w:space="0" w:color="auto"/>
      </w:divBdr>
    </w:div>
    <w:div w:id="764426161">
      <w:bodyDiv w:val="1"/>
      <w:marLeft w:val="0"/>
      <w:marRight w:val="0"/>
      <w:marTop w:val="0"/>
      <w:marBottom w:val="0"/>
      <w:divBdr>
        <w:top w:val="none" w:sz="0" w:space="0" w:color="auto"/>
        <w:left w:val="none" w:sz="0" w:space="0" w:color="auto"/>
        <w:bottom w:val="none" w:sz="0" w:space="0" w:color="auto"/>
        <w:right w:val="none" w:sz="0" w:space="0" w:color="auto"/>
      </w:divBdr>
    </w:div>
    <w:div w:id="768813643">
      <w:bodyDiv w:val="1"/>
      <w:marLeft w:val="0"/>
      <w:marRight w:val="0"/>
      <w:marTop w:val="0"/>
      <w:marBottom w:val="0"/>
      <w:divBdr>
        <w:top w:val="none" w:sz="0" w:space="0" w:color="auto"/>
        <w:left w:val="none" w:sz="0" w:space="0" w:color="auto"/>
        <w:bottom w:val="none" w:sz="0" w:space="0" w:color="auto"/>
        <w:right w:val="none" w:sz="0" w:space="0" w:color="auto"/>
      </w:divBdr>
    </w:div>
    <w:div w:id="782727874">
      <w:bodyDiv w:val="1"/>
      <w:marLeft w:val="0"/>
      <w:marRight w:val="0"/>
      <w:marTop w:val="0"/>
      <w:marBottom w:val="0"/>
      <w:divBdr>
        <w:top w:val="none" w:sz="0" w:space="0" w:color="auto"/>
        <w:left w:val="none" w:sz="0" w:space="0" w:color="auto"/>
        <w:bottom w:val="none" w:sz="0" w:space="0" w:color="auto"/>
        <w:right w:val="none" w:sz="0" w:space="0" w:color="auto"/>
      </w:divBdr>
    </w:div>
    <w:div w:id="787163723">
      <w:bodyDiv w:val="1"/>
      <w:marLeft w:val="0"/>
      <w:marRight w:val="0"/>
      <w:marTop w:val="0"/>
      <w:marBottom w:val="0"/>
      <w:divBdr>
        <w:top w:val="none" w:sz="0" w:space="0" w:color="auto"/>
        <w:left w:val="none" w:sz="0" w:space="0" w:color="auto"/>
        <w:bottom w:val="none" w:sz="0" w:space="0" w:color="auto"/>
        <w:right w:val="none" w:sz="0" w:space="0" w:color="auto"/>
      </w:divBdr>
    </w:div>
    <w:div w:id="792402777">
      <w:bodyDiv w:val="1"/>
      <w:marLeft w:val="0"/>
      <w:marRight w:val="0"/>
      <w:marTop w:val="0"/>
      <w:marBottom w:val="0"/>
      <w:divBdr>
        <w:top w:val="none" w:sz="0" w:space="0" w:color="auto"/>
        <w:left w:val="none" w:sz="0" w:space="0" w:color="auto"/>
        <w:bottom w:val="none" w:sz="0" w:space="0" w:color="auto"/>
        <w:right w:val="none" w:sz="0" w:space="0" w:color="auto"/>
      </w:divBdr>
    </w:div>
    <w:div w:id="794298395">
      <w:bodyDiv w:val="1"/>
      <w:marLeft w:val="0"/>
      <w:marRight w:val="0"/>
      <w:marTop w:val="0"/>
      <w:marBottom w:val="0"/>
      <w:divBdr>
        <w:top w:val="none" w:sz="0" w:space="0" w:color="auto"/>
        <w:left w:val="none" w:sz="0" w:space="0" w:color="auto"/>
        <w:bottom w:val="none" w:sz="0" w:space="0" w:color="auto"/>
        <w:right w:val="none" w:sz="0" w:space="0" w:color="auto"/>
      </w:divBdr>
    </w:div>
    <w:div w:id="798380450">
      <w:bodyDiv w:val="1"/>
      <w:marLeft w:val="0"/>
      <w:marRight w:val="0"/>
      <w:marTop w:val="0"/>
      <w:marBottom w:val="0"/>
      <w:divBdr>
        <w:top w:val="none" w:sz="0" w:space="0" w:color="auto"/>
        <w:left w:val="none" w:sz="0" w:space="0" w:color="auto"/>
        <w:bottom w:val="none" w:sz="0" w:space="0" w:color="auto"/>
        <w:right w:val="none" w:sz="0" w:space="0" w:color="auto"/>
      </w:divBdr>
    </w:div>
    <w:div w:id="804932247">
      <w:bodyDiv w:val="1"/>
      <w:marLeft w:val="0"/>
      <w:marRight w:val="0"/>
      <w:marTop w:val="0"/>
      <w:marBottom w:val="0"/>
      <w:divBdr>
        <w:top w:val="none" w:sz="0" w:space="0" w:color="auto"/>
        <w:left w:val="none" w:sz="0" w:space="0" w:color="auto"/>
        <w:bottom w:val="none" w:sz="0" w:space="0" w:color="auto"/>
        <w:right w:val="none" w:sz="0" w:space="0" w:color="auto"/>
      </w:divBdr>
      <w:divsChild>
        <w:div w:id="252129913">
          <w:marLeft w:val="0"/>
          <w:marRight w:val="0"/>
          <w:marTop w:val="0"/>
          <w:marBottom w:val="0"/>
          <w:divBdr>
            <w:top w:val="none" w:sz="0" w:space="0" w:color="auto"/>
            <w:left w:val="none" w:sz="0" w:space="0" w:color="auto"/>
            <w:bottom w:val="none" w:sz="0" w:space="0" w:color="auto"/>
            <w:right w:val="none" w:sz="0" w:space="0" w:color="auto"/>
          </w:divBdr>
        </w:div>
      </w:divsChild>
    </w:div>
    <w:div w:id="818963986">
      <w:bodyDiv w:val="1"/>
      <w:marLeft w:val="0"/>
      <w:marRight w:val="0"/>
      <w:marTop w:val="0"/>
      <w:marBottom w:val="0"/>
      <w:divBdr>
        <w:top w:val="none" w:sz="0" w:space="0" w:color="auto"/>
        <w:left w:val="none" w:sz="0" w:space="0" w:color="auto"/>
        <w:bottom w:val="none" w:sz="0" w:space="0" w:color="auto"/>
        <w:right w:val="none" w:sz="0" w:space="0" w:color="auto"/>
      </w:divBdr>
    </w:div>
    <w:div w:id="819856051">
      <w:bodyDiv w:val="1"/>
      <w:marLeft w:val="0"/>
      <w:marRight w:val="0"/>
      <w:marTop w:val="0"/>
      <w:marBottom w:val="0"/>
      <w:divBdr>
        <w:top w:val="none" w:sz="0" w:space="0" w:color="auto"/>
        <w:left w:val="none" w:sz="0" w:space="0" w:color="auto"/>
        <w:bottom w:val="none" w:sz="0" w:space="0" w:color="auto"/>
        <w:right w:val="none" w:sz="0" w:space="0" w:color="auto"/>
      </w:divBdr>
    </w:div>
    <w:div w:id="865796991">
      <w:bodyDiv w:val="1"/>
      <w:marLeft w:val="0"/>
      <w:marRight w:val="0"/>
      <w:marTop w:val="0"/>
      <w:marBottom w:val="0"/>
      <w:divBdr>
        <w:top w:val="none" w:sz="0" w:space="0" w:color="auto"/>
        <w:left w:val="none" w:sz="0" w:space="0" w:color="auto"/>
        <w:bottom w:val="none" w:sz="0" w:space="0" w:color="auto"/>
        <w:right w:val="none" w:sz="0" w:space="0" w:color="auto"/>
      </w:divBdr>
    </w:div>
    <w:div w:id="871916511">
      <w:bodyDiv w:val="1"/>
      <w:marLeft w:val="0"/>
      <w:marRight w:val="0"/>
      <w:marTop w:val="0"/>
      <w:marBottom w:val="0"/>
      <w:divBdr>
        <w:top w:val="none" w:sz="0" w:space="0" w:color="auto"/>
        <w:left w:val="none" w:sz="0" w:space="0" w:color="auto"/>
        <w:bottom w:val="none" w:sz="0" w:space="0" w:color="auto"/>
        <w:right w:val="none" w:sz="0" w:space="0" w:color="auto"/>
      </w:divBdr>
    </w:div>
    <w:div w:id="885217053">
      <w:bodyDiv w:val="1"/>
      <w:marLeft w:val="0"/>
      <w:marRight w:val="0"/>
      <w:marTop w:val="0"/>
      <w:marBottom w:val="0"/>
      <w:divBdr>
        <w:top w:val="none" w:sz="0" w:space="0" w:color="auto"/>
        <w:left w:val="none" w:sz="0" w:space="0" w:color="auto"/>
        <w:bottom w:val="none" w:sz="0" w:space="0" w:color="auto"/>
        <w:right w:val="none" w:sz="0" w:space="0" w:color="auto"/>
      </w:divBdr>
    </w:div>
    <w:div w:id="886531060">
      <w:bodyDiv w:val="1"/>
      <w:marLeft w:val="0"/>
      <w:marRight w:val="0"/>
      <w:marTop w:val="0"/>
      <w:marBottom w:val="0"/>
      <w:divBdr>
        <w:top w:val="none" w:sz="0" w:space="0" w:color="auto"/>
        <w:left w:val="none" w:sz="0" w:space="0" w:color="auto"/>
        <w:bottom w:val="none" w:sz="0" w:space="0" w:color="auto"/>
        <w:right w:val="none" w:sz="0" w:space="0" w:color="auto"/>
      </w:divBdr>
    </w:div>
    <w:div w:id="894926040">
      <w:bodyDiv w:val="1"/>
      <w:marLeft w:val="0"/>
      <w:marRight w:val="0"/>
      <w:marTop w:val="0"/>
      <w:marBottom w:val="0"/>
      <w:divBdr>
        <w:top w:val="none" w:sz="0" w:space="0" w:color="auto"/>
        <w:left w:val="none" w:sz="0" w:space="0" w:color="auto"/>
        <w:bottom w:val="none" w:sz="0" w:space="0" w:color="auto"/>
        <w:right w:val="none" w:sz="0" w:space="0" w:color="auto"/>
      </w:divBdr>
    </w:div>
    <w:div w:id="895507053">
      <w:bodyDiv w:val="1"/>
      <w:marLeft w:val="0"/>
      <w:marRight w:val="0"/>
      <w:marTop w:val="0"/>
      <w:marBottom w:val="0"/>
      <w:divBdr>
        <w:top w:val="none" w:sz="0" w:space="0" w:color="auto"/>
        <w:left w:val="none" w:sz="0" w:space="0" w:color="auto"/>
        <w:bottom w:val="none" w:sz="0" w:space="0" w:color="auto"/>
        <w:right w:val="none" w:sz="0" w:space="0" w:color="auto"/>
      </w:divBdr>
    </w:div>
    <w:div w:id="898442025">
      <w:bodyDiv w:val="1"/>
      <w:marLeft w:val="0"/>
      <w:marRight w:val="0"/>
      <w:marTop w:val="0"/>
      <w:marBottom w:val="0"/>
      <w:divBdr>
        <w:top w:val="none" w:sz="0" w:space="0" w:color="auto"/>
        <w:left w:val="none" w:sz="0" w:space="0" w:color="auto"/>
        <w:bottom w:val="none" w:sz="0" w:space="0" w:color="auto"/>
        <w:right w:val="none" w:sz="0" w:space="0" w:color="auto"/>
      </w:divBdr>
    </w:div>
    <w:div w:id="909342578">
      <w:bodyDiv w:val="1"/>
      <w:marLeft w:val="0"/>
      <w:marRight w:val="0"/>
      <w:marTop w:val="0"/>
      <w:marBottom w:val="0"/>
      <w:divBdr>
        <w:top w:val="none" w:sz="0" w:space="0" w:color="auto"/>
        <w:left w:val="none" w:sz="0" w:space="0" w:color="auto"/>
        <w:bottom w:val="none" w:sz="0" w:space="0" w:color="auto"/>
        <w:right w:val="none" w:sz="0" w:space="0" w:color="auto"/>
      </w:divBdr>
    </w:div>
    <w:div w:id="926840529">
      <w:bodyDiv w:val="1"/>
      <w:marLeft w:val="0"/>
      <w:marRight w:val="0"/>
      <w:marTop w:val="0"/>
      <w:marBottom w:val="0"/>
      <w:divBdr>
        <w:top w:val="none" w:sz="0" w:space="0" w:color="auto"/>
        <w:left w:val="none" w:sz="0" w:space="0" w:color="auto"/>
        <w:bottom w:val="none" w:sz="0" w:space="0" w:color="auto"/>
        <w:right w:val="none" w:sz="0" w:space="0" w:color="auto"/>
      </w:divBdr>
    </w:div>
    <w:div w:id="929242314">
      <w:bodyDiv w:val="1"/>
      <w:marLeft w:val="0"/>
      <w:marRight w:val="0"/>
      <w:marTop w:val="0"/>
      <w:marBottom w:val="0"/>
      <w:divBdr>
        <w:top w:val="none" w:sz="0" w:space="0" w:color="auto"/>
        <w:left w:val="none" w:sz="0" w:space="0" w:color="auto"/>
        <w:bottom w:val="none" w:sz="0" w:space="0" w:color="auto"/>
        <w:right w:val="none" w:sz="0" w:space="0" w:color="auto"/>
      </w:divBdr>
    </w:div>
    <w:div w:id="943876219">
      <w:bodyDiv w:val="1"/>
      <w:marLeft w:val="0"/>
      <w:marRight w:val="0"/>
      <w:marTop w:val="0"/>
      <w:marBottom w:val="0"/>
      <w:divBdr>
        <w:top w:val="none" w:sz="0" w:space="0" w:color="auto"/>
        <w:left w:val="none" w:sz="0" w:space="0" w:color="auto"/>
        <w:bottom w:val="none" w:sz="0" w:space="0" w:color="auto"/>
        <w:right w:val="none" w:sz="0" w:space="0" w:color="auto"/>
      </w:divBdr>
    </w:div>
    <w:div w:id="959261184">
      <w:bodyDiv w:val="1"/>
      <w:marLeft w:val="0"/>
      <w:marRight w:val="0"/>
      <w:marTop w:val="0"/>
      <w:marBottom w:val="0"/>
      <w:divBdr>
        <w:top w:val="none" w:sz="0" w:space="0" w:color="auto"/>
        <w:left w:val="none" w:sz="0" w:space="0" w:color="auto"/>
        <w:bottom w:val="none" w:sz="0" w:space="0" w:color="auto"/>
        <w:right w:val="none" w:sz="0" w:space="0" w:color="auto"/>
      </w:divBdr>
    </w:div>
    <w:div w:id="960840738">
      <w:bodyDiv w:val="1"/>
      <w:marLeft w:val="0"/>
      <w:marRight w:val="0"/>
      <w:marTop w:val="0"/>
      <w:marBottom w:val="0"/>
      <w:divBdr>
        <w:top w:val="none" w:sz="0" w:space="0" w:color="auto"/>
        <w:left w:val="none" w:sz="0" w:space="0" w:color="auto"/>
        <w:bottom w:val="none" w:sz="0" w:space="0" w:color="auto"/>
        <w:right w:val="none" w:sz="0" w:space="0" w:color="auto"/>
      </w:divBdr>
    </w:div>
    <w:div w:id="966662880">
      <w:bodyDiv w:val="1"/>
      <w:marLeft w:val="0"/>
      <w:marRight w:val="0"/>
      <w:marTop w:val="0"/>
      <w:marBottom w:val="0"/>
      <w:divBdr>
        <w:top w:val="none" w:sz="0" w:space="0" w:color="auto"/>
        <w:left w:val="none" w:sz="0" w:space="0" w:color="auto"/>
        <w:bottom w:val="none" w:sz="0" w:space="0" w:color="auto"/>
        <w:right w:val="none" w:sz="0" w:space="0" w:color="auto"/>
      </w:divBdr>
    </w:div>
    <w:div w:id="974336747">
      <w:bodyDiv w:val="1"/>
      <w:marLeft w:val="0"/>
      <w:marRight w:val="0"/>
      <w:marTop w:val="0"/>
      <w:marBottom w:val="0"/>
      <w:divBdr>
        <w:top w:val="none" w:sz="0" w:space="0" w:color="auto"/>
        <w:left w:val="none" w:sz="0" w:space="0" w:color="auto"/>
        <w:bottom w:val="none" w:sz="0" w:space="0" w:color="auto"/>
        <w:right w:val="none" w:sz="0" w:space="0" w:color="auto"/>
      </w:divBdr>
    </w:div>
    <w:div w:id="976446704">
      <w:bodyDiv w:val="1"/>
      <w:marLeft w:val="0"/>
      <w:marRight w:val="0"/>
      <w:marTop w:val="0"/>
      <w:marBottom w:val="0"/>
      <w:divBdr>
        <w:top w:val="none" w:sz="0" w:space="0" w:color="auto"/>
        <w:left w:val="none" w:sz="0" w:space="0" w:color="auto"/>
        <w:bottom w:val="none" w:sz="0" w:space="0" w:color="auto"/>
        <w:right w:val="none" w:sz="0" w:space="0" w:color="auto"/>
      </w:divBdr>
    </w:div>
    <w:div w:id="1009143950">
      <w:bodyDiv w:val="1"/>
      <w:marLeft w:val="0"/>
      <w:marRight w:val="0"/>
      <w:marTop w:val="0"/>
      <w:marBottom w:val="0"/>
      <w:divBdr>
        <w:top w:val="none" w:sz="0" w:space="0" w:color="auto"/>
        <w:left w:val="none" w:sz="0" w:space="0" w:color="auto"/>
        <w:bottom w:val="none" w:sz="0" w:space="0" w:color="auto"/>
        <w:right w:val="none" w:sz="0" w:space="0" w:color="auto"/>
      </w:divBdr>
    </w:div>
    <w:div w:id="1012562800">
      <w:bodyDiv w:val="1"/>
      <w:marLeft w:val="0"/>
      <w:marRight w:val="0"/>
      <w:marTop w:val="0"/>
      <w:marBottom w:val="0"/>
      <w:divBdr>
        <w:top w:val="none" w:sz="0" w:space="0" w:color="auto"/>
        <w:left w:val="none" w:sz="0" w:space="0" w:color="auto"/>
        <w:bottom w:val="none" w:sz="0" w:space="0" w:color="auto"/>
        <w:right w:val="none" w:sz="0" w:space="0" w:color="auto"/>
      </w:divBdr>
    </w:div>
    <w:div w:id="1024019483">
      <w:bodyDiv w:val="1"/>
      <w:marLeft w:val="0"/>
      <w:marRight w:val="0"/>
      <w:marTop w:val="0"/>
      <w:marBottom w:val="0"/>
      <w:divBdr>
        <w:top w:val="none" w:sz="0" w:space="0" w:color="auto"/>
        <w:left w:val="none" w:sz="0" w:space="0" w:color="auto"/>
        <w:bottom w:val="none" w:sz="0" w:space="0" w:color="auto"/>
        <w:right w:val="none" w:sz="0" w:space="0" w:color="auto"/>
      </w:divBdr>
    </w:div>
    <w:div w:id="1029380800">
      <w:bodyDiv w:val="1"/>
      <w:marLeft w:val="0"/>
      <w:marRight w:val="0"/>
      <w:marTop w:val="0"/>
      <w:marBottom w:val="0"/>
      <w:divBdr>
        <w:top w:val="none" w:sz="0" w:space="0" w:color="auto"/>
        <w:left w:val="none" w:sz="0" w:space="0" w:color="auto"/>
        <w:bottom w:val="none" w:sz="0" w:space="0" w:color="auto"/>
        <w:right w:val="none" w:sz="0" w:space="0" w:color="auto"/>
      </w:divBdr>
    </w:div>
    <w:div w:id="1034161589">
      <w:bodyDiv w:val="1"/>
      <w:marLeft w:val="0"/>
      <w:marRight w:val="0"/>
      <w:marTop w:val="0"/>
      <w:marBottom w:val="0"/>
      <w:divBdr>
        <w:top w:val="none" w:sz="0" w:space="0" w:color="auto"/>
        <w:left w:val="none" w:sz="0" w:space="0" w:color="auto"/>
        <w:bottom w:val="none" w:sz="0" w:space="0" w:color="auto"/>
        <w:right w:val="none" w:sz="0" w:space="0" w:color="auto"/>
      </w:divBdr>
    </w:div>
    <w:div w:id="1035235635">
      <w:bodyDiv w:val="1"/>
      <w:marLeft w:val="0"/>
      <w:marRight w:val="0"/>
      <w:marTop w:val="0"/>
      <w:marBottom w:val="0"/>
      <w:divBdr>
        <w:top w:val="none" w:sz="0" w:space="0" w:color="auto"/>
        <w:left w:val="none" w:sz="0" w:space="0" w:color="auto"/>
        <w:bottom w:val="none" w:sz="0" w:space="0" w:color="auto"/>
        <w:right w:val="none" w:sz="0" w:space="0" w:color="auto"/>
      </w:divBdr>
    </w:div>
    <w:div w:id="1036582996">
      <w:bodyDiv w:val="1"/>
      <w:marLeft w:val="0"/>
      <w:marRight w:val="0"/>
      <w:marTop w:val="0"/>
      <w:marBottom w:val="0"/>
      <w:divBdr>
        <w:top w:val="none" w:sz="0" w:space="0" w:color="auto"/>
        <w:left w:val="none" w:sz="0" w:space="0" w:color="auto"/>
        <w:bottom w:val="none" w:sz="0" w:space="0" w:color="auto"/>
        <w:right w:val="none" w:sz="0" w:space="0" w:color="auto"/>
      </w:divBdr>
    </w:div>
    <w:div w:id="1057238280">
      <w:bodyDiv w:val="1"/>
      <w:marLeft w:val="0"/>
      <w:marRight w:val="0"/>
      <w:marTop w:val="0"/>
      <w:marBottom w:val="0"/>
      <w:divBdr>
        <w:top w:val="none" w:sz="0" w:space="0" w:color="auto"/>
        <w:left w:val="none" w:sz="0" w:space="0" w:color="auto"/>
        <w:bottom w:val="none" w:sz="0" w:space="0" w:color="auto"/>
        <w:right w:val="none" w:sz="0" w:space="0" w:color="auto"/>
      </w:divBdr>
    </w:div>
    <w:div w:id="1060325795">
      <w:bodyDiv w:val="1"/>
      <w:marLeft w:val="0"/>
      <w:marRight w:val="0"/>
      <w:marTop w:val="0"/>
      <w:marBottom w:val="0"/>
      <w:divBdr>
        <w:top w:val="none" w:sz="0" w:space="0" w:color="auto"/>
        <w:left w:val="none" w:sz="0" w:space="0" w:color="auto"/>
        <w:bottom w:val="none" w:sz="0" w:space="0" w:color="auto"/>
        <w:right w:val="none" w:sz="0" w:space="0" w:color="auto"/>
      </w:divBdr>
    </w:div>
    <w:div w:id="1068185011">
      <w:bodyDiv w:val="1"/>
      <w:marLeft w:val="0"/>
      <w:marRight w:val="0"/>
      <w:marTop w:val="0"/>
      <w:marBottom w:val="0"/>
      <w:divBdr>
        <w:top w:val="none" w:sz="0" w:space="0" w:color="auto"/>
        <w:left w:val="none" w:sz="0" w:space="0" w:color="auto"/>
        <w:bottom w:val="none" w:sz="0" w:space="0" w:color="auto"/>
        <w:right w:val="none" w:sz="0" w:space="0" w:color="auto"/>
      </w:divBdr>
    </w:div>
    <w:div w:id="1080249993">
      <w:bodyDiv w:val="1"/>
      <w:marLeft w:val="0"/>
      <w:marRight w:val="0"/>
      <w:marTop w:val="0"/>
      <w:marBottom w:val="0"/>
      <w:divBdr>
        <w:top w:val="none" w:sz="0" w:space="0" w:color="auto"/>
        <w:left w:val="none" w:sz="0" w:space="0" w:color="auto"/>
        <w:bottom w:val="none" w:sz="0" w:space="0" w:color="auto"/>
        <w:right w:val="none" w:sz="0" w:space="0" w:color="auto"/>
      </w:divBdr>
    </w:div>
    <w:div w:id="1080639205">
      <w:bodyDiv w:val="1"/>
      <w:marLeft w:val="0"/>
      <w:marRight w:val="0"/>
      <w:marTop w:val="0"/>
      <w:marBottom w:val="0"/>
      <w:divBdr>
        <w:top w:val="none" w:sz="0" w:space="0" w:color="auto"/>
        <w:left w:val="none" w:sz="0" w:space="0" w:color="auto"/>
        <w:bottom w:val="none" w:sz="0" w:space="0" w:color="auto"/>
        <w:right w:val="none" w:sz="0" w:space="0" w:color="auto"/>
      </w:divBdr>
      <w:divsChild>
        <w:div w:id="104614418">
          <w:marLeft w:val="547"/>
          <w:marRight w:val="0"/>
          <w:marTop w:val="115"/>
          <w:marBottom w:val="0"/>
          <w:divBdr>
            <w:top w:val="none" w:sz="0" w:space="0" w:color="auto"/>
            <w:left w:val="none" w:sz="0" w:space="0" w:color="auto"/>
            <w:bottom w:val="none" w:sz="0" w:space="0" w:color="auto"/>
            <w:right w:val="none" w:sz="0" w:space="0" w:color="auto"/>
          </w:divBdr>
        </w:div>
        <w:div w:id="402872433">
          <w:marLeft w:val="547"/>
          <w:marRight w:val="0"/>
          <w:marTop w:val="115"/>
          <w:marBottom w:val="0"/>
          <w:divBdr>
            <w:top w:val="none" w:sz="0" w:space="0" w:color="auto"/>
            <w:left w:val="none" w:sz="0" w:space="0" w:color="auto"/>
            <w:bottom w:val="none" w:sz="0" w:space="0" w:color="auto"/>
            <w:right w:val="none" w:sz="0" w:space="0" w:color="auto"/>
          </w:divBdr>
        </w:div>
        <w:div w:id="892616204">
          <w:marLeft w:val="547"/>
          <w:marRight w:val="0"/>
          <w:marTop w:val="115"/>
          <w:marBottom w:val="0"/>
          <w:divBdr>
            <w:top w:val="none" w:sz="0" w:space="0" w:color="auto"/>
            <w:left w:val="none" w:sz="0" w:space="0" w:color="auto"/>
            <w:bottom w:val="none" w:sz="0" w:space="0" w:color="auto"/>
            <w:right w:val="none" w:sz="0" w:space="0" w:color="auto"/>
          </w:divBdr>
        </w:div>
        <w:div w:id="1544052684">
          <w:marLeft w:val="547"/>
          <w:marRight w:val="0"/>
          <w:marTop w:val="115"/>
          <w:marBottom w:val="0"/>
          <w:divBdr>
            <w:top w:val="none" w:sz="0" w:space="0" w:color="auto"/>
            <w:left w:val="none" w:sz="0" w:space="0" w:color="auto"/>
            <w:bottom w:val="none" w:sz="0" w:space="0" w:color="auto"/>
            <w:right w:val="none" w:sz="0" w:space="0" w:color="auto"/>
          </w:divBdr>
        </w:div>
        <w:div w:id="1816869439">
          <w:marLeft w:val="547"/>
          <w:marRight w:val="0"/>
          <w:marTop w:val="115"/>
          <w:marBottom w:val="0"/>
          <w:divBdr>
            <w:top w:val="none" w:sz="0" w:space="0" w:color="auto"/>
            <w:left w:val="none" w:sz="0" w:space="0" w:color="auto"/>
            <w:bottom w:val="none" w:sz="0" w:space="0" w:color="auto"/>
            <w:right w:val="none" w:sz="0" w:space="0" w:color="auto"/>
          </w:divBdr>
        </w:div>
        <w:div w:id="2056805247">
          <w:marLeft w:val="547"/>
          <w:marRight w:val="0"/>
          <w:marTop w:val="115"/>
          <w:marBottom w:val="0"/>
          <w:divBdr>
            <w:top w:val="none" w:sz="0" w:space="0" w:color="auto"/>
            <w:left w:val="none" w:sz="0" w:space="0" w:color="auto"/>
            <w:bottom w:val="none" w:sz="0" w:space="0" w:color="auto"/>
            <w:right w:val="none" w:sz="0" w:space="0" w:color="auto"/>
          </w:divBdr>
        </w:div>
        <w:div w:id="2080245577">
          <w:marLeft w:val="547"/>
          <w:marRight w:val="0"/>
          <w:marTop w:val="115"/>
          <w:marBottom w:val="0"/>
          <w:divBdr>
            <w:top w:val="none" w:sz="0" w:space="0" w:color="auto"/>
            <w:left w:val="none" w:sz="0" w:space="0" w:color="auto"/>
            <w:bottom w:val="none" w:sz="0" w:space="0" w:color="auto"/>
            <w:right w:val="none" w:sz="0" w:space="0" w:color="auto"/>
          </w:divBdr>
        </w:div>
      </w:divsChild>
    </w:div>
    <w:div w:id="1083916722">
      <w:bodyDiv w:val="1"/>
      <w:marLeft w:val="0"/>
      <w:marRight w:val="0"/>
      <w:marTop w:val="0"/>
      <w:marBottom w:val="0"/>
      <w:divBdr>
        <w:top w:val="none" w:sz="0" w:space="0" w:color="auto"/>
        <w:left w:val="none" w:sz="0" w:space="0" w:color="auto"/>
        <w:bottom w:val="none" w:sz="0" w:space="0" w:color="auto"/>
        <w:right w:val="none" w:sz="0" w:space="0" w:color="auto"/>
      </w:divBdr>
    </w:div>
    <w:div w:id="1084645763">
      <w:bodyDiv w:val="1"/>
      <w:marLeft w:val="0"/>
      <w:marRight w:val="0"/>
      <w:marTop w:val="0"/>
      <w:marBottom w:val="0"/>
      <w:divBdr>
        <w:top w:val="none" w:sz="0" w:space="0" w:color="auto"/>
        <w:left w:val="none" w:sz="0" w:space="0" w:color="auto"/>
        <w:bottom w:val="none" w:sz="0" w:space="0" w:color="auto"/>
        <w:right w:val="none" w:sz="0" w:space="0" w:color="auto"/>
      </w:divBdr>
      <w:divsChild>
        <w:div w:id="4552811">
          <w:marLeft w:val="547"/>
          <w:marRight w:val="0"/>
          <w:marTop w:val="96"/>
          <w:marBottom w:val="0"/>
          <w:divBdr>
            <w:top w:val="none" w:sz="0" w:space="0" w:color="auto"/>
            <w:left w:val="none" w:sz="0" w:space="0" w:color="auto"/>
            <w:bottom w:val="none" w:sz="0" w:space="0" w:color="auto"/>
            <w:right w:val="none" w:sz="0" w:space="0" w:color="auto"/>
          </w:divBdr>
        </w:div>
        <w:div w:id="462189762">
          <w:marLeft w:val="547"/>
          <w:marRight w:val="0"/>
          <w:marTop w:val="96"/>
          <w:marBottom w:val="0"/>
          <w:divBdr>
            <w:top w:val="none" w:sz="0" w:space="0" w:color="auto"/>
            <w:left w:val="none" w:sz="0" w:space="0" w:color="auto"/>
            <w:bottom w:val="none" w:sz="0" w:space="0" w:color="auto"/>
            <w:right w:val="none" w:sz="0" w:space="0" w:color="auto"/>
          </w:divBdr>
        </w:div>
        <w:div w:id="651176664">
          <w:marLeft w:val="547"/>
          <w:marRight w:val="0"/>
          <w:marTop w:val="96"/>
          <w:marBottom w:val="0"/>
          <w:divBdr>
            <w:top w:val="none" w:sz="0" w:space="0" w:color="auto"/>
            <w:left w:val="none" w:sz="0" w:space="0" w:color="auto"/>
            <w:bottom w:val="none" w:sz="0" w:space="0" w:color="auto"/>
            <w:right w:val="none" w:sz="0" w:space="0" w:color="auto"/>
          </w:divBdr>
        </w:div>
        <w:div w:id="981692056">
          <w:marLeft w:val="547"/>
          <w:marRight w:val="0"/>
          <w:marTop w:val="96"/>
          <w:marBottom w:val="0"/>
          <w:divBdr>
            <w:top w:val="none" w:sz="0" w:space="0" w:color="auto"/>
            <w:left w:val="none" w:sz="0" w:space="0" w:color="auto"/>
            <w:bottom w:val="none" w:sz="0" w:space="0" w:color="auto"/>
            <w:right w:val="none" w:sz="0" w:space="0" w:color="auto"/>
          </w:divBdr>
        </w:div>
        <w:div w:id="1029061356">
          <w:marLeft w:val="547"/>
          <w:marRight w:val="0"/>
          <w:marTop w:val="96"/>
          <w:marBottom w:val="0"/>
          <w:divBdr>
            <w:top w:val="none" w:sz="0" w:space="0" w:color="auto"/>
            <w:left w:val="none" w:sz="0" w:space="0" w:color="auto"/>
            <w:bottom w:val="none" w:sz="0" w:space="0" w:color="auto"/>
            <w:right w:val="none" w:sz="0" w:space="0" w:color="auto"/>
          </w:divBdr>
        </w:div>
        <w:div w:id="1084690988">
          <w:marLeft w:val="547"/>
          <w:marRight w:val="0"/>
          <w:marTop w:val="96"/>
          <w:marBottom w:val="0"/>
          <w:divBdr>
            <w:top w:val="none" w:sz="0" w:space="0" w:color="auto"/>
            <w:left w:val="none" w:sz="0" w:space="0" w:color="auto"/>
            <w:bottom w:val="none" w:sz="0" w:space="0" w:color="auto"/>
            <w:right w:val="none" w:sz="0" w:space="0" w:color="auto"/>
          </w:divBdr>
        </w:div>
        <w:div w:id="1194077792">
          <w:marLeft w:val="547"/>
          <w:marRight w:val="0"/>
          <w:marTop w:val="96"/>
          <w:marBottom w:val="0"/>
          <w:divBdr>
            <w:top w:val="none" w:sz="0" w:space="0" w:color="auto"/>
            <w:left w:val="none" w:sz="0" w:space="0" w:color="auto"/>
            <w:bottom w:val="none" w:sz="0" w:space="0" w:color="auto"/>
            <w:right w:val="none" w:sz="0" w:space="0" w:color="auto"/>
          </w:divBdr>
        </w:div>
        <w:div w:id="1338192568">
          <w:marLeft w:val="547"/>
          <w:marRight w:val="0"/>
          <w:marTop w:val="96"/>
          <w:marBottom w:val="0"/>
          <w:divBdr>
            <w:top w:val="none" w:sz="0" w:space="0" w:color="auto"/>
            <w:left w:val="none" w:sz="0" w:space="0" w:color="auto"/>
            <w:bottom w:val="none" w:sz="0" w:space="0" w:color="auto"/>
            <w:right w:val="none" w:sz="0" w:space="0" w:color="auto"/>
          </w:divBdr>
        </w:div>
      </w:divsChild>
    </w:div>
    <w:div w:id="1117602982">
      <w:bodyDiv w:val="1"/>
      <w:marLeft w:val="0"/>
      <w:marRight w:val="0"/>
      <w:marTop w:val="0"/>
      <w:marBottom w:val="0"/>
      <w:divBdr>
        <w:top w:val="none" w:sz="0" w:space="0" w:color="auto"/>
        <w:left w:val="none" w:sz="0" w:space="0" w:color="auto"/>
        <w:bottom w:val="none" w:sz="0" w:space="0" w:color="auto"/>
        <w:right w:val="none" w:sz="0" w:space="0" w:color="auto"/>
      </w:divBdr>
    </w:div>
    <w:div w:id="1126000824">
      <w:bodyDiv w:val="1"/>
      <w:marLeft w:val="0"/>
      <w:marRight w:val="0"/>
      <w:marTop w:val="0"/>
      <w:marBottom w:val="0"/>
      <w:divBdr>
        <w:top w:val="none" w:sz="0" w:space="0" w:color="auto"/>
        <w:left w:val="none" w:sz="0" w:space="0" w:color="auto"/>
        <w:bottom w:val="none" w:sz="0" w:space="0" w:color="auto"/>
        <w:right w:val="none" w:sz="0" w:space="0" w:color="auto"/>
      </w:divBdr>
      <w:divsChild>
        <w:div w:id="224338471">
          <w:marLeft w:val="547"/>
          <w:marRight w:val="0"/>
          <w:marTop w:val="96"/>
          <w:marBottom w:val="0"/>
          <w:divBdr>
            <w:top w:val="none" w:sz="0" w:space="0" w:color="auto"/>
            <w:left w:val="none" w:sz="0" w:space="0" w:color="auto"/>
            <w:bottom w:val="none" w:sz="0" w:space="0" w:color="auto"/>
            <w:right w:val="none" w:sz="0" w:space="0" w:color="auto"/>
          </w:divBdr>
        </w:div>
        <w:div w:id="1138498631">
          <w:marLeft w:val="547"/>
          <w:marRight w:val="0"/>
          <w:marTop w:val="96"/>
          <w:marBottom w:val="0"/>
          <w:divBdr>
            <w:top w:val="none" w:sz="0" w:space="0" w:color="auto"/>
            <w:left w:val="none" w:sz="0" w:space="0" w:color="auto"/>
            <w:bottom w:val="none" w:sz="0" w:space="0" w:color="auto"/>
            <w:right w:val="none" w:sz="0" w:space="0" w:color="auto"/>
          </w:divBdr>
        </w:div>
        <w:div w:id="1217011770">
          <w:marLeft w:val="547"/>
          <w:marRight w:val="0"/>
          <w:marTop w:val="96"/>
          <w:marBottom w:val="0"/>
          <w:divBdr>
            <w:top w:val="none" w:sz="0" w:space="0" w:color="auto"/>
            <w:left w:val="none" w:sz="0" w:space="0" w:color="auto"/>
            <w:bottom w:val="none" w:sz="0" w:space="0" w:color="auto"/>
            <w:right w:val="none" w:sz="0" w:space="0" w:color="auto"/>
          </w:divBdr>
        </w:div>
        <w:div w:id="2145001324">
          <w:marLeft w:val="547"/>
          <w:marRight w:val="0"/>
          <w:marTop w:val="96"/>
          <w:marBottom w:val="0"/>
          <w:divBdr>
            <w:top w:val="none" w:sz="0" w:space="0" w:color="auto"/>
            <w:left w:val="none" w:sz="0" w:space="0" w:color="auto"/>
            <w:bottom w:val="none" w:sz="0" w:space="0" w:color="auto"/>
            <w:right w:val="none" w:sz="0" w:space="0" w:color="auto"/>
          </w:divBdr>
        </w:div>
      </w:divsChild>
    </w:div>
    <w:div w:id="1139615663">
      <w:bodyDiv w:val="1"/>
      <w:marLeft w:val="0"/>
      <w:marRight w:val="0"/>
      <w:marTop w:val="0"/>
      <w:marBottom w:val="0"/>
      <w:divBdr>
        <w:top w:val="none" w:sz="0" w:space="0" w:color="auto"/>
        <w:left w:val="none" w:sz="0" w:space="0" w:color="auto"/>
        <w:bottom w:val="none" w:sz="0" w:space="0" w:color="auto"/>
        <w:right w:val="none" w:sz="0" w:space="0" w:color="auto"/>
      </w:divBdr>
    </w:div>
    <w:div w:id="1144547782">
      <w:bodyDiv w:val="1"/>
      <w:marLeft w:val="0"/>
      <w:marRight w:val="0"/>
      <w:marTop w:val="0"/>
      <w:marBottom w:val="0"/>
      <w:divBdr>
        <w:top w:val="none" w:sz="0" w:space="0" w:color="auto"/>
        <w:left w:val="none" w:sz="0" w:space="0" w:color="auto"/>
        <w:bottom w:val="none" w:sz="0" w:space="0" w:color="auto"/>
        <w:right w:val="none" w:sz="0" w:space="0" w:color="auto"/>
      </w:divBdr>
    </w:div>
    <w:div w:id="1145703721">
      <w:bodyDiv w:val="1"/>
      <w:marLeft w:val="0"/>
      <w:marRight w:val="0"/>
      <w:marTop w:val="0"/>
      <w:marBottom w:val="0"/>
      <w:divBdr>
        <w:top w:val="none" w:sz="0" w:space="0" w:color="auto"/>
        <w:left w:val="none" w:sz="0" w:space="0" w:color="auto"/>
        <w:bottom w:val="none" w:sz="0" w:space="0" w:color="auto"/>
        <w:right w:val="none" w:sz="0" w:space="0" w:color="auto"/>
      </w:divBdr>
    </w:div>
    <w:div w:id="1156918290">
      <w:bodyDiv w:val="1"/>
      <w:marLeft w:val="0"/>
      <w:marRight w:val="0"/>
      <w:marTop w:val="0"/>
      <w:marBottom w:val="0"/>
      <w:divBdr>
        <w:top w:val="none" w:sz="0" w:space="0" w:color="auto"/>
        <w:left w:val="none" w:sz="0" w:space="0" w:color="auto"/>
        <w:bottom w:val="none" w:sz="0" w:space="0" w:color="auto"/>
        <w:right w:val="none" w:sz="0" w:space="0" w:color="auto"/>
      </w:divBdr>
    </w:div>
    <w:div w:id="1159149363">
      <w:bodyDiv w:val="1"/>
      <w:marLeft w:val="0"/>
      <w:marRight w:val="0"/>
      <w:marTop w:val="0"/>
      <w:marBottom w:val="0"/>
      <w:divBdr>
        <w:top w:val="none" w:sz="0" w:space="0" w:color="auto"/>
        <w:left w:val="none" w:sz="0" w:space="0" w:color="auto"/>
        <w:bottom w:val="none" w:sz="0" w:space="0" w:color="auto"/>
        <w:right w:val="none" w:sz="0" w:space="0" w:color="auto"/>
      </w:divBdr>
    </w:div>
    <w:div w:id="1160198820">
      <w:bodyDiv w:val="1"/>
      <w:marLeft w:val="0"/>
      <w:marRight w:val="0"/>
      <w:marTop w:val="0"/>
      <w:marBottom w:val="0"/>
      <w:divBdr>
        <w:top w:val="none" w:sz="0" w:space="0" w:color="auto"/>
        <w:left w:val="none" w:sz="0" w:space="0" w:color="auto"/>
        <w:bottom w:val="none" w:sz="0" w:space="0" w:color="auto"/>
        <w:right w:val="none" w:sz="0" w:space="0" w:color="auto"/>
      </w:divBdr>
      <w:divsChild>
        <w:div w:id="498230606">
          <w:marLeft w:val="547"/>
          <w:marRight w:val="0"/>
          <w:marTop w:val="115"/>
          <w:marBottom w:val="0"/>
          <w:divBdr>
            <w:top w:val="none" w:sz="0" w:space="0" w:color="auto"/>
            <w:left w:val="none" w:sz="0" w:space="0" w:color="auto"/>
            <w:bottom w:val="none" w:sz="0" w:space="0" w:color="auto"/>
            <w:right w:val="none" w:sz="0" w:space="0" w:color="auto"/>
          </w:divBdr>
        </w:div>
        <w:div w:id="1112362556">
          <w:marLeft w:val="547"/>
          <w:marRight w:val="0"/>
          <w:marTop w:val="115"/>
          <w:marBottom w:val="0"/>
          <w:divBdr>
            <w:top w:val="none" w:sz="0" w:space="0" w:color="auto"/>
            <w:left w:val="none" w:sz="0" w:space="0" w:color="auto"/>
            <w:bottom w:val="none" w:sz="0" w:space="0" w:color="auto"/>
            <w:right w:val="none" w:sz="0" w:space="0" w:color="auto"/>
          </w:divBdr>
        </w:div>
        <w:div w:id="1270895760">
          <w:marLeft w:val="547"/>
          <w:marRight w:val="0"/>
          <w:marTop w:val="115"/>
          <w:marBottom w:val="0"/>
          <w:divBdr>
            <w:top w:val="none" w:sz="0" w:space="0" w:color="auto"/>
            <w:left w:val="none" w:sz="0" w:space="0" w:color="auto"/>
            <w:bottom w:val="none" w:sz="0" w:space="0" w:color="auto"/>
            <w:right w:val="none" w:sz="0" w:space="0" w:color="auto"/>
          </w:divBdr>
        </w:div>
        <w:div w:id="1277444534">
          <w:marLeft w:val="547"/>
          <w:marRight w:val="0"/>
          <w:marTop w:val="115"/>
          <w:marBottom w:val="0"/>
          <w:divBdr>
            <w:top w:val="none" w:sz="0" w:space="0" w:color="auto"/>
            <w:left w:val="none" w:sz="0" w:space="0" w:color="auto"/>
            <w:bottom w:val="none" w:sz="0" w:space="0" w:color="auto"/>
            <w:right w:val="none" w:sz="0" w:space="0" w:color="auto"/>
          </w:divBdr>
        </w:div>
      </w:divsChild>
    </w:div>
    <w:div w:id="1161121556">
      <w:bodyDiv w:val="1"/>
      <w:marLeft w:val="0"/>
      <w:marRight w:val="0"/>
      <w:marTop w:val="0"/>
      <w:marBottom w:val="0"/>
      <w:divBdr>
        <w:top w:val="none" w:sz="0" w:space="0" w:color="auto"/>
        <w:left w:val="none" w:sz="0" w:space="0" w:color="auto"/>
        <w:bottom w:val="none" w:sz="0" w:space="0" w:color="auto"/>
        <w:right w:val="none" w:sz="0" w:space="0" w:color="auto"/>
      </w:divBdr>
    </w:div>
    <w:div w:id="1166283919">
      <w:bodyDiv w:val="1"/>
      <w:marLeft w:val="0"/>
      <w:marRight w:val="0"/>
      <w:marTop w:val="0"/>
      <w:marBottom w:val="0"/>
      <w:divBdr>
        <w:top w:val="none" w:sz="0" w:space="0" w:color="auto"/>
        <w:left w:val="none" w:sz="0" w:space="0" w:color="auto"/>
        <w:bottom w:val="none" w:sz="0" w:space="0" w:color="auto"/>
        <w:right w:val="none" w:sz="0" w:space="0" w:color="auto"/>
      </w:divBdr>
    </w:div>
    <w:div w:id="1166287812">
      <w:bodyDiv w:val="1"/>
      <w:marLeft w:val="0"/>
      <w:marRight w:val="0"/>
      <w:marTop w:val="0"/>
      <w:marBottom w:val="0"/>
      <w:divBdr>
        <w:top w:val="none" w:sz="0" w:space="0" w:color="auto"/>
        <w:left w:val="none" w:sz="0" w:space="0" w:color="auto"/>
        <w:bottom w:val="none" w:sz="0" w:space="0" w:color="auto"/>
        <w:right w:val="none" w:sz="0" w:space="0" w:color="auto"/>
      </w:divBdr>
    </w:div>
    <w:div w:id="1167090233">
      <w:bodyDiv w:val="1"/>
      <w:marLeft w:val="0"/>
      <w:marRight w:val="0"/>
      <w:marTop w:val="0"/>
      <w:marBottom w:val="0"/>
      <w:divBdr>
        <w:top w:val="none" w:sz="0" w:space="0" w:color="auto"/>
        <w:left w:val="none" w:sz="0" w:space="0" w:color="auto"/>
        <w:bottom w:val="none" w:sz="0" w:space="0" w:color="auto"/>
        <w:right w:val="none" w:sz="0" w:space="0" w:color="auto"/>
      </w:divBdr>
    </w:div>
    <w:div w:id="1185710023">
      <w:bodyDiv w:val="1"/>
      <w:marLeft w:val="0"/>
      <w:marRight w:val="0"/>
      <w:marTop w:val="0"/>
      <w:marBottom w:val="0"/>
      <w:divBdr>
        <w:top w:val="none" w:sz="0" w:space="0" w:color="auto"/>
        <w:left w:val="none" w:sz="0" w:space="0" w:color="auto"/>
        <w:bottom w:val="none" w:sz="0" w:space="0" w:color="auto"/>
        <w:right w:val="none" w:sz="0" w:space="0" w:color="auto"/>
      </w:divBdr>
    </w:div>
    <w:div w:id="1186098686">
      <w:bodyDiv w:val="1"/>
      <w:marLeft w:val="0"/>
      <w:marRight w:val="0"/>
      <w:marTop w:val="0"/>
      <w:marBottom w:val="0"/>
      <w:divBdr>
        <w:top w:val="none" w:sz="0" w:space="0" w:color="auto"/>
        <w:left w:val="none" w:sz="0" w:space="0" w:color="auto"/>
        <w:bottom w:val="none" w:sz="0" w:space="0" w:color="auto"/>
        <w:right w:val="none" w:sz="0" w:space="0" w:color="auto"/>
      </w:divBdr>
    </w:div>
    <w:div w:id="1193229577">
      <w:bodyDiv w:val="1"/>
      <w:marLeft w:val="0"/>
      <w:marRight w:val="0"/>
      <w:marTop w:val="0"/>
      <w:marBottom w:val="0"/>
      <w:divBdr>
        <w:top w:val="none" w:sz="0" w:space="0" w:color="auto"/>
        <w:left w:val="none" w:sz="0" w:space="0" w:color="auto"/>
        <w:bottom w:val="none" w:sz="0" w:space="0" w:color="auto"/>
        <w:right w:val="none" w:sz="0" w:space="0" w:color="auto"/>
      </w:divBdr>
      <w:divsChild>
        <w:div w:id="213464093">
          <w:marLeft w:val="547"/>
          <w:marRight w:val="0"/>
          <w:marTop w:val="115"/>
          <w:marBottom w:val="0"/>
          <w:divBdr>
            <w:top w:val="none" w:sz="0" w:space="0" w:color="auto"/>
            <w:left w:val="none" w:sz="0" w:space="0" w:color="auto"/>
            <w:bottom w:val="none" w:sz="0" w:space="0" w:color="auto"/>
            <w:right w:val="none" w:sz="0" w:space="0" w:color="auto"/>
          </w:divBdr>
        </w:div>
        <w:div w:id="1346518529">
          <w:marLeft w:val="547"/>
          <w:marRight w:val="0"/>
          <w:marTop w:val="115"/>
          <w:marBottom w:val="0"/>
          <w:divBdr>
            <w:top w:val="none" w:sz="0" w:space="0" w:color="auto"/>
            <w:left w:val="none" w:sz="0" w:space="0" w:color="auto"/>
            <w:bottom w:val="none" w:sz="0" w:space="0" w:color="auto"/>
            <w:right w:val="none" w:sz="0" w:space="0" w:color="auto"/>
          </w:divBdr>
        </w:div>
      </w:divsChild>
    </w:div>
    <w:div w:id="1203594885">
      <w:bodyDiv w:val="1"/>
      <w:marLeft w:val="0"/>
      <w:marRight w:val="0"/>
      <w:marTop w:val="0"/>
      <w:marBottom w:val="0"/>
      <w:divBdr>
        <w:top w:val="none" w:sz="0" w:space="0" w:color="auto"/>
        <w:left w:val="none" w:sz="0" w:space="0" w:color="auto"/>
        <w:bottom w:val="none" w:sz="0" w:space="0" w:color="auto"/>
        <w:right w:val="none" w:sz="0" w:space="0" w:color="auto"/>
      </w:divBdr>
    </w:div>
    <w:div w:id="1235242584">
      <w:bodyDiv w:val="1"/>
      <w:marLeft w:val="0"/>
      <w:marRight w:val="0"/>
      <w:marTop w:val="0"/>
      <w:marBottom w:val="0"/>
      <w:divBdr>
        <w:top w:val="none" w:sz="0" w:space="0" w:color="auto"/>
        <w:left w:val="none" w:sz="0" w:space="0" w:color="auto"/>
        <w:bottom w:val="none" w:sz="0" w:space="0" w:color="auto"/>
        <w:right w:val="none" w:sz="0" w:space="0" w:color="auto"/>
      </w:divBdr>
    </w:div>
    <w:div w:id="1241407728">
      <w:bodyDiv w:val="1"/>
      <w:marLeft w:val="0"/>
      <w:marRight w:val="0"/>
      <w:marTop w:val="0"/>
      <w:marBottom w:val="0"/>
      <w:divBdr>
        <w:top w:val="none" w:sz="0" w:space="0" w:color="auto"/>
        <w:left w:val="none" w:sz="0" w:space="0" w:color="auto"/>
        <w:bottom w:val="none" w:sz="0" w:space="0" w:color="auto"/>
        <w:right w:val="none" w:sz="0" w:space="0" w:color="auto"/>
      </w:divBdr>
    </w:div>
    <w:div w:id="1248071875">
      <w:bodyDiv w:val="1"/>
      <w:marLeft w:val="0"/>
      <w:marRight w:val="0"/>
      <w:marTop w:val="0"/>
      <w:marBottom w:val="0"/>
      <w:divBdr>
        <w:top w:val="none" w:sz="0" w:space="0" w:color="auto"/>
        <w:left w:val="none" w:sz="0" w:space="0" w:color="auto"/>
        <w:bottom w:val="none" w:sz="0" w:space="0" w:color="auto"/>
        <w:right w:val="none" w:sz="0" w:space="0" w:color="auto"/>
      </w:divBdr>
    </w:div>
    <w:div w:id="1255437793">
      <w:bodyDiv w:val="1"/>
      <w:marLeft w:val="0"/>
      <w:marRight w:val="0"/>
      <w:marTop w:val="0"/>
      <w:marBottom w:val="0"/>
      <w:divBdr>
        <w:top w:val="none" w:sz="0" w:space="0" w:color="auto"/>
        <w:left w:val="none" w:sz="0" w:space="0" w:color="auto"/>
        <w:bottom w:val="none" w:sz="0" w:space="0" w:color="auto"/>
        <w:right w:val="none" w:sz="0" w:space="0" w:color="auto"/>
      </w:divBdr>
    </w:div>
    <w:div w:id="1260484986">
      <w:bodyDiv w:val="1"/>
      <w:marLeft w:val="0"/>
      <w:marRight w:val="0"/>
      <w:marTop w:val="0"/>
      <w:marBottom w:val="0"/>
      <w:divBdr>
        <w:top w:val="none" w:sz="0" w:space="0" w:color="auto"/>
        <w:left w:val="none" w:sz="0" w:space="0" w:color="auto"/>
        <w:bottom w:val="none" w:sz="0" w:space="0" w:color="auto"/>
        <w:right w:val="none" w:sz="0" w:space="0" w:color="auto"/>
      </w:divBdr>
    </w:div>
    <w:div w:id="1267693681">
      <w:bodyDiv w:val="1"/>
      <w:marLeft w:val="0"/>
      <w:marRight w:val="0"/>
      <w:marTop w:val="0"/>
      <w:marBottom w:val="0"/>
      <w:divBdr>
        <w:top w:val="none" w:sz="0" w:space="0" w:color="auto"/>
        <w:left w:val="none" w:sz="0" w:space="0" w:color="auto"/>
        <w:bottom w:val="none" w:sz="0" w:space="0" w:color="auto"/>
        <w:right w:val="none" w:sz="0" w:space="0" w:color="auto"/>
      </w:divBdr>
    </w:div>
    <w:div w:id="1277251214">
      <w:bodyDiv w:val="1"/>
      <w:marLeft w:val="0"/>
      <w:marRight w:val="0"/>
      <w:marTop w:val="0"/>
      <w:marBottom w:val="0"/>
      <w:divBdr>
        <w:top w:val="none" w:sz="0" w:space="0" w:color="auto"/>
        <w:left w:val="none" w:sz="0" w:space="0" w:color="auto"/>
        <w:bottom w:val="none" w:sz="0" w:space="0" w:color="auto"/>
        <w:right w:val="none" w:sz="0" w:space="0" w:color="auto"/>
      </w:divBdr>
    </w:div>
    <w:div w:id="1280528948">
      <w:bodyDiv w:val="1"/>
      <w:marLeft w:val="0"/>
      <w:marRight w:val="0"/>
      <w:marTop w:val="0"/>
      <w:marBottom w:val="0"/>
      <w:divBdr>
        <w:top w:val="none" w:sz="0" w:space="0" w:color="auto"/>
        <w:left w:val="none" w:sz="0" w:space="0" w:color="auto"/>
        <w:bottom w:val="none" w:sz="0" w:space="0" w:color="auto"/>
        <w:right w:val="none" w:sz="0" w:space="0" w:color="auto"/>
      </w:divBdr>
    </w:div>
    <w:div w:id="1284919080">
      <w:bodyDiv w:val="1"/>
      <w:marLeft w:val="0"/>
      <w:marRight w:val="0"/>
      <w:marTop w:val="0"/>
      <w:marBottom w:val="0"/>
      <w:divBdr>
        <w:top w:val="none" w:sz="0" w:space="0" w:color="auto"/>
        <w:left w:val="none" w:sz="0" w:space="0" w:color="auto"/>
        <w:bottom w:val="none" w:sz="0" w:space="0" w:color="auto"/>
        <w:right w:val="none" w:sz="0" w:space="0" w:color="auto"/>
      </w:divBdr>
    </w:div>
    <w:div w:id="1297104712">
      <w:bodyDiv w:val="1"/>
      <w:marLeft w:val="0"/>
      <w:marRight w:val="0"/>
      <w:marTop w:val="0"/>
      <w:marBottom w:val="0"/>
      <w:divBdr>
        <w:top w:val="none" w:sz="0" w:space="0" w:color="auto"/>
        <w:left w:val="none" w:sz="0" w:space="0" w:color="auto"/>
        <w:bottom w:val="none" w:sz="0" w:space="0" w:color="auto"/>
        <w:right w:val="none" w:sz="0" w:space="0" w:color="auto"/>
      </w:divBdr>
    </w:div>
    <w:div w:id="1302927928">
      <w:bodyDiv w:val="1"/>
      <w:marLeft w:val="0"/>
      <w:marRight w:val="0"/>
      <w:marTop w:val="0"/>
      <w:marBottom w:val="0"/>
      <w:divBdr>
        <w:top w:val="none" w:sz="0" w:space="0" w:color="auto"/>
        <w:left w:val="none" w:sz="0" w:space="0" w:color="auto"/>
        <w:bottom w:val="none" w:sz="0" w:space="0" w:color="auto"/>
        <w:right w:val="none" w:sz="0" w:space="0" w:color="auto"/>
      </w:divBdr>
    </w:div>
    <w:div w:id="1304000493">
      <w:bodyDiv w:val="1"/>
      <w:marLeft w:val="0"/>
      <w:marRight w:val="0"/>
      <w:marTop w:val="0"/>
      <w:marBottom w:val="0"/>
      <w:divBdr>
        <w:top w:val="none" w:sz="0" w:space="0" w:color="auto"/>
        <w:left w:val="none" w:sz="0" w:space="0" w:color="auto"/>
        <w:bottom w:val="none" w:sz="0" w:space="0" w:color="auto"/>
        <w:right w:val="none" w:sz="0" w:space="0" w:color="auto"/>
      </w:divBdr>
    </w:div>
    <w:div w:id="1306276575">
      <w:bodyDiv w:val="1"/>
      <w:marLeft w:val="0"/>
      <w:marRight w:val="0"/>
      <w:marTop w:val="0"/>
      <w:marBottom w:val="0"/>
      <w:divBdr>
        <w:top w:val="none" w:sz="0" w:space="0" w:color="auto"/>
        <w:left w:val="none" w:sz="0" w:space="0" w:color="auto"/>
        <w:bottom w:val="none" w:sz="0" w:space="0" w:color="auto"/>
        <w:right w:val="none" w:sz="0" w:space="0" w:color="auto"/>
      </w:divBdr>
    </w:div>
    <w:div w:id="1312103755">
      <w:bodyDiv w:val="1"/>
      <w:marLeft w:val="0"/>
      <w:marRight w:val="0"/>
      <w:marTop w:val="0"/>
      <w:marBottom w:val="0"/>
      <w:divBdr>
        <w:top w:val="none" w:sz="0" w:space="0" w:color="auto"/>
        <w:left w:val="none" w:sz="0" w:space="0" w:color="auto"/>
        <w:bottom w:val="none" w:sz="0" w:space="0" w:color="auto"/>
        <w:right w:val="none" w:sz="0" w:space="0" w:color="auto"/>
      </w:divBdr>
    </w:div>
    <w:div w:id="1312709276">
      <w:bodyDiv w:val="1"/>
      <w:marLeft w:val="0"/>
      <w:marRight w:val="0"/>
      <w:marTop w:val="0"/>
      <w:marBottom w:val="0"/>
      <w:divBdr>
        <w:top w:val="none" w:sz="0" w:space="0" w:color="auto"/>
        <w:left w:val="none" w:sz="0" w:space="0" w:color="auto"/>
        <w:bottom w:val="none" w:sz="0" w:space="0" w:color="auto"/>
        <w:right w:val="none" w:sz="0" w:space="0" w:color="auto"/>
      </w:divBdr>
      <w:divsChild>
        <w:div w:id="456027318">
          <w:marLeft w:val="547"/>
          <w:marRight w:val="0"/>
          <w:marTop w:val="96"/>
          <w:marBottom w:val="0"/>
          <w:divBdr>
            <w:top w:val="none" w:sz="0" w:space="0" w:color="auto"/>
            <w:left w:val="none" w:sz="0" w:space="0" w:color="auto"/>
            <w:bottom w:val="none" w:sz="0" w:space="0" w:color="auto"/>
            <w:right w:val="none" w:sz="0" w:space="0" w:color="auto"/>
          </w:divBdr>
        </w:div>
        <w:div w:id="588537835">
          <w:marLeft w:val="547"/>
          <w:marRight w:val="0"/>
          <w:marTop w:val="96"/>
          <w:marBottom w:val="0"/>
          <w:divBdr>
            <w:top w:val="none" w:sz="0" w:space="0" w:color="auto"/>
            <w:left w:val="none" w:sz="0" w:space="0" w:color="auto"/>
            <w:bottom w:val="none" w:sz="0" w:space="0" w:color="auto"/>
            <w:right w:val="none" w:sz="0" w:space="0" w:color="auto"/>
          </w:divBdr>
        </w:div>
        <w:div w:id="958150535">
          <w:marLeft w:val="547"/>
          <w:marRight w:val="0"/>
          <w:marTop w:val="96"/>
          <w:marBottom w:val="0"/>
          <w:divBdr>
            <w:top w:val="none" w:sz="0" w:space="0" w:color="auto"/>
            <w:left w:val="none" w:sz="0" w:space="0" w:color="auto"/>
            <w:bottom w:val="none" w:sz="0" w:space="0" w:color="auto"/>
            <w:right w:val="none" w:sz="0" w:space="0" w:color="auto"/>
          </w:divBdr>
        </w:div>
        <w:div w:id="997222794">
          <w:marLeft w:val="547"/>
          <w:marRight w:val="0"/>
          <w:marTop w:val="96"/>
          <w:marBottom w:val="0"/>
          <w:divBdr>
            <w:top w:val="none" w:sz="0" w:space="0" w:color="auto"/>
            <w:left w:val="none" w:sz="0" w:space="0" w:color="auto"/>
            <w:bottom w:val="none" w:sz="0" w:space="0" w:color="auto"/>
            <w:right w:val="none" w:sz="0" w:space="0" w:color="auto"/>
          </w:divBdr>
        </w:div>
        <w:div w:id="1024595870">
          <w:marLeft w:val="547"/>
          <w:marRight w:val="0"/>
          <w:marTop w:val="96"/>
          <w:marBottom w:val="0"/>
          <w:divBdr>
            <w:top w:val="none" w:sz="0" w:space="0" w:color="auto"/>
            <w:left w:val="none" w:sz="0" w:space="0" w:color="auto"/>
            <w:bottom w:val="none" w:sz="0" w:space="0" w:color="auto"/>
            <w:right w:val="none" w:sz="0" w:space="0" w:color="auto"/>
          </w:divBdr>
        </w:div>
        <w:div w:id="1081096332">
          <w:marLeft w:val="547"/>
          <w:marRight w:val="0"/>
          <w:marTop w:val="96"/>
          <w:marBottom w:val="0"/>
          <w:divBdr>
            <w:top w:val="none" w:sz="0" w:space="0" w:color="auto"/>
            <w:left w:val="none" w:sz="0" w:space="0" w:color="auto"/>
            <w:bottom w:val="none" w:sz="0" w:space="0" w:color="auto"/>
            <w:right w:val="none" w:sz="0" w:space="0" w:color="auto"/>
          </w:divBdr>
        </w:div>
        <w:div w:id="1091781662">
          <w:marLeft w:val="547"/>
          <w:marRight w:val="0"/>
          <w:marTop w:val="96"/>
          <w:marBottom w:val="0"/>
          <w:divBdr>
            <w:top w:val="none" w:sz="0" w:space="0" w:color="auto"/>
            <w:left w:val="none" w:sz="0" w:space="0" w:color="auto"/>
            <w:bottom w:val="none" w:sz="0" w:space="0" w:color="auto"/>
            <w:right w:val="none" w:sz="0" w:space="0" w:color="auto"/>
          </w:divBdr>
        </w:div>
        <w:div w:id="1141996887">
          <w:marLeft w:val="547"/>
          <w:marRight w:val="0"/>
          <w:marTop w:val="96"/>
          <w:marBottom w:val="0"/>
          <w:divBdr>
            <w:top w:val="none" w:sz="0" w:space="0" w:color="auto"/>
            <w:left w:val="none" w:sz="0" w:space="0" w:color="auto"/>
            <w:bottom w:val="none" w:sz="0" w:space="0" w:color="auto"/>
            <w:right w:val="none" w:sz="0" w:space="0" w:color="auto"/>
          </w:divBdr>
        </w:div>
        <w:div w:id="1504665509">
          <w:marLeft w:val="547"/>
          <w:marRight w:val="0"/>
          <w:marTop w:val="96"/>
          <w:marBottom w:val="0"/>
          <w:divBdr>
            <w:top w:val="none" w:sz="0" w:space="0" w:color="auto"/>
            <w:left w:val="none" w:sz="0" w:space="0" w:color="auto"/>
            <w:bottom w:val="none" w:sz="0" w:space="0" w:color="auto"/>
            <w:right w:val="none" w:sz="0" w:space="0" w:color="auto"/>
          </w:divBdr>
        </w:div>
        <w:div w:id="1643580229">
          <w:marLeft w:val="547"/>
          <w:marRight w:val="0"/>
          <w:marTop w:val="96"/>
          <w:marBottom w:val="0"/>
          <w:divBdr>
            <w:top w:val="none" w:sz="0" w:space="0" w:color="auto"/>
            <w:left w:val="none" w:sz="0" w:space="0" w:color="auto"/>
            <w:bottom w:val="none" w:sz="0" w:space="0" w:color="auto"/>
            <w:right w:val="none" w:sz="0" w:space="0" w:color="auto"/>
          </w:divBdr>
        </w:div>
        <w:div w:id="2033649165">
          <w:marLeft w:val="547"/>
          <w:marRight w:val="0"/>
          <w:marTop w:val="96"/>
          <w:marBottom w:val="0"/>
          <w:divBdr>
            <w:top w:val="none" w:sz="0" w:space="0" w:color="auto"/>
            <w:left w:val="none" w:sz="0" w:space="0" w:color="auto"/>
            <w:bottom w:val="none" w:sz="0" w:space="0" w:color="auto"/>
            <w:right w:val="none" w:sz="0" w:space="0" w:color="auto"/>
          </w:divBdr>
        </w:div>
      </w:divsChild>
    </w:div>
    <w:div w:id="1318268103">
      <w:bodyDiv w:val="1"/>
      <w:marLeft w:val="0"/>
      <w:marRight w:val="0"/>
      <w:marTop w:val="0"/>
      <w:marBottom w:val="0"/>
      <w:divBdr>
        <w:top w:val="none" w:sz="0" w:space="0" w:color="auto"/>
        <w:left w:val="none" w:sz="0" w:space="0" w:color="auto"/>
        <w:bottom w:val="none" w:sz="0" w:space="0" w:color="auto"/>
        <w:right w:val="none" w:sz="0" w:space="0" w:color="auto"/>
      </w:divBdr>
      <w:divsChild>
        <w:div w:id="141390223">
          <w:marLeft w:val="547"/>
          <w:marRight w:val="0"/>
          <w:marTop w:val="115"/>
          <w:marBottom w:val="0"/>
          <w:divBdr>
            <w:top w:val="none" w:sz="0" w:space="0" w:color="auto"/>
            <w:left w:val="none" w:sz="0" w:space="0" w:color="auto"/>
            <w:bottom w:val="none" w:sz="0" w:space="0" w:color="auto"/>
            <w:right w:val="none" w:sz="0" w:space="0" w:color="auto"/>
          </w:divBdr>
        </w:div>
        <w:div w:id="441805335">
          <w:marLeft w:val="547"/>
          <w:marRight w:val="0"/>
          <w:marTop w:val="115"/>
          <w:marBottom w:val="0"/>
          <w:divBdr>
            <w:top w:val="none" w:sz="0" w:space="0" w:color="auto"/>
            <w:left w:val="none" w:sz="0" w:space="0" w:color="auto"/>
            <w:bottom w:val="none" w:sz="0" w:space="0" w:color="auto"/>
            <w:right w:val="none" w:sz="0" w:space="0" w:color="auto"/>
          </w:divBdr>
        </w:div>
        <w:div w:id="444234602">
          <w:marLeft w:val="547"/>
          <w:marRight w:val="0"/>
          <w:marTop w:val="115"/>
          <w:marBottom w:val="0"/>
          <w:divBdr>
            <w:top w:val="none" w:sz="0" w:space="0" w:color="auto"/>
            <w:left w:val="none" w:sz="0" w:space="0" w:color="auto"/>
            <w:bottom w:val="none" w:sz="0" w:space="0" w:color="auto"/>
            <w:right w:val="none" w:sz="0" w:space="0" w:color="auto"/>
          </w:divBdr>
        </w:div>
        <w:div w:id="684987709">
          <w:marLeft w:val="547"/>
          <w:marRight w:val="0"/>
          <w:marTop w:val="115"/>
          <w:marBottom w:val="0"/>
          <w:divBdr>
            <w:top w:val="none" w:sz="0" w:space="0" w:color="auto"/>
            <w:left w:val="none" w:sz="0" w:space="0" w:color="auto"/>
            <w:bottom w:val="none" w:sz="0" w:space="0" w:color="auto"/>
            <w:right w:val="none" w:sz="0" w:space="0" w:color="auto"/>
          </w:divBdr>
        </w:div>
        <w:div w:id="1228225731">
          <w:marLeft w:val="547"/>
          <w:marRight w:val="0"/>
          <w:marTop w:val="115"/>
          <w:marBottom w:val="0"/>
          <w:divBdr>
            <w:top w:val="none" w:sz="0" w:space="0" w:color="auto"/>
            <w:left w:val="none" w:sz="0" w:space="0" w:color="auto"/>
            <w:bottom w:val="none" w:sz="0" w:space="0" w:color="auto"/>
            <w:right w:val="none" w:sz="0" w:space="0" w:color="auto"/>
          </w:divBdr>
        </w:div>
      </w:divsChild>
    </w:div>
    <w:div w:id="1322193219">
      <w:bodyDiv w:val="1"/>
      <w:marLeft w:val="0"/>
      <w:marRight w:val="0"/>
      <w:marTop w:val="0"/>
      <w:marBottom w:val="0"/>
      <w:divBdr>
        <w:top w:val="none" w:sz="0" w:space="0" w:color="auto"/>
        <w:left w:val="none" w:sz="0" w:space="0" w:color="auto"/>
        <w:bottom w:val="none" w:sz="0" w:space="0" w:color="auto"/>
        <w:right w:val="none" w:sz="0" w:space="0" w:color="auto"/>
      </w:divBdr>
    </w:div>
    <w:div w:id="1323001858">
      <w:bodyDiv w:val="1"/>
      <w:marLeft w:val="0"/>
      <w:marRight w:val="0"/>
      <w:marTop w:val="0"/>
      <w:marBottom w:val="0"/>
      <w:divBdr>
        <w:top w:val="none" w:sz="0" w:space="0" w:color="auto"/>
        <w:left w:val="none" w:sz="0" w:space="0" w:color="auto"/>
        <w:bottom w:val="none" w:sz="0" w:space="0" w:color="auto"/>
        <w:right w:val="none" w:sz="0" w:space="0" w:color="auto"/>
      </w:divBdr>
    </w:div>
    <w:div w:id="1334185470">
      <w:bodyDiv w:val="1"/>
      <w:marLeft w:val="0"/>
      <w:marRight w:val="0"/>
      <w:marTop w:val="0"/>
      <w:marBottom w:val="0"/>
      <w:divBdr>
        <w:top w:val="none" w:sz="0" w:space="0" w:color="auto"/>
        <w:left w:val="none" w:sz="0" w:space="0" w:color="auto"/>
        <w:bottom w:val="none" w:sz="0" w:space="0" w:color="auto"/>
        <w:right w:val="none" w:sz="0" w:space="0" w:color="auto"/>
      </w:divBdr>
    </w:div>
    <w:div w:id="1345668607">
      <w:bodyDiv w:val="1"/>
      <w:marLeft w:val="0"/>
      <w:marRight w:val="0"/>
      <w:marTop w:val="0"/>
      <w:marBottom w:val="0"/>
      <w:divBdr>
        <w:top w:val="none" w:sz="0" w:space="0" w:color="auto"/>
        <w:left w:val="none" w:sz="0" w:space="0" w:color="auto"/>
        <w:bottom w:val="none" w:sz="0" w:space="0" w:color="auto"/>
        <w:right w:val="none" w:sz="0" w:space="0" w:color="auto"/>
      </w:divBdr>
    </w:div>
    <w:div w:id="1349328414">
      <w:bodyDiv w:val="1"/>
      <w:marLeft w:val="0"/>
      <w:marRight w:val="0"/>
      <w:marTop w:val="0"/>
      <w:marBottom w:val="0"/>
      <w:divBdr>
        <w:top w:val="none" w:sz="0" w:space="0" w:color="auto"/>
        <w:left w:val="none" w:sz="0" w:space="0" w:color="auto"/>
        <w:bottom w:val="none" w:sz="0" w:space="0" w:color="auto"/>
        <w:right w:val="none" w:sz="0" w:space="0" w:color="auto"/>
      </w:divBdr>
    </w:div>
    <w:div w:id="1353652851">
      <w:bodyDiv w:val="1"/>
      <w:marLeft w:val="0"/>
      <w:marRight w:val="0"/>
      <w:marTop w:val="0"/>
      <w:marBottom w:val="0"/>
      <w:divBdr>
        <w:top w:val="none" w:sz="0" w:space="0" w:color="auto"/>
        <w:left w:val="none" w:sz="0" w:space="0" w:color="auto"/>
        <w:bottom w:val="none" w:sz="0" w:space="0" w:color="auto"/>
        <w:right w:val="none" w:sz="0" w:space="0" w:color="auto"/>
      </w:divBdr>
      <w:divsChild>
        <w:div w:id="334041362">
          <w:marLeft w:val="547"/>
          <w:marRight w:val="0"/>
          <w:marTop w:val="115"/>
          <w:marBottom w:val="0"/>
          <w:divBdr>
            <w:top w:val="none" w:sz="0" w:space="0" w:color="auto"/>
            <w:left w:val="none" w:sz="0" w:space="0" w:color="auto"/>
            <w:bottom w:val="none" w:sz="0" w:space="0" w:color="auto"/>
            <w:right w:val="none" w:sz="0" w:space="0" w:color="auto"/>
          </w:divBdr>
        </w:div>
        <w:div w:id="531115300">
          <w:marLeft w:val="547"/>
          <w:marRight w:val="0"/>
          <w:marTop w:val="115"/>
          <w:marBottom w:val="0"/>
          <w:divBdr>
            <w:top w:val="none" w:sz="0" w:space="0" w:color="auto"/>
            <w:left w:val="none" w:sz="0" w:space="0" w:color="auto"/>
            <w:bottom w:val="none" w:sz="0" w:space="0" w:color="auto"/>
            <w:right w:val="none" w:sz="0" w:space="0" w:color="auto"/>
          </w:divBdr>
        </w:div>
        <w:div w:id="649021526">
          <w:marLeft w:val="547"/>
          <w:marRight w:val="0"/>
          <w:marTop w:val="115"/>
          <w:marBottom w:val="0"/>
          <w:divBdr>
            <w:top w:val="none" w:sz="0" w:space="0" w:color="auto"/>
            <w:left w:val="none" w:sz="0" w:space="0" w:color="auto"/>
            <w:bottom w:val="none" w:sz="0" w:space="0" w:color="auto"/>
            <w:right w:val="none" w:sz="0" w:space="0" w:color="auto"/>
          </w:divBdr>
        </w:div>
        <w:div w:id="1040013937">
          <w:marLeft w:val="547"/>
          <w:marRight w:val="0"/>
          <w:marTop w:val="115"/>
          <w:marBottom w:val="0"/>
          <w:divBdr>
            <w:top w:val="none" w:sz="0" w:space="0" w:color="auto"/>
            <w:left w:val="none" w:sz="0" w:space="0" w:color="auto"/>
            <w:bottom w:val="none" w:sz="0" w:space="0" w:color="auto"/>
            <w:right w:val="none" w:sz="0" w:space="0" w:color="auto"/>
          </w:divBdr>
        </w:div>
        <w:div w:id="1416320820">
          <w:marLeft w:val="547"/>
          <w:marRight w:val="0"/>
          <w:marTop w:val="115"/>
          <w:marBottom w:val="0"/>
          <w:divBdr>
            <w:top w:val="none" w:sz="0" w:space="0" w:color="auto"/>
            <w:left w:val="none" w:sz="0" w:space="0" w:color="auto"/>
            <w:bottom w:val="none" w:sz="0" w:space="0" w:color="auto"/>
            <w:right w:val="none" w:sz="0" w:space="0" w:color="auto"/>
          </w:divBdr>
        </w:div>
        <w:div w:id="1851796353">
          <w:marLeft w:val="547"/>
          <w:marRight w:val="0"/>
          <w:marTop w:val="115"/>
          <w:marBottom w:val="0"/>
          <w:divBdr>
            <w:top w:val="none" w:sz="0" w:space="0" w:color="auto"/>
            <w:left w:val="none" w:sz="0" w:space="0" w:color="auto"/>
            <w:bottom w:val="none" w:sz="0" w:space="0" w:color="auto"/>
            <w:right w:val="none" w:sz="0" w:space="0" w:color="auto"/>
          </w:divBdr>
        </w:div>
      </w:divsChild>
    </w:div>
    <w:div w:id="1359626914">
      <w:bodyDiv w:val="1"/>
      <w:marLeft w:val="0"/>
      <w:marRight w:val="0"/>
      <w:marTop w:val="0"/>
      <w:marBottom w:val="0"/>
      <w:divBdr>
        <w:top w:val="none" w:sz="0" w:space="0" w:color="auto"/>
        <w:left w:val="none" w:sz="0" w:space="0" w:color="auto"/>
        <w:bottom w:val="none" w:sz="0" w:space="0" w:color="auto"/>
        <w:right w:val="none" w:sz="0" w:space="0" w:color="auto"/>
      </w:divBdr>
    </w:div>
    <w:div w:id="1368680873">
      <w:bodyDiv w:val="1"/>
      <w:marLeft w:val="0"/>
      <w:marRight w:val="0"/>
      <w:marTop w:val="0"/>
      <w:marBottom w:val="0"/>
      <w:divBdr>
        <w:top w:val="none" w:sz="0" w:space="0" w:color="auto"/>
        <w:left w:val="none" w:sz="0" w:space="0" w:color="auto"/>
        <w:bottom w:val="none" w:sz="0" w:space="0" w:color="auto"/>
        <w:right w:val="none" w:sz="0" w:space="0" w:color="auto"/>
      </w:divBdr>
    </w:div>
    <w:div w:id="1369333374">
      <w:bodyDiv w:val="1"/>
      <w:marLeft w:val="0"/>
      <w:marRight w:val="0"/>
      <w:marTop w:val="0"/>
      <w:marBottom w:val="0"/>
      <w:divBdr>
        <w:top w:val="none" w:sz="0" w:space="0" w:color="auto"/>
        <w:left w:val="none" w:sz="0" w:space="0" w:color="auto"/>
        <w:bottom w:val="none" w:sz="0" w:space="0" w:color="auto"/>
        <w:right w:val="none" w:sz="0" w:space="0" w:color="auto"/>
      </w:divBdr>
    </w:div>
    <w:div w:id="1373380031">
      <w:bodyDiv w:val="1"/>
      <w:marLeft w:val="0"/>
      <w:marRight w:val="0"/>
      <w:marTop w:val="0"/>
      <w:marBottom w:val="0"/>
      <w:divBdr>
        <w:top w:val="none" w:sz="0" w:space="0" w:color="auto"/>
        <w:left w:val="none" w:sz="0" w:space="0" w:color="auto"/>
        <w:bottom w:val="none" w:sz="0" w:space="0" w:color="auto"/>
        <w:right w:val="none" w:sz="0" w:space="0" w:color="auto"/>
      </w:divBdr>
    </w:div>
    <w:div w:id="1377048738">
      <w:bodyDiv w:val="1"/>
      <w:marLeft w:val="0"/>
      <w:marRight w:val="0"/>
      <w:marTop w:val="0"/>
      <w:marBottom w:val="0"/>
      <w:divBdr>
        <w:top w:val="none" w:sz="0" w:space="0" w:color="auto"/>
        <w:left w:val="none" w:sz="0" w:space="0" w:color="auto"/>
        <w:bottom w:val="none" w:sz="0" w:space="0" w:color="auto"/>
        <w:right w:val="none" w:sz="0" w:space="0" w:color="auto"/>
      </w:divBdr>
    </w:div>
    <w:div w:id="1379815370">
      <w:bodyDiv w:val="1"/>
      <w:marLeft w:val="0"/>
      <w:marRight w:val="0"/>
      <w:marTop w:val="0"/>
      <w:marBottom w:val="0"/>
      <w:divBdr>
        <w:top w:val="none" w:sz="0" w:space="0" w:color="auto"/>
        <w:left w:val="none" w:sz="0" w:space="0" w:color="auto"/>
        <w:bottom w:val="none" w:sz="0" w:space="0" w:color="auto"/>
        <w:right w:val="none" w:sz="0" w:space="0" w:color="auto"/>
      </w:divBdr>
      <w:divsChild>
        <w:div w:id="803155141">
          <w:marLeft w:val="0"/>
          <w:marRight w:val="0"/>
          <w:marTop w:val="0"/>
          <w:marBottom w:val="0"/>
          <w:divBdr>
            <w:top w:val="none" w:sz="0" w:space="0" w:color="auto"/>
            <w:left w:val="none" w:sz="0" w:space="0" w:color="auto"/>
            <w:bottom w:val="none" w:sz="0" w:space="0" w:color="auto"/>
            <w:right w:val="none" w:sz="0" w:space="0" w:color="auto"/>
          </w:divBdr>
        </w:div>
      </w:divsChild>
    </w:div>
    <w:div w:id="1382054901">
      <w:bodyDiv w:val="1"/>
      <w:marLeft w:val="0"/>
      <w:marRight w:val="0"/>
      <w:marTop w:val="0"/>
      <w:marBottom w:val="0"/>
      <w:divBdr>
        <w:top w:val="none" w:sz="0" w:space="0" w:color="auto"/>
        <w:left w:val="none" w:sz="0" w:space="0" w:color="auto"/>
        <w:bottom w:val="none" w:sz="0" w:space="0" w:color="auto"/>
        <w:right w:val="none" w:sz="0" w:space="0" w:color="auto"/>
      </w:divBdr>
    </w:div>
    <w:div w:id="1385719158">
      <w:bodyDiv w:val="1"/>
      <w:marLeft w:val="0"/>
      <w:marRight w:val="0"/>
      <w:marTop w:val="0"/>
      <w:marBottom w:val="0"/>
      <w:divBdr>
        <w:top w:val="none" w:sz="0" w:space="0" w:color="auto"/>
        <w:left w:val="none" w:sz="0" w:space="0" w:color="auto"/>
        <w:bottom w:val="none" w:sz="0" w:space="0" w:color="auto"/>
        <w:right w:val="none" w:sz="0" w:space="0" w:color="auto"/>
      </w:divBdr>
    </w:div>
    <w:div w:id="1386686751">
      <w:bodyDiv w:val="1"/>
      <w:marLeft w:val="0"/>
      <w:marRight w:val="0"/>
      <w:marTop w:val="0"/>
      <w:marBottom w:val="0"/>
      <w:divBdr>
        <w:top w:val="none" w:sz="0" w:space="0" w:color="auto"/>
        <w:left w:val="none" w:sz="0" w:space="0" w:color="auto"/>
        <w:bottom w:val="none" w:sz="0" w:space="0" w:color="auto"/>
        <w:right w:val="none" w:sz="0" w:space="0" w:color="auto"/>
      </w:divBdr>
    </w:div>
    <w:div w:id="1388989238">
      <w:bodyDiv w:val="1"/>
      <w:marLeft w:val="0"/>
      <w:marRight w:val="0"/>
      <w:marTop w:val="0"/>
      <w:marBottom w:val="0"/>
      <w:divBdr>
        <w:top w:val="none" w:sz="0" w:space="0" w:color="auto"/>
        <w:left w:val="none" w:sz="0" w:space="0" w:color="auto"/>
        <w:bottom w:val="none" w:sz="0" w:space="0" w:color="auto"/>
        <w:right w:val="none" w:sz="0" w:space="0" w:color="auto"/>
      </w:divBdr>
    </w:div>
    <w:div w:id="1390498487">
      <w:bodyDiv w:val="1"/>
      <w:marLeft w:val="0"/>
      <w:marRight w:val="0"/>
      <w:marTop w:val="0"/>
      <w:marBottom w:val="0"/>
      <w:divBdr>
        <w:top w:val="none" w:sz="0" w:space="0" w:color="auto"/>
        <w:left w:val="none" w:sz="0" w:space="0" w:color="auto"/>
        <w:bottom w:val="none" w:sz="0" w:space="0" w:color="auto"/>
        <w:right w:val="none" w:sz="0" w:space="0" w:color="auto"/>
      </w:divBdr>
      <w:divsChild>
        <w:div w:id="1797984459">
          <w:marLeft w:val="547"/>
          <w:marRight w:val="0"/>
          <w:marTop w:val="115"/>
          <w:marBottom w:val="0"/>
          <w:divBdr>
            <w:top w:val="none" w:sz="0" w:space="0" w:color="auto"/>
            <w:left w:val="none" w:sz="0" w:space="0" w:color="auto"/>
            <w:bottom w:val="none" w:sz="0" w:space="0" w:color="auto"/>
            <w:right w:val="none" w:sz="0" w:space="0" w:color="auto"/>
          </w:divBdr>
        </w:div>
      </w:divsChild>
    </w:div>
    <w:div w:id="1392386116">
      <w:bodyDiv w:val="1"/>
      <w:marLeft w:val="0"/>
      <w:marRight w:val="0"/>
      <w:marTop w:val="0"/>
      <w:marBottom w:val="0"/>
      <w:divBdr>
        <w:top w:val="none" w:sz="0" w:space="0" w:color="auto"/>
        <w:left w:val="none" w:sz="0" w:space="0" w:color="auto"/>
        <w:bottom w:val="none" w:sz="0" w:space="0" w:color="auto"/>
        <w:right w:val="none" w:sz="0" w:space="0" w:color="auto"/>
      </w:divBdr>
      <w:divsChild>
        <w:div w:id="300110597">
          <w:marLeft w:val="547"/>
          <w:marRight w:val="0"/>
          <w:marTop w:val="115"/>
          <w:marBottom w:val="0"/>
          <w:divBdr>
            <w:top w:val="none" w:sz="0" w:space="0" w:color="auto"/>
            <w:left w:val="none" w:sz="0" w:space="0" w:color="auto"/>
            <w:bottom w:val="none" w:sz="0" w:space="0" w:color="auto"/>
            <w:right w:val="none" w:sz="0" w:space="0" w:color="auto"/>
          </w:divBdr>
        </w:div>
        <w:div w:id="613101092">
          <w:marLeft w:val="547"/>
          <w:marRight w:val="0"/>
          <w:marTop w:val="115"/>
          <w:marBottom w:val="0"/>
          <w:divBdr>
            <w:top w:val="none" w:sz="0" w:space="0" w:color="auto"/>
            <w:left w:val="none" w:sz="0" w:space="0" w:color="auto"/>
            <w:bottom w:val="none" w:sz="0" w:space="0" w:color="auto"/>
            <w:right w:val="none" w:sz="0" w:space="0" w:color="auto"/>
          </w:divBdr>
        </w:div>
        <w:div w:id="1967928704">
          <w:marLeft w:val="547"/>
          <w:marRight w:val="0"/>
          <w:marTop w:val="115"/>
          <w:marBottom w:val="0"/>
          <w:divBdr>
            <w:top w:val="none" w:sz="0" w:space="0" w:color="auto"/>
            <w:left w:val="none" w:sz="0" w:space="0" w:color="auto"/>
            <w:bottom w:val="none" w:sz="0" w:space="0" w:color="auto"/>
            <w:right w:val="none" w:sz="0" w:space="0" w:color="auto"/>
          </w:divBdr>
        </w:div>
        <w:div w:id="2050454104">
          <w:marLeft w:val="547"/>
          <w:marRight w:val="0"/>
          <w:marTop w:val="115"/>
          <w:marBottom w:val="0"/>
          <w:divBdr>
            <w:top w:val="none" w:sz="0" w:space="0" w:color="auto"/>
            <w:left w:val="none" w:sz="0" w:space="0" w:color="auto"/>
            <w:bottom w:val="none" w:sz="0" w:space="0" w:color="auto"/>
            <w:right w:val="none" w:sz="0" w:space="0" w:color="auto"/>
          </w:divBdr>
        </w:div>
      </w:divsChild>
    </w:div>
    <w:div w:id="1429696630">
      <w:bodyDiv w:val="1"/>
      <w:marLeft w:val="0"/>
      <w:marRight w:val="0"/>
      <w:marTop w:val="0"/>
      <w:marBottom w:val="0"/>
      <w:divBdr>
        <w:top w:val="none" w:sz="0" w:space="0" w:color="auto"/>
        <w:left w:val="none" w:sz="0" w:space="0" w:color="auto"/>
        <w:bottom w:val="none" w:sz="0" w:space="0" w:color="auto"/>
        <w:right w:val="none" w:sz="0" w:space="0" w:color="auto"/>
      </w:divBdr>
    </w:div>
    <w:div w:id="1430467561">
      <w:bodyDiv w:val="1"/>
      <w:marLeft w:val="0"/>
      <w:marRight w:val="0"/>
      <w:marTop w:val="0"/>
      <w:marBottom w:val="0"/>
      <w:divBdr>
        <w:top w:val="none" w:sz="0" w:space="0" w:color="auto"/>
        <w:left w:val="none" w:sz="0" w:space="0" w:color="auto"/>
        <w:bottom w:val="none" w:sz="0" w:space="0" w:color="auto"/>
        <w:right w:val="none" w:sz="0" w:space="0" w:color="auto"/>
      </w:divBdr>
    </w:div>
    <w:div w:id="1448810289">
      <w:bodyDiv w:val="1"/>
      <w:marLeft w:val="0"/>
      <w:marRight w:val="0"/>
      <w:marTop w:val="0"/>
      <w:marBottom w:val="0"/>
      <w:divBdr>
        <w:top w:val="none" w:sz="0" w:space="0" w:color="auto"/>
        <w:left w:val="none" w:sz="0" w:space="0" w:color="auto"/>
        <w:bottom w:val="none" w:sz="0" w:space="0" w:color="auto"/>
        <w:right w:val="none" w:sz="0" w:space="0" w:color="auto"/>
      </w:divBdr>
    </w:div>
    <w:div w:id="1456946603">
      <w:bodyDiv w:val="1"/>
      <w:marLeft w:val="0"/>
      <w:marRight w:val="0"/>
      <w:marTop w:val="0"/>
      <w:marBottom w:val="0"/>
      <w:divBdr>
        <w:top w:val="none" w:sz="0" w:space="0" w:color="auto"/>
        <w:left w:val="none" w:sz="0" w:space="0" w:color="auto"/>
        <w:bottom w:val="none" w:sz="0" w:space="0" w:color="auto"/>
        <w:right w:val="none" w:sz="0" w:space="0" w:color="auto"/>
      </w:divBdr>
      <w:divsChild>
        <w:div w:id="1853687666">
          <w:marLeft w:val="0"/>
          <w:marRight w:val="0"/>
          <w:marTop w:val="0"/>
          <w:marBottom w:val="0"/>
          <w:divBdr>
            <w:top w:val="none" w:sz="0" w:space="0" w:color="auto"/>
            <w:left w:val="none" w:sz="0" w:space="0" w:color="auto"/>
            <w:bottom w:val="none" w:sz="0" w:space="0" w:color="auto"/>
            <w:right w:val="none" w:sz="0" w:space="0" w:color="auto"/>
          </w:divBdr>
          <w:divsChild>
            <w:div w:id="95802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38498">
      <w:bodyDiv w:val="1"/>
      <w:marLeft w:val="0"/>
      <w:marRight w:val="0"/>
      <w:marTop w:val="0"/>
      <w:marBottom w:val="0"/>
      <w:divBdr>
        <w:top w:val="none" w:sz="0" w:space="0" w:color="auto"/>
        <w:left w:val="none" w:sz="0" w:space="0" w:color="auto"/>
        <w:bottom w:val="none" w:sz="0" w:space="0" w:color="auto"/>
        <w:right w:val="none" w:sz="0" w:space="0" w:color="auto"/>
      </w:divBdr>
    </w:div>
    <w:div w:id="1491171380">
      <w:bodyDiv w:val="1"/>
      <w:marLeft w:val="0"/>
      <w:marRight w:val="0"/>
      <w:marTop w:val="0"/>
      <w:marBottom w:val="0"/>
      <w:divBdr>
        <w:top w:val="none" w:sz="0" w:space="0" w:color="auto"/>
        <w:left w:val="none" w:sz="0" w:space="0" w:color="auto"/>
        <w:bottom w:val="none" w:sz="0" w:space="0" w:color="auto"/>
        <w:right w:val="none" w:sz="0" w:space="0" w:color="auto"/>
      </w:divBdr>
    </w:div>
    <w:div w:id="1497963020">
      <w:bodyDiv w:val="1"/>
      <w:marLeft w:val="0"/>
      <w:marRight w:val="0"/>
      <w:marTop w:val="0"/>
      <w:marBottom w:val="0"/>
      <w:divBdr>
        <w:top w:val="none" w:sz="0" w:space="0" w:color="auto"/>
        <w:left w:val="none" w:sz="0" w:space="0" w:color="auto"/>
        <w:bottom w:val="none" w:sz="0" w:space="0" w:color="auto"/>
        <w:right w:val="none" w:sz="0" w:space="0" w:color="auto"/>
      </w:divBdr>
    </w:div>
    <w:div w:id="1499425127">
      <w:bodyDiv w:val="1"/>
      <w:marLeft w:val="0"/>
      <w:marRight w:val="0"/>
      <w:marTop w:val="0"/>
      <w:marBottom w:val="0"/>
      <w:divBdr>
        <w:top w:val="none" w:sz="0" w:space="0" w:color="auto"/>
        <w:left w:val="none" w:sz="0" w:space="0" w:color="auto"/>
        <w:bottom w:val="none" w:sz="0" w:space="0" w:color="auto"/>
        <w:right w:val="none" w:sz="0" w:space="0" w:color="auto"/>
      </w:divBdr>
    </w:div>
    <w:div w:id="1505584431">
      <w:bodyDiv w:val="1"/>
      <w:marLeft w:val="0"/>
      <w:marRight w:val="0"/>
      <w:marTop w:val="0"/>
      <w:marBottom w:val="0"/>
      <w:divBdr>
        <w:top w:val="none" w:sz="0" w:space="0" w:color="auto"/>
        <w:left w:val="none" w:sz="0" w:space="0" w:color="auto"/>
        <w:bottom w:val="none" w:sz="0" w:space="0" w:color="auto"/>
        <w:right w:val="none" w:sz="0" w:space="0" w:color="auto"/>
      </w:divBdr>
    </w:div>
    <w:div w:id="1513764461">
      <w:bodyDiv w:val="1"/>
      <w:marLeft w:val="0"/>
      <w:marRight w:val="0"/>
      <w:marTop w:val="0"/>
      <w:marBottom w:val="0"/>
      <w:divBdr>
        <w:top w:val="none" w:sz="0" w:space="0" w:color="auto"/>
        <w:left w:val="none" w:sz="0" w:space="0" w:color="auto"/>
        <w:bottom w:val="none" w:sz="0" w:space="0" w:color="auto"/>
        <w:right w:val="none" w:sz="0" w:space="0" w:color="auto"/>
      </w:divBdr>
    </w:div>
    <w:div w:id="1516532214">
      <w:bodyDiv w:val="1"/>
      <w:marLeft w:val="0"/>
      <w:marRight w:val="0"/>
      <w:marTop w:val="0"/>
      <w:marBottom w:val="0"/>
      <w:divBdr>
        <w:top w:val="none" w:sz="0" w:space="0" w:color="auto"/>
        <w:left w:val="none" w:sz="0" w:space="0" w:color="auto"/>
        <w:bottom w:val="none" w:sz="0" w:space="0" w:color="auto"/>
        <w:right w:val="none" w:sz="0" w:space="0" w:color="auto"/>
      </w:divBdr>
    </w:div>
    <w:div w:id="1530333112">
      <w:bodyDiv w:val="1"/>
      <w:marLeft w:val="0"/>
      <w:marRight w:val="0"/>
      <w:marTop w:val="0"/>
      <w:marBottom w:val="0"/>
      <w:divBdr>
        <w:top w:val="none" w:sz="0" w:space="0" w:color="auto"/>
        <w:left w:val="none" w:sz="0" w:space="0" w:color="auto"/>
        <w:bottom w:val="none" w:sz="0" w:space="0" w:color="auto"/>
        <w:right w:val="none" w:sz="0" w:space="0" w:color="auto"/>
      </w:divBdr>
    </w:div>
    <w:div w:id="1530945556">
      <w:bodyDiv w:val="1"/>
      <w:marLeft w:val="0"/>
      <w:marRight w:val="0"/>
      <w:marTop w:val="0"/>
      <w:marBottom w:val="0"/>
      <w:divBdr>
        <w:top w:val="none" w:sz="0" w:space="0" w:color="auto"/>
        <w:left w:val="none" w:sz="0" w:space="0" w:color="auto"/>
        <w:bottom w:val="none" w:sz="0" w:space="0" w:color="auto"/>
        <w:right w:val="none" w:sz="0" w:space="0" w:color="auto"/>
      </w:divBdr>
      <w:divsChild>
        <w:div w:id="280841576">
          <w:marLeft w:val="547"/>
          <w:marRight w:val="0"/>
          <w:marTop w:val="115"/>
          <w:marBottom w:val="0"/>
          <w:divBdr>
            <w:top w:val="none" w:sz="0" w:space="0" w:color="auto"/>
            <w:left w:val="none" w:sz="0" w:space="0" w:color="auto"/>
            <w:bottom w:val="none" w:sz="0" w:space="0" w:color="auto"/>
            <w:right w:val="none" w:sz="0" w:space="0" w:color="auto"/>
          </w:divBdr>
        </w:div>
        <w:div w:id="749885256">
          <w:marLeft w:val="547"/>
          <w:marRight w:val="0"/>
          <w:marTop w:val="115"/>
          <w:marBottom w:val="0"/>
          <w:divBdr>
            <w:top w:val="none" w:sz="0" w:space="0" w:color="auto"/>
            <w:left w:val="none" w:sz="0" w:space="0" w:color="auto"/>
            <w:bottom w:val="none" w:sz="0" w:space="0" w:color="auto"/>
            <w:right w:val="none" w:sz="0" w:space="0" w:color="auto"/>
          </w:divBdr>
        </w:div>
        <w:div w:id="1824003206">
          <w:marLeft w:val="547"/>
          <w:marRight w:val="0"/>
          <w:marTop w:val="115"/>
          <w:marBottom w:val="0"/>
          <w:divBdr>
            <w:top w:val="none" w:sz="0" w:space="0" w:color="auto"/>
            <w:left w:val="none" w:sz="0" w:space="0" w:color="auto"/>
            <w:bottom w:val="none" w:sz="0" w:space="0" w:color="auto"/>
            <w:right w:val="none" w:sz="0" w:space="0" w:color="auto"/>
          </w:divBdr>
        </w:div>
      </w:divsChild>
    </w:div>
    <w:div w:id="1533572455">
      <w:bodyDiv w:val="1"/>
      <w:marLeft w:val="0"/>
      <w:marRight w:val="0"/>
      <w:marTop w:val="0"/>
      <w:marBottom w:val="0"/>
      <w:divBdr>
        <w:top w:val="none" w:sz="0" w:space="0" w:color="auto"/>
        <w:left w:val="none" w:sz="0" w:space="0" w:color="auto"/>
        <w:bottom w:val="none" w:sz="0" w:space="0" w:color="auto"/>
        <w:right w:val="none" w:sz="0" w:space="0" w:color="auto"/>
      </w:divBdr>
    </w:div>
    <w:div w:id="1538156519">
      <w:bodyDiv w:val="1"/>
      <w:marLeft w:val="0"/>
      <w:marRight w:val="0"/>
      <w:marTop w:val="0"/>
      <w:marBottom w:val="0"/>
      <w:divBdr>
        <w:top w:val="none" w:sz="0" w:space="0" w:color="auto"/>
        <w:left w:val="none" w:sz="0" w:space="0" w:color="auto"/>
        <w:bottom w:val="none" w:sz="0" w:space="0" w:color="auto"/>
        <w:right w:val="none" w:sz="0" w:space="0" w:color="auto"/>
      </w:divBdr>
    </w:div>
    <w:div w:id="1542785638">
      <w:bodyDiv w:val="1"/>
      <w:marLeft w:val="0"/>
      <w:marRight w:val="0"/>
      <w:marTop w:val="0"/>
      <w:marBottom w:val="0"/>
      <w:divBdr>
        <w:top w:val="none" w:sz="0" w:space="0" w:color="auto"/>
        <w:left w:val="none" w:sz="0" w:space="0" w:color="auto"/>
        <w:bottom w:val="none" w:sz="0" w:space="0" w:color="auto"/>
        <w:right w:val="none" w:sz="0" w:space="0" w:color="auto"/>
      </w:divBdr>
    </w:div>
    <w:div w:id="1549798854">
      <w:bodyDiv w:val="1"/>
      <w:marLeft w:val="0"/>
      <w:marRight w:val="0"/>
      <w:marTop w:val="0"/>
      <w:marBottom w:val="0"/>
      <w:divBdr>
        <w:top w:val="none" w:sz="0" w:space="0" w:color="auto"/>
        <w:left w:val="none" w:sz="0" w:space="0" w:color="auto"/>
        <w:bottom w:val="none" w:sz="0" w:space="0" w:color="auto"/>
        <w:right w:val="none" w:sz="0" w:space="0" w:color="auto"/>
      </w:divBdr>
    </w:div>
    <w:div w:id="1551575246">
      <w:bodyDiv w:val="1"/>
      <w:marLeft w:val="0"/>
      <w:marRight w:val="0"/>
      <w:marTop w:val="0"/>
      <w:marBottom w:val="0"/>
      <w:divBdr>
        <w:top w:val="none" w:sz="0" w:space="0" w:color="auto"/>
        <w:left w:val="none" w:sz="0" w:space="0" w:color="auto"/>
        <w:bottom w:val="none" w:sz="0" w:space="0" w:color="auto"/>
        <w:right w:val="none" w:sz="0" w:space="0" w:color="auto"/>
      </w:divBdr>
    </w:div>
    <w:div w:id="1554465170">
      <w:bodyDiv w:val="1"/>
      <w:marLeft w:val="0"/>
      <w:marRight w:val="0"/>
      <w:marTop w:val="0"/>
      <w:marBottom w:val="0"/>
      <w:divBdr>
        <w:top w:val="none" w:sz="0" w:space="0" w:color="auto"/>
        <w:left w:val="none" w:sz="0" w:space="0" w:color="auto"/>
        <w:bottom w:val="none" w:sz="0" w:space="0" w:color="auto"/>
        <w:right w:val="none" w:sz="0" w:space="0" w:color="auto"/>
      </w:divBdr>
    </w:div>
    <w:div w:id="1560363118">
      <w:bodyDiv w:val="1"/>
      <w:marLeft w:val="0"/>
      <w:marRight w:val="0"/>
      <w:marTop w:val="0"/>
      <w:marBottom w:val="0"/>
      <w:divBdr>
        <w:top w:val="none" w:sz="0" w:space="0" w:color="auto"/>
        <w:left w:val="none" w:sz="0" w:space="0" w:color="auto"/>
        <w:bottom w:val="none" w:sz="0" w:space="0" w:color="auto"/>
        <w:right w:val="none" w:sz="0" w:space="0" w:color="auto"/>
      </w:divBdr>
    </w:div>
    <w:div w:id="1563903924">
      <w:bodyDiv w:val="1"/>
      <w:marLeft w:val="0"/>
      <w:marRight w:val="0"/>
      <w:marTop w:val="0"/>
      <w:marBottom w:val="0"/>
      <w:divBdr>
        <w:top w:val="none" w:sz="0" w:space="0" w:color="auto"/>
        <w:left w:val="none" w:sz="0" w:space="0" w:color="auto"/>
        <w:bottom w:val="none" w:sz="0" w:space="0" w:color="auto"/>
        <w:right w:val="none" w:sz="0" w:space="0" w:color="auto"/>
      </w:divBdr>
    </w:div>
    <w:div w:id="1577739316">
      <w:bodyDiv w:val="1"/>
      <w:marLeft w:val="0"/>
      <w:marRight w:val="0"/>
      <w:marTop w:val="0"/>
      <w:marBottom w:val="0"/>
      <w:divBdr>
        <w:top w:val="none" w:sz="0" w:space="0" w:color="auto"/>
        <w:left w:val="none" w:sz="0" w:space="0" w:color="auto"/>
        <w:bottom w:val="none" w:sz="0" w:space="0" w:color="auto"/>
        <w:right w:val="none" w:sz="0" w:space="0" w:color="auto"/>
      </w:divBdr>
    </w:div>
    <w:div w:id="1580362821">
      <w:bodyDiv w:val="1"/>
      <w:marLeft w:val="0"/>
      <w:marRight w:val="0"/>
      <w:marTop w:val="0"/>
      <w:marBottom w:val="0"/>
      <w:divBdr>
        <w:top w:val="none" w:sz="0" w:space="0" w:color="auto"/>
        <w:left w:val="none" w:sz="0" w:space="0" w:color="auto"/>
        <w:bottom w:val="none" w:sz="0" w:space="0" w:color="auto"/>
        <w:right w:val="none" w:sz="0" w:space="0" w:color="auto"/>
      </w:divBdr>
    </w:div>
    <w:div w:id="1616325039">
      <w:bodyDiv w:val="1"/>
      <w:marLeft w:val="0"/>
      <w:marRight w:val="0"/>
      <w:marTop w:val="0"/>
      <w:marBottom w:val="0"/>
      <w:divBdr>
        <w:top w:val="none" w:sz="0" w:space="0" w:color="auto"/>
        <w:left w:val="none" w:sz="0" w:space="0" w:color="auto"/>
        <w:bottom w:val="none" w:sz="0" w:space="0" w:color="auto"/>
        <w:right w:val="none" w:sz="0" w:space="0" w:color="auto"/>
      </w:divBdr>
    </w:div>
    <w:div w:id="1618944242">
      <w:bodyDiv w:val="1"/>
      <w:marLeft w:val="0"/>
      <w:marRight w:val="0"/>
      <w:marTop w:val="0"/>
      <w:marBottom w:val="0"/>
      <w:divBdr>
        <w:top w:val="none" w:sz="0" w:space="0" w:color="auto"/>
        <w:left w:val="none" w:sz="0" w:space="0" w:color="auto"/>
        <w:bottom w:val="none" w:sz="0" w:space="0" w:color="auto"/>
        <w:right w:val="none" w:sz="0" w:space="0" w:color="auto"/>
      </w:divBdr>
    </w:div>
    <w:div w:id="1625189108">
      <w:bodyDiv w:val="1"/>
      <w:marLeft w:val="0"/>
      <w:marRight w:val="0"/>
      <w:marTop w:val="0"/>
      <w:marBottom w:val="0"/>
      <w:divBdr>
        <w:top w:val="none" w:sz="0" w:space="0" w:color="auto"/>
        <w:left w:val="none" w:sz="0" w:space="0" w:color="auto"/>
        <w:bottom w:val="none" w:sz="0" w:space="0" w:color="auto"/>
        <w:right w:val="none" w:sz="0" w:space="0" w:color="auto"/>
      </w:divBdr>
    </w:div>
    <w:div w:id="1635482928">
      <w:bodyDiv w:val="1"/>
      <w:marLeft w:val="0"/>
      <w:marRight w:val="0"/>
      <w:marTop w:val="0"/>
      <w:marBottom w:val="0"/>
      <w:divBdr>
        <w:top w:val="none" w:sz="0" w:space="0" w:color="auto"/>
        <w:left w:val="none" w:sz="0" w:space="0" w:color="auto"/>
        <w:bottom w:val="none" w:sz="0" w:space="0" w:color="auto"/>
        <w:right w:val="none" w:sz="0" w:space="0" w:color="auto"/>
      </w:divBdr>
      <w:divsChild>
        <w:div w:id="181477784">
          <w:marLeft w:val="547"/>
          <w:marRight w:val="0"/>
          <w:marTop w:val="115"/>
          <w:marBottom w:val="0"/>
          <w:divBdr>
            <w:top w:val="none" w:sz="0" w:space="0" w:color="auto"/>
            <w:left w:val="none" w:sz="0" w:space="0" w:color="auto"/>
            <w:bottom w:val="none" w:sz="0" w:space="0" w:color="auto"/>
            <w:right w:val="none" w:sz="0" w:space="0" w:color="auto"/>
          </w:divBdr>
        </w:div>
      </w:divsChild>
    </w:div>
    <w:div w:id="1652445847">
      <w:bodyDiv w:val="1"/>
      <w:marLeft w:val="0"/>
      <w:marRight w:val="0"/>
      <w:marTop w:val="0"/>
      <w:marBottom w:val="0"/>
      <w:divBdr>
        <w:top w:val="none" w:sz="0" w:space="0" w:color="auto"/>
        <w:left w:val="none" w:sz="0" w:space="0" w:color="auto"/>
        <w:bottom w:val="none" w:sz="0" w:space="0" w:color="auto"/>
        <w:right w:val="none" w:sz="0" w:space="0" w:color="auto"/>
      </w:divBdr>
    </w:div>
    <w:div w:id="1656180644">
      <w:bodyDiv w:val="1"/>
      <w:marLeft w:val="0"/>
      <w:marRight w:val="0"/>
      <w:marTop w:val="0"/>
      <w:marBottom w:val="0"/>
      <w:divBdr>
        <w:top w:val="none" w:sz="0" w:space="0" w:color="auto"/>
        <w:left w:val="none" w:sz="0" w:space="0" w:color="auto"/>
        <w:bottom w:val="none" w:sz="0" w:space="0" w:color="auto"/>
        <w:right w:val="none" w:sz="0" w:space="0" w:color="auto"/>
      </w:divBdr>
    </w:div>
    <w:div w:id="1658993241">
      <w:bodyDiv w:val="1"/>
      <w:marLeft w:val="0"/>
      <w:marRight w:val="0"/>
      <w:marTop w:val="0"/>
      <w:marBottom w:val="0"/>
      <w:divBdr>
        <w:top w:val="none" w:sz="0" w:space="0" w:color="auto"/>
        <w:left w:val="none" w:sz="0" w:space="0" w:color="auto"/>
        <w:bottom w:val="none" w:sz="0" w:space="0" w:color="auto"/>
        <w:right w:val="none" w:sz="0" w:space="0" w:color="auto"/>
      </w:divBdr>
    </w:div>
    <w:div w:id="1669864828">
      <w:bodyDiv w:val="1"/>
      <w:marLeft w:val="0"/>
      <w:marRight w:val="0"/>
      <w:marTop w:val="0"/>
      <w:marBottom w:val="0"/>
      <w:divBdr>
        <w:top w:val="none" w:sz="0" w:space="0" w:color="auto"/>
        <w:left w:val="none" w:sz="0" w:space="0" w:color="auto"/>
        <w:bottom w:val="none" w:sz="0" w:space="0" w:color="auto"/>
        <w:right w:val="none" w:sz="0" w:space="0" w:color="auto"/>
      </w:divBdr>
    </w:div>
    <w:div w:id="1674264420">
      <w:bodyDiv w:val="1"/>
      <w:marLeft w:val="0"/>
      <w:marRight w:val="0"/>
      <w:marTop w:val="0"/>
      <w:marBottom w:val="0"/>
      <w:divBdr>
        <w:top w:val="none" w:sz="0" w:space="0" w:color="auto"/>
        <w:left w:val="none" w:sz="0" w:space="0" w:color="auto"/>
        <w:bottom w:val="none" w:sz="0" w:space="0" w:color="auto"/>
        <w:right w:val="none" w:sz="0" w:space="0" w:color="auto"/>
      </w:divBdr>
    </w:div>
    <w:div w:id="1675835074">
      <w:bodyDiv w:val="1"/>
      <w:marLeft w:val="0"/>
      <w:marRight w:val="0"/>
      <w:marTop w:val="0"/>
      <w:marBottom w:val="0"/>
      <w:divBdr>
        <w:top w:val="none" w:sz="0" w:space="0" w:color="auto"/>
        <w:left w:val="none" w:sz="0" w:space="0" w:color="auto"/>
        <w:bottom w:val="none" w:sz="0" w:space="0" w:color="auto"/>
        <w:right w:val="none" w:sz="0" w:space="0" w:color="auto"/>
      </w:divBdr>
    </w:div>
    <w:div w:id="1685013060">
      <w:bodyDiv w:val="1"/>
      <w:marLeft w:val="0"/>
      <w:marRight w:val="0"/>
      <w:marTop w:val="0"/>
      <w:marBottom w:val="0"/>
      <w:divBdr>
        <w:top w:val="none" w:sz="0" w:space="0" w:color="auto"/>
        <w:left w:val="none" w:sz="0" w:space="0" w:color="auto"/>
        <w:bottom w:val="none" w:sz="0" w:space="0" w:color="auto"/>
        <w:right w:val="none" w:sz="0" w:space="0" w:color="auto"/>
      </w:divBdr>
    </w:div>
    <w:div w:id="1689217999">
      <w:bodyDiv w:val="1"/>
      <w:marLeft w:val="0"/>
      <w:marRight w:val="0"/>
      <w:marTop w:val="0"/>
      <w:marBottom w:val="0"/>
      <w:divBdr>
        <w:top w:val="none" w:sz="0" w:space="0" w:color="auto"/>
        <w:left w:val="none" w:sz="0" w:space="0" w:color="auto"/>
        <w:bottom w:val="none" w:sz="0" w:space="0" w:color="auto"/>
        <w:right w:val="none" w:sz="0" w:space="0" w:color="auto"/>
      </w:divBdr>
    </w:div>
    <w:div w:id="1693453634">
      <w:bodyDiv w:val="1"/>
      <w:marLeft w:val="0"/>
      <w:marRight w:val="0"/>
      <w:marTop w:val="0"/>
      <w:marBottom w:val="0"/>
      <w:divBdr>
        <w:top w:val="none" w:sz="0" w:space="0" w:color="auto"/>
        <w:left w:val="none" w:sz="0" w:space="0" w:color="auto"/>
        <w:bottom w:val="none" w:sz="0" w:space="0" w:color="auto"/>
        <w:right w:val="none" w:sz="0" w:space="0" w:color="auto"/>
      </w:divBdr>
    </w:div>
    <w:div w:id="1694988879">
      <w:bodyDiv w:val="1"/>
      <w:marLeft w:val="0"/>
      <w:marRight w:val="0"/>
      <w:marTop w:val="0"/>
      <w:marBottom w:val="0"/>
      <w:divBdr>
        <w:top w:val="none" w:sz="0" w:space="0" w:color="auto"/>
        <w:left w:val="none" w:sz="0" w:space="0" w:color="auto"/>
        <w:bottom w:val="none" w:sz="0" w:space="0" w:color="auto"/>
        <w:right w:val="none" w:sz="0" w:space="0" w:color="auto"/>
      </w:divBdr>
    </w:div>
    <w:div w:id="1705669176">
      <w:bodyDiv w:val="1"/>
      <w:marLeft w:val="0"/>
      <w:marRight w:val="0"/>
      <w:marTop w:val="0"/>
      <w:marBottom w:val="0"/>
      <w:divBdr>
        <w:top w:val="none" w:sz="0" w:space="0" w:color="auto"/>
        <w:left w:val="none" w:sz="0" w:space="0" w:color="auto"/>
        <w:bottom w:val="none" w:sz="0" w:space="0" w:color="auto"/>
        <w:right w:val="none" w:sz="0" w:space="0" w:color="auto"/>
      </w:divBdr>
    </w:div>
    <w:div w:id="1711369747">
      <w:bodyDiv w:val="1"/>
      <w:marLeft w:val="0"/>
      <w:marRight w:val="0"/>
      <w:marTop w:val="0"/>
      <w:marBottom w:val="0"/>
      <w:divBdr>
        <w:top w:val="none" w:sz="0" w:space="0" w:color="auto"/>
        <w:left w:val="none" w:sz="0" w:space="0" w:color="auto"/>
        <w:bottom w:val="none" w:sz="0" w:space="0" w:color="auto"/>
        <w:right w:val="none" w:sz="0" w:space="0" w:color="auto"/>
      </w:divBdr>
    </w:div>
    <w:div w:id="1717582483">
      <w:bodyDiv w:val="1"/>
      <w:marLeft w:val="0"/>
      <w:marRight w:val="0"/>
      <w:marTop w:val="0"/>
      <w:marBottom w:val="0"/>
      <w:divBdr>
        <w:top w:val="none" w:sz="0" w:space="0" w:color="auto"/>
        <w:left w:val="none" w:sz="0" w:space="0" w:color="auto"/>
        <w:bottom w:val="none" w:sz="0" w:space="0" w:color="auto"/>
        <w:right w:val="none" w:sz="0" w:space="0" w:color="auto"/>
      </w:divBdr>
      <w:divsChild>
        <w:div w:id="295140428">
          <w:marLeft w:val="547"/>
          <w:marRight w:val="0"/>
          <w:marTop w:val="96"/>
          <w:marBottom w:val="0"/>
          <w:divBdr>
            <w:top w:val="none" w:sz="0" w:space="0" w:color="auto"/>
            <w:left w:val="none" w:sz="0" w:space="0" w:color="auto"/>
            <w:bottom w:val="none" w:sz="0" w:space="0" w:color="auto"/>
            <w:right w:val="none" w:sz="0" w:space="0" w:color="auto"/>
          </w:divBdr>
        </w:div>
        <w:div w:id="433476827">
          <w:marLeft w:val="547"/>
          <w:marRight w:val="0"/>
          <w:marTop w:val="96"/>
          <w:marBottom w:val="0"/>
          <w:divBdr>
            <w:top w:val="none" w:sz="0" w:space="0" w:color="auto"/>
            <w:left w:val="none" w:sz="0" w:space="0" w:color="auto"/>
            <w:bottom w:val="none" w:sz="0" w:space="0" w:color="auto"/>
            <w:right w:val="none" w:sz="0" w:space="0" w:color="auto"/>
          </w:divBdr>
        </w:div>
        <w:div w:id="466360062">
          <w:marLeft w:val="547"/>
          <w:marRight w:val="0"/>
          <w:marTop w:val="96"/>
          <w:marBottom w:val="0"/>
          <w:divBdr>
            <w:top w:val="none" w:sz="0" w:space="0" w:color="auto"/>
            <w:left w:val="none" w:sz="0" w:space="0" w:color="auto"/>
            <w:bottom w:val="none" w:sz="0" w:space="0" w:color="auto"/>
            <w:right w:val="none" w:sz="0" w:space="0" w:color="auto"/>
          </w:divBdr>
        </w:div>
        <w:div w:id="583733496">
          <w:marLeft w:val="547"/>
          <w:marRight w:val="0"/>
          <w:marTop w:val="96"/>
          <w:marBottom w:val="0"/>
          <w:divBdr>
            <w:top w:val="none" w:sz="0" w:space="0" w:color="auto"/>
            <w:left w:val="none" w:sz="0" w:space="0" w:color="auto"/>
            <w:bottom w:val="none" w:sz="0" w:space="0" w:color="auto"/>
            <w:right w:val="none" w:sz="0" w:space="0" w:color="auto"/>
          </w:divBdr>
        </w:div>
        <w:div w:id="974212903">
          <w:marLeft w:val="547"/>
          <w:marRight w:val="0"/>
          <w:marTop w:val="96"/>
          <w:marBottom w:val="0"/>
          <w:divBdr>
            <w:top w:val="none" w:sz="0" w:space="0" w:color="auto"/>
            <w:left w:val="none" w:sz="0" w:space="0" w:color="auto"/>
            <w:bottom w:val="none" w:sz="0" w:space="0" w:color="auto"/>
            <w:right w:val="none" w:sz="0" w:space="0" w:color="auto"/>
          </w:divBdr>
        </w:div>
        <w:div w:id="1159419160">
          <w:marLeft w:val="547"/>
          <w:marRight w:val="0"/>
          <w:marTop w:val="96"/>
          <w:marBottom w:val="0"/>
          <w:divBdr>
            <w:top w:val="none" w:sz="0" w:space="0" w:color="auto"/>
            <w:left w:val="none" w:sz="0" w:space="0" w:color="auto"/>
            <w:bottom w:val="none" w:sz="0" w:space="0" w:color="auto"/>
            <w:right w:val="none" w:sz="0" w:space="0" w:color="auto"/>
          </w:divBdr>
        </w:div>
        <w:div w:id="1205484797">
          <w:marLeft w:val="547"/>
          <w:marRight w:val="0"/>
          <w:marTop w:val="96"/>
          <w:marBottom w:val="0"/>
          <w:divBdr>
            <w:top w:val="none" w:sz="0" w:space="0" w:color="auto"/>
            <w:left w:val="none" w:sz="0" w:space="0" w:color="auto"/>
            <w:bottom w:val="none" w:sz="0" w:space="0" w:color="auto"/>
            <w:right w:val="none" w:sz="0" w:space="0" w:color="auto"/>
          </w:divBdr>
        </w:div>
        <w:div w:id="1379402445">
          <w:marLeft w:val="547"/>
          <w:marRight w:val="0"/>
          <w:marTop w:val="96"/>
          <w:marBottom w:val="0"/>
          <w:divBdr>
            <w:top w:val="none" w:sz="0" w:space="0" w:color="auto"/>
            <w:left w:val="none" w:sz="0" w:space="0" w:color="auto"/>
            <w:bottom w:val="none" w:sz="0" w:space="0" w:color="auto"/>
            <w:right w:val="none" w:sz="0" w:space="0" w:color="auto"/>
          </w:divBdr>
        </w:div>
      </w:divsChild>
    </w:div>
    <w:div w:id="1730300888">
      <w:bodyDiv w:val="1"/>
      <w:marLeft w:val="0"/>
      <w:marRight w:val="0"/>
      <w:marTop w:val="0"/>
      <w:marBottom w:val="0"/>
      <w:divBdr>
        <w:top w:val="none" w:sz="0" w:space="0" w:color="auto"/>
        <w:left w:val="none" w:sz="0" w:space="0" w:color="auto"/>
        <w:bottom w:val="none" w:sz="0" w:space="0" w:color="auto"/>
        <w:right w:val="none" w:sz="0" w:space="0" w:color="auto"/>
      </w:divBdr>
    </w:div>
    <w:div w:id="1736589518">
      <w:bodyDiv w:val="1"/>
      <w:marLeft w:val="0"/>
      <w:marRight w:val="0"/>
      <w:marTop w:val="0"/>
      <w:marBottom w:val="0"/>
      <w:divBdr>
        <w:top w:val="none" w:sz="0" w:space="0" w:color="auto"/>
        <w:left w:val="none" w:sz="0" w:space="0" w:color="auto"/>
        <w:bottom w:val="none" w:sz="0" w:space="0" w:color="auto"/>
        <w:right w:val="none" w:sz="0" w:space="0" w:color="auto"/>
      </w:divBdr>
    </w:div>
    <w:div w:id="1766414042">
      <w:bodyDiv w:val="1"/>
      <w:marLeft w:val="0"/>
      <w:marRight w:val="0"/>
      <w:marTop w:val="0"/>
      <w:marBottom w:val="0"/>
      <w:divBdr>
        <w:top w:val="none" w:sz="0" w:space="0" w:color="auto"/>
        <w:left w:val="none" w:sz="0" w:space="0" w:color="auto"/>
        <w:bottom w:val="none" w:sz="0" w:space="0" w:color="auto"/>
        <w:right w:val="none" w:sz="0" w:space="0" w:color="auto"/>
      </w:divBdr>
    </w:div>
    <w:div w:id="1768692072">
      <w:bodyDiv w:val="1"/>
      <w:marLeft w:val="0"/>
      <w:marRight w:val="0"/>
      <w:marTop w:val="0"/>
      <w:marBottom w:val="0"/>
      <w:divBdr>
        <w:top w:val="none" w:sz="0" w:space="0" w:color="auto"/>
        <w:left w:val="none" w:sz="0" w:space="0" w:color="auto"/>
        <w:bottom w:val="none" w:sz="0" w:space="0" w:color="auto"/>
        <w:right w:val="none" w:sz="0" w:space="0" w:color="auto"/>
      </w:divBdr>
      <w:divsChild>
        <w:div w:id="339935613">
          <w:marLeft w:val="547"/>
          <w:marRight w:val="0"/>
          <w:marTop w:val="96"/>
          <w:marBottom w:val="0"/>
          <w:divBdr>
            <w:top w:val="none" w:sz="0" w:space="0" w:color="auto"/>
            <w:left w:val="none" w:sz="0" w:space="0" w:color="auto"/>
            <w:bottom w:val="none" w:sz="0" w:space="0" w:color="auto"/>
            <w:right w:val="none" w:sz="0" w:space="0" w:color="auto"/>
          </w:divBdr>
        </w:div>
        <w:div w:id="561870854">
          <w:marLeft w:val="547"/>
          <w:marRight w:val="0"/>
          <w:marTop w:val="96"/>
          <w:marBottom w:val="0"/>
          <w:divBdr>
            <w:top w:val="none" w:sz="0" w:space="0" w:color="auto"/>
            <w:left w:val="none" w:sz="0" w:space="0" w:color="auto"/>
            <w:bottom w:val="none" w:sz="0" w:space="0" w:color="auto"/>
            <w:right w:val="none" w:sz="0" w:space="0" w:color="auto"/>
          </w:divBdr>
        </w:div>
        <w:div w:id="596905701">
          <w:marLeft w:val="547"/>
          <w:marRight w:val="0"/>
          <w:marTop w:val="96"/>
          <w:marBottom w:val="0"/>
          <w:divBdr>
            <w:top w:val="none" w:sz="0" w:space="0" w:color="auto"/>
            <w:left w:val="none" w:sz="0" w:space="0" w:color="auto"/>
            <w:bottom w:val="none" w:sz="0" w:space="0" w:color="auto"/>
            <w:right w:val="none" w:sz="0" w:space="0" w:color="auto"/>
          </w:divBdr>
        </w:div>
        <w:div w:id="767382942">
          <w:marLeft w:val="547"/>
          <w:marRight w:val="0"/>
          <w:marTop w:val="96"/>
          <w:marBottom w:val="0"/>
          <w:divBdr>
            <w:top w:val="none" w:sz="0" w:space="0" w:color="auto"/>
            <w:left w:val="none" w:sz="0" w:space="0" w:color="auto"/>
            <w:bottom w:val="none" w:sz="0" w:space="0" w:color="auto"/>
            <w:right w:val="none" w:sz="0" w:space="0" w:color="auto"/>
          </w:divBdr>
        </w:div>
        <w:div w:id="851920446">
          <w:marLeft w:val="547"/>
          <w:marRight w:val="0"/>
          <w:marTop w:val="96"/>
          <w:marBottom w:val="0"/>
          <w:divBdr>
            <w:top w:val="none" w:sz="0" w:space="0" w:color="auto"/>
            <w:left w:val="none" w:sz="0" w:space="0" w:color="auto"/>
            <w:bottom w:val="none" w:sz="0" w:space="0" w:color="auto"/>
            <w:right w:val="none" w:sz="0" w:space="0" w:color="auto"/>
          </w:divBdr>
        </w:div>
        <w:div w:id="1100219727">
          <w:marLeft w:val="547"/>
          <w:marRight w:val="0"/>
          <w:marTop w:val="96"/>
          <w:marBottom w:val="0"/>
          <w:divBdr>
            <w:top w:val="none" w:sz="0" w:space="0" w:color="auto"/>
            <w:left w:val="none" w:sz="0" w:space="0" w:color="auto"/>
            <w:bottom w:val="none" w:sz="0" w:space="0" w:color="auto"/>
            <w:right w:val="none" w:sz="0" w:space="0" w:color="auto"/>
          </w:divBdr>
        </w:div>
        <w:div w:id="1101030021">
          <w:marLeft w:val="547"/>
          <w:marRight w:val="0"/>
          <w:marTop w:val="96"/>
          <w:marBottom w:val="0"/>
          <w:divBdr>
            <w:top w:val="none" w:sz="0" w:space="0" w:color="auto"/>
            <w:left w:val="none" w:sz="0" w:space="0" w:color="auto"/>
            <w:bottom w:val="none" w:sz="0" w:space="0" w:color="auto"/>
            <w:right w:val="none" w:sz="0" w:space="0" w:color="auto"/>
          </w:divBdr>
        </w:div>
        <w:div w:id="1902208433">
          <w:marLeft w:val="547"/>
          <w:marRight w:val="0"/>
          <w:marTop w:val="96"/>
          <w:marBottom w:val="0"/>
          <w:divBdr>
            <w:top w:val="none" w:sz="0" w:space="0" w:color="auto"/>
            <w:left w:val="none" w:sz="0" w:space="0" w:color="auto"/>
            <w:bottom w:val="none" w:sz="0" w:space="0" w:color="auto"/>
            <w:right w:val="none" w:sz="0" w:space="0" w:color="auto"/>
          </w:divBdr>
        </w:div>
      </w:divsChild>
    </w:div>
    <w:div w:id="1769695166">
      <w:bodyDiv w:val="1"/>
      <w:marLeft w:val="0"/>
      <w:marRight w:val="0"/>
      <w:marTop w:val="0"/>
      <w:marBottom w:val="0"/>
      <w:divBdr>
        <w:top w:val="none" w:sz="0" w:space="0" w:color="auto"/>
        <w:left w:val="none" w:sz="0" w:space="0" w:color="auto"/>
        <w:bottom w:val="none" w:sz="0" w:space="0" w:color="auto"/>
        <w:right w:val="none" w:sz="0" w:space="0" w:color="auto"/>
      </w:divBdr>
    </w:div>
    <w:div w:id="1775779932">
      <w:bodyDiv w:val="1"/>
      <w:marLeft w:val="0"/>
      <w:marRight w:val="0"/>
      <w:marTop w:val="0"/>
      <w:marBottom w:val="0"/>
      <w:divBdr>
        <w:top w:val="none" w:sz="0" w:space="0" w:color="auto"/>
        <w:left w:val="none" w:sz="0" w:space="0" w:color="auto"/>
        <w:bottom w:val="none" w:sz="0" w:space="0" w:color="auto"/>
        <w:right w:val="none" w:sz="0" w:space="0" w:color="auto"/>
      </w:divBdr>
    </w:div>
    <w:div w:id="1779180977">
      <w:bodyDiv w:val="1"/>
      <w:marLeft w:val="0"/>
      <w:marRight w:val="0"/>
      <w:marTop w:val="0"/>
      <w:marBottom w:val="0"/>
      <w:divBdr>
        <w:top w:val="none" w:sz="0" w:space="0" w:color="auto"/>
        <w:left w:val="none" w:sz="0" w:space="0" w:color="auto"/>
        <w:bottom w:val="none" w:sz="0" w:space="0" w:color="auto"/>
        <w:right w:val="none" w:sz="0" w:space="0" w:color="auto"/>
      </w:divBdr>
    </w:div>
    <w:div w:id="1789397696">
      <w:bodyDiv w:val="1"/>
      <w:marLeft w:val="0"/>
      <w:marRight w:val="0"/>
      <w:marTop w:val="0"/>
      <w:marBottom w:val="0"/>
      <w:divBdr>
        <w:top w:val="none" w:sz="0" w:space="0" w:color="auto"/>
        <w:left w:val="none" w:sz="0" w:space="0" w:color="auto"/>
        <w:bottom w:val="none" w:sz="0" w:space="0" w:color="auto"/>
        <w:right w:val="none" w:sz="0" w:space="0" w:color="auto"/>
      </w:divBdr>
    </w:div>
    <w:div w:id="1794787467">
      <w:bodyDiv w:val="1"/>
      <w:marLeft w:val="0"/>
      <w:marRight w:val="0"/>
      <w:marTop w:val="0"/>
      <w:marBottom w:val="0"/>
      <w:divBdr>
        <w:top w:val="none" w:sz="0" w:space="0" w:color="auto"/>
        <w:left w:val="none" w:sz="0" w:space="0" w:color="auto"/>
        <w:bottom w:val="none" w:sz="0" w:space="0" w:color="auto"/>
        <w:right w:val="none" w:sz="0" w:space="0" w:color="auto"/>
      </w:divBdr>
    </w:div>
    <w:div w:id="1799294542">
      <w:bodyDiv w:val="1"/>
      <w:marLeft w:val="0"/>
      <w:marRight w:val="0"/>
      <w:marTop w:val="0"/>
      <w:marBottom w:val="0"/>
      <w:divBdr>
        <w:top w:val="none" w:sz="0" w:space="0" w:color="auto"/>
        <w:left w:val="none" w:sz="0" w:space="0" w:color="auto"/>
        <w:bottom w:val="none" w:sz="0" w:space="0" w:color="auto"/>
        <w:right w:val="none" w:sz="0" w:space="0" w:color="auto"/>
      </w:divBdr>
    </w:div>
    <w:div w:id="1799638474">
      <w:bodyDiv w:val="1"/>
      <w:marLeft w:val="0"/>
      <w:marRight w:val="0"/>
      <w:marTop w:val="0"/>
      <w:marBottom w:val="0"/>
      <w:divBdr>
        <w:top w:val="none" w:sz="0" w:space="0" w:color="auto"/>
        <w:left w:val="none" w:sz="0" w:space="0" w:color="auto"/>
        <w:bottom w:val="none" w:sz="0" w:space="0" w:color="auto"/>
        <w:right w:val="none" w:sz="0" w:space="0" w:color="auto"/>
      </w:divBdr>
    </w:div>
    <w:div w:id="1801652589">
      <w:bodyDiv w:val="1"/>
      <w:marLeft w:val="0"/>
      <w:marRight w:val="0"/>
      <w:marTop w:val="0"/>
      <w:marBottom w:val="0"/>
      <w:divBdr>
        <w:top w:val="none" w:sz="0" w:space="0" w:color="auto"/>
        <w:left w:val="none" w:sz="0" w:space="0" w:color="auto"/>
        <w:bottom w:val="none" w:sz="0" w:space="0" w:color="auto"/>
        <w:right w:val="none" w:sz="0" w:space="0" w:color="auto"/>
      </w:divBdr>
    </w:div>
    <w:div w:id="1803813626">
      <w:bodyDiv w:val="1"/>
      <w:marLeft w:val="0"/>
      <w:marRight w:val="0"/>
      <w:marTop w:val="0"/>
      <w:marBottom w:val="0"/>
      <w:divBdr>
        <w:top w:val="none" w:sz="0" w:space="0" w:color="auto"/>
        <w:left w:val="none" w:sz="0" w:space="0" w:color="auto"/>
        <w:bottom w:val="none" w:sz="0" w:space="0" w:color="auto"/>
        <w:right w:val="none" w:sz="0" w:space="0" w:color="auto"/>
      </w:divBdr>
    </w:div>
    <w:div w:id="1817718616">
      <w:bodyDiv w:val="1"/>
      <w:marLeft w:val="0"/>
      <w:marRight w:val="0"/>
      <w:marTop w:val="0"/>
      <w:marBottom w:val="0"/>
      <w:divBdr>
        <w:top w:val="none" w:sz="0" w:space="0" w:color="auto"/>
        <w:left w:val="none" w:sz="0" w:space="0" w:color="auto"/>
        <w:bottom w:val="none" w:sz="0" w:space="0" w:color="auto"/>
        <w:right w:val="none" w:sz="0" w:space="0" w:color="auto"/>
      </w:divBdr>
      <w:divsChild>
        <w:div w:id="272565741">
          <w:marLeft w:val="547"/>
          <w:marRight w:val="0"/>
          <w:marTop w:val="115"/>
          <w:marBottom w:val="0"/>
          <w:divBdr>
            <w:top w:val="none" w:sz="0" w:space="0" w:color="auto"/>
            <w:left w:val="none" w:sz="0" w:space="0" w:color="auto"/>
            <w:bottom w:val="none" w:sz="0" w:space="0" w:color="auto"/>
            <w:right w:val="none" w:sz="0" w:space="0" w:color="auto"/>
          </w:divBdr>
        </w:div>
        <w:div w:id="273173069">
          <w:marLeft w:val="547"/>
          <w:marRight w:val="0"/>
          <w:marTop w:val="115"/>
          <w:marBottom w:val="0"/>
          <w:divBdr>
            <w:top w:val="none" w:sz="0" w:space="0" w:color="auto"/>
            <w:left w:val="none" w:sz="0" w:space="0" w:color="auto"/>
            <w:bottom w:val="none" w:sz="0" w:space="0" w:color="auto"/>
            <w:right w:val="none" w:sz="0" w:space="0" w:color="auto"/>
          </w:divBdr>
        </w:div>
        <w:div w:id="397556436">
          <w:marLeft w:val="547"/>
          <w:marRight w:val="0"/>
          <w:marTop w:val="115"/>
          <w:marBottom w:val="0"/>
          <w:divBdr>
            <w:top w:val="none" w:sz="0" w:space="0" w:color="auto"/>
            <w:left w:val="none" w:sz="0" w:space="0" w:color="auto"/>
            <w:bottom w:val="none" w:sz="0" w:space="0" w:color="auto"/>
            <w:right w:val="none" w:sz="0" w:space="0" w:color="auto"/>
          </w:divBdr>
        </w:div>
        <w:div w:id="1151292844">
          <w:marLeft w:val="547"/>
          <w:marRight w:val="0"/>
          <w:marTop w:val="115"/>
          <w:marBottom w:val="0"/>
          <w:divBdr>
            <w:top w:val="none" w:sz="0" w:space="0" w:color="auto"/>
            <w:left w:val="none" w:sz="0" w:space="0" w:color="auto"/>
            <w:bottom w:val="none" w:sz="0" w:space="0" w:color="auto"/>
            <w:right w:val="none" w:sz="0" w:space="0" w:color="auto"/>
          </w:divBdr>
        </w:div>
        <w:div w:id="1295598641">
          <w:marLeft w:val="547"/>
          <w:marRight w:val="0"/>
          <w:marTop w:val="115"/>
          <w:marBottom w:val="0"/>
          <w:divBdr>
            <w:top w:val="none" w:sz="0" w:space="0" w:color="auto"/>
            <w:left w:val="none" w:sz="0" w:space="0" w:color="auto"/>
            <w:bottom w:val="none" w:sz="0" w:space="0" w:color="auto"/>
            <w:right w:val="none" w:sz="0" w:space="0" w:color="auto"/>
          </w:divBdr>
        </w:div>
      </w:divsChild>
    </w:div>
    <w:div w:id="1836723980">
      <w:bodyDiv w:val="1"/>
      <w:marLeft w:val="0"/>
      <w:marRight w:val="0"/>
      <w:marTop w:val="0"/>
      <w:marBottom w:val="0"/>
      <w:divBdr>
        <w:top w:val="none" w:sz="0" w:space="0" w:color="auto"/>
        <w:left w:val="none" w:sz="0" w:space="0" w:color="auto"/>
        <w:bottom w:val="none" w:sz="0" w:space="0" w:color="auto"/>
        <w:right w:val="none" w:sz="0" w:space="0" w:color="auto"/>
      </w:divBdr>
    </w:div>
    <w:div w:id="1844935183">
      <w:bodyDiv w:val="1"/>
      <w:marLeft w:val="0"/>
      <w:marRight w:val="0"/>
      <w:marTop w:val="0"/>
      <w:marBottom w:val="0"/>
      <w:divBdr>
        <w:top w:val="none" w:sz="0" w:space="0" w:color="auto"/>
        <w:left w:val="none" w:sz="0" w:space="0" w:color="auto"/>
        <w:bottom w:val="none" w:sz="0" w:space="0" w:color="auto"/>
        <w:right w:val="none" w:sz="0" w:space="0" w:color="auto"/>
      </w:divBdr>
    </w:div>
    <w:div w:id="1855531534">
      <w:bodyDiv w:val="1"/>
      <w:marLeft w:val="0"/>
      <w:marRight w:val="0"/>
      <w:marTop w:val="0"/>
      <w:marBottom w:val="0"/>
      <w:divBdr>
        <w:top w:val="none" w:sz="0" w:space="0" w:color="auto"/>
        <w:left w:val="none" w:sz="0" w:space="0" w:color="auto"/>
        <w:bottom w:val="none" w:sz="0" w:space="0" w:color="auto"/>
        <w:right w:val="none" w:sz="0" w:space="0" w:color="auto"/>
      </w:divBdr>
      <w:divsChild>
        <w:div w:id="26370425">
          <w:marLeft w:val="547"/>
          <w:marRight w:val="0"/>
          <w:marTop w:val="115"/>
          <w:marBottom w:val="0"/>
          <w:divBdr>
            <w:top w:val="none" w:sz="0" w:space="0" w:color="auto"/>
            <w:left w:val="none" w:sz="0" w:space="0" w:color="auto"/>
            <w:bottom w:val="none" w:sz="0" w:space="0" w:color="auto"/>
            <w:right w:val="none" w:sz="0" w:space="0" w:color="auto"/>
          </w:divBdr>
        </w:div>
        <w:div w:id="843010279">
          <w:marLeft w:val="547"/>
          <w:marRight w:val="0"/>
          <w:marTop w:val="115"/>
          <w:marBottom w:val="0"/>
          <w:divBdr>
            <w:top w:val="none" w:sz="0" w:space="0" w:color="auto"/>
            <w:left w:val="none" w:sz="0" w:space="0" w:color="auto"/>
            <w:bottom w:val="none" w:sz="0" w:space="0" w:color="auto"/>
            <w:right w:val="none" w:sz="0" w:space="0" w:color="auto"/>
          </w:divBdr>
        </w:div>
        <w:div w:id="918247109">
          <w:marLeft w:val="547"/>
          <w:marRight w:val="0"/>
          <w:marTop w:val="115"/>
          <w:marBottom w:val="0"/>
          <w:divBdr>
            <w:top w:val="none" w:sz="0" w:space="0" w:color="auto"/>
            <w:left w:val="none" w:sz="0" w:space="0" w:color="auto"/>
            <w:bottom w:val="none" w:sz="0" w:space="0" w:color="auto"/>
            <w:right w:val="none" w:sz="0" w:space="0" w:color="auto"/>
          </w:divBdr>
        </w:div>
        <w:div w:id="1072462109">
          <w:marLeft w:val="547"/>
          <w:marRight w:val="0"/>
          <w:marTop w:val="115"/>
          <w:marBottom w:val="0"/>
          <w:divBdr>
            <w:top w:val="none" w:sz="0" w:space="0" w:color="auto"/>
            <w:left w:val="none" w:sz="0" w:space="0" w:color="auto"/>
            <w:bottom w:val="none" w:sz="0" w:space="0" w:color="auto"/>
            <w:right w:val="none" w:sz="0" w:space="0" w:color="auto"/>
          </w:divBdr>
        </w:div>
        <w:div w:id="2030526767">
          <w:marLeft w:val="547"/>
          <w:marRight w:val="0"/>
          <w:marTop w:val="115"/>
          <w:marBottom w:val="0"/>
          <w:divBdr>
            <w:top w:val="none" w:sz="0" w:space="0" w:color="auto"/>
            <w:left w:val="none" w:sz="0" w:space="0" w:color="auto"/>
            <w:bottom w:val="none" w:sz="0" w:space="0" w:color="auto"/>
            <w:right w:val="none" w:sz="0" w:space="0" w:color="auto"/>
          </w:divBdr>
        </w:div>
        <w:div w:id="2138447303">
          <w:marLeft w:val="547"/>
          <w:marRight w:val="0"/>
          <w:marTop w:val="115"/>
          <w:marBottom w:val="0"/>
          <w:divBdr>
            <w:top w:val="none" w:sz="0" w:space="0" w:color="auto"/>
            <w:left w:val="none" w:sz="0" w:space="0" w:color="auto"/>
            <w:bottom w:val="none" w:sz="0" w:space="0" w:color="auto"/>
            <w:right w:val="none" w:sz="0" w:space="0" w:color="auto"/>
          </w:divBdr>
        </w:div>
      </w:divsChild>
    </w:div>
    <w:div w:id="1856116229">
      <w:bodyDiv w:val="1"/>
      <w:marLeft w:val="0"/>
      <w:marRight w:val="0"/>
      <w:marTop w:val="0"/>
      <w:marBottom w:val="0"/>
      <w:divBdr>
        <w:top w:val="none" w:sz="0" w:space="0" w:color="auto"/>
        <w:left w:val="none" w:sz="0" w:space="0" w:color="auto"/>
        <w:bottom w:val="none" w:sz="0" w:space="0" w:color="auto"/>
        <w:right w:val="none" w:sz="0" w:space="0" w:color="auto"/>
      </w:divBdr>
    </w:div>
    <w:div w:id="1858232832">
      <w:bodyDiv w:val="1"/>
      <w:marLeft w:val="0"/>
      <w:marRight w:val="0"/>
      <w:marTop w:val="0"/>
      <w:marBottom w:val="0"/>
      <w:divBdr>
        <w:top w:val="none" w:sz="0" w:space="0" w:color="auto"/>
        <w:left w:val="none" w:sz="0" w:space="0" w:color="auto"/>
        <w:bottom w:val="none" w:sz="0" w:space="0" w:color="auto"/>
        <w:right w:val="none" w:sz="0" w:space="0" w:color="auto"/>
      </w:divBdr>
      <w:divsChild>
        <w:div w:id="134687520">
          <w:marLeft w:val="547"/>
          <w:marRight w:val="0"/>
          <w:marTop w:val="96"/>
          <w:marBottom w:val="0"/>
          <w:divBdr>
            <w:top w:val="none" w:sz="0" w:space="0" w:color="auto"/>
            <w:left w:val="none" w:sz="0" w:space="0" w:color="auto"/>
            <w:bottom w:val="none" w:sz="0" w:space="0" w:color="auto"/>
            <w:right w:val="none" w:sz="0" w:space="0" w:color="auto"/>
          </w:divBdr>
        </w:div>
        <w:div w:id="395469448">
          <w:marLeft w:val="547"/>
          <w:marRight w:val="0"/>
          <w:marTop w:val="96"/>
          <w:marBottom w:val="0"/>
          <w:divBdr>
            <w:top w:val="none" w:sz="0" w:space="0" w:color="auto"/>
            <w:left w:val="none" w:sz="0" w:space="0" w:color="auto"/>
            <w:bottom w:val="none" w:sz="0" w:space="0" w:color="auto"/>
            <w:right w:val="none" w:sz="0" w:space="0" w:color="auto"/>
          </w:divBdr>
        </w:div>
        <w:div w:id="543907737">
          <w:marLeft w:val="547"/>
          <w:marRight w:val="0"/>
          <w:marTop w:val="96"/>
          <w:marBottom w:val="0"/>
          <w:divBdr>
            <w:top w:val="none" w:sz="0" w:space="0" w:color="auto"/>
            <w:left w:val="none" w:sz="0" w:space="0" w:color="auto"/>
            <w:bottom w:val="none" w:sz="0" w:space="0" w:color="auto"/>
            <w:right w:val="none" w:sz="0" w:space="0" w:color="auto"/>
          </w:divBdr>
        </w:div>
        <w:div w:id="682392560">
          <w:marLeft w:val="547"/>
          <w:marRight w:val="0"/>
          <w:marTop w:val="96"/>
          <w:marBottom w:val="0"/>
          <w:divBdr>
            <w:top w:val="none" w:sz="0" w:space="0" w:color="auto"/>
            <w:left w:val="none" w:sz="0" w:space="0" w:color="auto"/>
            <w:bottom w:val="none" w:sz="0" w:space="0" w:color="auto"/>
            <w:right w:val="none" w:sz="0" w:space="0" w:color="auto"/>
          </w:divBdr>
        </w:div>
        <w:div w:id="1217820533">
          <w:marLeft w:val="547"/>
          <w:marRight w:val="0"/>
          <w:marTop w:val="96"/>
          <w:marBottom w:val="0"/>
          <w:divBdr>
            <w:top w:val="none" w:sz="0" w:space="0" w:color="auto"/>
            <w:left w:val="none" w:sz="0" w:space="0" w:color="auto"/>
            <w:bottom w:val="none" w:sz="0" w:space="0" w:color="auto"/>
            <w:right w:val="none" w:sz="0" w:space="0" w:color="auto"/>
          </w:divBdr>
        </w:div>
        <w:div w:id="1317564814">
          <w:marLeft w:val="547"/>
          <w:marRight w:val="0"/>
          <w:marTop w:val="96"/>
          <w:marBottom w:val="0"/>
          <w:divBdr>
            <w:top w:val="none" w:sz="0" w:space="0" w:color="auto"/>
            <w:left w:val="none" w:sz="0" w:space="0" w:color="auto"/>
            <w:bottom w:val="none" w:sz="0" w:space="0" w:color="auto"/>
            <w:right w:val="none" w:sz="0" w:space="0" w:color="auto"/>
          </w:divBdr>
        </w:div>
        <w:div w:id="1505515828">
          <w:marLeft w:val="547"/>
          <w:marRight w:val="0"/>
          <w:marTop w:val="96"/>
          <w:marBottom w:val="0"/>
          <w:divBdr>
            <w:top w:val="none" w:sz="0" w:space="0" w:color="auto"/>
            <w:left w:val="none" w:sz="0" w:space="0" w:color="auto"/>
            <w:bottom w:val="none" w:sz="0" w:space="0" w:color="auto"/>
            <w:right w:val="none" w:sz="0" w:space="0" w:color="auto"/>
          </w:divBdr>
        </w:div>
        <w:div w:id="2002417559">
          <w:marLeft w:val="547"/>
          <w:marRight w:val="0"/>
          <w:marTop w:val="96"/>
          <w:marBottom w:val="0"/>
          <w:divBdr>
            <w:top w:val="none" w:sz="0" w:space="0" w:color="auto"/>
            <w:left w:val="none" w:sz="0" w:space="0" w:color="auto"/>
            <w:bottom w:val="none" w:sz="0" w:space="0" w:color="auto"/>
            <w:right w:val="none" w:sz="0" w:space="0" w:color="auto"/>
          </w:divBdr>
        </w:div>
        <w:div w:id="2121755211">
          <w:marLeft w:val="547"/>
          <w:marRight w:val="0"/>
          <w:marTop w:val="96"/>
          <w:marBottom w:val="0"/>
          <w:divBdr>
            <w:top w:val="none" w:sz="0" w:space="0" w:color="auto"/>
            <w:left w:val="none" w:sz="0" w:space="0" w:color="auto"/>
            <w:bottom w:val="none" w:sz="0" w:space="0" w:color="auto"/>
            <w:right w:val="none" w:sz="0" w:space="0" w:color="auto"/>
          </w:divBdr>
        </w:div>
      </w:divsChild>
    </w:div>
    <w:div w:id="1860117786">
      <w:bodyDiv w:val="1"/>
      <w:marLeft w:val="0"/>
      <w:marRight w:val="0"/>
      <w:marTop w:val="0"/>
      <w:marBottom w:val="0"/>
      <w:divBdr>
        <w:top w:val="none" w:sz="0" w:space="0" w:color="auto"/>
        <w:left w:val="none" w:sz="0" w:space="0" w:color="auto"/>
        <w:bottom w:val="none" w:sz="0" w:space="0" w:color="auto"/>
        <w:right w:val="none" w:sz="0" w:space="0" w:color="auto"/>
      </w:divBdr>
    </w:div>
    <w:div w:id="1864247718">
      <w:bodyDiv w:val="1"/>
      <w:marLeft w:val="0"/>
      <w:marRight w:val="0"/>
      <w:marTop w:val="0"/>
      <w:marBottom w:val="0"/>
      <w:divBdr>
        <w:top w:val="none" w:sz="0" w:space="0" w:color="auto"/>
        <w:left w:val="none" w:sz="0" w:space="0" w:color="auto"/>
        <w:bottom w:val="none" w:sz="0" w:space="0" w:color="auto"/>
        <w:right w:val="none" w:sz="0" w:space="0" w:color="auto"/>
      </w:divBdr>
    </w:div>
    <w:div w:id="1868373226">
      <w:bodyDiv w:val="1"/>
      <w:marLeft w:val="0"/>
      <w:marRight w:val="0"/>
      <w:marTop w:val="0"/>
      <w:marBottom w:val="0"/>
      <w:divBdr>
        <w:top w:val="none" w:sz="0" w:space="0" w:color="auto"/>
        <w:left w:val="none" w:sz="0" w:space="0" w:color="auto"/>
        <w:bottom w:val="none" w:sz="0" w:space="0" w:color="auto"/>
        <w:right w:val="none" w:sz="0" w:space="0" w:color="auto"/>
      </w:divBdr>
    </w:div>
    <w:div w:id="1894460738">
      <w:bodyDiv w:val="1"/>
      <w:marLeft w:val="0"/>
      <w:marRight w:val="0"/>
      <w:marTop w:val="0"/>
      <w:marBottom w:val="0"/>
      <w:divBdr>
        <w:top w:val="none" w:sz="0" w:space="0" w:color="auto"/>
        <w:left w:val="none" w:sz="0" w:space="0" w:color="auto"/>
        <w:bottom w:val="none" w:sz="0" w:space="0" w:color="auto"/>
        <w:right w:val="none" w:sz="0" w:space="0" w:color="auto"/>
      </w:divBdr>
    </w:div>
    <w:div w:id="1898973916">
      <w:bodyDiv w:val="1"/>
      <w:marLeft w:val="0"/>
      <w:marRight w:val="0"/>
      <w:marTop w:val="0"/>
      <w:marBottom w:val="0"/>
      <w:divBdr>
        <w:top w:val="none" w:sz="0" w:space="0" w:color="auto"/>
        <w:left w:val="none" w:sz="0" w:space="0" w:color="auto"/>
        <w:bottom w:val="none" w:sz="0" w:space="0" w:color="auto"/>
        <w:right w:val="none" w:sz="0" w:space="0" w:color="auto"/>
      </w:divBdr>
    </w:div>
    <w:div w:id="1903714522">
      <w:bodyDiv w:val="1"/>
      <w:marLeft w:val="0"/>
      <w:marRight w:val="0"/>
      <w:marTop w:val="0"/>
      <w:marBottom w:val="0"/>
      <w:divBdr>
        <w:top w:val="none" w:sz="0" w:space="0" w:color="auto"/>
        <w:left w:val="none" w:sz="0" w:space="0" w:color="auto"/>
        <w:bottom w:val="none" w:sz="0" w:space="0" w:color="auto"/>
        <w:right w:val="none" w:sz="0" w:space="0" w:color="auto"/>
      </w:divBdr>
    </w:div>
    <w:div w:id="1908295823">
      <w:bodyDiv w:val="1"/>
      <w:marLeft w:val="0"/>
      <w:marRight w:val="0"/>
      <w:marTop w:val="0"/>
      <w:marBottom w:val="0"/>
      <w:divBdr>
        <w:top w:val="none" w:sz="0" w:space="0" w:color="auto"/>
        <w:left w:val="none" w:sz="0" w:space="0" w:color="auto"/>
        <w:bottom w:val="none" w:sz="0" w:space="0" w:color="auto"/>
        <w:right w:val="none" w:sz="0" w:space="0" w:color="auto"/>
      </w:divBdr>
    </w:div>
    <w:div w:id="1908417127">
      <w:bodyDiv w:val="1"/>
      <w:marLeft w:val="0"/>
      <w:marRight w:val="0"/>
      <w:marTop w:val="0"/>
      <w:marBottom w:val="0"/>
      <w:divBdr>
        <w:top w:val="none" w:sz="0" w:space="0" w:color="auto"/>
        <w:left w:val="none" w:sz="0" w:space="0" w:color="auto"/>
        <w:bottom w:val="none" w:sz="0" w:space="0" w:color="auto"/>
        <w:right w:val="none" w:sz="0" w:space="0" w:color="auto"/>
      </w:divBdr>
    </w:div>
    <w:div w:id="1909807568">
      <w:bodyDiv w:val="1"/>
      <w:marLeft w:val="0"/>
      <w:marRight w:val="0"/>
      <w:marTop w:val="0"/>
      <w:marBottom w:val="0"/>
      <w:divBdr>
        <w:top w:val="none" w:sz="0" w:space="0" w:color="auto"/>
        <w:left w:val="none" w:sz="0" w:space="0" w:color="auto"/>
        <w:bottom w:val="none" w:sz="0" w:space="0" w:color="auto"/>
        <w:right w:val="none" w:sz="0" w:space="0" w:color="auto"/>
      </w:divBdr>
      <w:divsChild>
        <w:div w:id="101385691">
          <w:marLeft w:val="547"/>
          <w:marRight w:val="0"/>
          <w:marTop w:val="115"/>
          <w:marBottom w:val="0"/>
          <w:divBdr>
            <w:top w:val="none" w:sz="0" w:space="0" w:color="auto"/>
            <w:left w:val="none" w:sz="0" w:space="0" w:color="auto"/>
            <w:bottom w:val="none" w:sz="0" w:space="0" w:color="auto"/>
            <w:right w:val="none" w:sz="0" w:space="0" w:color="auto"/>
          </w:divBdr>
        </w:div>
        <w:div w:id="125592499">
          <w:marLeft w:val="547"/>
          <w:marRight w:val="0"/>
          <w:marTop w:val="115"/>
          <w:marBottom w:val="0"/>
          <w:divBdr>
            <w:top w:val="none" w:sz="0" w:space="0" w:color="auto"/>
            <w:left w:val="none" w:sz="0" w:space="0" w:color="auto"/>
            <w:bottom w:val="none" w:sz="0" w:space="0" w:color="auto"/>
            <w:right w:val="none" w:sz="0" w:space="0" w:color="auto"/>
          </w:divBdr>
        </w:div>
        <w:div w:id="580139432">
          <w:marLeft w:val="547"/>
          <w:marRight w:val="0"/>
          <w:marTop w:val="115"/>
          <w:marBottom w:val="0"/>
          <w:divBdr>
            <w:top w:val="none" w:sz="0" w:space="0" w:color="auto"/>
            <w:left w:val="none" w:sz="0" w:space="0" w:color="auto"/>
            <w:bottom w:val="none" w:sz="0" w:space="0" w:color="auto"/>
            <w:right w:val="none" w:sz="0" w:space="0" w:color="auto"/>
          </w:divBdr>
        </w:div>
        <w:div w:id="776825422">
          <w:marLeft w:val="547"/>
          <w:marRight w:val="0"/>
          <w:marTop w:val="115"/>
          <w:marBottom w:val="0"/>
          <w:divBdr>
            <w:top w:val="none" w:sz="0" w:space="0" w:color="auto"/>
            <w:left w:val="none" w:sz="0" w:space="0" w:color="auto"/>
            <w:bottom w:val="none" w:sz="0" w:space="0" w:color="auto"/>
            <w:right w:val="none" w:sz="0" w:space="0" w:color="auto"/>
          </w:divBdr>
        </w:div>
        <w:div w:id="977105432">
          <w:marLeft w:val="547"/>
          <w:marRight w:val="0"/>
          <w:marTop w:val="115"/>
          <w:marBottom w:val="0"/>
          <w:divBdr>
            <w:top w:val="none" w:sz="0" w:space="0" w:color="auto"/>
            <w:left w:val="none" w:sz="0" w:space="0" w:color="auto"/>
            <w:bottom w:val="none" w:sz="0" w:space="0" w:color="auto"/>
            <w:right w:val="none" w:sz="0" w:space="0" w:color="auto"/>
          </w:divBdr>
        </w:div>
        <w:div w:id="1051229103">
          <w:marLeft w:val="547"/>
          <w:marRight w:val="0"/>
          <w:marTop w:val="115"/>
          <w:marBottom w:val="0"/>
          <w:divBdr>
            <w:top w:val="none" w:sz="0" w:space="0" w:color="auto"/>
            <w:left w:val="none" w:sz="0" w:space="0" w:color="auto"/>
            <w:bottom w:val="none" w:sz="0" w:space="0" w:color="auto"/>
            <w:right w:val="none" w:sz="0" w:space="0" w:color="auto"/>
          </w:divBdr>
        </w:div>
        <w:div w:id="1506901948">
          <w:marLeft w:val="547"/>
          <w:marRight w:val="0"/>
          <w:marTop w:val="115"/>
          <w:marBottom w:val="0"/>
          <w:divBdr>
            <w:top w:val="none" w:sz="0" w:space="0" w:color="auto"/>
            <w:left w:val="none" w:sz="0" w:space="0" w:color="auto"/>
            <w:bottom w:val="none" w:sz="0" w:space="0" w:color="auto"/>
            <w:right w:val="none" w:sz="0" w:space="0" w:color="auto"/>
          </w:divBdr>
        </w:div>
      </w:divsChild>
    </w:div>
    <w:div w:id="1910311932">
      <w:bodyDiv w:val="1"/>
      <w:marLeft w:val="0"/>
      <w:marRight w:val="0"/>
      <w:marTop w:val="0"/>
      <w:marBottom w:val="0"/>
      <w:divBdr>
        <w:top w:val="none" w:sz="0" w:space="0" w:color="auto"/>
        <w:left w:val="none" w:sz="0" w:space="0" w:color="auto"/>
        <w:bottom w:val="none" w:sz="0" w:space="0" w:color="auto"/>
        <w:right w:val="none" w:sz="0" w:space="0" w:color="auto"/>
      </w:divBdr>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23249736">
      <w:bodyDiv w:val="1"/>
      <w:marLeft w:val="0"/>
      <w:marRight w:val="0"/>
      <w:marTop w:val="0"/>
      <w:marBottom w:val="0"/>
      <w:divBdr>
        <w:top w:val="none" w:sz="0" w:space="0" w:color="auto"/>
        <w:left w:val="none" w:sz="0" w:space="0" w:color="auto"/>
        <w:bottom w:val="none" w:sz="0" w:space="0" w:color="auto"/>
        <w:right w:val="none" w:sz="0" w:space="0" w:color="auto"/>
      </w:divBdr>
      <w:divsChild>
        <w:div w:id="384062704">
          <w:marLeft w:val="547"/>
          <w:marRight w:val="0"/>
          <w:marTop w:val="96"/>
          <w:marBottom w:val="0"/>
          <w:divBdr>
            <w:top w:val="none" w:sz="0" w:space="0" w:color="auto"/>
            <w:left w:val="none" w:sz="0" w:space="0" w:color="auto"/>
            <w:bottom w:val="none" w:sz="0" w:space="0" w:color="auto"/>
            <w:right w:val="none" w:sz="0" w:space="0" w:color="auto"/>
          </w:divBdr>
        </w:div>
        <w:div w:id="568074288">
          <w:marLeft w:val="547"/>
          <w:marRight w:val="0"/>
          <w:marTop w:val="96"/>
          <w:marBottom w:val="0"/>
          <w:divBdr>
            <w:top w:val="none" w:sz="0" w:space="0" w:color="auto"/>
            <w:left w:val="none" w:sz="0" w:space="0" w:color="auto"/>
            <w:bottom w:val="none" w:sz="0" w:space="0" w:color="auto"/>
            <w:right w:val="none" w:sz="0" w:space="0" w:color="auto"/>
          </w:divBdr>
        </w:div>
        <w:div w:id="605044156">
          <w:marLeft w:val="547"/>
          <w:marRight w:val="0"/>
          <w:marTop w:val="96"/>
          <w:marBottom w:val="0"/>
          <w:divBdr>
            <w:top w:val="none" w:sz="0" w:space="0" w:color="auto"/>
            <w:left w:val="none" w:sz="0" w:space="0" w:color="auto"/>
            <w:bottom w:val="none" w:sz="0" w:space="0" w:color="auto"/>
            <w:right w:val="none" w:sz="0" w:space="0" w:color="auto"/>
          </w:divBdr>
        </w:div>
      </w:divsChild>
    </w:div>
    <w:div w:id="1937978477">
      <w:bodyDiv w:val="1"/>
      <w:marLeft w:val="0"/>
      <w:marRight w:val="0"/>
      <w:marTop w:val="0"/>
      <w:marBottom w:val="0"/>
      <w:divBdr>
        <w:top w:val="none" w:sz="0" w:space="0" w:color="auto"/>
        <w:left w:val="none" w:sz="0" w:space="0" w:color="auto"/>
        <w:bottom w:val="none" w:sz="0" w:space="0" w:color="auto"/>
        <w:right w:val="none" w:sz="0" w:space="0" w:color="auto"/>
      </w:divBdr>
    </w:div>
    <w:div w:id="1955207904">
      <w:bodyDiv w:val="1"/>
      <w:marLeft w:val="0"/>
      <w:marRight w:val="0"/>
      <w:marTop w:val="0"/>
      <w:marBottom w:val="0"/>
      <w:divBdr>
        <w:top w:val="none" w:sz="0" w:space="0" w:color="auto"/>
        <w:left w:val="none" w:sz="0" w:space="0" w:color="auto"/>
        <w:bottom w:val="none" w:sz="0" w:space="0" w:color="auto"/>
        <w:right w:val="none" w:sz="0" w:space="0" w:color="auto"/>
      </w:divBdr>
    </w:div>
    <w:div w:id="1956670226">
      <w:bodyDiv w:val="1"/>
      <w:marLeft w:val="0"/>
      <w:marRight w:val="0"/>
      <w:marTop w:val="0"/>
      <w:marBottom w:val="0"/>
      <w:divBdr>
        <w:top w:val="none" w:sz="0" w:space="0" w:color="auto"/>
        <w:left w:val="none" w:sz="0" w:space="0" w:color="auto"/>
        <w:bottom w:val="none" w:sz="0" w:space="0" w:color="auto"/>
        <w:right w:val="none" w:sz="0" w:space="0" w:color="auto"/>
      </w:divBdr>
    </w:div>
    <w:div w:id="1967420996">
      <w:bodyDiv w:val="1"/>
      <w:marLeft w:val="0"/>
      <w:marRight w:val="0"/>
      <w:marTop w:val="0"/>
      <w:marBottom w:val="0"/>
      <w:divBdr>
        <w:top w:val="none" w:sz="0" w:space="0" w:color="auto"/>
        <w:left w:val="none" w:sz="0" w:space="0" w:color="auto"/>
        <w:bottom w:val="none" w:sz="0" w:space="0" w:color="auto"/>
        <w:right w:val="none" w:sz="0" w:space="0" w:color="auto"/>
      </w:divBdr>
      <w:divsChild>
        <w:div w:id="168910788">
          <w:marLeft w:val="547"/>
          <w:marRight w:val="0"/>
          <w:marTop w:val="96"/>
          <w:marBottom w:val="0"/>
          <w:divBdr>
            <w:top w:val="none" w:sz="0" w:space="0" w:color="auto"/>
            <w:left w:val="none" w:sz="0" w:space="0" w:color="auto"/>
            <w:bottom w:val="none" w:sz="0" w:space="0" w:color="auto"/>
            <w:right w:val="none" w:sz="0" w:space="0" w:color="auto"/>
          </w:divBdr>
        </w:div>
        <w:div w:id="517082333">
          <w:marLeft w:val="547"/>
          <w:marRight w:val="0"/>
          <w:marTop w:val="96"/>
          <w:marBottom w:val="0"/>
          <w:divBdr>
            <w:top w:val="none" w:sz="0" w:space="0" w:color="auto"/>
            <w:left w:val="none" w:sz="0" w:space="0" w:color="auto"/>
            <w:bottom w:val="none" w:sz="0" w:space="0" w:color="auto"/>
            <w:right w:val="none" w:sz="0" w:space="0" w:color="auto"/>
          </w:divBdr>
        </w:div>
        <w:div w:id="608315739">
          <w:marLeft w:val="547"/>
          <w:marRight w:val="0"/>
          <w:marTop w:val="96"/>
          <w:marBottom w:val="0"/>
          <w:divBdr>
            <w:top w:val="none" w:sz="0" w:space="0" w:color="auto"/>
            <w:left w:val="none" w:sz="0" w:space="0" w:color="auto"/>
            <w:bottom w:val="none" w:sz="0" w:space="0" w:color="auto"/>
            <w:right w:val="none" w:sz="0" w:space="0" w:color="auto"/>
          </w:divBdr>
        </w:div>
        <w:div w:id="809637332">
          <w:marLeft w:val="547"/>
          <w:marRight w:val="0"/>
          <w:marTop w:val="96"/>
          <w:marBottom w:val="0"/>
          <w:divBdr>
            <w:top w:val="none" w:sz="0" w:space="0" w:color="auto"/>
            <w:left w:val="none" w:sz="0" w:space="0" w:color="auto"/>
            <w:bottom w:val="none" w:sz="0" w:space="0" w:color="auto"/>
            <w:right w:val="none" w:sz="0" w:space="0" w:color="auto"/>
          </w:divBdr>
        </w:div>
        <w:div w:id="1105467127">
          <w:marLeft w:val="547"/>
          <w:marRight w:val="0"/>
          <w:marTop w:val="96"/>
          <w:marBottom w:val="0"/>
          <w:divBdr>
            <w:top w:val="none" w:sz="0" w:space="0" w:color="auto"/>
            <w:left w:val="none" w:sz="0" w:space="0" w:color="auto"/>
            <w:bottom w:val="none" w:sz="0" w:space="0" w:color="auto"/>
            <w:right w:val="none" w:sz="0" w:space="0" w:color="auto"/>
          </w:divBdr>
        </w:div>
        <w:div w:id="1259605514">
          <w:marLeft w:val="547"/>
          <w:marRight w:val="0"/>
          <w:marTop w:val="96"/>
          <w:marBottom w:val="0"/>
          <w:divBdr>
            <w:top w:val="none" w:sz="0" w:space="0" w:color="auto"/>
            <w:left w:val="none" w:sz="0" w:space="0" w:color="auto"/>
            <w:bottom w:val="none" w:sz="0" w:space="0" w:color="auto"/>
            <w:right w:val="none" w:sz="0" w:space="0" w:color="auto"/>
          </w:divBdr>
        </w:div>
        <w:div w:id="1335571108">
          <w:marLeft w:val="547"/>
          <w:marRight w:val="0"/>
          <w:marTop w:val="96"/>
          <w:marBottom w:val="0"/>
          <w:divBdr>
            <w:top w:val="none" w:sz="0" w:space="0" w:color="auto"/>
            <w:left w:val="none" w:sz="0" w:space="0" w:color="auto"/>
            <w:bottom w:val="none" w:sz="0" w:space="0" w:color="auto"/>
            <w:right w:val="none" w:sz="0" w:space="0" w:color="auto"/>
          </w:divBdr>
        </w:div>
        <w:div w:id="1432119617">
          <w:marLeft w:val="547"/>
          <w:marRight w:val="0"/>
          <w:marTop w:val="96"/>
          <w:marBottom w:val="0"/>
          <w:divBdr>
            <w:top w:val="none" w:sz="0" w:space="0" w:color="auto"/>
            <w:left w:val="none" w:sz="0" w:space="0" w:color="auto"/>
            <w:bottom w:val="none" w:sz="0" w:space="0" w:color="auto"/>
            <w:right w:val="none" w:sz="0" w:space="0" w:color="auto"/>
          </w:divBdr>
        </w:div>
        <w:div w:id="1609308311">
          <w:marLeft w:val="547"/>
          <w:marRight w:val="0"/>
          <w:marTop w:val="96"/>
          <w:marBottom w:val="0"/>
          <w:divBdr>
            <w:top w:val="none" w:sz="0" w:space="0" w:color="auto"/>
            <w:left w:val="none" w:sz="0" w:space="0" w:color="auto"/>
            <w:bottom w:val="none" w:sz="0" w:space="0" w:color="auto"/>
            <w:right w:val="none" w:sz="0" w:space="0" w:color="auto"/>
          </w:divBdr>
        </w:div>
        <w:div w:id="1836678140">
          <w:marLeft w:val="547"/>
          <w:marRight w:val="0"/>
          <w:marTop w:val="96"/>
          <w:marBottom w:val="0"/>
          <w:divBdr>
            <w:top w:val="none" w:sz="0" w:space="0" w:color="auto"/>
            <w:left w:val="none" w:sz="0" w:space="0" w:color="auto"/>
            <w:bottom w:val="none" w:sz="0" w:space="0" w:color="auto"/>
            <w:right w:val="none" w:sz="0" w:space="0" w:color="auto"/>
          </w:divBdr>
        </w:div>
      </w:divsChild>
    </w:div>
    <w:div w:id="1973713151">
      <w:bodyDiv w:val="1"/>
      <w:marLeft w:val="0"/>
      <w:marRight w:val="0"/>
      <w:marTop w:val="0"/>
      <w:marBottom w:val="0"/>
      <w:divBdr>
        <w:top w:val="none" w:sz="0" w:space="0" w:color="auto"/>
        <w:left w:val="none" w:sz="0" w:space="0" w:color="auto"/>
        <w:bottom w:val="none" w:sz="0" w:space="0" w:color="auto"/>
        <w:right w:val="none" w:sz="0" w:space="0" w:color="auto"/>
      </w:divBdr>
    </w:div>
    <w:div w:id="1985890989">
      <w:bodyDiv w:val="1"/>
      <w:marLeft w:val="0"/>
      <w:marRight w:val="0"/>
      <w:marTop w:val="0"/>
      <w:marBottom w:val="0"/>
      <w:divBdr>
        <w:top w:val="none" w:sz="0" w:space="0" w:color="auto"/>
        <w:left w:val="none" w:sz="0" w:space="0" w:color="auto"/>
        <w:bottom w:val="none" w:sz="0" w:space="0" w:color="auto"/>
        <w:right w:val="none" w:sz="0" w:space="0" w:color="auto"/>
      </w:divBdr>
    </w:div>
    <w:div w:id="1994603381">
      <w:bodyDiv w:val="1"/>
      <w:marLeft w:val="0"/>
      <w:marRight w:val="0"/>
      <w:marTop w:val="0"/>
      <w:marBottom w:val="0"/>
      <w:divBdr>
        <w:top w:val="none" w:sz="0" w:space="0" w:color="auto"/>
        <w:left w:val="none" w:sz="0" w:space="0" w:color="auto"/>
        <w:bottom w:val="none" w:sz="0" w:space="0" w:color="auto"/>
        <w:right w:val="none" w:sz="0" w:space="0" w:color="auto"/>
      </w:divBdr>
      <w:divsChild>
        <w:div w:id="1830097804">
          <w:marLeft w:val="547"/>
          <w:marRight w:val="0"/>
          <w:marTop w:val="154"/>
          <w:marBottom w:val="0"/>
          <w:divBdr>
            <w:top w:val="none" w:sz="0" w:space="0" w:color="auto"/>
            <w:left w:val="none" w:sz="0" w:space="0" w:color="auto"/>
            <w:bottom w:val="none" w:sz="0" w:space="0" w:color="auto"/>
            <w:right w:val="none" w:sz="0" w:space="0" w:color="auto"/>
          </w:divBdr>
        </w:div>
      </w:divsChild>
    </w:div>
    <w:div w:id="2007708675">
      <w:bodyDiv w:val="1"/>
      <w:marLeft w:val="0"/>
      <w:marRight w:val="0"/>
      <w:marTop w:val="0"/>
      <w:marBottom w:val="0"/>
      <w:divBdr>
        <w:top w:val="none" w:sz="0" w:space="0" w:color="auto"/>
        <w:left w:val="none" w:sz="0" w:space="0" w:color="auto"/>
        <w:bottom w:val="none" w:sz="0" w:space="0" w:color="auto"/>
        <w:right w:val="none" w:sz="0" w:space="0" w:color="auto"/>
      </w:divBdr>
    </w:div>
    <w:div w:id="2010134365">
      <w:bodyDiv w:val="1"/>
      <w:marLeft w:val="0"/>
      <w:marRight w:val="0"/>
      <w:marTop w:val="0"/>
      <w:marBottom w:val="0"/>
      <w:divBdr>
        <w:top w:val="none" w:sz="0" w:space="0" w:color="auto"/>
        <w:left w:val="none" w:sz="0" w:space="0" w:color="auto"/>
        <w:bottom w:val="none" w:sz="0" w:space="0" w:color="auto"/>
        <w:right w:val="none" w:sz="0" w:space="0" w:color="auto"/>
      </w:divBdr>
    </w:div>
    <w:div w:id="2012482558">
      <w:bodyDiv w:val="1"/>
      <w:marLeft w:val="0"/>
      <w:marRight w:val="0"/>
      <w:marTop w:val="0"/>
      <w:marBottom w:val="0"/>
      <w:divBdr>
        <w:top w:val="none" w:sz="0" w:space="0" w:color="auto"/>
        <w:left w:val="none" w:sz="0" w:space="0" w:color="auto"/>
        <w:bottom w:val="none" w:sz="0" w:space="0" w:color="auto"/>
        <w:right w:val="none" w:sz="0" w:space="0" w:color="auto"/>
      </w:divBdr>
    </w:div>
    <w:div w:id="2020230533">
      <w:bodyDiv w:val="1"/>
      <w:marLeft w:val="0"/>
      <w:marRight w:val="0"/>
      <w:marTop w:val="0"/>
      <w:marBottom w:val="0"/>
      <w:divBdr>
        <w:top w:val="none" w:sz="0" w:space="0" w:color="auto"/>
        <w:left w:val="none" w:sz="0" w:space="0" w:color="auto"/>
        <w:bottom w:val="none" w:sz="0" w:space="0" w:color="auto"/>
        <w:right w:val="none" w:sz="0" w:space="0" w:color="auto"/>
      </w:divBdr>
    </w:div>
    <w:div w:id="2020347065">
      <w:bodyDiv w:val="1"/>
      <w:marLeft w:val="0"/>
      <w:marRight w:val="0"/>
      <w:marTop w:val="0"/>
      <w:marBottom w:val="0"/>
      <w:divBdr>
        <w:top w:val="none" w:sz="0" w:space="0" w:color="auto"/>
        <w:left w:val="none" w:sz="0" w:space="0" w:color="auto"/>
        <w:bottom w:val="none" w:sz="0" w:space="0" w:color="auto"/>
        <w:right w:val="none" w:sz="0" w:space="0" w:color="auto"/>
      </w:divBdr>
      <w:divsChild>
        <w:div w:id="411004017">
          <w:marLeft w:val="547"/>
          <w:marRight w:val="0"/>
          <w:marTop w:val="96"/>
          <w:marBottom w:val="0"/>
          <w:divBdr>
            <w:top w:val="none" w:sz="0" w:space="0" w:color="auto"/>
            <w:left w:val="none" w:sz="0" w:space="0" w:color="auto"/>
            <w:bottom w:val="none" w:sz="0" w:space="0" w:color="auto"/>
            <w:right w:val="none" w:sz="0" w:space="0" w:color="auto"/>
          </w:divBdr>
        </w:div>
        <w:div w:id="764348611">
          <w:marLeft w:val="547"/>
          <w:marRight w:val="0"/>
          <w:marTop w:val="96"/>
          <w:marBottom w:val="0"/>
          <w:divBdr>
            <w:top w:val="none" w:sz="0" w:space="0" w:color="auto"/>
            <w:left w:val="none" w:sz="0" w:space="0" w:color="auto"/>
            <w:bottom w:val="none" w:sz="0" w:space="0" w:color="auto"/>
            <w:right w:val="none" w:sz="0" w:space="0" w:color="auto"/>
          </w:divBdr>
        </w:div>
        <w:div w:id="825821901">
          <w:marLeft w:val="547"/>
          <w:marRight w:val="0"/>
          <w:marTop w:val="96"/>
          <w:marBottom w:val="0"/>
          <w:divBdr>
            <w:top w:val="none" w:sz="0" w:space="0" w:color="auto"/>
            <w:left w:val="none" w:sz="0" w:space="0" w:color="auto"/>
            <w:bottom w:val="none" w:sz="0" w:space="0" w:color="auto"/>
            <w:right w:val="none" w:sz="0" w:space="0" w:color="auto"/>
          </w:divBdr>
        </w:div>
        <w:div w:id="1465808754">
          <w:marLeft w:val="547"/>
          <w:marRight w:val="0"/>
          <w:marTop w:val="96"/>
          <w:marBottom w:val="0"/>
          <w:divBdr>
            <w:top w:val="none" w:sz="0" w:space="0" w:color="auto"/>
            <w:left w:val="none" w:sz="0" w:space="0" w:color="auto"/>
            <w:bottom w:val="none" w:sz="0" w:space="0" w:color="auto"/>
            <w:right w:val="none" w:sz="0" w:space="0" w:color="auto"/>
          </w:divBdr>
        </w:div>
        <w:div w:id="1530800597">
          <w:marLeft w:val="547"/>
          <w:marRight w:val="0"/>
          <w:marTop w:val="96"/>
          <w:marBottom w:val="0"/>
          <w:divBdr>
            <w:top w:val="none" w:sz="0" w:space="0" w:color="auto"/>
            <w:left w:val="none" w:sz="0" w:space="0" w:color="auto"/>
            <w:bottom w:val="none" w:sz="0" w:space="0" w:color="auto"/>
            <w:right w:val="none" w:sz="0" w:space="0" w:color="auto"/>
          </w:divBdr>
        </w:div>
      </w:divsChild>
    </w:div>
    <w:div w:id="2034306509">
      <w:bodyDiv w:val="1"/>
      <w:marLeft w:val="0"/>
      <w:marRight w:val="0"/>
      <w:marTop w:val="0"/>
      <w:marBottom w:val="0"/>
      <w:divBdr>
        <w:top w:val="none" w:sz="0" w:space="0" w:color="auto"/>
        <w:left w:val="none" w:sz="0" w:space="0" w:color="auto"/>
        <w:bottom w:val="none" w:sz="0" w:space="0" w:color="auto"/>
        <w:right w:val="none" w:sz="0" w:space="0" w:color="auto"/>
      </w:divBdr>
    </w:div>
    <w:div w:id="2035110183">
      <w:bodyDiv w:val="1"/>
      <w:marLeft w:val="0"/>
      <w:marRight w:val="0"/>
      <w:marTop w:val="0"/>
      <w:marBottom w:val="0"/>
      <w:divBdr>
        <w:top w:val="none" w:sz="0" w:space="0" w:color="auto"/>
        <w:left w:val="none" w:sz="0" w:space="0" w:color="auto"/>
        <w:bottom w:val="none" w:sz="0" w:space="0" w:color="auto"/>
        <w:right w:val="none" w:sz="0" w:space="0" w:color="auto"/>
      </w:divBdr>
      <w:divsChild>
        <w:div w:id="48890806">
          <w:marLeft w:val="547"/>
          <w:marRight w:val="0"/>
          <w:marTop w:val="96"/>
          <w:marBottom w:val="0"/>
          <w:divBdr>
            <w:top w:val="none" w:sz="0" w:space="0" w:color="auto"/>
            <w:left w:val="none" w:sz="0" w:space="0" w:color="auto"/>
            <w:bottom w:val="none" w:sz="0" w:space="0" w:color="auto"/>
            <w:right w:val="none" w:sz="0" w:space="0" w:color="auto"/>
          </w:divBdr>
        </w:div>
        <w:div w:id="263803962">
          <w:marLeft w:val="547"/>
          <w:marRight w:val="0"/>
          <w:marTop w:val="96"/>
          <w:marBottom w:val="0"/>
          <w:divBdr>
            <w:top w:val="none" w:sz="0" w:space="0" w:color="auto"/>
            <w:left w:val="none" w:sz="0" w:space="0" w:color="auto"/>
            <w:bottom w:val="none" w:sz="0" w:space="0" w:color="auto"/>
            <w:right w:val="none" w:sz="0" w:space="0" w:color="auto"/>
          </w:divBdr>
        </w:div>
        <w:div w:id="368532572">
          <w:marLeft w:val="547"/>
          <w:marRight w:val="0"/>
          <w:marTop w:val="96"/>
          <w:marBottom w:val="0"/>
          <w:divBdr>
            <w:top w:val="none" w:sz="0" w:space="0" w:color="auto"/>
            <w:left w:val="none" w:sz="0" w:space="0" w:color="auto"/>
            <w:bottom w:val="none" w:sz="0" w:space="0" w:color="auto"/>
            <w:right w:val="none" w:sz="0" w:space="0" w:color="auto"/>
          </w:divBdr>
        </w:div>
        <w:div w:id="504319364">
          <w:marLeft w:val="547"/>
          <w:marRight w:val="0"/>
          <w:marTop w:val="96"/>
          <w:marBottom w:val="0"/>
          <w:divBdr>
            <w:top w:val="none" w:sz="0" w:space="0" w:color="auto"/>
            <w:left w:val="none" w:sz="0" w:space="0" w:color="auto"/>
            <w:bottom w:val="none" w:sz="0" w:space="0" w:color="auto"/>
            <w:right w:val="none" w:sz="0" w:space="0" w:color="auto"/>
          </w:divBdr>
        </w:div>
        <w:div w:id="576941119">
          <w:marLeft w:val="547"/>
          <w:marRight w:val="0"/>
          <w:marTop w:val="96"/>
          <w:marBottom w:val="0"/>
          <w:divBdr>
            <w:top w:val="none" w:sz="0" w:space="0" w:color="auto"/>
            <w:left w:val="none" w:sz="0" w:space="0" w:color="auto"/>
            <w:bottom w:val="none" w:sz="0" w:space="0" w:color="auto"/>
            <w:right w:val="none" w:sz="0" w:space="0" w:color="auto"/>
          </w:divBdr>
        </w:div>
        <w:div w:id="619143616">
          <w:marLeft w:val="547"/>
          <w:marRight w:val="0"/>
          <w:marTop w:val="96"/>
          <w:marBottom w:val="0"/>
          <w:divBdr>
            <w:top w:val="none" w:sz="0" w:space="0" w:color="auto"/>
            <w:left w:val="none" w:sz="0" w:space="0" w:color="auto"/>
            <w:bottom w:val="none" w:sz="0" w:space="0" w:color="auto"/>
            <w:right w:val="none" w:sz="0" w:space="0" w:color="auto"/>
          </w:divBdr>
        </w:div>
        <w:div w:id="791360511">
          <w:marLeft w:val="547"/>
          <w:marRight w:val="0"/>
          <w:marTop w:val="96"/>
          <w:marBottom w:val="0"/>
          <w:divBdr>
            <w:top w:val="none" w:sz="0" w:space="0" w:color="auto"/>
            <w:left w:val="none" w:sz="0" w:space="0" w:color="auto"/>
            <w:bottom w:val="none" w:sz="0" w:space="0" w:color="auto"/>
            <w:right w:val="none" w:sz="0" w:space="0" w:color="auto"/>
          </w:divBdr>
        </w:div>
        <w:div w:id="847595157">
          <w:marLeft w:val="547"/>
          <w:marRight w:val="0"/>
          <w:marTop w:val="96"/>
          <w:marBottom w:val="0"/>
          <w:divBdr>
            <w:top w:val="none" w:sz="0" w:space="0" w:color="auto"/>
            <w:left w:val="none" w:sz="0" w:space="0" w:color="auto"/>
            <w:bottom w:val="none" w:sz="0" w:space="0" w:color="auto"/>
            <w:right w:val="none" w:sz="0" w:space="0" w:color="auto"/>
          </w:divBdr>
        </w:div>
        <w:div w:id="962931196">
          <w:marLeft w:val="547"/>
          <w:marRight w:val="0"/>
          <w:marTop w:val="96"/>
          <w:marBottom w:val="0"/>
          <w:divBdr>
            <w:top w:val="none" w:sz="0" w:space="0" w:color="auto"/>
            <w:left w:val="none" w:sz="0" w:space="0" w:color="auto"/>
            <w:bottom w:val="none" w:sz="0" w:space="0" w:color="auto"/>
            <w:right w:val="none" w:sz="0" w:space="0" w:color="auto"/>
          </w:divBdr>
        </w:div>
        <w:div w:id="1336299912">
          <w:marLeft w:val="547"/>
          <w:marRight w:val="0"/>
          <w:marTop w:val="96"/>
          <w:marBottom w:val="0"/>
          <w:divBdr>
            <w:top w:val="none" w:sz="0" w:space="0" w:color="auto"/>
            <w:left w:val="none" w:sz="0" w:space="0" w:color="auto"/>
            <w:bottom w:val="none" w:sz="0" w:space="0" w:color="auto"/>
            <w:right w:val="none" w:sz="0" w:space="0" w:color="auto"/>
          </w:divBdr>
        </w:div>
        <w:div w:id="1724526576">
          <w:marLeft w:val="547"/>
          <w:marRight w:val="0"/>
          <w:marTop w:val="96"/>
          <w:marBottom w:val="0"/>
          <w:divBdr>
            <w:top w:val="none" w:sz="0" w:space="0" w:color="auto"/>
            <w:left w:val="none" w:sz="0" w:space="0" w:color="auto"/>
            <w:bottom w:val="none" w:sz="0" w:space="0" w:color="auto"/>
            <w:right w:val="none" w:sz="0" w:space="0" w:color="auto"/>
          </w:divBdr>
        </w:div>
        <w:div w:id="1744522261">
          <w:marLeft w:val="547"/>
          <w:marRight w:val="0"/>
          <w:marTop w:val="96"/>
          <w:marBottom w:val="0"/>
          <w:divBdr>
            <w:top w:val="none" w:sz="0" w:space="0" w:color="auto"/>
            <w:left w:val="none" w:sz="0" w:space="0" w:color="auto"/>
            <w:bottom w:val="none" w:sz="0" w:space="0" w:color="auto"/>
            <w:right w:val="none" w:sz="0" w:space="0" w:color="auto"/>
          </w:divBdr>
        </w:div>
        <w:div w:id="1992905895">
          <w:marLeft w:val="547"/>
          <w:marRight w:val="0"/>
          <w:marTop w:val="96"/>
          <w:marBottom w:val="0"/>
          <w:divBdr>
            <w:top w:val="none" w:sz="0" w:space="0" w:color="auto"/>
            <w:left w:val="none" w:sz="0" w:space="0" w:color="auto"/>
            <w:bottom w:val="none" w:sz="0" w:space="0" w:color="auto"/>
            <w:right w:val="none" w:sz="0" w:space="0" w:color="auto"/>
          </w:divBdr>
        </w:div>
      </w:divsChild>
    </w:div>
    <w:div w:id="2036038544">
      <w:bodyDiv w:val="1"/>
      <w:marLeft w:val="0"/>
      <w:marRight w:val="0"/>
      <w:marTop w:val="0"/>
      <w:marBottom w:val="0"/>
      <w:divBdr>
        <w:top w:val="none" w:sz="0" w:space="0" w:color="auto"/>
        <w:left w:val="none" w:sz="0" w:space="0" w:color="auto"/>
        <w:bottom w:val="none" w:sz="0" w:space="0" w:color="auto"/>
        <w:right w:val="none" w:sz="0" w:space="0" w:color="auto"/>
      </w:divBdr>
    </w:div>
    <w:div w:id="2037928807">
      <w:bodyDiv w:val="1"/>
      <w:marLeft w:val="0"/>
      <w:marRight w:val="0"/>
      <w:marTop w:val="0"/>
      <w:marBottom w:val="0"/>
      <w:divBdr>
        <w:top w:val="none" w:sz="0" w:space="0" w:color="auto"/>
        <w:left w:val="none" w:sz="0" w:space="0" w:color="auto"/>
        <w:bottom w:val="none" w:sz="0" w:space="0" w:color="auto"/>
        <w:right w:val="none" w:sz="0" w:space="0" w:color="auto"/>
      </w:divBdr>
    </w:div>
    <w:div w:id="2047291436">
      <w:bodyDiv w:val="1"/>
      <w:marLeft w:val="0"/>
      <w:marRight w:val="0"/>
      <w:marTop w:val="0"/>
      <w:marBottom w:val="0"/>
      <w:divBdr>
        <w:top w:val="none" w:sz="0" w:space="0" w:color="auto"/>
        <w:left w:val="none" w:sz="0" w:space="0" w:color="auto"/>
        <w:bottom w:val="none" w:sz="0" w:space="0" w:color="auto"/>
        <w:right w:val="none" w:sz="0" w:space="0" w:color="auto"/>
      </w:divBdr>
    </w:div>
    <w:div w:id="2049600123">
      <w:bodyDiv w:val="1"/>
      <w:marLeft w:val="0"/>
      <w:marRight w:val="0"/>
      <w:marTop w:val="0"/>
      <w:marBottom w:val="0"/>
      <w:divBdr>
        <w:top w:val="none" w:sz="0" w:space="0" w:color="auto"/>
        <w:left w:val="none" w:sz="0" w:space="0" w:color="auto"/>
        <w:bottom w:val="none" w:sz="0" w:space="0" w:color="auto"/>
        <w:right w:val="none" w:sz="0" w:space="0" w:color="auto"/>
      </w:divBdr>
    </w:div>
    <w:div w:id="2052802186">
      <w:bodyDiv w:val="1"/>
      <w:marLeft w:val="0"/>
      <w:marRight w:val="0"/>
      <w:marTop w:val="0"/>
      <w:marBottom w:val="0"/>
      <w:divBdr>
        <w:top w:val="none" w:sz="0" w:space="0" w:color="auto"/>
        <w:left w:val="none" w:sz="0" w:space="0" w:color="auto"/>
        <w:bottom w:val="none" w:sz="0" w:space="0" w:color="auto"/>
        <w:right w:val="none" w:sz="0" w:space="0" w:color="auto"/>
      </w:divBdr>
    </w:div>
    <w:div w:id="2058160857">
      <w:bodyDiv w:val="1"/>
      <w:marLeft w:val="0"/>
      <w:marRight w:val="0"/>
      <w:marTop w:val="0"/>
      <w:marBottom w:val="0"/>
      <w:divBdr>
        <w:top w:val="none" w:sz="0" w:space="0" w:color="auto"/>
        <w:left w:val="none" w:sz="0" w:space="0" w:color="auto"/>
        <w:bottom w:val="none" w:sz="0" w:space="0" w:color="auto"/>
        <w:right w:val="none" w:sz="0" w:space="0" w:color="auto"/>
      </w:divBdr>
    </w:div>
    <w:div w:id="2063669406">
      <w:bodyDiv w:val="1"/>
      <w:marLeft w:val="0"/>
      <w:marRight w:val="0"/>
      <w:marTop w:val="0"/>
      <w:marBottom w:val="0"/>
      <w:divBdr>
        <w:top w:val="none" w:sz="0" w:space="0" w:color="auto"/>
        <w:left w:val="none" w:sz="0" w:space="0" w:color="auto"/>
        <w:bottom w:val="none" w:sz="0" w:space="0" w:color="auto"/>
        <w:right w:val="none" w:sz="0" w:space="0" w:color="auto"/>
      </w:divBdr>
    </w:div>
    <w:div w:id="2076657605">
      <w:bodyDiv w:val="1"/>
      <w:marLeft w:val="0"/>
      <w:marRight w:val="0"/>
      <w:marTop w:val="0"/>
      <w:marBottom w:val="0"/>
      <w:divBdr>
        <w:top w:val="none" w:sz="0" w:space="0" w:color="auto"/>
        <w:left w:val="none" w:sz="0" w:space="0" w:color="auto"/>
        <w:bottom w:val="none" w:sz="0" w:space="0" w:color="auto"/>
        <w:right w:val="none" w:sz="0" w:space="0" w:color="auto"/>
      </w:divBdr>
    </w:div>
    <w:div w:id="2084178114">
      <w:bodyDiv w:val="1"/>
      <w:marLeft w:val="0"/>
      <w:marRight w:val="0"/>
      <w:marTop w:val="0"/>
      <w:marBottom w:val="0"/>
      <w:divBdr>
        <w:top w:val="none" w:sz="0" w:space="0" w:color="auto"/>
        <w:left w:val="none" w:sz="0" w:space="0" w:color="auto"/>
        <w:bottom w:val="none" w:sz="0" w:space="0" w:color="auto"/>
        <w:right w:val="none" w:sz="0" w:space="0" w:color="auto"/>
      </w:divBdr>
      <w:divsChild>
        <w:div w:id="1493182665">
          <w:marLeft w:val="0"/>
          <w:marRight w:val="0"/>
          <w:marTop w:val="0"/>
          <w:marBottom w:val="0"/>
          <w:divBdr>
            <w:top w:val="none" w:sz="0" w:space="0" w:color="auto"/>
            <w:left w:val="none" w:sz="0" w:space="0" w:color="auto"/>
            <w:bottom w:val="none" w:sz="0" w:space="0" w:color="auto"/>
            <w:right w:val="none" w:sz="0" w:space="0" w:color="auto"/>
          </w:divBdr>
        </w:div>
        <w:div w:id="2020888751">
          <w:marLeft w:val="0"/>
          <w:marRight w:val="0"/>
          <w:marTop w:val="0"/>
          <w:marBottom w:val="0"/>
          <w:divBdr>
            <w:top w:val="none" w:sz="0" w:space="0" w:color="auto"/>
            <w:left w:val="none" w:sz="0" w:space="0" w:color="auto"/>
            <w:bottom w:val="none" w:sz="0" w:space="0" w:color="auto"/>
            <w:right w:val="none" w:sz="0" w:space="0" w:color="auto"/>
          </w:divBdr>
          <w:divsChild>
            <w:div w:id="123392896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089187228">
      <w:bodyDiv w:val="1"/>
      <w:marLeft w:val="0"/>
      <w:marRight w:val="0"/>
      <w:marTop w:val="0"/>
      <w:marBottom w:val="0"/>
      <w:divBdr>
        <w:top w:val="none" w:sz="0" w:space="0" w:color="auto"/>
        <w:left w:val="none" w:sz="0" w:space="0" w:color="auto"/>
        <w:bottom w:val="none" w:sz="0" w:space="0" w:color="auto"/>
        <w:right w:val="none" w:sz="0" w:space="0" w:color="auto"/>
      </w:divBdr>
    </w:div>
    <w:div w:id="2090342078">
      <w:bodyDiv w:val="1"/>
      <w:marLeft w:val="0"/>
      <w:marRight w:val="0"/>
      <w:marTop w:val="0"/>
      <w:marBottom w:val="0"/>
      <w:divBdr>
        <w:top w:val="none" w:sz="0" w:space="0" w:color="auto"/>
        <w:left w:val="none" w:sz="0" w:space="0" w:color="auto"/>
        <w:bottom w:val="none" w:sz="0" w:space="0" w:color="auto"/>
        <w:right w:val="none" w:sz="0" w:space="0" w:color="auto"/>
      </w:divBdr>
      <w:divsChild>
        <w:div w:id="38559220">
          <w:marLeft w:val="547"/>
          <w:marRight w:val="0"/>
          <w:marTop w:val="134"/>
          <w:marBottom w:val="0"/>
          <w:divBdr>
            <w:top w:val="none" w:sz="0" w:space="0" w:color="auto"/>
            <w:left w:val="none" w:sz="0" w:space="0" w:color="auto"/>
            <w:bottom w:val="none" w:sz="0" w:space="0" w:color="auto"/>
            <w:right w:val="none" w:sz="0" w:space="0" w:color="auto"/>
          </w:divBdr>
        </w:div>
        <w:div w:id="1766731789">
          <w:marLeft w:val="547"/>
          <w:marRight w:val="0"/>
          <w:marTop w:val="134"/>
          <w:marBottom w:val="0"/>
          <w:divBdr>
            <w:top w:val="none" w:sz="0" w:space="0" w:color="auto"/>
            <w:left w:val="none" w:sz="0" w:space="0" w:color="auto"/>
            <w:bottom w:val="none" w:sz="0" w:space="0" w:color="auto"/>
            <w:right w:val="none" w:sz="0" w:space="0" w:color="auto"/>
          </w:divBdr>
        </w:div>
      </w:divsChild>
    </w:div>
    <w:div w:id="2096439517">
      <w:bodyDiv w:val="1"/>
      <w:marLeft w:val="0"/>
      <w:marRight w:val="0"/>
      <w:marTop w:val="0"/>
      <w:marBottom w:val="0"/>
      <w:divBdr>
        <w:top w:val="none" w:sz="0" w:space="0" w:color="auto"/>
        <w:left w:val="none" w:sz="0" w:space="0" w:color="auto"/>
        <w:bottom w:val="none" w:sz="0" w:space="0" w:color="auto"/>
        <w:right w:val="none" w:sz="0" w:space="0" w:color="auto"/>
      </w:divBdr>
    </w:div>
    <w:div w:id="2109039104">
      <w:bodyDiv w:val="1"/>
      <w:marLeft w:val="0"/>
      <w:marRight w:val="0"/>
      <w:marTop w:val="0"/>
      <w:marBottom w:val="0"/>
      <w:divBdr>
        <w:top w:val="none" w:sz="0" w:space="0" w:color="auto"/>
        <w:left w:val="none" w:sz="0" w:space="0" w:color="auto"/>
        <w:bottom w:val="none" w:sz="0" w:space="0" w:color="auto"/>
        <w:right w:val="none" w:sz="0" w:space="0" w:color="auto"/>
      </w:divBdr>
    </w:div>
    <w:div w:id="2110418911">
      <w:bodyDiv w:val="1"/>
      <w:marLeft w:val="0"/>
      <w:marRight w:val="0"/>
      <w:marTop w:val="0"/>
      <w:marBottom w:val="0"/>
      <w:divBdr>
        <w:top w:val="none" w:sz="0" w:space="0" w:color="auto"/>
        <w:left w:val="none" w:sz="0" w:space="0" w:color="auto"/>
        <w:bottom w:val="none" w:sz="0" w:space="0" w:color="auto"/>
        <w:right w:val="none" w:sz="0" w:space="0" w:color="auto"/>
      </w:divBdr>
    </w:div>
    <w:div w:id="2112967382">
      <w:bodyDiv w:val="1"/>
      <w:marLeft w:val="0"/>
      <w:marRight w:val="0"/>
      <w:marTop w:val="0"/>
      <w:marBottom w:val="0"/>
      <w:divBdr>
        <w:top w:val="none" w:sz="0" w:space="0" w:color="auto"/>
        <w:left w:val="none" w:sz="0" w:space="0" w:color="auto"/>
        <w:bottom w:val="none" w:sz="0" w:space="0" w:color="auto"/>
        <w:right w:val="none" w:sz="0" w:space="0" w:color="auto"/>
      </w:divBdr>
      <w:divsChild>
        <w:div w:id="884176121">
          <w:marLeft w:val="547"/>
          <w:marRight w:val="0"/>
          <w:marTop w:val="115"/>
          <w:marBottom w:val="0"/>
          <w:divBdr>
            <w:top w:val="none" w:sz="0" w:space="0" w:color="auto"/>
            <w:left w:val="none" w:sz="0" w:space="0" w:color="auto"/>
            <w:bottom w:val="none" w:sz="0" w:space="0" w:color="auto"/>
            <w:right w:val="none" w:sz="0" w:space="0" w:color="auto"/>
          </w:divBdr>
        </w:div>
        <w:div w:id="1971403050">
          <w:marLeft w:val="547"/>
          <w:marRight w:val="0"/>
          <w:marTop w:val="115"/>
          <w:marBottom w:val="0"/>
          <w:divBdr>
            <w:top w:val="none" w:sz="0" w:space="0" w:color="auto"/>
            <w:left w:val="none" w:sz="0" w:space="0" w:color="auto"/>
            <w:bottom w:val="none" w:sz="0" w:space="0" w:color="auto"/>
            <w:right w:val="none" w:sz="0" w:space="0" w:color="auto"/>
          </w:divBdr>
        </w:div>
        <w:div w:id="2103724798">
          <w:marLeft w:val="547"/>
          <w:marRight w:val="0"/>
          <w:marTop w:val="115"/>
          <w:marBottom w:val="0"/>
          <w:divBdr>
            <w:top w:val="none" w:sz="0" w:space="0" w:color="auto"/>
            <w:left w:val="none" w:sz="0" w:space="0" w:color="auto"/>
            <w:bottom w:val="none" w:sz="0" w:space="0" w:color="auto"/>
            <w:right w:val="none" w:sz="0" w:space="0" w:color="auto"/>
          </w:divBdr>
        </w:div>
      </w:divsChild>
    </w:div>
    <w:div w:id="2117939831">
      <w:bodyDiv w:val="1"/>
      <w:marLeft w:val="0"/>
      <w:marRight w:val="0"/>
      <w:marTop w:val="0"/>
      <w:marBottom w:val="0"/>
      <w:divBdr>
        <w:top w:val="none" w:sz="0" w:space="0" w:color="auto"/>
        <w:left w:val="none" w:sz="0" w:space="0" w:color="auto"/>
        <w:bottom w:val="none" w:sz="0" w:space="0" w:color="auto"/>
        <w:right w:val="none" w:sz="0" w:space="0" w:color="auto"/>
      </w:divBdr>
    </w:div>
    <w:div w:id="2119517781">
      <w:bodyDiv w:val="1"/>
      <w:marLeft w:val="0"/>
      <w:marRight w:val="0"/>
      <w:marTop w:val="0"/>
      <w:marBottom w:val="0"/>
      <w:divBdr>
        <w:top w:val="none" w:sz="0" w:space="0" w:color="auto"/>
        <w:left w:val="none" w:sz="0" w:space="0" w:color="auto"/>
        <w:bottom w:val="none" w:sz="0" w:space="0" w:color="auto"/>
        <w:right w:val="none" w:sz="0" w:space="0" w:color="auto"/>
      </w:divBdr>
    </w:div>
    <w:div w:id="2121218648">
      <w:bodyDiv w:val="1"/>
      <w:marLeft w:val="0"/>
      <w:marRight w:val="0"/>
      <w:marTop w:val="0"/>
      <w:marBottom w:val="0"/>
      <w:divBdr>
        <w:top w:val="none" w:sz="0" w:space="0" w:color="auto"/>
        <w:left w:val="none" w:sz="0" w:space="0" w:color="auto"/>
        <w:bottom w:val="none" w:sz="0" w:space="0" w:color="auto"/>
        <w:right w:val="none" w:sz="0" w:space="0" w:color="auto"/>
      </w:divBdr>
    </w:div>
    <w:div w:id="2121222962">
      <w:bodyDiv w:val="1"/>
      <w:marLeft w:val="0"/>
      <w:marRight w:val="0"/>
      <w:marTop w:val="0"/>
      <w:marBottom w:val="0"/>
      <w:divBdr>
        <w:top w:val="none" w:sz="0" w:space="0" w:color="auto"/>
        <w:left w:val="none" w:sz="0" w:space="0" w:color="auto"/>
        <w:bottom w:val="none" w:sz="0" w:space="0" w:color="auto"/>
        <w:right w:val="none" w:sz="0" w:space="0" w:color="auto"/>
      </w:divBdr>
    </w:div>
    <w:div w:id="2124037226">
      <w:bodyDiv w:val="1"/>
      <w:marLeft w:val="0"/>
      <w:marRight w:val="0"/>
      <w:marTop w:val="0"/>
      <w:marBottom w:val="0"/>
      <w:divBdr>
        <w:top w:val="none" w:sz="0" w:space="0" w:color="auto"/>
        <w:left w:val="none" w:sz="0" w:space="0" w:color="auto"/>
        <w:bottom w:val="none" w:sz="0" w:space="0" w:color="auto"/>
        <w:right w:val="none" w:sz="0" w:space="0" w:color="auto"/>
      </w:divBdr>
    </w:div>
    <w:div w:id="2124693204">
      <w:bodyDiv w:val="1"/>
      <w:marLeft w:val="0"/>
      <w:marRight w:val="0"/>
      <w:marTop w:val="0"/>
      <w:marBottom w:val="0"/>
      <w:divBdr>
        <w:top w:val="none" w:sz="0" w:space="0" w:color="auto"/>
        <w:left w:val="none" w:sz="0" w:space="0" w:color="auto"/>
        <w:bottom w:val="none" w:sz="0" w:space="0" w:color="auto"/>
        <w:right w:val="none" w:sz="0" w:space="0" w:color="auto"/>
      </w:divBdr>
      <w:divsChild>
        <w:div w:id="99954891">
          <w:marLeft w:val="547"/>
          <w:marRight w:val="0"/>
          <w:marTop w:val="115"/>
          <w:marBottom w:val="0"/>
          <w:divBdr>
            <w:top w:val="none" w:sz="0" w:space="0" w:color="auto"/>
            <w:left w:val="none" w:sz="0" w:space="0" w:color="auto"/>
            <w:bottom w:val="none" w:sz="0" w:space="0" w:color="auto"/>
            <w:right w:val="none" w:sz="0" w:space="0" w:color="auto"/>
          </w:divBdr>
        </w:div>
        <w:div w:id="655458251">
          <w:marLeft w:val="547"/>
          <w:marRight w:val="0"/>
          <w:marTop w:val="115"/>
          <w:marBottom w:val="0"/>
          <w:divBdr>
            <w:top w:val="none" w:sz="0" w:space="0" w:color="auto"/>
            <w:left w:val="none" w:sz="0" w:space="0" w:color="auto"/>
            <w:bottom w:val="none" w:sz="0" w:space="0" w:color="auto"/>
            <w:right w:val="none" w:sz="0" w:space="0" w:color="auto"/>
          </w:divBdr>
        </w:div>
        <w:div w:id="1053116400">
          <w:marLeft w:val="547"/>
          <w:marRight w:val="0"/>
          <w:marTop w:val="115"/>
          <w:marBottom w:val="0"/>
          <w:divBdr>
            <w:top w:val="none" w:sz="0" w:space="0" w:color="auto"/>
            <w:left w:val="none" w:sz="0" w:space="0" w:color="auto"/>
            <w:bottom w:val="none" w:sz="0" w:space="0" w:color="auto"/>
            <w:right w:val="none" w:sz="0" w:space="0" w:color="auto"/>
          </w:divBdr>
        </w:div>
      </w:divsChild>
    </w:div>
    <w:div w:id="2132093690">
      <w:bodyDiv w:val="1"/>
      <w:marLeft w:val="0"/>
      <w:marRight w:val="0"/>
      <w:marTop w:val="0"/>
      <w:marBottom w:val="0"/>
      <w:divBdr>
        <w:top w:val="none" w:sz="0" w:space="0" w:color="auto"/>
        <w:left w:val="none" w:sz="0" w:space="0" w:color="auto"/>
        <w:bottom w:val="none" w:sz="0" w:space="0" w:color="auto"/>
        <w:right w:val="none" w:sz="0" w:space="0" w:color="auto"/>
      </w:divBdr>
    </w:div>
    <w:div w:id="2136094235">
      <w:bodyDiv w:val="1"/>
      <w:marLeft w:val="0"/>
      <w:marRight w:val="0"/>
      <w:marTop w:val="0"/>
      <w:marBottom w:val="0"/>
      <w:divBdr>
        <w:top w:val="none" w:sz="0" w:space="0" w:color="auto"/>
        <w:left w:val="none" w:sz="0" w:space="0" w:color="auto"/>
        <w:bottom w:val="none" w:sz="0" w:space="0" w:color="auto"/>
        <w:right w:val="none" w:sz="0" w:space="0" w:color="auto"/>
      </w:divBdr>
    </w:div>
    <w:div w:id="213983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eulisa.europa.eu/activities/large-scale-it-systems/eurodac" TargetMode="External"/><Relationship Id="rId2" Type="http://schemas.openxmlformats.org/officeDocument/2006/relationships/hyperlink" Target="https://www.riigiteataja.ee/akt/112042025052?leiaKehtiv" TargetMode="External"/><Relationship Id="rId1" Type="http://schemas.openxmlformats.org/officeDocument/2006/relationships/hyperlink" Target="https://www.eulisa.europa.eu/activities/large-scale-it-systems/eurodac" TargetMode="External"/><Relationship Id="rId5" Type="http://schemas.openxmlformats.org/officeDocument/2006/relationships/hyperlink" Target="https://www.justdigi.ee/kontrollkysimustik" TargetMode="External"/><Relationship Id="rId4" Type="http://schemas.openxmlformats.org/officeDocument/2006/relationships/hyperlink" Target="https://www.justdigi.ee/kontrollkysimusti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spar.lepper@siseministeerium.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package" Target="embeddings/Microsoft_Visio_Drawing.vsdx"/><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ilver.stoun@siseministeerium.ee"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mailto:heidi.maiberg@siseministeerium.ee"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4.jpg"/><Relationship Id="rId5" Type="http://schemas.openxmlformats.org/officeDocument/2006/relationships/numbering" Target="numbering.xml"/><Relationship Id="rId15" Type="http://schemas.openxmlformats.org/officeDocument/2006/relationships/hyperlink" Target="mailto:ele.russak@siseministeerium.ee" TargetMode="External"/><Relationship Id="rId23" Type="http://schemas.openxmlformats.org/officeDocument/2006/relationships/image" Target="media/image3.jp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aspar.lepper@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eli.viks@siseministeerium.ee" TargetMode="External"/><Relationship Id="rId22" Type="http://schemas.openxmlformats.org/officeDocument/2006/relationships/image" Target="media/image2.jp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s://eur-lex.europa.eu/legal-content/ET/TXT/?uri=CELEX%3A32008R0767&amp;qid=1686558328077" TargetMode="External"/><Relationship Id="rId21" Type="http://schemas.openxmlformats.org/officeDocument/2006/relationships/hyperlink" Target="https://eur-lex.europa.eu/legal-content/ET/TXT/?uri=CELEX%3A32016R0399&amp;qid=1637048437361" TargetMode="External"/><Relationship Id="rId42" Type="http://schemas.openxmlformats.org/officeDocument/2006/relationships/hyperlink" Target="https://www.riigiteataja.ee/akt/78623" TargetMode="External"/><Relationship Id="rId47" Type="http://schemas.openxmlformats.org/officeDocument/2006/relationships/hyperlink" Target="https://www.unhcr.org/media/commentary-refugee-convention-articles-2-11-13-37-written-professor-atle-grahl-madsen-1963-re" TargetMode="External"/><Relationship Id="rId63" Type="http://schemas.openxmlformats.org/officeDocument/2006/relationships/hyperlink" Target="https://eur-lex.europa.eu/legal-content/ET/TXT/PDF/?uri=CELEX:32022D0382" TargetMode="External"/><Relationship Id="rId68" Type="http://schemas.openxmlformats.org/officeDocument/2006/relationships/hyperlink" Target="https://emergency.unhcr.org/emergency-assistance/education-and-livelihood/livelihoods-and-economic-inclusion" TargetMode="External"/><Relationship Id="rId84" Type="http://schemas.openxmlformats.org/officeDocument/2006/relationships/hyperlink" Target="https://curia.europa.eu/juris/document/document.jsf?text=&amp;docid=160943&amp;pageIndex=0&amp;doclang=en&amp;mode=lst&amp;dir=&amp;occ=first&amp;part=1&amp;cid=2511039" TargetMode="External"/><Relationship Id="rId89" Type="http://schemas.openxmlformats.org/officeDocument/2006/relationships/hyperlink" Target="https://www.riigikohus.ee/lahendid?asjaNr=3-4-1-3-09" TargetMode="External"/><Relationship Id="rId112" Type="http://schemas.openxmlformats.org/officeDocument/2006/relationships/hyperlink" Target="https://home-affairs.ec.europa.eu/document/download/fd09746e-956c-4f67-81df-574fc127e4cd_en?filename=AMIF-eighth-revised-2023-2025-work-programme-substantial_en.pdf" TargetMode="External"/><Relationship Id="rId16" Type="http://schemas.openxmlformats.org/officeDocument/2006/relationships/hyperlink" Target="https://eur-lex.europa.eu/legal-content/EN/TXT/?uri=CELEX%3A52020DC0609&amp;qid=1741942614679" TargetMode="External"/><Relationship Id="rId107" Type="http://schemas.openxmlformats.org/officeDocument/2006/relationships/hyperlink" Target="https://euaa.europa.eu/publications/guidelines-alternatives-detention" TargetMode="External"/><Relationship Id="rId11" Type="http://schemas.openxmlformats.org/officeDocument/2006/relationships/hyperlink" Target="https://eur-lex.europa.eu/legal-content/ET/ALL/?uri=celex:32013R0604" TargetMode="External"/><Relationship Id="rId32" Type="http://schemas.openxmlformats.org/officeDocument/2006/relationships/hyperlink" Target="https://eur-lex.europa.eu/legal-content/ET/TXT/PDF/?uri=CELEX:32003R1560" TargetMode="External"/><Relationship Id="rId37" Type="http://schemas.openxmlformats.org/officeDocument/2006/relationships/hyperlink" Target="https://euaa.europa.eu/publications/practical-guide-age-assessment" TargetMode="External"/><Relationship Id="rId53" Type="http://schemas.openxmlformats.org/officeDocument/2006/relationships/hyperlink" Target="https://www.refworld.org/reference/research/ecre/2024/en/148306" TargetMode="External"/><Relationship Id="rId58" Type="http://schemas.openxmlformats.org/officeDocument/2006/relationships/hyperlink" Target="https://siseministeerium.ee/sites/default/files/documents/2025-06/Rahvusvahelise%20kaitse%20saajate%20perekonnaliikmete%20taas%C3%BChinemise%20regulatsiooni%20anal%C3%BC%C3%BCs.pdf" TargetMode="External"/><Relationship Id="rId74" Type="http://schemas.openxmlformats.org/officeDocument/2006/relationships/hyperlink" Target="https://www.bamf.de/EN/Themen/Integration/ZugewanderteTeilnehmende/AsylbewerberGeduldete/asylbewerbergeduldete-node.html" TargetMode="External"/><Relationship Id="rId79" Type="http://schemas.openxmlformats.org/officeDocument/2006/relationships/hyperlink" Target="https://eur-lex.europa.eu/legal-content/ET/ALL/?uri=CELEX:32008D0633" TargetMode="External"/><Relationship Id="rId102" Type="http://schemas.openxmlformats.org/officeDocument/2006/relationships/hyperlink" Target="https://www.riigikohus.ee/et/lahendid?asjaNr=5-19-42/13" TargetMode="External"/><Relationship Id="rId5" Type="http://schemas.openxmlformats.org/officeDocument/2006/relationships/hyperlink" Target="https://eur-lex.europa.eu/legal-content/EN/TXT/?uri=CELEX%3A52020DC0758" TargetMode="External"/><Relationship Id="rId90" Type="http://schemas.openxmlformats.org/officeDocument/2006/relationships/hyperlink" Target="https://www.riigikohus.ee/et/lahendid?asjaNr=5-19-38/15" TargetMode="External"/><Relationship Id="rId95" Type="http://schemas.openxmlformats.org/officeDocument/2006/relationships/hyperlink" Target="https://www.riigikohus.ee/et/lahendid/?asjaNr=3-4-1-20-13" TargetMode="External"/><Relationship Id="rId22" Type="http://schemas.openxmlformats.org/officeDocument/2006/relationships/hyperlink" Target="https://eur-lex.europa.eu/legal-content/ET/TXT/PDF/?uri=CELEX:32011R0182" TargetMode="External"/><Relationship Id="rId27" Type="http://schemas.openxmlformats.org/officeDocument/2006/relationships/hyperlink" Target="https://eur-lex.europa.eu/legal-content/ET/TXT/?uri=CELEX:32024D2150" TargetMode="External"/><Relationship Id="rId43" Type="http://schemas.openxmlformats.org/officeDocument/2006/relationships/hyperlink" Target="https://eur-lex.europa.eu/legal-content/ET/TXT/?uri=CELEX%3A32016R0679&amp;qid=1686557288753" TargetMode="External"/><Relationship Id="rId48" Type="http://schemas.openxmlformats.org/officeDocument/2006/relationships/hyperlink" Target="https://www.unhcr.org/media/handbook-procedures-and-criteria-determining-refugee-status-under-1951-convention-and-1967" TargetMode="External"/><Relationship Id="rId64" Type="http://schemas.openxmlformats.org/officeDocument/2006/relationships/hyperlink" Target="https://eur-lex.europa.eu/legal-content/ET/TXT/PDF/?uri=OJ:L_202302409" TargetMode="External"/><Relationship Id="rId69" Type="http://schemas.openxmlformats.org/officeDocument/2006/relationships/hyperlink" Target="https://www.unhcr.org/handbooks/ih/" TargetMode="External"/><Relationship Id="rId113" Type="http://schemas.openxmlformats.org/officeDocument/2006/relationships/hyperlink" Target="https://www.siseministeerium.ee/bmvi21-27" TargetMode="External"/><Relationship Id="rId80" Type="http://schemas.openxmlformats.org/officeDocument/2006/relationships/hyperlink" Target="https://eur-lex.europa.eu/legal-content/ET/TXT/?uri=CELEX%3A32017L0541&amp;qid=1635318078390" TargetMode="External"/><Relationship Id="rId85" Type="http://schemas.openxmlformats.org/officeDocument/2006/relationships/hyperlink" Target="ECLI:EU:C:2022:753" TargetMode="External"/><Relationship Id="rId12" Type="http://schemas.openxmlformats.org/officeDocument/2006/relationships/hyperlink" Target="https://eur-lex.europa.eu/legal-content/ET/TXT/?uri=CELEX:32011L0095" TargetMode="External"/><Relationship Id="rId17" Type="http://schemas.openxmlformats.org/officeDocument/2006/relationships/hyperlink" Target="https://eur-lex.europa.eu/legal-content/ET/TXT/?uri=celex%3A52024DC0251" TargetMode="External"/><Relationship Id="rId33" Type="http://schemas.openxmlformats.org/officeDocument/2006/relationships/hyperlink" Target="https://eur-lex.europa.eu/legal-content/ET/TXT/PDF/?uri=OJ:L_202401351" TargetMode="External"/><Relationship Id="rId38" Type="http://schemas.openxmlformats.org/officeDocument/2006/relationships/hyperlink" Target="https://eur-lex.europa.eu/legal-content/ET/TXT/PDF/?uri=PI_COM:C(2023)7700" TargetMode="External"/><Relationship Id="rId59" Type="http://schemas.openxmlformats.org/officeDocument/2006/relationships/hyperlink" Target="https://www.stat.ee/et/avasta-statistikat/valdkonnad/heaolu/sotsiaalne-torjutus-ja-vaesus/arvestuslik-elatusmiinimum" TargetMode="External"/><Relationship Id="rId103" Type="http://schemas.openxmlformats.org/officeDocument/2006/relationships/hyperlink" Target="https://pohiseadus.ee/sisu/3467" TargetMode="External"/><Relationship Id="rId108" Type="http://schemas.openxmlformats.org/officeDocument/2006/relationships/hyperlink" Target="https://stat.ee/et/avasta-statistikat/valdkonnad/rahvastik/rahvaarv" TargetMode="External"/><Relationship Id="rId54" Type="http://schemas.openxmlformats.org/officeDocument/2006/relationships/hyperlink" Target="https://fra.europa.eu/en/publication/2020/handbook-european-law-relating-asylum-borders-and-immigration-edition-2020" TargetMode="External"/><Relationship Id="rId70" Type="http://schemas.openxmlformats.org/officeDocument/2006/relationships/hyperlink" Target="https://www.unhcr.org/europe/media/2024-policy-brief-promoting-refugee-integration-and-inclusion-empowering-municipalities" TargetMode="External"/><Relationship Id="rId75" Type="http://schemas.openxmlformats.org/officeDocument/2006/relationships/hyperlink" Target="https://reliefweb.int/report/greece/unhcr-advancing-refugee-integration-greece-update-9-september-2024" TargetMode="External"/><Relationship Id="rId91" Type="http://schemas.openxmlformats.org/officeDocument/2006/relationships/hyperlink" Target="https://www.riigikohus.ee/et/lahendid?asjaNr=3-3-1-3-12" TargetMode="External"/><Relationship Id="rId96" Type="http://schemas.openxmlformats.org/officeDocument/2006/relationships/hyperlink" Target="https://www.riigikohus.ee/et/lahendid?asjaNr=5-21-4/13" TargetMode="External"/><Relationship Id="rId1" Type="http://schemas.openxmlformats.org/officeDocument/2006/relationships/hyperlink" Target="https://www.siseministeerium.ee/stak2030" TargetMode="External"/><Relationship Id="rId6" Type="http://schemas.openxmlformats.org/officeDocument/2006/relationships/hyperlink" Target="https://www.emn.ee/event/rande-ja-varjupaigapaketi-tutvustusuritus/" TargetMode="External"/><Relationship Id="rId15" Type="http://schemas.openxmlformats.org/officeDocument/2006/relationships/hyperlink" Target="https://eur-lex.europa.eu/legal-content/EN/TXT/?uri=CELEX%3A52020DC0609&amp;qid=1741942614679" TargetMode="External"/><Relationship Id="rId23" Type="http://schemas.openxmlformats.org/officeDocument/2006/relationships/hyperlink" Target="https://eur-lex.europa.eu/legal-content/ET/TXT/?uri=CELEX%3A32018R1240&amp;qid=1664458176762" TargetMode="External"/><Relationship Id="rId28" Type="http://schemas.openxmlformats.org/officeDocument/2006/relationships/hyperlink" Target="https://eur-lex.europa.eu/legal-content/ET/TXT/PDF/?uri=CELEX:32008L0115" TargetMode="External"/><Relationship Id="rId36" Type="http://schemas.openxmlformats.org/officeDocument/2006/relationships/hyperlink" Target="https://fra.europa.eu/en/publication/2024/border-rights-monitoring" TargetMode="External"/><Relationship Id="rId49" Type="http://schemas.openxmlformats.org/officeDocument/2006/relationships/hyperlink" Target="https://www.refworld.org/policy/strategy/unhcr/2001/en/13248" TargetMode="External"/><Relationship Id="rId57" Type="http://schemas.openxmlformats.org/officeDocument/2006/relationships/hyperlink" Target="https://www.emn.ee/wp-content/uploads/2025/05/2024-emn-inform-access-to-remedies.pdf" TargetMode="External"/><Relationship Id="rId106" Type="http://schemas.openxmlformats.org/officeDocument/2006/relationships/hyperlink" Target="https://euaa.europa.eu/sites/default/files/publications/2025-01/2024_Guidelines_on_Alternatives_to_Detention_EN.pdf" TargetMode="External"/><Relationship Id="rId10" Type="http://schemas.openxmlformats.org/officeDocument/2006/relationships/hyperlink" Target="https://eur-lex.europa.eu/legal-content/ET/ALL/?uri=celex:32013L0033" TargetMode="External"/><Relationship Id="rId31" Type="http://schemas.openxmlformats.org/officeDocument/2006/relationships/hyperlink" Target="https://eur-lex.europa.eu/legal-content/ET/TXT/PDF/?uri=CELEX:32013R0604" TargetMode="External"/><Relationship Id="rId44" Type="http://schemas.openxmlformats.org/officeDocument/2006/relationships/hyperlink" Target="https://eur-lex.europa.eu/legal-content/ET/TXT/?uri=CELEX%3A32021R1147" TargetMode="External"/><Relationship Id="rId52" Type="http://schemas.openxmlformats.org/officeDocument/2006/relationships/hyperlink" Target="https://www.refworld.org/policy/legalguidance/unhcr/2020/en/123300" TargetMode="External"/><Relationship Id="rId60" Type="http://schemas.openxmlformats.org/officeDocument/2006/relationships/hyperlink" Target="https://www.stat.ee/sites/default/files/2020-12/Elatusmiinimum_metoodika.pdf" TargetMode="External"/><Relationship Id="rId65" Type="http://schemas.openxmlformats.org/officeDocument/2006/relationships/hyperlink" Target="https://eur-lex.europa.eu/legal-content/ET/TXT/PDF/?uri=OJ:L_202401836" TargetMode="External"/><Relationship Id="rId73" Type="http://schemas.openxmlformats.org/officeDocument/2006/relationships/hyperlink" Target="https://assets.gov.ie/static/documents/white-paper-on-ending-direct-provision-03e5db80-9f45-473a-8280-d9211a9b302c.pdf" TargetMode="External"/><Relationship Id="rId78" Type="http://schemas.openxmlformats.org/officeDocument/2006/relationships/hyperlink" Target="https://eur-lex.europa.eu/legal-content/ET/ALL/?uri=CELEX:32002F0584" TargetMode="External"/><Relationship Id="rId81" Type="http://schemas.openxmlformats.org/officeDocument/2006/relationships/hyperlink" Target="https://eur-lex.europa.eu/legal-content/ET/ALL/?uri=celex:32016R0399" TargetMode="External"/><Relationship Id="rId86" Type="http://schemas.openxmlformats.org/officeDocument/2006/relationships/hyperlink" Target="https://delta.sim.sise/webdav/90a24dc4ae775e57b01d6b12dc12c7618767edba/39103274926/f53b9de6-ddaa-48a5-95f1-9e5e721c8f9f/The%20effectiveness%20of%20Return%20in%20EU%20Member%20States:%20challenges%20and%20good%20practices%20linked%20to%20EU%20rules%20and%20standards" TargetMode="External"/><Relationship Id="rId94" Type="http://schemas.openxmlformats.org/officeDocument/2006/relationships/hyperlink" Target="https://www.riigikohus.ee/et/lahendid?asjaNr=3-24-951/80" TargetMode="External"/><Relationship Id="rId99" Type="http://schemas.openxmlformats.org/officeDocument/2006/relationships/hyperlink" Target="https://pohiseadus.riigioigus.ee/v1/eesti-vabariigi-pohiseadus/ii-pohioigused-vabadused-ja-kohustused-ss-8-55/ss-21-isiku-oigused" TargetMode="External"/><Relationship Id="rId101" Type="http://schemas.openxmlformats.org/officeDocument/2006/relationships/hyperlink" Target="https://pohiseadus.ee/sisu/3492" TargetMode="External"/><Relationship Id="rId4" Type="http://schemas.openxmlformats.org/officeDocument/2006/relationships/hyperlink" Target="https://eur-lex.europa.eu/resource.html?uri=cellar:1d7a409a-2948-11ef-9290-01aa75ed71a1.0010.02/DOC_1&amp;format=PDF" TargetMode="External"/><Relationship Id="rId9" Type="http://schemas.openxmlformats.org/officeDocument/2006/relationships/hyperlink" Target="https://eur-lex.europa.eu/legal-content/ET/TXT/?uri=CELEX:32013R0603" TargetMode="External"/><Relationship Id="rId13" Type="http://schemas.openxmlformats.org/officeDocument/2006/relationships/hyperlink" Target="https://eur-lex.europa.eu/legal-content/ET/ALL/?uri=celex%3A32013L0032" TargetMode="External"/><Relationship Id="rId18" Type="http://schemas.openxmlformats.org/officeDocument/2006/relationships/hyperlink" Target="https://eur-lex.europa.eu/legal-content/et/ALL/?uri=CELEX%3A32003L0109" TargetMode="External"/><Relationship Id="rId39" Type="http://schemas.openxmlformats.org/officeDocument/2006/relationships/hyperlink" Target="https://eur-lex.europa.eu/legal-content/ET/TXT/PDF/?uri=CELEX:52020DC0758" TargetMode="External"/><Relationship Id="rId109" Type="http://schemas.openxmlformats.org/officeDocument/2006/relationships/hyperlink" Target="https://stat.ee/et/avasta-statistikat/valdkonnad/rahvastik/rahvaarv" TargetMode="External"/><Relationship Id="rId34" Type="http://schemas.openxmlformats.org/officeDocument/2006/relationships/hyperlink" Target="https://euaa.europa.eu/publications/guidance-contingency-preparedness-operational-standards-and-indicators" TargetMode="External"/><Relationship Id="rId50" Type="http://schemas.openxmlformats.org/officeDocument/2006/relationships/hyperlink" Target="https://www.unhcr.org/media/improving-asylum-procedures-comparative-analysis-and-recommendations-law-and-practice-key" TargetMode="External"/><Relationship Id="rId55" Type="http://schemas.openxmlformats.org/officeDocument/2006/relationships/hyperlink" Target="https://www.ecre.org/wp-content/uploads/2017/11/Legal-Note-2.pdf" TargetMode="External"/><Relationship Id="rId76" Type="http://schemas.openxmlformats.org/officeDocument/2006/relationships/hyperlink" Target="https://www.oecd.org/content/dam/oecd/en/topics/policy-issues/migration/2024%20EMN-OECD%20Inform_Designing%20Migration%20Strategies.pdf" TargetMode="External"/><Relationship Id="rId97" Type="http://schemas.openxmlformats.org/officeDocument/2006/relationships/hyperlink" Target="https://www.riigikohus.ee/et/lahendid/?asjaNr=3-3-1-52-14" TargetMode="External"/><Relationship Id="rId104" Type="http://schemas.openxmlformats.org/officeDocument/2006/relationships/hyperlink" Target="https://www.riigiteataja.ee/akt/13320295" TargetMode="External"/><Relationship Id="rId7" Type="http://schemas.openxmlformats.org/officeDocument/2006/relationships/hyperlink" Target="https://eur-lex.europa.eu/legal-content/ET/ALL/?uri=CELEX:32001L0055" TargetMode="External"/><Relationship Id="rId71" Type="http://schemas.openxmlformats.org/officeDocument/2006/relationships/hyperlink" Target="https://euaa.europa.eu/publications/guidance-reception-operational-standards-and-indicators" TargetMode="External"/><Relationship Id="rId92" Type="http://schemas.openxmlformats.org/officeDocument/2006/relationships/hyperlink" Target="https://www.riigikohus.ee/lahendid?asjaNr=3-4-1-16-10" TargetMode="External"/><Relationship Id="rId2" Type="http://schemas.openxmlformats.org/officeDocument/2006/relationships/hyperlink" Target="https://eur-lex.europa.eu/legal-content/ET/TXT/?uri=celex%3A52024DC0251" TargetMode="External"/><Relationship Id="rId29" Type="http://schemas.openxmlformats.org/officeDocument/2006/relationships/hyperlink" Target="https://www.riigiteataja.ee/akt/812869" TargetMode="External"/><Relationship Id="rId24" Type="http://schemas.openxmlformats.org/officeDocument/2006/relationships/hyperlink" Target="https://eur-lex.europa.eu/legal-content/ET/TXT/?uri=CELEX%3A32017R2226&amp;qid=1631017853440" TargetMode="External"/><Relationship Id="rId40" Type="http://schemas.openxmlformats.org/officeDocument/2006/relationships/hyperlink" Target="https://eur-lex.europa.eu/legal-content/ET/TXT/PDF/?uri=PI_COM:C(2023)7700" TargetMode="External"/><Relationship Id="rId45" Type="http://schemas.openxmlformats.org/officeDocument/2006/relationships/hyperlink" Target="https://www.siseministeerium.ee/sites/default/files/documents/2023-06/Rahvusvahelise%20kaitse%20taotlejate%20ja%20tagasisaadetavate%20n%C3%B5ustamisteenuse%20anal%C3%BC%C3%BCs.pdf" TargetMode="External"/><Relationship Id="rId66" Type="http://schemas.openxmlformats.org/officeDocument/2006/relationships/hyperlink" Target="https://eur-lex.europa.eu/legal-content/ET/ALL/?uri=CELEX:32004R0883" TargetMode="External"/><Relationship Id="rId87" Type="http://schemas.openxmlformats.org/officeDocument/2006/relationships/hyperlink" Target="https://portaal.sim.sise/tyis/2020/hiskasutuses/Koosloome/KRPO%20teemad/Muu/asjas%20N.D.%20ja%20N.T.%20vs.%20Hispaania%20(kaebused%20nr%208675/15%20ja%208697/15)" TargetMode="External"/><Relationship Id="rId110" Type="http://schemas.openxmlformats.org/officeDocument/2006/relationships/hyperlink" Target="https://siseministeerium.ee/amif21-27" TargetMode="External"/><Relationship Id="rId61" Type="http://schemas.openxmlformats.org/officeDocument/2006/relationships/hyperlink" Target="https://www.riigiteataja.ee/akt/13320295" TargetMode="External"/><Relationship Id="rId82" Type="http://schemas.openxmlformats.org/officeDocument/2006/relationships/hyperlink" Target="https://eur-lex.europa.eu/legal-content/ET/TXT/PDF/?uri=CELEX:32003L0110" TargetMode="External"/><Relationship Id="rId19" Type="http://schemas.openxmlformats.org/officeDocument/2006/relationships/hyperlink" Target="https://home-affairs.ec.europa.eu/policies/migration-and-asylum/pact-migration-and-asylum/legislative-files-nutshell_et" TargetMode="External"/><Relationship Id="rId14" Type="http://schemas.openxmlformats.org/officeDocument/2006/relationships/hyperlink" Target="https://eur-lex.europa.eu/LexUriServ/LexUriServ.do?uri=COM:2008:0360:FIN:EN:PDF" TargetMode="External"/><Relationship Id="rId30" Type="http://schemas.openxmlformats.org/officeDocument/2006/relationships/hyperlink" Target="https://eur-lex.europa.eu/legal-content/ET/TXT/PDF/?uri=CELEX:32003R0343" TargetMode="External"/><Relationship Id="rId35" Type="http://schemas.openxmlformats.org/officeDocument/2006/relationships/hyperlink" Target="https://euaa.europa.eu/publications/guidelines-alternatives-detention" TargetMode="External"/><Relationship Id="rId56" Type="http://schemas.openxmlformats.org/officeDocument/2006/relationships/hyperlink" Target="https://euaa.europa.eu/print/pdf/node/23888" TargetMode="External"/><Relationship Id="rId77" Type="http://schemas.openxmlformats.org/officeDocument/2006/relationships/hyperlink" Target="https://eur-lex.europa.eu/legal-content/ET/TXT/?uri=CELEX%3A32017L0541&amp;qid=1635318078390" TargetMode="External"/><Relationship Id="rId100" Type="http://schemas.openxmlformats.org/officeDocument/2006/relationships/hyperlink" Target="https://pohiseadus.riigioigus.ee/v1/eesti-vabariigi-pohiseadus/ii-pohioigused-vabadused-ja-kohustused-ss-8-55/ss-21-isiku-oigused" TargetMode="External"/><Relationship Id="rId105" Type="http://schemas.openxmlformats.org/officeDocument/2006/relationships/hyperlink" Target="https://aastaraamat.riigikohus.ee/category/aasta-2024/" TargetMode="External"/><Relationship Id="rId8" Type="http://schemas.openxmlformats.org/officeDocument/2006/relationships/hyperlink" Target="https://eur-lex.europa.eu/legal-content/ET/ALL/?uri=celex:32003L0086" TargetMode="External"/><Relationship Id="rId51" Type="http://schemas.openxmlformats.org/officeDocument/2006/relationships/hyperlink" Target="https://www.refworld.org/reference/countryrep/unhcr/2019/en/122791" TargetMode="External"/><Relationship Id="rId72" Type="http://schemas.openxmlformats.org/officeDocument/2006/relationships/hyperlink" Target="https://multikulti.bg/sites/default/files/2022-09/Manifesto_on_Refugee_Integration_in_Bulgaria_2022_NIEM_EN.pdf" TargetMode="External"/><Relationship Id="rId93" Type="http://schemas.openxmlformats.org/officeDocument/2006/relationships/hyperlink" Target="https://www.riigikohus.ee/et/lahendid?asjaNr=3-4-1-12-10" TargetMode="External"/><Relationship Id="rId98" Type="http://schemas.openxmlformats.org/officeDocument/2006/relationships/hyperlink" Target="https://pohiseadus.ee/sisu/3492" TargetMode="External"/><Relationship Id="rId3" Type="http://schemas.openxmlformats.org/officeDocument/2006/relationships/hyperlink" Target="https://siseministeerium.ee/sites/default/files/documents/2025-04/Euroopa%20Liidu%20varjupaiga%20-%20ja%20r%C3%A4nde%20halduse%20%C3%B5igustiku%20reformi%20KOKKUV%C3%95TE.pdf" TargetMode="External"/><Relationship Id="rId25" Type="http://schemas.openxmlformats.org/officeDocument/2006/relationships/hyperlink" Target="https://eur-lex.europa.eu/legal-content/ET/TXT/?uri=CELEX%3A32016R0399&amp;qid=1637048437361" TargetMode="External"/><Relationship Id="rId46" Type="http://schemas.openxmlformats.org/officeDocument/2006/relationships/hyperlink" Target="https://www.unhcr.org/my/media/conclusions-adopted-executive-committee-international-protection-refugees-1975-2009" TargetMode="External"/><Relationship Id="rId67" Type="http://schemas.openxmlformats.org/officeDocument/2006/relationships/hyperlink" Target="https://www.refworld.org/legal/intlegcomments/unhcr/2015/en/104806" TargetMode="External"/><Relationship Id="rId20" Type="http://schemas.openxmlformats.org/officeDocument/2006/relationships/hyperlink" Target="https://eur-lex.europa.eu/legal-content/ET/TXT/?uri=celex%3A52024DC0251" TargetMode="External"/><Relationship Id="rId41" Type="http://schemas.openxmlformats.org/officeDocument/2006/relationships/hyperlink" Target="https://eur-lex.europa.eu/legal-content/ET/TXT/PDF/?uri=CELEX:32022D0382" TargetMode="External"/><Relationship Id="rId62" Type="http://schemas.openxmlformats.org/officeDocument/2006/relationships/hyperlink" Target="https://www.riigiteataja.ee/akt/226092017002" TargetMode="External"/><Relationship Id="rId83" Type="http://schemas.openxmlformats.org/officeDocument/2006/relationships/hyperlink" Target="https://curia.europa.eu/juris/document/document.jsf?text=&amp;docid=115941&amp;pageIndex=0&amp;doclang=en&amp;mode=lst&amp;dir=&amp;occ=first&amp;part=1&amp;cid=2510303" TargetMode="External"/><Relationship Id="rId88" Type="http://schemas.openxmlformats.org/officeDocument/2006/relationships/hyperlink" Target="https://eur-lex.europa.eu/legal-content/ET/ALL/?uri=CELEX:32005L0085" TargetMode="External"/><Relationship Id="rId111" Type="http://schemas.openxmlformats.org/officeDocument/2006/relationships/hyperlink" Target="https://home-affairs.ec.europa.eu/document/download/4e72e928-c20c-4326-8274-6dc20bbe8edd_en?filename=BMVI-fifth-revised-work-programme_en.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FB5A4A-5CE3-4739-A8D0-DDFB7043231E}">
  <ds:schemaRefs>
    <ds:schemaRef ds:uri="http://schemas.openxmlformats.org/officeDocument/2006/bibliography"/>
  </ds:schemaRefs>
</ds:datastoreItem>
</file>

<file path=customXml/itemProps2.xml><?xml version="1.0" encoding="utf-8"?>
<ds:datastoreItem xmlns:ds="http://schemas.openxmlformats.org/officeDocument/2006/customXml" ds:itemID="{AA46576C-BA29-4016-8F49-3527A472F3DA}">
  <ds:schemaRefs>
    <ds:schemaRef ds:uri="http://schemas.microsoft.com/sharepoint/v3/contenttype/forms"/>
  </ds:schemaRefs>
</ds:datastoreItem>
</file>

<file path=customXml/itemProps3.xml><?xml version="1.0" encoding="utf-8"?>
<ds:datastoreItem xmlns:ds="http://schemas.openxmlformats.org/officeDocument/2006/customXml" ds:itemID="{80D00358-B47E-43A1-B16C-C5A7D5E1F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A531A3-424C-4FC1-9E14-0F1018F2790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228</Pages>
  <Words>113113</Words>
  <Characters>656058</Characters>
  <Application>Microsoft Office Word</Application>
  <DocSecurity>0</DocSecurity>
  <Lines>5467</Lines>
  <Paragraphs>1535</Paragraphs>
  <ScaleCrop>false</ScaleCrop>
  <Company/>
  <LinksUpToDate>false</LinksUpToDate>
  <CharactersWithSpaces>767636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2025-07-11T15:03:00Z</dcterms:created>
  <dcterms:modified xsi:type="dcterms:W3CDTF">2025-09-16T14:22:00Z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2025-07-11T15:03:13Z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4ce62443-6f2e-429a-8631-c252056ce10c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